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0C075" w14:textId="2A403E62" w:rsidR="00802E99" w:rsidRPr="00F30AF4" w:rsidRDefault="0073268F" w:rsidP="007F53A1">
      <w:pPr>
        <w:pStyle w:val="Heading1"/>
        <w:keepNext w:val="0"/>
        <w:widowControl w:val="0"/>
        <w:kinsoku w:val="0"/>
        <w:spacing w:before="0" w:after="340"/>
        <w:jc w:val="center"/>
        <w:rPr>
          <w:rFonts w:eastAsia="SimSun"/>
          <w:b w:val="0"/>
          <w:caps w:val="0"/>
          <w:kern w:val="0"/>
          <w:sz w:val="17"/>
          <w:szCs w:val="17"/>
          <w:lang w:val="fr-FR" w:eastAsia="zh-CN"/>
        </w:rPr>
      </w:pPr>
      <w:bookmarkStart w:id="0" w:name="_Toc386180725"/>
      <w:bookmarkStart w:id="1" w:name="_Toc386180708"/>
      <w:bookmarkStart w:id="2" w:name="_Toc386180539"/>
      <w:bookmarkStart w:id="3" w:name="_Toc210292874"/>
      <w:r w:rsidRPr="00F30AF4">
        <w:rPr>
          <w:rFonts w:eastAsia="SimSun"/>
          <w:b w:val="0"/>
          <w:caps w:val="0"/>
          <w:kern w:val="0"/>
          <w:sz w:val="17"/>
          <w:szCs w:val="17"/>
          <w:lang w:val="fr-FR" w:eastAsia="zh-CN"/>
        </w:rPr>
        <w:t>NORME</w:t>
      </w:r>
      <w:r w:rsidR="003E396A" w:rsidRPr="00F30AF4">
        <w:rPr>
          <w:rFonts w:eastAsia="SimSun"/>
          <w:b w:val="0"/>
          <w:caps w:val="0"/>
          <w:kern w:val="0"/>
          <w:sz w:val="17"/>
          <w:szCs w:val="17"/>
          <w:lang w:val="fr-FR" w:eastAsia="zh-CN"/>
        </w:rPr>
        <w:t> </w:t>
      </w:r>
      <w:r w:rsidR="00802E99" w:rsidRPr="00F30AF4">
        <w:rPr>
          <w:rFonts w:eastAsia="SimSun"/>
          <w:b w:val="0"/>
          <w:caps w:val="0"/>
          <w:kern w:val="0"/>
          <w:sz w:val="17"/>
          <w:szCs w:val="17"/>
          <w:lang w:val="fr-FR" w:eastAsia="zh-CN"/>
        </w:rPr>
        <w:t>ST.</w:t>
      </w:r>
      <w:bookmarkEnd w:id="0"/>
      <w:bookmarkEnd w:id="1"/>
      <w:bookmarkEnd w:id="2"/>
      <w:r w:rsidR="00802E99" w:rsidRPr="00F30AF4">
        <w:rPr>
          <w:rFonts w:eastAsia="SimSun"/>
          <w:b w:val="0"/>
          <w:caps w:val="0"/>
          <w:kern w:val="0"/>
          <w:sz w:val="17"/>
          <w:szCs w:val="17"/>
          <w:lang w:val="fr-FR" w:eastAsia="zh-CN"/>
        </w:rPr>
        <w:t>37</w:t>
      </w:r>
      <w:bookmarkEnd w:id="3"/>
    </w:p>
    <w:p w14:paraId="5164439C" w14:textId="244F0F62" w:rsidR="00802E99" w:rsidRPr="00F30AF4" w:rsidRDefault="008340CE" w:rsidP="007F53A1">
      <w:pPr>
        <w:widowControl w:val="0"/>
        <w:kinsoku w:val="0"/>
        <w:spacing w:after="340"/>
        <w:ind w:right="11"/>
        <w:jc w:val="center"/>
        <w:rPr>
          <w:rFonts w:eastAsia="Batang"/>
          <w:sz w:val="17"/>
          <w:szCs w:val="17"/>
          <w:lang w:val="fr-FR"/>
        </w:rPr>
      </w:pPr>
      <w:r w:rsidRPr="00F30AF4">
        <w:rPr>
          <w:rFonts w:eastAsia="Batang"/>
          <w:sz w:val="17"/>
          <w:szCs w:val="17"/>
          <w:lang w:val="fr-FR"/>
        </w:rPr>
        <w:t>RECOMMANDATION CONCERNANT UN FICHIER D</w:t>
      </w:r>
      <w:r w:rsidR="00E937CE" w:rsidRPr="00F30AF4">
        <w:rPr>
          <w:rFonts w:eastAsia="Batang"/>
          <w:sz w:val="17"/>
          <w:szCs w:val="17"/>
          <w:lang w:val="fr-FR"/>
        </w:rPr>
        <w:t>’</w:t>
      </w:r>
      <w:r w:rsidRPr="00F30AF4">
        <w:rPr>
          <w:rFonts w:eastAsia="Batang"/>
          <w:sz w:val="17"/>
          <w:szCs w:val="17"/>
          <w:lang w:val="fr-FR"/>
        </w:rPr>
        <w:t>AUTORIT</w:t>
      </w:r>
      <w:r w:rsidR="00D279A8" w:rsidRPr="00F30AF4">
        <w:rPr>
          <w:rFonts w:eastAsia="Batang"/>
          <w:sz w:val="17"/>
          <w:szCs w:val="17"/>
          <w:lang w:val="fr-FR"/>
        </w:rPr>
        <w:t>É</w:t>
      </w:r>
      <w:r w:rsidRPr="00F30AF4">
        <w:rPr>
          <w:rFonts w:eastAsia="Batang"/>
          <w:sz w:val="17"/>
          <w:szCs w:val="17"/>
          <w:lang w:val="fr-FR"/>
        </w:rPr>
        <w:t xml:space="preserve"> DES DOCUMENTS DE BREVET PUBLI</w:t>
      </w:r>
      <w:r w:rsidR="00D279A8" w:rsidRPr="00F30AF4">
        <w:rPr>
          <w:rFonts w:eastAsia="Batang"/>
          <w:sz w:val="17"/>
          <w:szCs w:val="17"/>
          <w:lang w:val="fr-FR"/>
        </w:rPr>
        <w:t>É</w:t>
      </w:r>
      <w:r w:rsidRPr="00F30AF4">
        <w:rPr>
          <w:rFonts w:eastAsia="Batang"/>
          <w:sz w:val="17"/>
          <w:szCs w:val="17"/>
          <w:lang w:val="fr-FR"/>
        </w:rPr>
        <w:t>S</w:t>
      </w:r>
    </w:p>
    <w:p w14:paraId="0E82A239" w14:textId="62C4EC58" w:rsidR="004E6C8B" w:rsidRPr="00F30AF4" w:rsidRDefault="004E6C8B" w:rsidP="004E6C8B">
      <w:pPr>
        <w:spacing w:after="340"/>
        <w:jc w:val="center"/>
        <w:rPr>
          <w:rFonts w:cs="Times New Roman"/>
          <w:i/>
          <w:sz w:val="17"/>
          <w:lang w:val="fr-FR"/>
        </w:rPr>
      </w:pPr>
      <w:r w:rsidRPr="00F30AF4">
        <w:rPr>
          <w:rFonts w:cs="Times New Roman"/>
          <w:i/>
          <w:sz w:val="17"/>
          <w:lang w:val="fr-FR"/>
        </w:rPr>
        <w:t>Version </w:t>
      </w:r>
      <w:del w:id="4" w:author="Author">
        <w:r w:rsidR="00304FFF" w:rsidRPr="00F30AF4" w:rsidDel="00456836">
          <w:rPr>
            <w:rFonts w:cs="Times New Roman"/>
            <w:i/>
            <w:sz w:val="17"/>
            <w:lang w:val="fr-FR"/>
          </w:rPr>
          <w:delText>2.</w:delText>
        </w:r>
        <w:r w:rsidR="00517702" w:rsidRPr="00F30AF4" w:rsidDel="00456836">
          <w:rPr>
            <w:rFonts w:cs="Times New Roman"/>
            <w:i/>
            <w:sz w:val="17"/>
            <w:lang w:val="fr-FR"/>
          </w:rPr>
          <w:delText>2</w:delText>
        </w:r>
      </w:del>
      <w:ins w:id="5" w:author="Author">
        <w:r w:rsidR="00456836" w:rsidRPr="00F30AF4">
          <w:rPr>
            <w:rFonts w:cs="Times New Roman"/>
            <w:i/>
            <w:sz w:val="17"/>
            <w:lang w:val="fr-FR"/>
          </w:rPr>
          <w:t>3.0</w:t>
        </w:r>
      </w:ins>
    </w:p>
    <w:p w14:paraId="163E6EF6" w14:textId="77777777" w:rsidR="00425661" w:rsidRDefault="00425661" w:rsidP="00B10251">
      <w:pPr>
        <w:spacing w:after="340"/>
        <w:jc w:val="center"/>
        <w:rPr>
          <w:rFonts w:cs="Times New Roman"/>
          <w:i/>
          <w:sz w:val="17"/>
          <w:lang w:val="fr-FR"/>
        </w:rPr>
      </w:pPr>
    </w:p>
    <w:p w14:paraId="2CA454EA" w14:textId="010A225C" w:rsidR="007C6E28" w:rsidRDefault="00456836" w:rsidP="00B10251">
      <w:pPr>
        <w:spacing w:after="340"/>
        <w:jc w:val="center"/>
        <w:rPr>
          <w:rFonts w:cs="Times New Roman"/>
          <w:i/>
          <w:sz w:val="17"/>
          <w:lang w:val="fr-FR"/>
        </w:rPr>
      </w:pPr>
      <w:r w:rsidRPr="00F30AF4">
        <w:rPr>
          <w:rFonts w:cs="Times New Roman"/>
          <w:i/>
          <w:sz w:val="17"/>
          <w:lang w:val="fr-FR"/>
        </w:rPr>
        <w:t>Proposition présentée au</w:t>
      </w:r>
      <w:r w:rsidR="00B10251" w:rsidRPr="00F30AF4">
        <w:rPr>
          <w:rFonts w:cs="Times New Roman"/>
          <w:i/>
          <w:sz w:val="17"/>
          <w:lang w:val="fr-FR"/>
        </w:rPr>
        <w:t xml:space="preserve"> Comité des normes de l’OMPI (CWS)</w:t>
      </w:r>
      <w:r w:rsidRPr="00F30AF4">
        <w:rPr>
          <w:rFonts w:cs="Times New Roman"/>
          <w:i/>
          <w:sz w:val="17"/>
          <w:lang w:val="fr-FR"/>
        </w:rPr>
        <w:t xml:space="preserve"> pour approbation</w:t>
      </w:r>
      <w:r w:rsidR="00B10251" w:rsidRPr="00F30AF4">
        <w:rPr>
          <w:rFonts w:cs="Times New Roman"/>
          <w:i/>
          <w:sz w:val="17"/>
          <w:lang w:val="fr-FR"/>
        </w:rPr>
        <w:br/>
        <w:t xml:space="preserve">à sa </w:t>
      </w:r>
      <w:r w:rsidRPr="00F30AF4">
        <w:rPr>
          <w:rFonts w:cs="Times New Roman"/>
          <w:i/>
          <w:sz w:val="17"/>
          <w:lang w:val="fr-FR"/>
        </w:rPr>
        <w:t>treizième </w:t>
      </w:r>
      <w:r w:rsidR="00B10251" w:rsidRPr="00F30AF4">
        <w:rPr>
          <w:rFonts w:cs="Times New Roman"/>
          <w:i/>
          <w:sz w:val="17"/>
          <w:lang w:val="fr-FR"/>
        </w:rPr>
        <w:t>session</w:t>
      </w:r>
    </w:p>
    <w:p w14:paraId="2EEB74F7" w14:textId="4545966B" w:rsidR="00781056" w:rsidRPr="00781056" w:rsidDel="00781056" w:rsidRDefault="00781056" w:rsidP="00781056">
      <w:pPr>
        <w:spacing w:after="340"/>
        <w:jc w:val="center"/>
        <w:rPr>
          <w:del w:id="6" w:author="Author"/>
          <w:i/>
          <w:iCs/>
          <w:color w:val="C00000"/>
          <w:sz w:val="17"/>
          <w:szCs w:val="17"/>
          <w:lang w:val="fr-FR"/>
        </w:rPr>
      </w:pPr>
      <w:del w:id="7" w:author="Author">
        <w:r w:rsidRPr="00781056" w:rsidDel="00781056">
          <w:rPr>
            <w:i/>
            <w:iCs/>
            <w:color w:val="C00000"/>
            <w:sz w:val="17"/>
            <w:szCs w:val="17"/>
            <w:lang w:val="fr-FR"/>
          </w:rPr>
          <w:delText>Avertissement du Bureau international</w:delText>
        </w:r>
      </w:del>
    </w:p>
    <w:p w14:paraId="19F2E6F9" w14:textId="1B323108" w:rsidR="00781056" w:rsidRPr="00781056" w:rsidDel="00781056" w:rsidRDefault="00781056" w:rsidP="00781056">
      <w:pPr>
        <w:spacing w:after="240"/>
        <w:rPr>
          <w:del w:id="8" w:author="Author"/>
          <w:i/>
          <w:iCs/>
          <w:color w:val="C00000"/>
          <w:sz w:val="17"/>
          <w:szCs w:val="17"/>
          <w:lang w:val="fr-FR"/>
        </w:rPr>
      </w:pPr>
      <w:del w:id="9" w:author="Author">
        <w:r w:rsidRPr="00781056" w:rsidDel="00781056">
          <w:rPr>
            <w:i/>
            <w:iCs/>
            <w:color w:val="C00000"/>
            <w:sz w:val="17"/>
            <w:szCs w:val="17"/>
            <w:lang w:val="fr-FR"/>
          </w:rPr>
          <w:delText>Les annexes III et IV de la présente norme, dans lesquelles sont définis le schéma XML (XSD) et les définitions de type de documents (DTD) sont en cours d’élaboration par l’Équipe d’experts chargée du fichier d’autorité.  Elles doivent être présentées au Comité des normes de l’OMPI (CWS) pour examen et adoption à sa sixième session, qui se tiendra en 2018.</w:delText>
        </w:r>
      </w:del>
    </w:p>
    <w:p w14:paraId="40FA615A" w14:textId="77884C45" w:rsidR="00781056" w:rsidRPr="00781056" w:rsidDel="00781056" w:rsidRDefault="00781056" w:rsidP="00781056">
      <w:pPr>
        <w:spacing w:after="240"/>
        <w:rPr>
          <w:del w:id="10" w:author="Author"/>
          <w:rFonts w:cs="Times New Roman"/>
          <w:i/>
          <w:color w:val="C00000"/>
          <w:sz w:val="17"/>
          <w:szCs w:val="17"/>
          <w:lang w:val="fr-FR"/>
        </w:rPr>
      </w:pPr>
      <w:del w:id="11" w:author="Author">
        <w:r w:rsidRPr="00781056" w:rsidDel="00781056">
          <w:rPr>
            <w:i/>
            <w:iCs/>
            <w:color w:val="C00000"/>
            <w:sz w:val="17"/>
            <w:szCs w:val="17"/>
            <w:lang w:val="fr-FR"/>
          </w:rPr>
          <w:delText>Dans l’attente de l’adoption de ces annexes par le CWS, le seul format recommandé pour cette norme est le format texte.</w:delText>
        </w:r>
      </w:del>
    </w:p>
    <w:p w14:paraId="6DB8F2A2" w14:textId="6A6B9E5F" w:rsidR="00E97A5E" w:rsidRPr="00F30AF4" w:rsidRDefault="00E97A5E" w:rsidP="00E97A5E">
      <w:pPr>
        <w:jc w:val="center"/>
        <w:rPr>
          <w:ins w:id="12" w:author="Author"/>
          <w:color w:val="000000" w:themeColor="text1"/>
          <w:sz w:val="17"/>
          <w:szCs w:val="17"/>
          <w:lang w:val="fr-FR"/>
        </w:rPr>
      </w:pPr>
      <w:ins w:id="13" w:author="Author">
        <w:r w:rsidRPr="00F30AF4">
          <w:rPr>
            <w:color w:val="000000" w:themeColor="text1"/>
            <w:sz w:val="17"/>
            <w:szCs w:val="17"/>
            <w:lang w:val="fr-FR"/>
          </w:rPr>
          <w:t>TABLE DES MATIÈRES</w:t>
        </w:r>
      </w:ins>
    </w:p>
    <w:p w14:paraId="6B411926" w14:textId="77777777" w:rsidR="00E97A5E" w:rsidRPr="00F30AF4" w:rsidRDefault="00E97A5E" w:rsidP="00E97A5E">
      <w:pPr>
        <w:jc w:val="center"/>
        <w:rPr>
          <w:ins w:id="14" w:author="Author"/>
          <w:color w:val="000000" w:themeColor="text1"/>
          <w:sz w:val="17"/>
          <w:szCs w:val="17"/>
          <w:lang w:val="fr-FR"/>
        </w:rPr>
      </w:pPr>
    </w:p>
    <w:sdt>
      <w:sdtPr>
        <w:rPr>
          <w:rFonts w:asciiTheme="minorHAnsi" w:eastAsiaTheme="minorEastAsia" w:hAnsiTheme="minorHAnsi" w:cstheme="minorBidi"/>
          <w:color w:val="000000" w:themeColor="text1"/>
          <w:kern w:val="2"/>
          <w:sz w:val="22"/>
          <w:szCs w:val="22"/>
          <w:lang w:val="fr-FR"/>
          <w14:ligatures w14:val="standardContextual"/>
        </w:rPr>
        <w:id w:val="-601485527"/>
        <w:docPartObj>
          <w:docPartGallery w:val="Table of Contents"/>
          <w:docPartUnique/>
        </w:docPartObj>
      </w:sdtPr>
      <w:sdtEndPr>
        <w:rPr>
          <w:rFonts w:ascii="Arial" w:hAnsi="Arial" w:cs="Arial"/>
          <w:b/>
          <w:kern w:val="0"/>
          <w:szCs w:val="20"/>
          <w14:ligatures w14:val="none"/>
        </w:rPr>
      </w:sdtEndPr>
      <w:sdtContent>
        <w:p w14:paraId="1965E8CA" w14:textId="77BEA22D" w:rsidR="00F30AF4" w:rsidRDefault="00E97A5E">
          <w:pPr>
            <w:pStyle w:val="TOC1"/>
            <w:tabs>
              <w:tab w:val="right" w:leader="dot" w:pos="9345"/>
            </w:tabs>
            <w:rPr>
              <w:rFonts w:asciiTheme="minorHAnsi" w:eastAsiaTheme="minorEastAsia" w:hAnsiTheme="minorHAnsi" w:cstheme="minorBidi"/>
              <w:noProof/>
              <w:kern w:val="2"/>
              <w:sz w:val="24"/>
              <w:szCs w:val="24"/>
              <w14:ligatures w14:val="standardContextual"/>
            </w:rPr>
          </w:pPr>
          <w:ins w:id="15" w:author="Author">
            <w:r w:rsidRPr="00F30AF4">
              <w:rPr>
                <w:rFonts w:eastAsiaTheme="majorEastAsia"/>
                <w:color w:val="000000" w:themeColor="text1"/>
                <w:szCs w:val="17"/>
                <w:lang w:val="fr-FR"/>
              </w:rPr>
              <w:fldChar w:fldCharType="begin"/>
            </w:r>
            <w:r w:rsidRPr="00F30AF4">
              <w:rPr>
                <w:color w:val="000000" w:themeColor="text1"/>
                <w:szCs w:val="17"/>
                <w:lang w:val="fr-FR"/>
              </w:rPr>
              <w:instrText xml:space="preserve"> TOC \o "1-3" \h \z \u </w:instrText>
            </w:r>
            <w:r w:rsidRPr="00F30AF4">
              <w:rPr>
                <w:rFonts w:eastAsiaTheme="majorEastAsia"/>
                <w:color w:val="000000" w:themeColor="text1"/>
                <w:szCs w:val="17"/>
                <w:lang w:val="fr-FR"/>
              </w:rPr>
              <w:fldChar w:fldCharType="separate"/>
            </w:r>
          </w:ins>
          <w:hyperlink w:anchor="_Toc210292874" w:history="1">
            <w:r w:rsidR="00F30AF4" w:rsidRPr="003C2122">
              <w:rPr>
                <w:rStyle w:val="Hyperlink"/>
                <w:rFonts w:eastAsia="SimSun"/>
                <w:noProof/>
                <w:lang w:val="fr-FR" w:eastAsia="zh-CN"/>
              </w:rPr>
              <w:t>NORME ST.37</w:t>
            </w:r>
            <w:r w:rsidR="00F30AF4">
              <w:rPr>
                <w:noProof/>
                <w:webHidden/>
              </w:rPr>
              <w:tab/>
            </w:r>
            <w:r w:rsidR="00F30AF4">
              <w:rPr>
                <w:noProof/>
                <w:webHidden/>
              </w:rPr>
              <w:fldChar w:fldCharType="begin"/>
            </w:r>
            <w:r w:rsidR="00F30AF4">
              <w:rPr>
                <w:noProof/>
                <w:webHidden/>
              </w:rPr>
              <w:instrText xml:space="preserve"> PAGEREF _Toc210292874 \h </w:instrText>
            </w:r>
            <w:r w:rsidR="00F30AF4">
              <w:rPr>
                <w:noProof/>
                <w:webHidden/>
              </w:rPr>
            </w:r>
            <w:r w:rsidR="00F30AF4">
              <w:rPr>
                <w:noProof/>
                <w:webHidden/>
              </w:rPr>
              <w:fldChar w:fldCharType="separate"/>
            </w:r>
            <w:r w:rsidR="002C5C94">
              <w:rPr>
                <w:noProof/>
                <w:webHidden/>
              </w:rPr>
              <w:t>1</w:t>
            </w:r>
            <w:r w:rsidR="00F30AF4">
              <w:rPr>
                <w:noProof/>
                <w:webHidden/>
              </w:rPr>
              <w:fldChar w:fldCharType="end"/>
            </w:r>
          </w:hyperlink>
        </w:p>
        <w:p w14:paraId="75A048A6" w14:textId="3AF2EF85" w:rsidR="00F30AF4" w:rsidRDefault="00F30AF4">
          <w:pPr>
            <w:pStyle w:val="TOC2"/>
            <w:tabs>
              <w:tab w:val="right" w:leader="dot" w:pos="9345"/>
            </w:tabs>
            <w:rPr>
              <w:rFonts w:asciiTheme="minorHAnsi" w:eastAsiaTheme="minorEastAsia" w:hAnsiTheme="minorHAnsi" w:cstheme="minorBidi"/>
              <w:noProof/>
              <w:kern w:val="2"/>
              <w:sz w:val="24"/>
              <w:szCs w:val="24"/>
              <w14:ligatures w14:val="standardContextual"/>
            </w:rPr>
          </w:pPr>
          <w:hyperlink w:anchor="_Toc210292875" w:history="1">
            <w:r w:rsidRPr="003C2122">
              <w:rPr>
                <w:rStyle w:val="Hyperlink"/>
                <w:noProof/>
                <w:lang w:val="fr-FR"/>
              </w:rPr>
              <w:t>INTRODUCTION</w:t>
            </w:r>
            <w:r>
              <w:rPr>
                <w:noProof/>
                <w:webHidden/>
              </w:rPr>
              <w:tab/>
            </w:r>
            <w:r>
              <w:rPr>
                <w:noProof/>
                <w:webHidden/>
              </w:rPr>
              <w:fldChar w:fldCharType="begin"/>
            </w:r>
            <w:r>
              <w:rPr>
                <w:noProof/>
                <w:webHidden/>
              </w:rPr>
              <w:instrText xml:space="preserve"> PAGEREF _Toc210292875 \h </w:instrText>
            </w:r>
            <w:r>
              <w:rPr>
                <w:noProof/>
                <w:webHidden/>
              </w:rPr>
            </w:r>
            <w:r>
              <w:rPr>
                <w:noProof/>
                <w:webHidden/>
              </w:rPr>
              <w:fldChar w:fldCharType="separate"/>
            </w:r>
            <w:r w:rsidR="002C5C94">
              <w:rPr>
                <w:noProof/>
                <w:webHidden/>
              </w:rPr>
              <w:t>2</w:t>
            </w:r>
            <w:r>
              <w:rPr>
                <w:noProof/>
                <w:webHidden/>
              </w:rPr>
              <w:fldChar w:fldCharType="end"/>
            </w:r>
          </w:hyperlink>
        </w:p>
        <w:p w14:paraId="210FFC25" w14:textId="04004354" w:rsidR="00F30AF4" w:rsidRDefault="00F30AF4">
          <w:pPr>
            <w:pStyle w:val="TOC2"/>
            <w:tabs>
              <w:tab w:val="right" w:leader="dot" w:pos="9345"/>
            </w:tabs>
            <w:rPr>
              <w:rFonts w:asciiTheme="minorHAnsi" w:eastAsiaTheme="minorEastAsia" w:hAnsiTheme="minorHAnsi" w:cstheme="minorBidi"/>
              <w:noProof/>
              <w:kern w:val="2"/>
              <w:sz w:val="24"/>
              <w:szCs w:val="24"/>
              <w14:ligatures w14:val="standardContextual"/>
            </w:rPr>
          </w:pPr>
          <w:hyperlink w:anchor="_Toc210292876" w:history="1">
            <w:r w:rsidRPr="003C2122">
              <w:rPr>
                <w:rStyle w:val="Hyperlink"/>
                <w:noProof/>
                <w:lang w:val="fr-FR"/>
              </w:rPr>
              <w:t>DÉFINITIONS</w:t>
            </w:r>
            <w:r>
              <w:rPr>
                <w:noProof/>
                <w:webHidden/>
              </w:rPr>
              <w:tab/>
            </w:r>
            <w:r>
              <w:rPr>
                <w:noProof/>
                <w:webHidden/>
              </w:rPr>
              <w:fldChar w:fldCharType="begin"/>
            </w:r>
            <w:r>
              <w:rPr>
                <w:noProof/>
                <w:webHidden/>
              </w:rPr>
              <w:instrText xml:space="preserve"> PAGEREF _Toc210292876 \h </w:instrText>
            </w:r>
            <w:r>
              <w:rPr>
                <w:noProof/>
                <w:webHidden/>
              </w:rPr>
            </w:r>
            <w:r>
              <w:rPr>
                <w:noProof/>
                <w:webHidden/>
              </w:rPr>
              <w:fldChar w:fldCharType="separate"/>
            </w:r>
            <w:r w:rsidR="002C5C94">
              <w:rPr>
                <w:noProof/>
                <w:webHidden/>
              </w:rPr>
              <w:t>2</w:t>
            </w:r>
            <w:r>
              <w:rPr>
                <w:noProof/>
                <w:webHidden/>
              </w:rPr>
              <w:fldChar w:fldCharType="end"/>
            </w:r>
          </w:hyperlink>
        </w:p>
        <w:p w14:paraId="7D48EA62" w14:textId="535228E9" w:rsidR="00F30AF4" w:rsidRDefault="00F30AF4">
          <w:pPr>
            <w:pStyle w:val="TOC2"/>
            <w:tabs>
              <w:tab w:val="right" w:leader="dot" w:pos="9345"/>
            </w:tabs>
            <w:rPr>
              <w:rFonts w:asciiTheme="minorHAnsi" w:eastAsiaTheme="minorEastAsia" w:hAnsiTheme="minorHAnsi" w:cstheme="minorBidi"/>
              <w:noProof/>
              <w:kern w:val="2"/>
              <w:sz w:val="24"/>
              <w:szCs w:val="24"/>
              <w14:ligatures w14:val="standardContextual"/>
            </w:rPr>
          </w:pPr>
          <w:hyperlink w:anchor="_Toc210292877" w:history="1">
            <w:r w:rsidRPr="003C2122">
              <w:rPr>
                <w:rStyle w:val="Hyperlink"/>
                <w:noProof/>
                <w:lang w:val="fr-FR"/>
              </w:rPr>
              <w:t>NOTATIONS</w:t>
            </w:r>
            <w:r>
              <w:rPr>
                <w:noProof/>
                <w:webHidden/>
              </w:rPr>
              <w:tab/>
            </w:r>
            <w:r>
              <w:rPr>
                <w:noProof/>
                <w:webHidden/>
              </w:rPr>
              <w:fldChar w:fldCharType="begin"/>
            </w:r>
            <w:r>
              <w:rPr>
                <w:noProof/>
                <w:webHidden/>
              </w:rPr>
              <w:instrText xml:space="preserve"> PAGEREF _Toc210292877 \h </w:instrText>
            </w:r>
            <w:r>
              <w:rPr>
                <w:noProof/>
                <w:webHidden/>
              </w:rPr>
            </w:r>
            <w:r>
              <w:rPr>
                <w:noProof/>
                <w:webHidden/>
              </w:rPr>
              <w:fldChar w:fldCharType="separate"/>
            </w:r>
            <w:r w:rsidR="002C5C94">
              <w:rPr>
                <w:noProof/>
                <w:webHidden/>
              </w:rPr>
              <w:t>2</w:t>
            </w:r>
            <w:r>
              <w:rPr>
                <w:noProof/>
                <w:webHidden/>
              </w:rPr>
              <w:fldChar w:fldCharType="end"/>
            </w:r>
          </w:hyperlink>
        </w:p>
        <w:p w14:paraId="7154B4B9" w14:textId="6EBA2FF0" w:rsidR="00F30AF4" w:rsidRDefault="00F30AF4">
          <w:pPr>
            <w:pStyle w:val="TOC2"/>
            <w:tabs>
              <w:tab w:val="right" w:leader="dot" w:pos="9345"/>
            </w:tabs>
            <w:rPr>
              <w:rFonts w:asciiTheme="minorHAnsi" w:eastAsiaTheme="minorEastAsia" w:hAnsiTheme="minorHAnsi" w:cstheme="minorBidi"/>
              <w:noProof/>
              <w:kern w:val="2"/>
              <w:sz w:val="24"/>
              <w:szCs w:val="24"/>
              <w14:ligatures w14:val="standardContextual"/>
            </w:rPr>
          </w:pPr>
          <w:hyperlink w:anchor="_Toc210292878" w:history="1">
            <w:r w:rsidRPr="003C2122">
              <w:rPr>
                <w:rStyle w:val="Hyperlink"/>
                <w:noProof/>
                <w:lang w:val="fr-FR"/>
              </w:rPr>
              <w:t>ÉLÉMENTS DE DONNÉES OBLIGATOIRES</w:t>
            </w:r>
            <w:r>
              <w:rPr>
                <w:noProof/>
                <w:webHidden/>
              </w:rPr>
              <w:tab/>
            </w:r>
            <w:r>
              <w:rPr>
                <w:noProof/>
                <w:webHidden/>
              </w:rPr>
              <w:fldChar w:fldCharType="begin"/>
            </w:r>
            <w:r>
              <w:rPr>
                <w:noProof/>
                <w:webHidden/>
              </w:rPr>
              <w:instrText xml:space="preserve"> PAGEREF _Toc210292878 \h </w:instrText>
            </w:r>
            <w:r>
              <w:rPr>
                <w:noProof/>
                <w:webHidden/>
              </w:rPr>
            </w:r>
            <w:r>
              <w:rPr>
                <w:noProof/>
                <w:webHidden/>
              </w:rPr>
              <w:fldChar w:fldCharType="separate"/>
            </w:r>
            <w:r w:rsidR="002C5C94">
              <w:rPr>
                <w:noProof/>
                <w:webHidden/>
              </w:rPr>
              <w:t>3</w:t>
            </w:r>
            <w:r>
              <w:rPr>
                <w:noProof/>
                <w:webHidden/>
              </w:rPr>
              <w:fldChar w:fldCharType="end"/>
            </w:r>
          </w:hyperlink>
        </w:p>
        <w:p w14:paraId="59A6189D" w14:textId="3DEBBBDA" w:rsidR="00F30AF4" w:rsidRDefault="00F30AF4">
          <w:pPr>
            <w:pStyle w:val="TOC3"/>
            <w:tabs>
              <w:tab w:val="right" w:leader="dot" w:pos="9345"/>
            </w:tabs>
            <w:rPr>
              <w:rFonts w:asciiTheme="minorHAnsi" w:eastAsiaTheme="minorEastAsia" w:hAnsiTheme="minorHAnsi" w:cstheme="minorBidi"/>
              <w:noProof/>
              <w:kern w:val="2"/>
              <w:sz w:val="24"/>
              <w:szCs w:val="24"/>
              <w14:ligatures w14:val="standardContextual"/>
            </w:rPr>
          </w:pPr>
          <w:hyperlink w:anchor="_Toc210292879" w:history="1">
            <w:r w:rsidRPr="003C2122">
              <w:rPr>
                <w:rStyle w:val="Hyperlink"/>
                <w:noProof/>
                <w:lang w:val="fr-FR"/>
              </w:rPr>
              <w:t>Administration ayant effectué la publication</w:t>
            </w:r>
            <w:r>
              <w:rPr>
                <w:noProof/>
                <w:webHidden/>
              </w:rPr>
              <w:tab/>
            </w:r>
            <w:r>
              <w:rPr>
                <w:noProof/>
                <w:webHidden/>
              </w:rPr>
              <w:fldChar w:fldCharType="begin"/>
            </w:r>
            <w:r>
              <w:rPr>
                <w:noProof/>
                <w:webHidden/>
              </w:rPr>
              <w:instrText xml:space="preserve"> PAGEREF _Toc210292879 \h </w:instrText>
            </w:r>
            <w:r>
              <w:rPr>
                <w:noProof/>
                <w:webHidden/>
              </w:rPr>
            </w:r>
            <w:r>
              <w:rPr>
                <w:noProof/>
                <w:webHidden/>
              </w:rPr>
              <w:fldChar w:fldCharType="separate"/>
            </w:r>
            <w:r w:rsidR="002C5C94">
              <w:rPr>
                <w:noProof/>
                <w:webHidden/>
              </w:rPr>
              <w:t>4</w:t>
            </w:r>
            <w:r>
              <w:rPr>
                <w:noProof/>
                <w:webHidden/>
              </w:rPr>
              <w:fldChar w:fldCharType="end"/>
            </w:r>
          </w:hyperlink>
        </w:p>
        <w:p w14:paraId="540B1F2B" w14:textId="2BE43ED2" w:rsidR="00F30AF4" w:rsidRDefault="00F30AF4">
          <w:pPr>
            <w:pStyle w:val="TOC3"/>
            <w:tabs>
              <w:tab w:val="right" w:leader="dot" w:pos="9345"/>
            </w:tabs>
            <w:rPr>
              <w:rFonts w:asciiTheme="minorHAnsi" w:eastAsiaTheme="minorEastAsia" w:hAnsiTheme="minorHAnsi" w:cstheme="minorBidi"/>
              <w:noProof/>
              <w:kern w:val="2"/>
              <w:sz w:val="24"/>
              <w:szCs w:val="24"/>
              <w14:ligatures w14:val="standardContextual"/>
            </w:rPr>
          </w:pPr>
          <w:hyperlink w:anchor="_Toc210292880" w:history="1">
            <w:r w:rsidRPr="003C2122">
              <w:rPr>
                <w:rStyle w:val="Hyperlink"/>
                <w:noProof/>
                <w:lang w:val="fr-FR"/>
              </w:rPr>
              <w:t>Numéro de publication</w:t>
            </w:r>
            <w:r>
              <w:rPr>
                <w:noProof/>
                <w:webHidden/>
              </w:rPr>
              <w:tab/>
            </w:r>
            <w:r>
              <w:rPr>
                <w:noProof/>
                <w:webHidden/>
              </w:rPr>
              <w:fldChar w:fldCharType="begin"/>
            </w:r>
            <w:r>
              <w:rPr>
                <w:noProof/>
                <w:webHidden/>
              </w:rPr>
              <w:instrText xml:space="preserve"> PAGEREF _Toc210292880 \h </w:instrText>
            </w:r>
            <w:r>
              <w:rPr>
                <w:noProof/>
                <w:webHidden/>
              </w:rPr>
            </w:r>
            <w:r>
              <w:rPr>
                <w:noProof/>
                <w:webHidden/>
              </w:rPr>
              <w:fldChar w:fldCharType="separate"/>
            </w:r>
            <w:r w:rsidR="002C5C94">
              <w:rPr>
                <w:noProof/>
                <w:webHidden/>
              </w:rPr>
              <w:t>4</w:t>
            </w:r>
            <w:r>
              <w:rPr>
                <w:noProof/>
                <w:webHidden/>
              </w:rPr>
              <w:fldChar w:fldCharType="end"/>
            </w:r>
          </w:hyperlink>
        </w:p>
        <w:p w14:paraId="49B7902F" w14:textId="35E406AE" w:rsidR="00F30AF4" w:rsidRDefault="00F30AF4">
          <w:pPr>
            <w:pStyle w:val="TOC3"/>
            <w:tabs>
              <w:tab w:val="right" w:leader="dot" w:pos="9345"/>
            </w:tabs>
            <w:rPr>
              <w:rFonts w:asciiTheme="minorHAnsi" w:eastAsiaTheme="minorEastAsia" w:hAnsiTheme="minorHAnsi" w:cstheme="minorBidi"/>
              <w:noProof/>
              <w:kern w:val="2"/>
              <w:sz w:val="24"/>
              <w:szCs w:val="24"/>
              <w14:ligatures w14:val="standardContextual"/>
            </w:rPr>
          </w:pPr>
          <w:hyperlink w:anchor="_Toc210292881" w:history="1">
            <w:r w:rsidRPr="003C2122">
              <w:rPr>
                <w:rStyle w:val="Hyperlink"/>
                <w:noProof/>
                <w:lang w:val="fr-FR"/>
              </w:rPr>
              <w:t>Code de type de document</w:t>
            </w:r>
            <w:r>
              <w:rPr>
                <w:noProof/>
                <w:webHidden/>
              </w:rPr>
              <w:tab/>
            </w:r>
            <w:r>
              <w:rPr>
                <w:noProof/>
                <w:webHidden/>
              </w:rPr>
              <w:fldChar w:fldCharType="begin"/>
            </w:r>
            <w:r>
              <w:rPr>
                <w:noProof/>
                <w:webHidden/>
              </w:rPr>
              <w:instrText xml:space="preserve"> PAGEREF _Toc210292881 \h </w:instrText>
            </w:r>
            <w:r>
              <w:rPr>
                <w:noProof/>
                <w:webHidden/>
              </w:rPr>
            </w:r>
            <w:r>
              <w:rPr>
                <w:noProof/>
                <w:webHidden/>
              </w:rPr>
              <w:fldChar w:fldCharType="separate"/>
            </w:r>
            <w:r w:rsidR="002C5C94">
              <w:rPr>
                <w:noProof/>
                <w:webHidden/>
              </w:rPr>
              <w:t>4</w:t>
            </w:r>
            <w:r>
              <w:rPr>
                <w:noProof/>
                <w:webHidden/>
              </w:rPr>
              <w:fldChar w:fldCharType="end"/>
            </w:r>
          </w:hyperlink>
        </w:p>
        <w:p w14:paraId="22233391" w14:textId="1C6F0991" w:rsidR="00F30AF4" w:rsidRDefault="00F30AF4">
          <w:pPr>
            <w:pStyle w:val="TOC3"/>
            <w:tabs>
              <w:tab w:val="right" w:leader="dot" w:pos="9345"/>
            </w:tabs>
            <w:rPr>
              <w:rFonts w:asciiTheme="minorHAnsi" w:eastAsiaTheme="minorEastAsia" w:hAnsiTheme="minorHAnsi" w:cstheme="minorBidi"/>
              <w:noProof/>
              <w:kern w:val="2"/>
              <w:sz w:val="24"/>
              <w:szCs w:val="24"/>
              <w14:ligatures w14:val="standardContextual"/>
            </w:rPr>
          </w:pPr>
          <w:hyperlink w:anchor="_Toc210292882" w:history="1">
            <w:r w:rsidRPr="003C2122">
              <w:rPr>
                <w:rStyle w:val="Hyperlink"/>
                <w:noProof/>
                <w:lang w:val="fr-FR"/>
              </w:rPr>
              <w:t>Date de publication</w:t>
            </w:r>
            <w:r>
              <w:rPr>
                <w:noProof/>
                <w:webHidden/>
              </w:rPr>
              <w:tab/>
            </w:r>
            <w:r>
              <w:rPr>
                <w:noProof/>
                <w:webHidden/>
              </w:rPr>
              <w:fldChar w:fldCharType="begin"/>
            </w:r>
            <w:r>
              <w:rPr>
                <w:noProof/>
                <w:webHidden/>
              </w:rPr>
              <w:instrText xml:space="preserve"> PAGEREF _Toc210292882 \h </w:instrText>
            </w:r>
            <w:r>
              <w:rPr>
                <w:noProof/>
                <w:webHidden/>
              </w:rPr>
            </w:r>
            <w:r>
              <w:rPr>
                <w:noProof/>
                <w:webHidden/>
              </w:rPr>
              <w:fldChar w:fldCharType="separate"/>
            </w:r>
            <w:r w:rsidR="002C5C94">
              <w:rPr>
                <w:noProof/>
                <w:webHidden/>
              </w:rPr>
              <w:t>4</w:t>
            </w:r>
            <w:r>
              <w:rPr>
                <w:noProof/>
                <w:webHidden/>
              </w:rPr>
              <w:fldChar w:fldCharType="end"/>
            </w:r>
          </w:hyperlink>
        </w:p>
        <w:p w14:paraId="3B7E0902" w14:textId="2F274762" w:rsidR="00F30AF4" w:rsidRDefault="00F30AF4">
          <w:pPr>
            <w:pStyle w:val="TOC2"/>
            <w:tabs>
              <w:tab w:val="right" w:leader="dot" w:pos="9345"/>
            </w:tabs>
            <w:rPr>
              <w:rFonts w:asciiTheme="minorHAnsi" w:eastAsiaTheme="minorEastAsia" w:hAnsiTheme="minorHAnsi" w:cstheme="minorBidi"/>
              <w:noProof/>
              <w:kern w:val="2"/>
              <w:sz w:val="24"/>
              <w:szCs w:val="24"/>
              <w14:ligatures w14:val="standardContextual"/>
            </w:rPr>
          </w:pPr>
          <w:hyperlink w:anchor="_Toc210292883" w:history="1">
            <w:r w:rsidRPr="003C2122">
              <w:rPr>
                <w:rStyle w:val="Hyperlink"/>
                <w:noProof/>
                <w:lang w:val="fr-FR"/>
              </w:rPr>
              <w:t>FICHIER DE DÉFINITION</w:t>
            </w:r>
            <w:r>
              <w:rPr>
                <w:noProof/>
                <w:webHidden/>
              </w:rPr>
              <w:tab/>
            </w:r>
            <w:r>
              <w:rPr>
                <w:noProof/>
                <w:webHidden/>
              </w:rPr>
              <w:fldChar w:fldCharType="begin"/>
            </w:r>
            <w:r>
              <w:rPr>
                <w:noProof/>
                <w:webHidden/>
              </w:rPr>
              <w:instrText xml:space="preserve"> PAGEREF _Toc210292883 \h </w:instrText>
            </w:r>
            <w:r>
              <w:rPr>
                <w:noProof/>
                <w:webHidden/>
              </w:rPr>
            </w:r>
            <w:r>
              <w:rPr>
                <w:noProof/>
                <w:webHidden/>
              </w:rPr>
              <w:fldChar w:fldCharType="separate"/>
            </w:r>
            <w:r w:rsidR="002C5C94">
              <w:rPr>
                <w:noProof/>
                <w:webHidden/>
              </w:rPr>
              <w:t>6</w:t>
            </w:r>
            <w:r>
              <w:rPr>
                <w:noProof/>
                <w:webHidden/>
              </w:rPr>
              <w:fldChar w:fldCharType="end"/>
            </w:r>
          </w:hyperlink>
        </w:p>
        <w:p w14:paraId="6D2C6891" w14:textId="1B99FABB" w:rsidR="00F30AF4" w:rsidRDefault="00F30AF4">
          <w:pPr>
            <w:pStyle w:val="TOC2"/>
            <w:tabs>
              <w:tab w:val="right" w:leader="dot" w:pos="9345"/>
            </w:tabs>
            <w:rPr>
              <w:rFonts w:asciiTheme="minorHAnsi" w:eastAsiaTheme="minorEastAsia" w:hAnsiTheme="minorHAnsi" w:cstheme="minorBidi"/>
              <w:noProof/>
              <w:kern w:val="2"/>
              <w:sz w:val="24"/>
              <w:szCs w:val="24"/>
              <w14:ligatures w14:val="standardContextual"/>
            </w:rPr>
          </w:pPr>
          <w:hyperlink w:anchor="_Toc210292884" w:history="1">
            <w:r w:rsidRPr="003C2122">
              <w:rPr>
                <w:rStyle w:val="Hyperlink"/>
                <w:noProof/>
                <w:lang w:val="fr-FR"/>
              </w:rPr>
              <w:t>ÉLÉMENTS D’INFORMATION FACULTATIFS</w:t>
            </w:r>
            <w:r>
              <w:rPr>
                <w:noProof/>
                <w:webHidden/>
              </w:rPr>
              <w:tab/>
            </w:r>
            <w:r>
              <w:rPr>
                <w:noProof/>
                <w:webHidden/>
              </w:rPr>
              <w:fldChar w:fldCharType="begin"/>
            </w:r>
            <w:r>
              <w:rPr>
                <w:noProof/>
                <w:webHidden/>
              </w:rPr>
              <w:instrText xml:space="preserve"> PAGEREF _Toc210292884 \h </w:instrText>
            </w:r>
            <w:r>
              <w:rPr>
                <w:noProof/>
                <w:webHidden/>
              </w:rPr>
            </w:r>
            <w:r>
              <w:rPr>
                <w:noProof/>
                <w:webHidden/>
              </w:rPr>
              <w:fldChar w:fldCharType="separate"/>
            </w:r>
            <w:r w:rsidR="002C5C94">
              <w:rPr>
                <w:noProof/>
                <w:webHidden/>
              </w:rPr>
              <w:t>6</w:t>
            </w:r>
            <w:r>
              <w:rPr>
                <w:noProof/>
                <w:webHidden/>
              </w:rPr>
              <w:fldChar w:fldCharType="end"/>
            </w:r>
          </w:hyperlink>
        </w:p>
        <w:p w14:paraId="5BB47085" w14:textId="04D689AB" w:rsidR="00F30AF4" w:rsidRDefault="00F30AF4">
          <w:pPr>
            <w:pStyle w:val="TOC3"/>
            <w:tabs>
              <w:tab w:val="right" w:leader="dot" w:pos="9345"/>
            </w:tabs>
            <w:rPr>
              <w:rFonts w:asciiTheme="minorHAnsi" w:eastAsiaTheme="minorEastAsia" w:hAnsiTheme="minorHAnsi" w:cstheme="minorBidi"/>
              <w:noProof/>
              <w:kern w:val="2"/>
              <w:sz w:val="24"/>
              <w:szCs w:val="24"/>
              <w14:ligatures w14:val="standardContextual"/>
            </w:rPr>
          </w:pPr>
          <w:hyperlink w:anchor="_Toc210292885" w:history="1">
            <w:r w:rsidRPr="003C2122">
              <w:rPr>
                <w:rStyle w:val="Hyperlink"/>
                <w:noProof/>
                <w:lang w:val="fr-FR"/>
              </w:rPr>
              <w:t>Identification de la demande prioritaire</w:t>
            </w:r>
            <w:r>
              <w:rPr>
                <w:noProof/>
                <w:webHidden/>
              </w:rPr>
              <w:tab/>
            </w:r>
            <w:r>
              <w:rPr>
                <w:noProof/>
                <w:webHidden/>
              </w:rPr>
              <w:fldChar w:fldCharType="begin"/>
            </w:r>
            <w:r>
              <w:rPr>
                <w:noProof/>
                <w:webHidden/>
              </w:rPr>
              <w:instrText xml:space="preserve"> PAGEREF _Toc210292885 \h </w:instrText>
            </w:r>
            <w:r>
              <w:rPr>
                <w:noProof/>
                <w:webHidden/>
              </w:rPr>
            </w:r>
            <w:r>
              <w:rPr>
                <w:noProof/>
                <w:webHidden/>
              </w:rPr>
              <w:fldChar w:fldCharType="separate"/>
            </w:r>
            <w:r w:rsidR="002C5C94">
              <w:rPr>
                <w:noProof/>
                <w:webHidden/>
              </w:rPr>
              <w:t>7</w:t>
            </w:r>
            <w:r>
              <w:rPr>
                <w:noProof/>
                <w:webHidden/>
              </w:rPr>
              <w:fldChar w:fldCharType="end"/>
            </w:r>
          </w:hyperlink>
        </w:p>
        <w:p w14:paraId="344D833F" w14:textId="735CF8F2" w:rsidR="00F30AF4" w:rsidRDefault="00F30AF4">
          <w:pPr>
            <w:pStyle w:val="TOC3"/>
            <w:tabs>
              <w:tab w:val="right" w:leader="dot" w:pos="9345"/>
            </w:tabs>
            <w:rPr>
              <w:rFonts w:asciiTheme="minorHAnsi" w:eastAsiaTheme="minorEastAsia" w:hAnsiTheme="minorHAnsi" w:cstheme="minorBidi"/>
              <w:noProof/>
              <w:kern w:val="2"/>
              <w:sz w:val="24"/>
              <w:szCs w:val="24"/>
              <w14:ligatures w14:val="standardContextual"/>
            </w:rPr>
          </w:pPr>
          <w:hyperlink w:anchor="_Toc210292886" w:history="1">
            <w:r w:rsidRPr="003C2122">
              <w:rPr>
                <w:rStyle w:val="Hyperlink"/>
                <w:noProof/>
                <w:lang w:val="fr-FR"/>
              </w:rPr>
              <w:t>Identification de la demande</w:t>
            </w:r>
            <w:r>
              <w:rPr>
                <w:noProof/>
                <w:webHidden/>
              </w:rPr>
              <w:tab/>
            </w:r>
            <w:r>
              <w:rPr>
                <w:noProof/>
                <w:webHidden/>
              </w:rPr>
              <w:fldChar w:fldCharType="begin"/>
            </w:r>
            <w:r>
              <w:rPr>
                <w:noProof/>
                <w:webHidden/>
              </w:rPr>
              <w:instrText xml:space="preserve"> PAGEREF _Toc210292886 \h </w:instrText>
            </w:r>
            <w:r>
              <w:rPr>
                <w:noProof/>
                <w:webHidden/>
              </w:rPr>
            </w:r>
            <w:r>
              <w:rPr>
                <w:noProof/>
                <w:webHidden/>
              </w:rPr>
              <w:fldChar w:fldCharType="separate"/>
            </w:r>
            <w:r w:rsidR="002C5C94">
              <w:rPr>
                <w:noProof/>
                <w:webHidden/>
              </w:rPr>
              <w:t>7</w:t>
            </w:r>
            <w:r>
              <w:rPr>
                <w:noProof/>
                <w:webHidden/>
              </w:rPr>
              <w:fldChar w:fldCharType="end"/>
            </w:r>
          </w:hyperlink>
        </w:p>
        <w:p w14:paraId="1CB0D511" w14:textId="77BA4341" w:rsidR="00F30AF4" w:rsidRDefault="00F30AF4">
          <w:pPr>
            <w:pStyle w:val="TOC3"/>
            <w:tabs>
              <w:tab w:val="right" w:leader="dot" w:pos="9345"/>
            </w:tabs>
            <w:rPr>
              <w:rFonts w:asciiTheme="minorHAnsi" w:eastAsiaTheme="minorEastAsia" w:hAnsiTheme="minorHAnsi" w:cstheme="minorBidi"/>
              <w:noProof/>
              <w:kern w:val="2"/>
              <w:sz w:val="24"/>
              <w:szCs w:val="24"/>
              <w14:ligatures w14:val="standardContextual"/>
            </w:rPr>
          </w:pPr>
          <w:hyperlink w:anchor="_Toc210292887" w:history="1">
            <w:r w:rsidRPr="003C2122">
              <w:rPr>
                <w:rStyle w:val="Hyperlink"/>
                <w:noProof/>
                <w:lang w:val="fr-FR"/>
              </w:rPr>
              <w:t>Code d’exception à la publication</w:t>
            </w:r>
            <w:r>
              <w:rPr>
                <w:noProof/>
                <w:webHidden/>
              </w:rPr>
              <w:tab/>
            </w:r>
            <w:r>
              <w:rPr>
                <w:noProof/>
                <w:webHidden/>
              </w:rPr>
              <w:fldChar w:fldCharType="begin"/>
            </w:r>
            <w:r>
              <w:rPr>
                <w:noProof/>
                <w:webHidden/>
              </w:rPr>
              <w:instrText xml:space="preserve"> PAGEREF _Toc210292887 \h </w:instrText>
            </w:r>
            <w:r>
              <w:rPr>
                <w:noProof/>
                <w:webHidden/>
              </w:rPr>
            </w:r>
            <w:r>
              <w:rPr>
                <w:noProof/>
                <w:webHidden/>
              </w:rPr>
              <w:fldChar w:fldCharType="separate"/>
            </w:r>
            <w:r w:rsidR="002C5C94">
              <w:rPr>
                <w:noProof/>
                <w:webHidden/>
              </w:rPr>
              <w:t>7</w:t>
            </w:r>
            <w:r>
              <w:rPr>
                <w:noProof/>
                <w:webHidden/>
              </w:rPr>
              <w:fldChar w:fldCharType="end"/>
            </w:r>
          </w:hyperlink>
        </w:p>
        <w:p w14:paraId="46EAA419" w14:textId="467E11B6" w:rsidR="00F30AF4" w:rsidRDefault="00F30AF4">
          <w:pPr>
            <w:pStyle w:val="TOC3"/>
            <w:tabs>
              <w:tab w:val="right" w:leader="dot" w:pos="9345"/>
            </w:tabs>
            <w:rPr>
              <w:rFonts w:asciiTheme="minorHAnsi" w:eastAsiaTheme="minorEastAsia" w:hAnsiTheme="minorHAnsi" w:cstheme="minorBidi"/>
              <w:noProof/>
              <w:kern w:val="2"/>
              <w:sz w:val="24"/>
              <w:szCs w:val="24"/>
              <w14:ligatures w14:val="standardContextual"/>
            </w:rPr>
          </w:pPr>
          <w:hyperlink w:anchor="_Toc210292888" w:history="1">
            <w:r w:rsidRPr="003C2122">
              <w:rPr>
                <w:rStyle w:val="Hyperlink"/>
                <w:noProof/>
                <w:lang w:val="fr-FR"/>
              </w:rPr>
              <w:t>Indicateurs relatifs à la disponibilité d’une publication dans un format se prêtant à la recherche</w:t>
            </w:r>
            <w:r>
              <w:rPr>
                <w:noProof/>
                <w:webHidden/>
              </w:rPr>
              <w:tab/>
            </w:r>
            <w:r>
              <w:rPr>
                <w:noProof/>
                <w:webHidden/>
              </w:rPr>
              <w:fldChar w:fldCharType="begin"/>
            </w:r>
            <w:r>
              <w:rPr>
                <w:noProof/>
                <w:webHidden/>
              </w:rPr>
              <w:instrText xml:space="preserve"> PAGEREF _Toc210292888 \h </w:instrText>
            </w:r>
            <w:r>
              <w:rPr>
                <w:noProof/>
                <w:webHidden/>
              </w:rPr>
            </w:r>
            <w:r>
              <w:rPr>
                <w:noProof/>
                <w:webHidden/>
              </w:rPr>
              <w:fldChar w:fldCharType="separate"/>
            </w:r>
            <w:r w:rsidR="002C5C94">
              <w:rPr>
                <w:noProof/>
                <w:webHidden/>
              </w:rPr>
              <w:t>8</w:t>
            </w:r>
            <w:r>
              <w:rPr>
                <w:noProof/>
                <w:webHidden/>
              </w:rPr>
              <w:fldChar w:fldCharType="end"/>
            </w:r>
          </w:hyperlink>
        </w:p>
        <w:p w14:paraId="32A63264" w14:textId="45574AA5" w:rsidR="00F30AF4" w:rsidRDefault="00F30AF4">
          <w:pPr>
            <w:pStyle w:val="TOC2"/>
            <w:tabs>
              <w:tab w:val="right" w:leader="dot" w:pos="9345"/>
            </w:tabs>
            <w:rPr>
              <w:rFonts w:asciiTheme="minorHAnsi" w:eastAsiaTheme="minorEastAsia" w:hAnsiTheme="minorHAnsi" w:cstheme="minorBidi"/>
              <w:noProof/>
              <w:kern w:val="2"/>
              <w:sz w:val="24"/>
              <w:szCs w:val="24"/>
              <w14:ligatures w14:val="standardContextual"/>
            </w:rPr>
          </w:pPr>
          <w:hyperlink w:anchor="_Toc210292889" w:history="1">
            <w:r w:rsidRPr="003C2122">
              <w:rPr>
                <w:rStyle w:val="Hyperlink"/>
                <w:noProof/>
                <w:lang w:val="fr-FR"/>
              </w:rPr>
              <w:t>FORMATS DU FICHIER</w:t>
            </w:r>
            <w:r>
              <w:rPr>
                <w:noProof/>
                <w:webHidden/>
              </w:rPr>
              <w:tab/>
            </w:r>
            <w:r>
              <w:rPr>
                <w:noProof/>
                <w:webHidden/>
              </w:rPr>
              <w:fldChar w:fldCharType="begin"/>
            </w:r>
            <w:r>
              <w:rPr>
                <w:noProof/>
                <w:webHidden/>
              </w:rPr>
              <w:instrText xml:space="preserve"> PAGEREF _Toc210292889 \h </w:instrText>
            </w:r>
            <w:r>
              <w:rPr>
                <w:noProof/>
                <w:webHidden/>
              </w:rPr>
            </w:r>
            <w:r>
              <w:rPr>
                <w:noProof/>
                <w:webHidden/>
              </w:rPr>
              <w:fldChar w:fldCharType="separate"/>
            </w:r>
            <w:r w:rsidR="002C5C94">
              <w:rPr>
                <w:noProof/>
                <w:webHidden/>
              </w:rPr>
              <w:t>8</w:t>
            </w:r>
            <w:r>
              <w:rPr>
                <w:noProof/>
                <w:webHidden/>
              </w:rPr>
              <w:fldChar w:fldCharType="end"/>
            </w:r>
          </w:hyperlink>
        </w:p>
        <w:p w14:paraId="2CE801F8" w14:textId="2073BD1E" w:rsidR="00F30AF4" w:rsidRDefault="00F30AF4">
          <w:pPr>
            <w:pStyle w:val="TOC2"/>
            <w:tabs>
              <w:tab w:val="right" w:leader="dot" w:pos="9345"/>
            </w:tabs>
            <w:rPr>
              <w:rFonts w:asciiTheme="minorHAnsi" w:eastAsiaTheme="minorEastAsia" w:hAnsiTheme="minorHAnsi" w:cstheme="minorBidi"/>
              <w:noProof/>
              <w:kern w:val="2"/>
              <w:sz w:val="24"/>
              <w:szCs w:val="24"/>
              <w14:ligatures w14:val="standardContextual"/>
            </w:rPr>
          </w:pPr>
          <w:hyperlink w:anchor="_Toc210292890" w:history="1">
            <w:r w:rsidRPr="003C2122">
              <w:rPr>
                <w:rStyle w:val="Hyperlink"/>
                <w:noProof/>
                <w:lang w:val="fr-FR"/>
              </w:rPr>
              <w:t>NOM DU FICHIER</w:t>
            </w:r>
            <w:r>
              <w:rPr>
                <w:noProof/>
                <w:webHidden/>
              </w:rPr>
              <w:tab/>
            </w:r>
            <w:r>
              <w:rPr>
                <w:noProof/>
                <w:webHidden/>
              </w:rPr>
              <w:fldChar w:fldCharType="begin"/>
            </w:r>
            <w:r>
              <w:rPr>
                <w:noProof/>
                <w:webHidden/>
              </w:rPr>
              <w:instrText xml:space="preserve"> PAGEREF _Toc210292890 \h </w:instrText>
            </w:r>
            <w:r>
              <w:rPr>
                <w:noProof/>
                <w:webHidden/>
              </w:rPr>
            </w:r>
            <w:r>
              <w:rPr>
                <w:noProof/>
                <w:webHidden/>
              </w:rPr>
              <w:fldChar w:fldCharType="separate"/>
            </w:r>
            <w:r w:rsidR="002C5C94">
              <w:rPr>
                <w:noProof/>
                <w:webHidden/>
              </w:rPr>
              <w:t>8</w:t>
            </w:r>
            <w:r>
              <w:rPr>
                <w:noProof/>
                <w:webHidden/>
              </w:rPr>
              <w:fldChar w:fldCharType="end"/>
            </w:r>
          </w:hyperlink>
        </w:p>
        <w:p w14:paraId="5BA04030" w14:textId="55DB0158" w:rsidR="00F30AF4" w:rsidRDefault="00F30AF4">
          <w:pPr>
            <w:pStyle w:val="TOC2"/>
            <w:tabs>
              <w:tab w:val="right" w:leader="dot" w:pos="9345"/>
            </w:tabs>
            <w:rPr>
              <w:rFonts w:asciiTheme="minorHAnsi" w:eastAsiaTheme="minorEastAsia" w:hAnsiTheme="minorHAnsi" w:cstheme="minorBidi"/>
              <w:noProof/>
              <w:kern w:val="2"/>
              <w:sz w:val="24"/>
              <w:szCs w:val="24"/>
              <w14:ligatures w14:val="standardContextual"/>
            </w:rPr>
          </w:pPr>
          <w:hyperlink w:anchor="_Toc210292891" w:history="1">
            <w:r w:rsidRPr="003C2122">
              <w:rPr>
                <w:rStyle w:val="Hyperlink"/>
                <w:noProof/>
                <w:lang w:val="fr-FR"/>
              </w:rPr>
              <w:t>MISE EN ŒUVRE DU FICHIER D’AUTORITÉ</w:t>
            </w:r>
            <w:r>
              <w:rPr>
                <w:noProof/>
                <w:webHidden/>
              </w:rPr>
              <w:tab/>
            </w:r>
            <w:r>
              <w:rPr>
                <w:noProof/>
                <w:webHidden/>
              </w:rPr>
              <w:fldChar w:fldCharType="begin"/>
            </w:r>
            <w:r>
              <w:rPr>
                <w:noProof/>
                <w:webHidden/>
              </w:rPr>
              <w:instrText xml:space="preserve"> PAGEREF _Toc210292891 \h </w:instrText>
            </w:r>
            <w:r>
              <w:rPr>
                <w:noProof/>
                <w:webHidden/>
              </w:rPr>
            </w:r>
            <w:r>
              <w:rPr>
                <w:noProof/>
                <w:webHidden/>
              </w:rPr>
              <w:fldChar w:fldCharType="separate"/>
            </w:r>
            <w:r w:rsidR="002C5C94">
              <w:rPr>
                <w:noProof/>
                <w:webHidden/>
              </w:rPr>
              <w:t>10</w:t>
            </w:r>
            <w:r>
              <w:rPr>
                <w:noProof/>
                <w:webHidden/>
              </w:rPr>
              <w:fldChar w:fldCharType="end"/>
            </w:r>
          </w:hyperlink>
        </w:p>
        <w:p w14:paraId="2DCB5B03" w14:textId="5F798EBB" w:rsidR="00F30AF4" w:rsidRDefault="00F30AF4">
          <w:pPr>
            <w:pStyle w:val="TOC2"/>
            <w:tabs>
              <w:tab w:val="right" w:leader="dot" w:pos="9345"/>
            </w:tabs>
            <w:rPr>
              <w:rFonts w:asciiTheme="minorHAnsi" w:eastAsiaTheme="minorEastAsia" w:hAnsiTheme="minorHAnsi" w:cstheme="minorBidi"/>
              <w:noProof/>
              <w:kern w:val="2"/>
              <w:sz w:val="24"/>
              <w:szCs w:val="24"/>
              <w14:ligatures w14:val="standardContextual"/>
            </w:rPr>
          </w:pPr>
          <w:hyperlink w:anchor="_Toc210292892" w:history="1">
            <w:r w:rsidRPr="003C2122">
              <w:rPr>
                <w:rStyle w:val="Hyperlink"/>
                <w:noProof/>
                <w:lang w:val="fr-FR"/>
              </w:rPr>
              <w:t>RÉFÉRENCES</w:t>
            </w:r>
            <w:r>
              <w:rPr>
                <w:noProof/>
                <w:webHidden/>
              </w:rPr>
              <w:tab/>
            </w:r>
            <w:r>
              <w:rPr>
                <w:noProof/>
                <w:webHidden/>
              </w:rPr>
              <w:fldChar w:fldCharType="begin"/>
            </w:r>
            <w:r>
              <w:rPr>
                <w:noProof/>
                <w:webHidden/>
              </w:rPr>
              <w:instrText xml:space="preserve"> PAGEREF _Toc210292892 \h </w:instrText>
            </w:r>
            <w:r>
              <w:rPr>
                <w:noProof/>
                <w:webHidden/>
              </w:rPr>
            </w:r>
            <w:r>
              <w:rPr>
                <w:noProof/>
                <w:webHidden/>
              </w:rPr>
              <w:fldChar w:fldCharType="separate"/>
            </w:r>
            <w:r w:rsidR="002C5C94">
              <w:rPr>
                <w:noProof/>
                <w:webHidden/>
              </w:rPr>
              <w:t>10</w:t>
            </w:r>
            <w:r>
              <w:rPr>
                <w:noProof/>
                <w:webHidden/>
              </w:rPr>
              <w:fldChar w:fldCharType="end"/>
            </w:r>
          </w:hyperlink>
        </w:p>
        <w:p w14:paraId="6FE6D057" w14:textId="6D6F594E" w:rsidR="007C6E28" w:rsidRPr="00F30AF4" w:rsidRDefault="00E97A5E" w:rsidP="00E97A5E">
          <w:pPr>
            <w:spacing w:after="340"/>
            <w:jc w:val="center"/>
            <w:rPr>
              <w:rFonts w:cs="Times New Roman"/>
              <w:i/>
              <w:sz w:val="17"/>
              <w:lang w:val="fr-FR"/>
            </w:rPr>
          </w:pPr>
          <w:ins w:id="16" w:author="Author">
            <w:r w:rsidRPr="00F30AF4">
              <w:rPr>
                <w:b/>
                <w:color w:val="000000" w:themeColor="text1"/>
                <w:szCs w:val="17"/>
                <w:lang w:val="fr-FR"/>
                <w:rPrChange w:id="17" w:author="Author">
                  <w:rPr>
                    <w:b/>
                    <w:bCs/>
                    <w:noProof/>
                    <w:color w:val="000000" w:themeColor="text1"/>
                    <w:szCs w:val="17"/>
                  </w:rPr>
                </w:rPrChange>
              </w:rPr>
              <w:fldChar w:fldCharType="end"/>
            </w:r>
          </w:ins>
        </w:p>
      </w:sdtContent>
    </w:sdt>
    <w:p w14:paraId="078B5958" w14:textId="77777777" w:rsidR="007C6E28" w:rsidRPr="00F30AF4" w:rsidRDefault="007C6E28" w:rsidP="00783782">
      <w:pPr>
        <w:spacing w:after="240"/>
        <w:rPr>
          <w:ins w:id="18" w:author="Author"/>
          <w:rFonts w:cs="Times New Roman"/>
          <w:b/>
          <w:bCs/>
          <w:iCs/>
          <w:sz w:val="17"/>
          <w:lang w:val="fr-FR"/>
        </w:rPr>
      </w:pPr>
      <w:ins w:id="19" w:author="Author">
        <w:r w:rsidRPr="00F30AF4">
          <w:rPr>
            <w:rFonts w:cs="Times New Roman"/>
            <w:b/>
            <w:bCs/>
            <w:iCs/>
            <w:sz w:val="17"/>
            <w:lang w:val="fr-FR"/>
          </w:rPr>
          <w:t>ANNEXES</w:t>
        </w:r>
      </w:ins>
    </w:p>
    <w:p w14:paraId="19BB3650" w14:textId="77777777" w:rsidR="00783782" w:rsidRDefault="007C6E28" w:rsidP="00783782">
      <w:pPr>
        <w:tabs>
          <w:tab w:val="left" w:pos="993"/>
        </w:tabs>
        <w:spacing w:after="40"/>
        <w:rPr>
          <w:ins w:id="20" w:author="Author"/>
          <w:rFonts w:cs="Times New Roman"/>
          <w:iCs/>
          <w:sz w:val="17"/>
          <w:lang w:val="fr-FR"/>
        </w:rPr>
      </w:pPr>
      <w:ins w:id="21" w:author="Author">
        <w:r w:rsidRPr="00F30AF4">
          <w:rPr>
            <w:rFonts w:cs="Times New Roman"/>
            <w:iCs/>
            <w:sz w:val="17"/>
            <w:lang w:val="fr-FR"/>
          </w:rPr>
          <w:t>Annexe I – Exemple de fichier de définition</w:t>
        </w:r>
      </w:ins>
    </w:p>
    <w:p w14:paraId="667B03D6" w14:textId="4CA2B9B5" w:rsidR="00783782" w:rsidRDefault="007C6E28" w:rsidP="00783782">
      <w:pPr>
        <w:tabs>
          <w:tab w:val="left" w:pos="993"/>
        </w:tabs>
        <w:spacing w:after="40"/>
        <w:rPr>
          <w:ins w:id="22" w:author="Author"/>
          <w:rFonts w:cs="Times New Roman"/>
          <w:iCs/>
          <w:sz w:val="17"/>
          <w:lang w:val="fr-FR"/>
        </w:rPr>
      </w:pPr>
      <w:ins w:id="23" w:author="Author">
        <w:r w:rsidRPr="00F30AF4">
          <w:rPr>
            <w:rFonts w:cs="Times New Roman"/>
            <w:iCs/>
            <w:sz w:val="17"/>
            <w:lang w:val="fr-FR"/>
          </w:rPr>
          <w:t>Annexe II – Fichier en format texte pour le fichier d’autorité</w:t>
        </w:r>
      </w:ins>
    </w:p>
    <w:p w14:paraId="4C462BB4" w14:textId="5963D8A4" w:rsidR="00783782" w:rsidRDefault="007C6E28" w:rsidP="00783782">
      <w:pPr>
        <w:tabs>
          <w:tab w:val="left" w:pos="993"/>
        </w:tabs>
        <w:spacing w:after="40"/>
        <w:rPr>
          <w:ins w:id="24" w:author="Author"/>
          <w:rFonts w:cs="Times New Roman"/>
          <w:iCs/>
          <w:sz w:val="17"/>
          <w:lang w:val="fr-FR"/>
        </w:rPr>
      </w:pPr>
      <w:ins w:id="25" w:author="Author">
        <w:r w:rsidRPr="00F30AF4">
          <w:rPr>
            <w:rFonts w:cs="Times New Roman"/>
            <w:iCs/>
            <w:sz w:val="17"/>
            <w:lang w:val="fr-FR"/>
          </w:rPr>
          <w:t>Annexe III – Définition du schéma XML pour le fichier d’autorité</w:t>
        </w:r>
      </w:ins>
    </w:p>
    <w:p w14:paraId="05206695" w14:textId="644BD563" w:rsidR="00783782" w:rsidRDefault="007C6E28" w:rsidP="00783782">
      <w:pPr>
        <w:spacing w:after="40"/>
        <w:ind w:left="567"/>
        <w:rPr>
          <w:ins w:id="26" w:author="Author"/>
          <w:rFonts w:cs="Times New Roman"/>
          <w:iCs/>
          <w:sz w:val="17"/>
          <w:lang w:val="fr-FR"/>
        </w:rPr>
      </w:pPr>
      <w:ins w:id="27" w:author="Author">
        <w:r w:rsidRPr="00F30AF4">
          <w:rPr>
            <w:rFonts w:cs="Times New Roman"/>
            <w:iCs/>
            <w:sz w:val="17"/>
            <w:lang w:val="fr-FR"/>
          </w:rPr>
          <w:t>Appendice de l’annexe III</w:t>
        </w:r>
      </w:ins>
    </w:p>
    <w:p w14:paraId="22102E9E" w14:textId="627A33C1" w:rsidR="00783782" w:rsidRDefault="007C6E28" w:rsidP="00783782">
      <w:pPr>
        <w:tabs>
          <w:tab w:val="left" w:pos="993"/>
        </w:tabs>
        <w:spacing w:after="40"/>
        <w:rPr>
          <w:ins w:id="28" w:author="Author"/>
          <w:rFonts w:cs="Times New Roman"/>
          <w:iCs/>
          <w:sz w:val="17"/>
          <w:lang w:val="fr-FR"/>
        </w:rPr>
      </w:pPr>
      <w:ins w:id="29" w:author="Author">
        <w:r w:rsidRPr="00F30AF4">
          <w:rPr>
            <w:rFonts w:cs="Times New Roman"/>
            <w:iCs/>
            <w:sz w:val="17"/>
            <w:lang w:val="fr-FR"/>
          </w:rPr>
          <w:t>Annexe IV – Définition de type de document</w:t>
        </w:r>
        <w:r w:rsidR="00F5161C" w:rsidRPr="00F30AF4">
          <w:rPr>
            <w:rFonts w:cs="Times New Roman"/>
            <w:iCs/>
            <w:sz w:val="17"/>
            <w:lang w:val="fr-FR"/>
          </w:rPr>
          <w:t>s</w:t>
        </w:r>
        <w:r w:rsidRPr="00F30AF4">
          <w:rPr>
            <w:rFonts w:cs="Times New Roman"/>
            <w:iCs/>
            <w:sz w:val="17"/>
            <w:lang w:val="fr-FR"/>
          </w:rPr>
          <w:t xml:space="preserve"> pour le fichier d’autorité</w:t>
        </w:r>
      </w:ins>
    </w:p>
    <w:p w14:paraId="4ED9C159" w14:textId="15DEDEA5" w:rsidR="00D41E71" w:rsidRPr="00F30AF4" w:rsidRDefault="007C6E28">
      <w:pPr>
        <w:spacing w:after="40"/>
        <w:ind w:left="567"/>
        <w:rPr>
          <w:rFonts w:cs="Times New Roman"/>
          <w:i/>
          <w:sz w:val="17"/>
          <w:lang w:val="fr-FR"/>
        </w:rPr>
        <w:pPrChange w:id="30" w:author="Author">
          <w:pPr>
            <w:spacing w:after="340"/>
            <w:jc w:val="center"/>
          </w:pPr>
        </w:pPrChange>
      </w:pPr>
      <w:ins w:id="31" w:author="Author">
        <w:r w:rsidRPr="00F30AF4">
          <w:rPr>
            <w:rFonts w:cs="Times New Roman"/>
            <w:iCs/>
            <w:sz w:val="17"/>
            <w:lang w:val="fr-FR"/>
          </w:rPr>
          <w:t xml:space="preserve">Appendice de l’annexe IV </w:t>
        </w:r>
      </w:ins>
      <w:r w:rsidR="00D41E71" w:rsidRPr="00F30AF4">
        <w:rPr>
          <w:lang w:val="fr-FR"/>
        </w:rPr>
        <w:br w:type="page"/>
      </w:r>
    </w:p>
    <w:p w14:paraId="12DB4861" w14:textId="45F19DDA" w:rsidR="00D41E71" w:rsidRPr="00F30AF4" w:rsidRDefault="00D41E71" w:rsidP="00A550F5">
      <w:pPr>
        <w:spacing w:after="160"/>
        <w:jc w:val="center"/>
        <w:rPr>
          <w:rFonts w:eastAsia="SimSun"/>
          <w:sz w:val="17"/>
          <w:szCs w:val="17"/>
          <w:lang w:val="fr-FR"/>
        </w:rPr>
      </w:pPr>
      <w:r w:rsidRPr="00F30AF4">
        <w:rPr>
          <w:rFonts w:eastAsia="SimSun"/>
          <w:sz w:val="17"/>
          <w:szCs w:val="17"/>
          <w:lang w:val="fr-FR"/>
        </w:rPr>
        <w:lastRenderedPageBreak/>
        <w:t>NORME</w:t>
      </w:r>
      <w:r w:rsidR="003E396A" w:rsidRPr="00F30AF4">
        <w:rPr>
          <w:rFonts w:eastAsia="SimSun"/>
          <w:sz w:val="17"/>
          <w:szCs w:val="17"/>
          <w:lang w:val="fr-FR"/>
        </w:rPr>
        <w:t> </w:t>
      </w:r>
      <w:r w:rsidRPr="00F30AF4">
        <w:rPr>
          <w:rFonts w:eastAsia="SimSun"/>
          <w:sz w:val="17"/>
          <w:szCs w:val="17"/>
          <w:lang w:val="fr-FR"/>
        </w:rPr>
        <w:t>ST.37</w:t>
      </w:r>
    </w:p>
    <w:p w14:paraId="01746AF0" w14:textId="3FD64A9A" w:rsidR="00D41E71" w:rsidRPr="00F30AF4" w:rsidRDefault="00D41E71" w:rsidP="00D41E71">
      <w:pPr>
        <w:widowControl w:val="0"/>
        <w:kinsoku w:val="0"/>
        <w:spacing w:after="340"/>
        <w:ind w:right="11"/>
        <w:jc w:val="center"/>
        <w:rPr>
          <w:rFonts w:eastAsia="Batang"/>
          <w:sz w:val="17"/>
          <w:szCs w:val="17"/>
          <w:lang w:val="fr-FR"/>
        </w:rPr>
      </w:pPr>
      <w:r w:rsidRPr="00F30AF4">
        <w:rPr>
          <w:rFonts w:eastAsia="Batang"/>
          <w:sz w:val="17"/>
          <w:szCs w:val="17"/>
          <w:lang w:val="fr-FR"/>
        </w:rPr>
        <w:t>RECOMMANDATION CONCERNANT UN FICHIER D</w:t>
      </w:r>
      <w:r w:rsidR="00E937CE" w:rsidRPr="00F30AF4">
        <w:rPr>
          <w:rFonts w:eastAsia="Batang"/>
          <w:sz w:val="17"/>
          <w:szCs w:val="17"/>
          <w:lang w:val="fr-FR"/>
        </w:rPr>
        <w:t>’</w:t>
      </w:r>
      <w:r w:rsidRPr="00F30AF4">
        <w:rPr>
          <w:rFonts w:eastAsia="Batang"/>
          <w:sz w:val="17"/>
          <w:szCs w:val="17"/>
          <w:lang w:val="fr-FR"/>
        </w:rPr>
        <w:t>AUTORIT</w:t>
      </w:r>
      <w:r w:rsidR="003E396A" w:rsidRPr="00F30AF4">
        <w:rPr>
          <w:rFonts w:eastAsia="Batang"/>
          <w:sz w:val="17"/>
          <w:szCs w:val="17"/>
          <w:lang w:val="fr-FR"/>
        </w:rPr>
        <w:t>É</w:t>
      </w:r>
      <w:r w:rsidR="00BC0DA9" w:rsidRPr="00F30AF4">
        <w:rPr>
          <w:rFonts w:eastAsia="Batang"/>
          <w:sz w:val="17"/>
          <w:szCs w:val="17"/>
          <w:lang w:val="fr-FR"/>
        </w:rPr>
        <w:t xml:space="preserve"> DES DOCUMENTS DE BREVET PUBLIÉ</w:t>
      </w:r>
      <w:r w:rsidRPr="00F30AF4">
        <w:rPr>
          <w:rFonts w:eastAsia="Batang"/>
          <w:sz w:val="17"/>
          <w:szCs w:val="17"/>
          <w:lang w:val="fr-FR"/>
        </w:rPr>
        <w:t>S</w:t>
      </w:r>
    </w:p>
    <w:p w14:paraId="6A37276A" w14:textId="52FFB3BC" w:rsidR="004E6C8B" w:rsidRPr="00F30AF4" w:rsidRDefault="004E6C8B" w:rsidP="004E6C8B">
      <w:pPr>
        <w:spacing w:after="340"/>
        <w:jc w:val="center"/>
        <w:rPr>
          <w:rFonts w:cs="Times New Roman"/>
          <w:i/>
          <w:sz w:val="17"/>
          <w:lang w:val="fr-FR"/>
        </w:rPr>
      </w:pPr>
      <w:r w:rsidRPr="00F30AF4">
        <w:rPr>
          <w:rFonts w:cs="Times New Roman"/>
          <w:i/>
          <w:sz w:val="17"/>
          <w:lang w:val="fr-FR"/>
        </w:rPr>
        <w:t>Version </w:t>
      </w:r>
      <w:del w:id="32" w:author="Author">
        <w:r w:rsidR="00304FFF" w:rsidRPr="00F30AF4" w:rsidDel="00616056">
          <w:rPr>
            <w:rFonts w:cs="Times New Roman"/>
            <w:i/>
            <w:sz w:val="17"/>
            <w:lang w:val="fr-FR"/>
          </w:rPr>
          <w:delText>2.</w:delText>
        </w:r>
        <w:r w:rsidR="00517702" w:rsidRPr="00F30AF4" w:rsidDel="00616056">
          <w:rPr>
            <w:rFonts w:cs="Times New Roman"/>
            <w:i/>
            <w:sz w:val="17"/>
            <w:lang w:val="fr-FR"/>
          </w:rPr>
          <w:delText>2</w:delText>
        </w:r>
      </w:del>
      <w:ins w:id="33" w:author="Author">
        <w:r w:rsidR="00616056" w:rsidRPr="00F30AF4">
          <w:rPr>
            <w:rFonts w:cs="Times New Roman"/>
            <w:i/>
            <w:sz w:val="17"/>
            <w:lang w:val="fr-FR"/>
          </w:rPr>
          <w:t>3.0</w:t>
        </w:r>
      </w:ins>
    </w:p>
    <w:p w14:paraId="2AB70411" w14:textId="324E398B" w:rsidR="00673669" w:rsidRPr="00F30AF4" w:rsidRDefault="004C5BF9" w:rsidP="00B10251">
      <w:pPr>
        <w:spacing w:after="340"/>
        <w:jc w:val="center"/>
        <w:rPr>
          <w:rFonts w:cs="Times New Roman"/>
          <w:i/>
          <w:sz w:val="17"/>
          <w:lang w:val="fr-FR"/>
        </w:rPr>
      </w:pPr>
      <w:r w:rsidRPr="00F30AF4">
        <w:rPr>
          <w:rFonts w:cs="Times New Roman"/>
          <w:i/>
          <w:sz w:val="17"/>
          <w:lang w:val="fr-FR"/>
        </w:rPr>
        <w:t>Proposition présentée au</w:t>
      </w:r>
      <w:r w:rsidR="00B10251" w:rsidRPr="00F30AF4">
        <w:rPr>
          <w:rFonts w:cs="Times New Roman"/>
          <w:i/>
          <w:sz w:val="17"/>
          <w:lang w:val="fr-FR"/>
        </w:rPr>
        <w:t xml:space="preserve"> Comité des normes de l’OMPI (CWS)</w:t>
      </w:r>
      <w:r w:rsidRPr="00F30AF4">
        <w:rPr>
          <w:rFonts w:cs="Times New Roman"/>
          <w:i/>
          <w:sz w:val="17"/>
          <w:lang w:val="fr-FR"/>
        </w:rPr>
        <w:t xml:space="preserve"> pour approbation </w:t>
      </w:r>
      <w:r w:rsidR="00B10251" w:rsidRPr="00F30AF4">
        <w:rPr>
          <w:rFonts w:cs="Times New Roman"/>
          <w:i/>
          <w:sz w:val="17"/>
          <w:lang w:val="fr-FR"/>
        </w:rPr>
        <w:br/>
        <w:t xml:space="preserve">à sa </w:t>
      </w:r>
      <w:r w:rsidRPr="00F30AF4">
        <w:rPr>
          <w:rFonts w:cs="Times New Roman"/>
          <w:i/>
          <w:sz w:val="17"/>
          <w:lang w:val="fr-FR"/>
        </w:rPr>
        <w:t>treizième </w:t>
      </w:r>
      <w:r w:rsidR="00B10251" w:rsidRPr="00F30AF4">
        <w:rPr>
          <w:rFonts w:cs="Times New Roman"/>
          <w:i/>
          <w:sz w:val="17"/>
          <w:lang w:val="fr-FR"/>
        </w:rPr>
        <w:t>session</w:t>
      </w:r>
    </w:p>
    <w:p w14:paraId="74B53777" w14:textId="77777777" w:rsidR="00807B26" w:rsidRPr="00F30AF4" w:rsidRDefault="00807B26" w:rsidP="00C46170">
      <w:pPr>
        <w:pStyle w:val="Heading2"/>
        <w:spacing w:before="0"/>
        <w:rPr>
          <w:sz w:val="17"/>
          <w:szCs w:val="17"/>
          <w:lang w:val="fr-FR"/>
        </w:rPr>
      </w:pPr>
      <w:bookmarkStart w:id="34" w:name="_Toc210292875"/>
      <w:r w:rsidRPr="00F30AF4">
        <w:rPr>
          <w:sz w:val="17"/>
          <w:szCs w:val="17"/>
          <w:lang w:val="fr-FR"/>
        </w:rPr>
        <w:t>INTRODUCTION</w:t>
      </w:r>
      <w:bookmarkEnd w:id="34"/>
    </w:p>
    <w:p w14:paraId="671DC8F0" w14:textId="3A8388B6" w:rsidR="00807B26" w:rsidRPr="00F30AF4" w:rsidRDefault="00C6039B" w:rsidP="00783782">
      <w:pPr>
        <w:pStyle w:val="ONUME"/>
        <w:tabs>
          <w:tab w:val="clear" w:pos="993"/>
          <w:tab w:val="left" w:pos="567"/>
        </w:tabs>
        <w:ind w:left="0" w:right="283"/>
        <w:rPr>
          <w:sz w:val="17"/>
          <w:szCs w:val="17"/>
          <w:lang w:val="fr-FR"/>
        </w:rPr>
      </w:pPr>
      <w:r w:rsidRPr="00F30AF4">
        <w:rPr>
          <w:sz w:val="17"/>
          <w:szCs w:val="17"/>
          <w:lang w:val="fr-FR"/>
        </w:rPr>
        <w:t>La présente norme</w:t>
      </w:r>
      <w:r w:rsidR="00F8283B" w:rsidRPr="00F30AF4">
        <w:rPr>
          <w:sz w:val="17"/>
          <w:szCs w:val="17"/>
          <w:lang w:val="fr-FR"/>
        </w:rPr>
        <w:t xml:space="preserve"> définit les éléments d</w:t>
      </w:r>
      <w:r w:rsidR="00E937CE" w:rsidRPr="00F30AF4">
        <w:rPr>
          <w:sz w:val="17"/>
          <w:szCs w:val="17"/>
          <w:lang w:val="fr-FR"/>
        </w:rPr>
        <w:t>’</w:t>
      </w:r>
      <w:r w:rsidR="00F8283B" w:rsidRPr="00F30AF4">
        <w:rPr>
          <w:sz w:val="17"/>
          <w:szCs w:val="17"/>
          <w:lang w:val="fr-FR"/>
        </w:rPr>
        <w:t xml:space="preserve">information </w:t>
      </w:r>
      <w:r w:rsidR="005064D0" w:rsidRPr="00F30AF4">
        <w:rPr>
          <w:sz w:val="17"/>
          <w:szCs w:val="17"/>
          <w:lang w:val="fr-FR"/>
        </w:rPr>
        <w:t>requis pour constituer un fichier d</w:t>
      </w:r>
      <w:r w:rsidR="00E937CE" w:rsidRPr="00F30AF4">
        <w:rPr>
          <w:sz w:val="17"/>
          <w:szCs w:val="17"/>
          <w:lang w:val="fr-FR"/>
        </w:rPr>
        <w:t>’</w:t>
      </w:r>
      <w:r w:rsidR="005064D0" w:rsidRPr="00F30AF4">
        <w:rPr>
          <w:sz w:val="17"/>
          <w:szCs w:val="17"/>
          <w:lang w:val="fr-FR"/>
        </w:rPr>
        <w:t>autorité des documents de brevet, ainsi que la structure et le format de ce dernier.</w:t>
      </w:r>
    </w:p>
    <w:p w14:paraId="7CB29100" w14:textId="1059710D" w:rsidR="00807B26" w:rsidRPr="00F30AF4" w:rsidRDefault="00A111E3" w:rsidP="00783782">
      <w:pPr>
        <w:pStyle w:val="ONUME"/>
        <w:tabs>
          <w:tab w:val="clear" w:pos="993"/>
          <w:tab w:val="left" w:pos="567"/>
        </w:tabs>
        <w:ind w:left="0"/>
        <w:rPr>
          <w:sz w:val="17"/>
          <w:szCs w:val="17"/>
          <w:lang w:val="fr-FR"/>
        </w:rPr>
      </w:pPr>
      <w:r w:rsidRPr="00F30AF4">
        <w:rPr>
          <w:sz w:val="17"/>
          <w:szCs w:val="17"/>
          <w:lang w:val="fr-FR"/>
        </w:rPr>
        <w:t>Le but premier de la constitution d</w:t>
      </w:r>
      <w:r w:rsidR="00E937CE" w:rsidRPr="00F30AF4">
        <w:rPr>
          <w:sz w:val="17"/>
          <w:szCs w:val="17"/>
          <w:lang w:val="fr-FR"/>
        </w:rPr>
        <w:t>’</w:t>
      </w:r>
      <w:r w:rsidRPr="00F30AF4">
        <w:rPr>
          <w:sz w:val="17"/>
          <w:szCs w:val="17"/>
          <w:lang w:val="fr-FR"/>
        </w:rPr>
        <w:t>un fichier d</w:t>
      </w:r>
      <w:r w:rsidR="00E937CE" w:rsidRPr="00F30AF4">
        <w:rPr>
          <w:sz w:val="17"/>
          <w:szCs w:val="17"/>
          <w:lang w:val="fr-FR"/>
        </w:rPr>
        <w:t>’</w:t>
      </w:r>
      <w:r w:rsidRPr="00F30AF4">
        <w:rPr>
          <w:sz w:val="17"/>
          <w:szCs w:val="17"/>
          <w:lang w:val="fr-FR"/>
        </w:rPr>
        <w:t>autorité par un office de propriété industrielle est de permettre aux autres offices</w:t>
      </w:r>
      <w:r w:rsidR="00035C2C" w:rsidRPr="00F30AF4">
        <w:rPr>
          <w:sz w:val="17"/>
          <w:szCs w:val="17"/>
          <w:lang w:val="fr-FR"/>
        </w:rPr>
        <w:t xml:space="preserve"> ainsi qu</w:t>
      </w:r>
      <w:r w:rsidR="00E937CE" w:rsidRPr="00F30AF4">
        <w:rPr>
          <w:sz w:val="17"/>
          <w:szCs w:val="17"/>
          <w:lang w:val="fr-FR"/>
        </w:rPr>
        <w:t>’</w:t>
      </w:r>
      <w:r w:rsidR="00035C2C" w:rsidRPr="00F30AF4">
        <w:rPr>
          <w:sz w:val="17"/>
          <w:szCs w:val="17"/>
          <w:lang w:val="fr-FR"/>
        </w:rPr>
        <w:t>à tout utilisateur intéressé d</w:t>
      </w:r>
      <w:r w:rsidR="00E937CE" w:rsidRPr="00F30AF4">
        <w:rPr>
          <w:sz w:val="17"/>
          <w:szCs w:val="17"/>
          <w:lang w:val="fr-FR"/>
        </w:rPr>
        <w:t>’</w:t>
      </w:r>
      <w:r w:rsidR="00035C2C" w:rsidRPr="00F30AF4">
        <w:rPr>
          <w:sz w:val="17"/>
          <w:szCs w:val="17"/>
          <w:lang w:val="fr-FR"/>
        </w:rPr>
        <w:t>évaluer l</w:t>
      </w:r>
      <w:r w:rsidR="00E937CE" w:rsidRPr="00F30AF4">
        <w:rPr>
          <w:sz w:val="17"/>
          <w:szCs w:val="17"/>
          <w:lang w:val="fr-FR"/>
        </w:rPr>
        <w:t>’</w:t>
      </w:r>
      <w:r w:rsidR="00035C2C" w:rsidRPr="00F30AF4">
        <w:rPr>
          <w:sz w:val="17"/>
          <w:szCs w:val="17"/>
          <w:lang w:val="fr-FR"/>
        </w:rPr>
        <w:t xml:space="preserve">exhaustivité </w:t>
      </w:r>
      <w:r w:rsidR="000224E5" w:rsidRPr="00F30AF4">
        <w:rPr>
          <w:sz w:val="17"/>
          <w:szCs w:val="17"/>
          <w:lang w:val="fr-FR"/>
        </w:rPr>
        <w:t>de la documentation disponible en matière de brevets.</w:t>
      </w:r>
      <w:r w:rsidR="000F5B80" w:rsidRPr="00F30AF4">
        <w:rPr>
          <w:sz w:val="17"/>
          <w:szCs w:val="17"/>
          <w:lang w:val="fr-FR"/>
        </w:rPr>
        <w:t xml:space="preserve">  Un fichier d’autorité peut aussi être utilisé afin de saisir des données bibliographiques pour des brevets faisant partie de la documentation minimale du PCT</w:t>
      </w:r>
      <w:r w:rsidR="000F5B80" w:rsidRPr="00F30AF4">
        <w:rPr>
          <w:rStyle w:val="FootnoteReference"/>
          <w:sz w:val="17"/>
          <w:szCs w:val="17"/>
          <w:lang w:val="fr-FR"/>
        </w:rPr>
        <w:footnoteReference w:id="2"/>
      </w:r>
      <w:r w:rsidR="000F5B80" w:rsidRPr="00F30AF4">
        <w:rPr>
          <w:sz w:val="17"/>
          <w:szCs w:val="17"/>
          <w:lang w:val="fr-FR"/>
        </w:rPr>
        <w:t>.</w:t>
      </w:r>
    </w:p>
    <w:p w14:paraId="6971A9D4" w14:textId="4959C0BA" w:rsidR="00807B26" w:rsidRPr="00F30AF4" w:rsidRDefault="000224E5" w:rsidP="00783782">
      <w:pPr>
        <w:pStyle w:val="ONUME"/>
        <w:tabs>
          <w:tab w:val="clear" w:pos="993"/>
          <w:tab w:val="left" w:pos="567"/>
        </w:tabs>
        <w:ind w:left="0"/>
        <w:rPr>
          <w:sz w:val="17"/>
          <w:szCs w:val="17"/>
          <w:lang w:val="fr-FR"/>
        </w:rPr>
      </w:pPr>
      <w:r w:rsidRPr="00F30AF4">
        <w:rPr>
          <w:sz w:val="17"/>
          <w:szCs w:val="17"/>
          <w:lang w:val="fr-FR"/>
        </w:rPr>
        <w:t>Afin de permettre la vérification de la concordance des informations, le fichier d</w:t>
      </w:r>
      <w:r w:rsidR="00E937CE" w:rsidRPr="00F30AF4">
        <w:rPr>
          <w:sz w:val="17"/>
          <w:szCs w:val="17"/>
          <w:lang w:val="fr-FR"/>
        </w:rPr>
        <w:t>’</w:t>
      </w:r>
      <w:r w:rsidRPr="00F30AF4">
        <w:rPr>
          <w:sz w:val="17"/>
          <w:szCs w:val="17"/>
          <w:lang w:val="fr-FR"/>
        </w:rPr>
        <w:t>autorité doit contenir la liste</w:t>
      </w:r>
      <w:r w:rsidR="00145A41" w:rsidRPr="00F30AF4">
        <w:rPr>
          <w:sz w:val="17"/>
          <w:szCs w:val="17"/>
          <w:lang w:val="fr-FR"/>
        </w:rPr>
        <w:t xml:space="preserve"> complète des numéros de publication attribués par l</w:t>
      </w:r>
      <w:r w:rsidR="00E937CE" w:rsidRPr="00F30AF4">
        <w:rPr>
          <w:sz w:val="17"/>
          <w:szCs w:val="17"/>
          <w:lang w:val="fr-FR"/>
        </w:rPr>
        <w:t>’</w:t>
      </w:r>
      <w:r w:rsidR="00145A41" w:rsidRPr="00F30AF4">
        <w:rPr>
          <w:sz w:val="17"/>
          <w:szCs w:val="17"/>
          <w:lang w:val="fr-FR"/>
        </w:rPr>
        <w:t xml:space="preserve">office </w:t>
      </w:r>
      <w:ins w:id="37" w:author="Author">
        <w:r w:rsidR="00425661">
          <w:rPr>
            <w:sz w:val="17"/>
            <w:szCs w:val="17"/>
            <w:lang w:val="fr-FR"/>
          </w:rPr>
          <w:t xml:space="preserve">de propriété industrielle </w:t>
        </w:r>
      </w:ins>
      <w:r w:rsidR="00145A41" w:rsidRPr="00F30AF4">
        <w:rPr>
          <w:sz w:val="17"/>
          <w:szCs w:val="17"/>
          <w:lang w:val="fr-FR"/>
        </w:rPr>
        <w:t>aux documents de brev</w:t>
      </w:r>
      <w:r w:rsidR="00A613E5" w:rsidRPr="00F30AF4">
        <w:rPr>
          <w:sz w:val="17"/>
          <w:szCs w:val="17"/>
          <w:lang w:val="fr-FR"/>
        </w:rPr>
        <w:t>et.  Il</w:t>
      </w:r>
      <w:r w:rsidR="00334780" w:rsidRPr="00F30AF4">
        <w:rPr>
          <w:sz w:val="17"/>
          <w:szCs w:val="17"/>
          <w:lang w:val="fr-FR"/>
        </w:rPr>
        <w:t xml:space="preserve"> peut arriver qu</w:t>
      </w:r>
      <w:r w:rsidR="00E937CE" w:rsidRPr="00F30AF4">
        <w:rPr>
          <w:sz w:val="17"/>
          <w:szCs w:val="17"/>
          <w:lang w:val="fr-FR"/>
        </w:rPr>
        <w:t>’</w:t>
      </w:r>
      <w:r w:rsidR="00334780" w:rsidRPr="00F30AF4">
        <w:rPr>
          <w:sz w:val="17"/>
          <w:szCs w:val="17"/>
          <w:lang w:val="fr-FR"/>
        </w:rPr>
        <w:t xml:space="preserve">aucun document publié ne corresponde à un numéro de publication – par exemple lorsque la demande a été retirée juste avant la publication ou lorsque les documents ont été détruits – ou que la publication </w:t>
      </w:r>
      <w:r w:rsidR="0082741A" w:rsidRPr="00F30AF4">
        <w:rPr>
          <w:sz w:val="17"/>
          <w:szCs w:val="17"/>
          <w:lang w:val="fr-FR"/>
        </w:rPr>
        <w:t>correspondant à un numéro de publication contienne seulement des données bibliographiques.</w:t>
      </w:r>
    </w:p>
    <w:p w14:paraId="488D1B88" w14:textId="77777777" w:rsidR="00807B26" w:rsidRPr="00F30AF4" w:rsidRDefault="00807B26" w:rsidP="00C46170">
      <w:pPr>
        <w:pStyle w:val="Heading2"/>
        <w:rPr>
          <w:sz w:val="17"/>
          <w:szCs w:val="17"/>
          <w:lang w:val="fr-FR"/>
        </w:rPr>
      </w:pPr>
      <w:bookmarkStart w:id="38" w:name="_Toc210292876"/>
      <w:r w:rsidRPr="00F30AF4">
        <w:rPr>
          <w:sz w:val="17"/>
          <w:szCs w:val="17"/>
          <w:lang w:val="fr-FR"/>
        </w:rPr>
        <w:t>D</w:t>
      </w:r>
      <w:r w:rsidR="0082741A" w:rsidRPr="00F30AF4">
        <w:rPr>
          <w:sz w:val="17"/>
          <w:szCs w:val="17"/>
          <w:lang w:val="fr-FR"/>
        </w:rPr>
        <w:t>É</w:t>
      </w:r>
      <w:r w:rsidRPr="00F30AF4">
        <w:rPr>
          <w:sz w:val="17"/>
          <w:szCs w:val="17"/>
          <w:lang w:val="fr-FR"/>
        </w:rPr>
        <w:t>FINITIONS</w:t>
      </w:r>
      <w:bookmarkEnd w:id="38"/>
    </w:p>
    <w:p w14:paraId="6866115C" w14:textId="0D243245" w:rsidR="0087167F" w:rsidRPr="00F30AF4" w:rsidRDefault="00B5510B" w:rsidP="00783782">
      <w:pPr>
        <w:pStyle w:val="ONUME"/>
        <w:tabs>
          <w:tab w:val="clear" w:pos="993"/>
          <w:tab w:val="left" w:pos="567"/>
        </w:tabs>
        <w:ind w:left="0"/>
        <w:rPr>
          <w:sz w:val="17"/>
          <w:szCs w:val="17"/>
          <w:lang w:val="fr-FR"/>
        </w:rPr>
      </w:pPr>
      <w:r w:rsidRPr="00F30AF4">
        <w:rPr>
          <w:sz w:val="17"/>
          <w:szCs w:val="17"/>
          <w:lang w:val="fr-FR"/>
        </w:rPr>
        <w:t>Aux fins de la présente norme</w:t>
      </w:r>
      <w:r w:rsidR="00E937CE" w:rsidRPr="00F30AF4">
        <w:rPr>
          <w:sz w:val="17"/>
          <w:szCs w:val="17"/>
          <w:lang w:val="fr-FR"/>
        </w:rPr>
        <w:t> :</w:t>
      </w:r>
    </w:p>
    <w:p w14:paraId="2EB4F846" w14:textId="2298F69F" w:rsidR="00807B26" w:rsidRPr="00F30AF4" w:rsidRDefault="00B46DFD" w:rsidP="00BC0DA9">
      <w:pPr>
        <w:pStyle w:val="ListParagraph"/>
        <w:numPr>
          <w:ilvl w:val="0"/>
          <w:numId w:val="10"/>
        </w:numPr>
        <w:spacing w:after="120"/>
        <w:ind w:left="1134" w:hanging="567"/>
        <w:contextualSpacing w:val="0"/>
        <w:rPr>
          <w:sz w:val="17"/>
          <w:szCs w:val="17"/>
          <w:lang w:val="fr-FR"/>
        </w:rPr>
      </w:pPr>
      <w:r w:rsidRPr="00F30AF4">
        <w:rPr>
          <w:sz w:val="17"/>
          <w:szCs w:val="17"/>
          <w:lang w:val="fr-FR"/>
        </w:rPr>
        <w:t>“</w:t>
      </w:r>
      <w:r w:rsidR="00B5510B" w:rsidRPr="00F30AF4">
        <w:rPr>
          <w:sz w:val="17"/>
          <w:szCs w:val="17"/>
          <w:lang w:val="fr-FR"/>
        </w:rPr>
        <w:t>documents de brevet</w:t>
      </w:r>
      <w:r w:rsidRPr="00F30AF4">
        <w:rPr>
          <w:sz w:val="17"/>
          <w:szCs w:val="17"/>
          <w:lang w:val="fr-FR"/>
        </w:rPr>
        <w:t>”</w:t>
      </w:r>
      <w:r w:rsidR="00807B26" w:rsidRPr="00F30AF4">
        <w:rPr>
          <w:sz w:val="17"/>
          <w:szCs w:val="17"/>
          <w:lang w:val="fr-FR"/>
        </w:rPr>
        <w:t xml:space="preserve"> </w:t>
      </w:r>
      <w:r w:rsidR="00A10AD8" w:rsidRPr="00F30AF4">
        <w:rPr>
          <w:sz w:val="17"/>
          <w:szCs w:val="17"/>
          <w:lang w:val="fr-FR"/>
        </w:rPr>
        <w:t xml:space="preserve">désigne les inventions, les brevets de plante, les brevets de dessin ou modèle, </w:t>
      </w:r>
      <w:r w:rsidR="00BF2AEE" w:rsidRPr="00F30AF4">
        <w:rPr>
          <w:sz w:val="17"/>
          <w:szCs w:val="17"/>
          <w:lang w:val="fr-FR"/>
        </w:rPr>
        <w:t>les certificats d</w:t>
      </w:r>
      <w:r w:rsidR="00E937CE" w:rsidRPr="00F30AF4">
        <w:rPr>
          <w:sz w:val="17"/>
          <w:szCs w:val="17"/>
          <w:lang w:val="fr-FR"/>
        </w:rPr>
        <w:t>’</w:t>
      </w:r>
      <w:r w:rsidR="00BF2AEE" w:rsidRPr="00F30AF4">
        <w:rPr>
          <w:sz w:val="17"/>
          <w:szCs w:val="17"/>
          <w:lang w:val="fr-FR"/>
        </w:rPr>
        <w:t>auteur d</w:t>
      </w:r>
      <w:r w:rsidR="00E937CE" w:rsidRPr="00F30AF4">
        <w:rPr>
          <w:sz w:val="17"/>
          <w:szCs w:val="17"/>
          <w:lang w:val="fr-FR"/>
        </w:rPr>
        <w:t>’</w:t>
      </w:r>
      <w:r w:rsidR="00BF2AEE" w:rsidRPr="00F30AF4">
        <w:rPr>
          <w:sz w:val="17"/>
          <w:szCs w:val="17"/>
          <w:lang w:val="fr-FR"/>
        </w:rPr>
        <w:t>invention, les certificats d</w:t>
      </w:r>
      <w:r w:rsidR="00E937CE" w:rsidRPr="00F30AF4">
        <w:rPr>
          <w:sz w:val="17"/>
          <w:szCs w:val="17"/>
          <w:lang w:val="fr-FR"/>
        </w:rPr>
        <w:t>’</w:t>
      </w:r>
      <w:r w:rsidR="00BF2AEE" w:rsidRPr="00F30AF4">
        <w:rPr>
          <w:sz w:val="17"/>
          <w:szCs w:val="17"/>
          <w:lang w:val="fr-FR"/>
        </w:rPr>
        <w:t>utilité, les modèles d</w:t>
      </w:r>
      <w:r w:rsidR="00E937CE" w:rsidRPr="00F30AF4">
        <w:rPr>
          <w:sz w:val="17"/>
          <w:szCs w:val="17"/>
          <w:lang w:val="fr-FR"/>
        </w:rPr>
        <w:t>’</w:t>
      </w:r>
      <w:r w:rsidR="00BF2AEE" w:rsidRPr="00F30AF4">
        <w:rPr>
          <w:sz w:val="17"/>
          <w:szCs w:val="17"/>
          <w:lang w:val="fr-FR"/>
        </w:rPr>
        <w:t>utilité, les brevets d</w:t>
      </w:r>
      <w:r w:rsidR="00E937CE" w:rsidRPr="00F30AF4">
        <w:rPr>
          <w:sz w:val="17"/>
          <w:szCs w:val="17"/>
          <w:lang w:val="fr-FR"/>
        </w:rPr>
        <w:t>’</w:t>
      </w:r>
      <w:r w:rsidR="00BF2AEE" w:rsidRPr="00F30AF4">
        <w:rPr>
          <w:sz w:val="17"/>
          <w:szCs w:val="17"/>
          <w:lang w:val="fr-FR"/>
        </w:rPr>
        <w:t>addition, les certificats d</w:t>
      </w:r>
      <w:r w:rsidR="00E937CE" w:rsidRPr="00F30AF4">
        <w:rPr>
          <w:sz w:val="17"/>
          <w:szCs w:val="17"/>
          <w:lang w:val="fr-FR"/>
        </w:rPr>
        <w:t>’</w:t>
      </w:r>
      <w:r w:rsidR="00BF2AEE" w:rsidRPr="00F30AF4">
        <w:rPr>
          <w:sz w:val="17"/>
          <w:szCs w:val="17"/>
          <w:lang w:val="fr-FR"/>
        </w:rPr>
        <w:t>auteur d</w:t>
      </w:r>
      <w:r w:rsidR="00E937CE" w:rsidRPr="00F30AF4">
        <w:rPr>
          <w:sz w:val="17"/>
          <w:szCs w:val="17"/>
          <w:lang w:val="fr-FR"/>
        </w:rPr>
        <w:t>’</w:t>
      </w:r>
      <w:r w:rsidR="00BF2AEE" w:rsidRPr="00F30AF4">
        <w:rPr>
          <w:sz w:val="17"/>
          <w:szCs w:val="17"/>
          <w:lang w:val="fr-FR"/>
        </w:rPr>
        <w:t>invention additionnels, l</w:t>
      </w:r>
      <w:r w:rsidR="003B5C6A" w:rsidRPr="00F30AF4">
        <w:rPr>
          <w:sz w:val="17"/>
          <w:szCs w:val="17"/>
          <w:lang w:val="fr-FR"/>
        </w:rPr>
        <w:t xml:space="preserve">es </w:t>
      </w:r>
      <w:r w:rsidR="00BF2AEE" w:rsidRPr="00F30AF4">
        <w:rPr>
          <w:sz w:val="17"/>
          <w:szCs w:val="17"/>
          <w:lang w:val="fr-FR"/>
        </w:rPr>
        <w:t>certificat</w:t>
      </w:r>
      <w:r w:rsidR="003B5C6A" w:rsidRPr="00F30AF4">
        <w:rPr>
          <w:sz w:val="17"/>
          <w:szCs w:val="17"/>
          <w:lang w:val="fr-FR"/>
        </w:rPr>
        <w:t>s</w:t>
      </w:r>
      <w:r w:rsidR="00BF2AEE" w:rsidRPr="00F30AF4">
        <w:rPr>
          <w:sz w:val="17"/>
          <w:szCs w:val="17"/>
          <w:lang w:val="fr-FR"/>
        </w:rPr>
        <w:t xml:space="preserve"> d</w:t>
      </w:r>
      <w:r w:rsidR="00E937CE" w:rsidRPr="00F30AF4">
        <w:rPr>
          <w:sz w:val="17"/>
          <w:szCs w:val="17"/>
          <w:lang w:val="fr-FR"/>
        </w:rPr>
        <w:t>’</w:t>
      </w:r>
      <w:r w:rsidR="00BF2AEE" w:rsidRPr="00F30AF4">
        <w:rPr>
          <w:sz w:val="17"/>
          <w:szCs w:val="17"/>
          <w:lang w:val="fr-FR"/>
        </w:rPr>
        <w:t>utilité additionnels et les demandes publiées visant tous ces titr</w:t>
      </w:r>
      <w:r w:rsidR="00A613E5" w:rsidRPr="00F30AF4">
        <w:rPr>
          <w:sz w:val="17"/>
          <w:szCs w:val="17"/>
          <w:lang w:val="fr-FR"/>
        </w:rPr>
        <w:t>es.  Sa</w:t>
      </w:r>
      <w:r w:rsidR="007637F2" w:rsidRPr="00F30AF4">
        <w:rPr>
          <w:sz w:val="17"/>
          <w:szCs w:val="17"/>
          <w:lang w:val="fr-FR"/>
        </w:rPr>
        <w:t xml:space="preserve">uf mention contraire, </w:t>
      </w:r>
      <w:r w:rsidRPr="00F30AF4">
        <w:rPr>
          <w:sz w:val="17"/>
          <w:szCs w:val="17"/>
          <w:lang w:val="fr-FR"/>
        </w:rPr>
        <w:t>“</w:t>
      </w:r>
      <w:r w:rsidR="007637F2" w:rsidRPr="00F30AF4">
        <w:rPr>
          <w:sz w:val="17"/>
          <w:szCs w:val="17"/>
          <w:lang w:val="fr-FR"/>
        </w:rPr>
        <w:t>d</w:t>
      </w:r>
      <w:r w:rsidR="00807B26" w:rsidRPr="00F30AF4">
        <w:rPr>
          <w:sz w:val="17"/>
          <w:szCs w:val="17"/>
          <w:lang w:val="fr-FR"/>
        </w:rPr>
        <w:t>ocuments</w:t>
      </w:r>
      <w:r w:rsidRPr="00F30AF4">
        <w:rPr>
          <w:sz w:val="17"/>
          <w:szCs w:val="17"/>
          <w:lang w:val="fr-FR"/>
        </w:rPr>
        <w:t>”</w:t>
      </w:r>
      <w:r w:rsidR="00807B26" w:rsidRPr="00F30AF4">
        <w:rPr>
          <w:sz w:val="17"/>
          <w:szCs w:val="17"/>
          <w:lang w:val="fr-FR"/>
        </w:rPr>
        <w:t xml:space="preserve"> </w:t>
      </w:r>
      <w:r w:rsidR="007637F2" w:rsidRPr="00F30AF4">
        <w:rPr>
          <w:sz w:val="17"/>
          <w:szCs w:val="17"/>
          <w:lang w:val="fr-FR"/>
        </w:rPr>
        <w:t>désigne les documents de brevet</w:t>
      </w:r>
      <w:r w:rsidR="00807B26" w:rsidRPr="00F30AF4">
        <w:rPr>
          <w:sz w:val="17"/>
          <w:szCs w:val="17"/>
          <w:lang w:val="fr-FR"/>
        </w:rPr>
        <w:t>;</w:t>
      </w:r>
    </w:p>
    <w:p w14:paraId="6FA566F3" w14:textId="407D2B74" w:rsidR="00807B26" w:rsidRPr="00F30AF4" w:rsidRDefault="00B46DFD" w:rsidP="00BC0DA9">
      <w:pPr>
        <w:pStyle w:val="ListParagraph"/>
        <w:numPr>
          <w:ilvl w:val="0"/>
          <w:numId w:val="10"/>
        </w:numPr>
        <w:spacing w:before="120" w:after="120"/>
        <w:ind w:left="1134" w:hanging="567"/>
        <w:rPr>
          <w:sz w:val="17"/>
          <w:szCs w:val="17"/>
          <w:lang w:val="fr-FR"/>
        </w:rPr>
      </w:pPr>
      <w:r w:rsidRPr="00F30AF4">
        <w:rPr>
          <w:sz w:val="17"/>
          <w:szCs w:val="17"/>
          <w:lang w:val="fr-FR"/>
        </w:rPr>
        <w:t>“</w:t>
      </w:r>
      <w:r w:rsidR="00807B26" w:rsidRPr="00F30AF4">
        <w:rPr>
          <w:sz w:val="17"/>
          <w:szCs w:val="17"/>
          <w:lang w:val="fr-FR"/>
        </w:rPr>
        <w:t>publication</w:t>
      </w:r>
      <w:r w:rsidRPr="00F30AF4">
        <w:rPr>
          <w:sz w:val="17"/>
          <w:szCs w:val="17"/>
          <w:lang w:val="fr-FR"/>
        </w:rPr>
        <w:t>”</w:t>
      </w:r>
      <w:r w:rsidR="00807B26" w:rsidRPr="00F30AF4">
        <w:rPr>
          <w:sz w:val="17"/>
          <w:szCs w:val="17"/>
          <w:lang w:val="fr-FR"/>
        </w:rPr>
        <w:t xml:space="preserve"> </w:t>
      </w:r>
      <w:r w:rsidR="003B5C6A" w:rsidRPr="00F30AF4">
        <w:rPr>
          <w:sz w:val="17"/>
          <w:szCs w:val="17"/>
          <w:lang w:val="fr-FR"/>
        </w:rPr>
        <w:t>et</w:t>
      </w:r>
      <w:r w:rsidR="00807B26" w:rsidRPr="00F30AF4">
        <w:rPr>
          <w:sz w:val="17"/>
          <w:szCs w:val="17"/>
          <w:lang w:val="fr-FR"/>
        </w:rPr>
        <w:t xml:space="preserve"> </w:t>
      </w:r>
      <w:r w:rsidRPr="00F30AF4">
        <w:rPr>
          <w:sz w:val="17"/>
          <w:szCs w:val="17"/>
          <w:lang w:val="fr-FR"/>
        </w:rPr>
        <w:t>“</w:t>
      </w:r>
      <w:r w:rsidR="00807B26" w:rsidRPr="00F30AF4">
        <w:rPr>
          <w:sz w:val="17"/>
          <w:szCs w:val="17"/>
          <w:lang w:val="fr-FR"/>
        </w:rPr>
        <w:t>publi</w:t>
      </w:r>
      <w:r w:rsidR="003B5C6A" w:rsidRPr="00F30AF4">
        <w:rPr>
          <w:sz w:val="17"/>
          <w:szCs w:val="17"/>
          <w:lang w:val="fr-FR"/>
        </w:rPr>
        <w:t>é</w:t>
      </w:r>
      <w:r w:rsidRPr="00F30AF4">
        <w:rPr>
          <w:sz w:val="17"/>
          <w:szCs w:val="17"/>
          <w:lang w:val="fr-FR"/>
        </w:rPr>
        <w:t>”</w:t>
      </w:r>
      <w:r w:rsidR="00807B26" w:rsidRPr="00F30AF4">
        <w:rPr>
          <w:sz w:val="17"/>
          <w:szCs w:val="17"/>
          <w:lang w:val="fr-FR"/>
        </w:rPr>
        <w:t xml:space="preserve"> </w:t>
      </w:r>
      <w:r w:rsidR="00A77E93" w:rsidRPr="00F30AF4">
        <w:rPr>
          <w:sz w:val="17"/>
          <w:szCs w:val="17"/>
          <w:lang w:val="fr-FR"/>
        </w:rPr>
        <w:t xml:space="preserve">sont utilisés </w:t>
      </w:r>
      <w:r w:rsidR="00E937CE" w:rsidRPr="00F30AF4">
        <w:rPr>
          <w:sz w:val="17"/>
          <w:szCs w:val="17"/>
          <w:lang w:val="fr-FR"/>
        </w:rPr>
        <w:t>à l’égard</w:t>
      </w:r>
      <w:r w:rsidR="00A77E93" w:rsidRPr="00F30AF4">
        <w:rPr>
          <w:sz w:val="17"/>
          <w:szCs w:val="17"/>
          <w:lang w:val="fr-FR"/>
        </w:rPr>
        <w:t xml:space="preserve"> de la mise à disposition</w:t>
      </w:r>
      <w:r w:rsidR="00E937CE" w:rsidRPr="00F30AF4">
        <w:rPr>
          <w:sz w:val="17"/>
          <w:szCs w:val="17"/>
          <w:lang w:val="fr-FR"/>
        </w:rPr>
        <w:t> :</w:t>
      </w:r>
    </w:p>
    <w:p w14:paraId="376B6A18" w14:textId="3DB3747A" w:rsidR="0087167F" w:rsidRPr="00F30AF4" w:rsidRDefault="00807B26" w:rsidP="00C46170">
      <w:pPr>
        <w:spacing w:before="120" w:after="120"/>
        <w:ind w:left="1134"/>
        <w:rPr>
          <w:sz w:val="17"/>
          <w:szCs w:val="17"/>
          <w:lang w:val="fr-FR"/>
        </w:rPr>
      </w:pPr>
      <w:r w:rsidRPr="00F30AF4">
        <w:rPr>
          <w:sz w:val="17"/>
          <w:szCs w:val="17"/>
          <w:lang w:val="fr-FR"/>
        </w:rPr>
        <w:t>i)</w:t>
      </w:r>
      <w:r w:rsidRPr="00F30AF4">
        <w:rPr>
          <w:sz w:val="17"/>
          <w:szCs w:val="17"/>
          <w:lang w:val="fr-FR"/>
        </w:rPr>
        <w:tab/>
      </w:r>
      <w:r w:rsidR="00A77E93" w:rsidRPr="00F30AF4">
        <w:rPr>
          <w:sz w:val="17"/>
          <w:szCs w:val="17"/>
          <w:lang w:val="fr-FR"/>
        </w:rPr>
        <w:t>d</w:t>
      </w:r>
      <w:r w:rsidR="00E937CE" w:rsidRPr="00F30AF4">
        <w:rPr>
          <w:sz w:val="17"/>
          <w:szCs w:val="17"/>
          <w:lang w:val="fr-FR"/>
        </w:rPr>
        <w:t>’</w:t>
      </w:r>
      <w:r w:rsidR="00A77E93" w:rsidRPr="00F30AF4">
        <w:rPr>
          <w:sz w:val="17"/>
          <w:szCs w:val="17"/>
          <w:lang w:val="fr-FR"/>
        </w:rPr>
        <w:t>un document de brevet au public</w:t>
      </w:r>
      <w:r w:rsidR="008D2C97" w:rsidRPr="00F30AF4">
        <w:rPr>
          <w:sz w:val="17"/>
          <w:szCs w:val="17"/>
          <w:lang w:val="fr-FR"/>
        </w:rPr>
        <w:t xml:space="preserve"> pour consultation</w:t>
      </w:r>
      <w:r w:rsidR="00CB4D1E" w:rsidRPr="00F30AF4">
        <w:rPr>
          <w:sz w:val="17"/>
          <w:szCs w:val="17"/>
          <w:lang w:val="fr-FR"/>
        </w:rPr>
        <w:t xml:space="preserve"> ou </w:t>
      </w:r>
      <w:r w:rsidR="009816B8" w:rsidRPr="00F30AF4">
        <w:rPr>
          <w:sz w:val="17"/>
          <w:szCs w:val="17"/>
          <w:lang w:val="fr-FR"/>
        </w:rPr>
        <w:t>de la fourniture d</w:t>
      </w:r>
      <w:r w:rsidR="00E937CE" w:rsidRPr="00F30AF4">
        <w:rPr>
          <w:sz w:val="17"/>
          <w:szCs w:val="17"/>
          <w:lang w:val="fr-FR"/>
        </w:rPr>
        <w:t>’</w:t>
      </w:r>
      <w:r w:rsidR="009816B8" w:rsidRPr="00F30AF4">
        <w:rPr>
          <w:sz w:val="17"/>
          <w:szCs w:val="17"/>
          <w:lang w:val="fr-FR"/>
        </w:rPr>
        <w:t>une copie sur demande;  et</w:t>
      </w:r>
    </w:p>
    <w:p w14:paraId="2ED1F143" w14:textId="0CD91D03" w:rsidR="00807B26" w:rsidRPr="00F30AF4" w:rsidRDefault="00807B26" w:rsidP="00C46170">
      <w:pPr>
        <w:spacing w:before="120" w:after="120"/>
        <w:ind w:left="1134"/>
        <w:rPr>
          <w:sz w:val="17"/>
          <w:szCs w:val="17"/>
          <w:lang w:val="fr-FR"/>
        </w:rPr>
      </w:pPr>
      <w:r w:rsidRPr="00F30AF4">
        <w:rPr>
          <w:sz w:val="17"/>
          <w:szCs w:val="17"/>
          <w:lang w:val="fr-FR"/>
        </w:rPr>
        <w:t>ii)</w:t>
      </w:r>
      <w:r w:rsidRPr="00F30AF4">
        <w:rPr>
          <w:sz w:val="17"/>
          <w:szCs w:val="17"/>
          <w:lang w:val="fr-FR"/>
        </w:rPr>
        <w:tab/>
      </w:r>
      <w:r w:rsidR="009816B8" w:rsidRPr="00F30AF4">
        <w:rPr>
          <w:sz w:val="17"/>
          <w:szCs w:val="17"/>
          <w:lang w:val="fr-FR"/>
        </w:rPr>
        <w:t xml:space="preserve">de multiples exemplaires </w:t>
      </w:r>
      <w:r w:rsidR="003E6483" w:rsidRPr="00F30AF4">
        <w:rPr>
          <w:sz w:val="17"/>
          <w:szCs w:val="17"/>
          <w:lang w:val="fr-FR"/>
        </w:rPr>
        <w:t>d</w:t>
      </w:r>
      <w:r w:rsidR="00E937CE" w:rsidRPr="00F30AF4">
        <w:rPr>
          <w:sz w:val="17"/>
          <w:szCs w:val="17"/>
          <w:lang w:val="fr-FR"/>
        </w:rPr>
        <w:t>’</w:t>
      </w:r>
      <w:r w:rsidR="003E6483" w:rsidRPr="00F30AF4">
        <w:rPr>
          <w:sz w:val="17"/>
          <w:szCs w:val="17"/>
          <w:lang w:val="fr-FR"/>
        </w:rPr>
        <w:t>un document de brevet, quel que soit le support ou le moyen utilisé (par exemple, papier, film, bande ou disque magnétique, disque optique, base de données accessible en ligne, réseau informatique, etc.);  et</w:t>
      </w:r>
    </w:p>
    <w:p w14:paraId="5CE1ED80" w14:textId="4ED6F213" w:rsidR="004C5BF9" w:rsidRPr="00F30AF4" w:rsidRDefault="002E2433" w:rsidP="00931A71">
      <w:pPr>
        <w:pStyle w:val="ListParagraph"/>
        <w:numPr>
          <w:ilvl w:val="0"/>
          <w:numId w:val="10"/>
        </w:numPr>
        <w:spacing w:after="120"/>
        <w:ind w:left="1134" w:hanging="567"/>
        <w:contextualSpacing w:val="0"/>
        <w:rPr>
          <w:sz w:val="17"/>
          <w:szCs w:val="17"/>
          <w:lang w:val="fr-FR"/>
        </w:rPr>
      </w:pPr>
      <w:r w:rsidRPr="00F30AF4">
        <w:rPr>
          <w:sz w:val="17"/>
          <w:szCs w:val="17"/>
          <w:lang w:val="fr-FR"/>
        </w:rPr>
        <w:t xml:space="preserve">selon ce que disposent les législations ou réglementations nationales et les conventions ou traités régionaux ou internationaux en matière de propriété industrielle, </w:t>
      </w:r>
      <w:r w:rsidR="00AB29A4" w:rsidRPr="00F30AF4">
        <w:rPr>
          <w:sz w:val="17"/>
          <w:szCs w:val="17"/>
          <w:lang w:val="fr-FR"/>
        </w:rPr>
        <w:t>la publication d</w:t>
      </w:r>
      <w:r w:rsidR="00E937CE" w:rsidRPr="00F30AF4">
        <w:rPr>
          <w:sz w:val="17"/>
          <w:szCs w:val="17"/>
          <w:lang w:val="fr-FR"/>
        </w:rPr>
        <w:t>’</w:t>
      </w:r>
      <w:r w:rsidR="00AB29A4" w:rsidRPr="00F30AF4">
        <w:rPr>
          <w:sz w:val="17"/>
          <w:szCs w:val="17"/>
          <w:lang w:val="fr-FR"/>
        </w:rPr>
        <w:t xml:space="preserve">une même demande de brevet peut avoir lieu à différents stades </w:t>
      </w:r>
      <w:r w:rsidR="00AF5CB6" w:rsidRPr="00F30AF4">
        <w:rPr>
          <w:sz w:val="17"/>
          <w:szCs w:val="17"/>
          <w:lang w:val="fr-FR"/>
        </w:rPr>
        <w:t>de procédu</w:t>
      </w:r>
      <w:r w:rsidR="00A613E5" w:rsidRPr="00F30AF4">
        <w:rPr>
          <w:sz w:val="17"/>
          <w:szCs w:val="17"/>
          <w:lang w:val="fr-FR"/>
        </w:rPr>
        <w:t>re.  Au</w:t>
      </w:r>
      <w:r w:rsidR="00AF5CB6" w:rsidRPr="00F30AF4">
        <w:rPr>
          <w:sz w:val="17"/>
          <w:szCs w:val="17"/>
          <w:lang w:val="fr-FR"/>
        </w:rPr>
        <w:t>x fins de la présente norme,</w:t>
      </w:r>
      <w:r w:rsidR="004C3EB7" w:rsidRPr="00F30AF4">
        <w:rPr>
          <w:sz w:val="17"/>
          <w:szCs w:val="17"/>
          <w:lang w:val="fr-FR"/>
        </w:rPr>
        <w:t xml:space="preserve"> </w:t>
      </w:r>
      <w:r w:rsidR="00B46DFD" w:rsidRPr="00F30AF4">
        <w:rPr>
          <w:sz w:val="17"/>
          <w:szCs w:val="17"/>
          <w:lang w:val="fr-FR"/>
        </w:rPr>
        <w:t>“</w:t>
      </w:r>
      <w:r w:rsidR="00AF5CB6" w:rsidRPr="00F30AF4">
        <w:rPr>
          <w:sz w:val="17"/>
          <w:szCs w:val="17"/>
          <w:lang w:val="fr-FR"/>
        </w:rPr>
        <w:t>niveau de publication</w:t>
      </w:r>
      <w:r w:rsidR="00B46DFD" w:rsidRPr="00F30AF4">
        <w:rPr>
          <w:sz w:val="17"/>
          <w:szCs w:val="17"/>
          <w:lang w:val="fr-FR"/>
        </w:rPr>
        <w:t>”</w:t>
      </w:r>
      <w:r w:rsidR="004C3EB7" w:rsidRPr="00F30AF4">
        <w:rPr>
          <w:sz w:val="17"/>
          <w:szCs w:val="17"/>
          <w:lang w:val="fr-FR"/>
        </w:rPr>
        <w:t xml:space="preserve"> </w:t>
      </w:r>
      <w:r w:rsidR="002A37F4" w:rsidRPr="00F30AF4">
        <w:rPr>
          <w:sz w:val="17"/>
          <w:szCs w:val="17"/>
          <w:lang w:val="fr-FR"/>
        </w:rPr>
        <w:t>s</w:t>
      </w:r>
      <w:r w:rsidR="00E937CE" w:rsidRPr="00F30AF4">
        <w:rPr>
          <w:sz w:val="17"/>
          <w:szCs w:val="17"/>
          <w:lang w:val="fr-FR"/>
        </w:rPr>
        <w:t>’</w:t>
      </w:r>
      <w:r w:rsidR="002A37F4" w:rsidRPr="00F30AF4">
        <w:rPr>
          <w:sz w:val="17"/>
          <w:szCs w:val="17"/>
          <w:lang w:val="fr-FR"/>
        </w:rPr>
        <w:t xml:space="preserve">entend du niveau </w:t>
      </w:r>
      <w:r w:rsidR="00480290" w:rsidRPr="00F30AF4">
        <w:rPr>
          <w:sz w:val="17"/>
          <w:szCs w:val="17"/>
          <w:lang w:val="fr-FR"/>
        </w:rPr>
        <w:t>correspond</w:t>
      </w:r>
      <w:r w:rsidR="002A37F4" w:rsidRPr="00F30AF4">
        <w:rPr>
          <w:sz w:val="17"/>
          <w:szCs w:val="17"/>
          <w:lang w:val="fr-FR"/>
        </w:rPr>
        <w:t>ant</w:t>
      </w:r>
      <w:r w:rsidR="00480290" w:rsidRPr="00F30AF4">
        <w:rPr>
          <w:sz w:val="17"/>
          <w:szCs w:val="17"/>
          <w:lang w:val="fr-FR"/>
        </w:rPr>
        <w:t xml:space="preserve"> au stade de procédure auquel un document est normalement publié en vertu de la législation nationale ou de la convention ou du traité </w:t>
      </w:r>
      <w:r w:rsidRPr="00F30AF4">
        <w:rPr>
          <w:sz w:val="17"/>
          <w:szCs w:val="17"/>
          <w:lang w:val="fr-FR"/>
        </w:rPr>
        <w:t>régional ou international de propriété industrielle qui s</w:t>
      </w:r>
      <w:r w:rsidR="00E937CE" w:rsidRPr="00F30AF4">
        <w:rPr>
          <w:sz w:val="17"/>
          <w:szCs w:val="17"/>
          <w:lang w:val="fr-FR"/>
        </w:rPr>
        <w:t>’</w:t>
      </w:r>
      <w:r w:rsidRPr="00F30AF4">
        <w:rPr>
          <w:sz w:val="17"/>
          <w:szCs w:val="17"/>
          <w:lang w:val="fr-FR"/>
        </w:rPr>
        <w:t>applique.</w:t>
      </w:r>
    </w:p>
    <w:p w14:paraId="75966562" w14:textId="77777777" w:rsidR="00931A71" w:rsidRPr="00F30AF4" w:rsidRDefault="00931A71" w:rsidP="00931A71">
      <w:pPr>
        <w:pStyle w:val="ListParagraph"/>
        <w:numPr>
          <w:ilvl w:val="0"/>
          <w:numId w:val="10"/>
        </w:numPr>
        <w:spacing w:after="120"/>
        <w:ind w:left="1134" w:hanging="567"/>
        <w:contextualSpacing w:val="0"/>
        <w:rPr>
          <w:ins w:id="39" w:author="Author"/>
          <w:sz w:val="17"/>
          <w:szCs w:val="17"/>
          <w:lang w:val="fr-FR"/>
        </w:rPr>
      </w:pPr>
      <w:ins w:id="40" w:author="Author">
        <w:r w:rsidRPr="00F30AF4">
          <w:rPr>
            <w:sz w:val="17"/>
            <w:szCs w:val="17"/>
            <w:lang w:val="fr-FR"/>
          </w:rPr>
          <w:t>“lisible par une machine” indique que le contenu du document peut être extrait par une machine. Il est considéré comme interchangeable avec le terme “disponible sous forme électronique”.  Ce terme englobe les images et les documents PDF.</w:t>
        </w:r>
      </w:ins>
    </w:p>
    <w:p w14:paraId="25BC5019" w14:textId="77777777" w:rsidR="00931A71" w:rsidRPr="00F30AF4" w:rsidRDefault="00931A71" w:rsidP="00931A71">
      <w:pPr>
        <w:pStyle w:val="ListParagraph"/>
        <w:numPr>
          <w:ilvl w:val="0"/>
          <w:numId w:val="10"/>
        </w:numPr>
        <w:spacing w:after="120"/>
        <w:ind w:left="1134" w:hanging="567"/>
        <w:contextualSpacing w:val="0"/>
        <w:rPr>
          <w:ins w:id="41" w:author="Author"/>
          <w:sz w:val="17"/>
          <w:szCs w:val="17"/>
          <w:lang w:val="fr-FR"/>
        </w:rPr>
      </w:pPr>
      <w:ins w:id="42" w:author="Author">
        <w:r w:rsidRPr="00F30AF4">
          <w:rPr>
            <w:sz w:val="17"/>
            <w:szCs w:val="17"/>
            <w:lang w:val="fr-FR"/>
          </w:rPr>
          <w:t>“dans un format se prêtant à la recherche” indique qu'un élément particulier du document peut être identifié.  Par exemple, la valeur de l'abrégé peut être identifiée et extraite automatiquement par une machine.  Les documents XML et JSON sont inclus dans le champ d'application de ce terme.</w:t>
        </w:r>
      </w:ins>
    </w:p>
    <w:p w14:paraId="44598D59" w14:textId="77777777" w:rsidR="00931A71" w:rsidRPr="00F30AF4" w:rsidRDefault="00931A71" w:rsidP="00931A71">
      <w:pPr>
        <w:pStyle w:val="ListParagraph"/>
        <w:numPr>
          <w:ilvl w:val="0"/>
          <w:numId w:val="10"/>
        </w:numPr>
        <w:spacing w:after="120"/>
        <w:ind w:left="1134" w:hanging="567"/>
        <w:contextualSpacing w:val="0"/>
        <w:rPr>
          <w:ins w:id="43" w:author="Author"/>
          <w:sz w:val="17"/>
          <w:szCs w:val="17"/>
          <w:lang w:val="fr-FR"/>
        </w:rPr>
      </w:pPr>
      <w:ins w:id="44" w:author="Author">
        <w:r w:rsidRPr="00F30AF4">
          <w:rPr>
            <w:sz w:val="17"/>
            <w:szCs w:val="17"/>
            <w:lang w:val="fr-FR"/>
          </w:rPr>
          <w:t>“code d'exception à la publication” désigne un code à une lettre qui indique pourquoi la publication complète du brevet n'est pas disponible sous une forme lisible par une machine à ce moment-là.</w:t>
        </w:r>
      </w:ins>
    </w:p>
    <w:p w14:paraId="424F7874" w14:textId="77777777" w:rsidR="00F765C4" w:rsidRPr="00F30AF4" w:rsidRDefault="00F765C4" w:rsidP="00C46170">
      <w:pPr>
        <w:pStyle w:val="Heading2"/>
        <w:spacing w:before="0"/>
        <w:rPr>
          <w:ins w:id="45" w:author="Author"/>
          <w:sz w:val="17"/>
          <w:szCs w:val="17"/>
          <w:lang w:val="fr-FR"/>
        </w:rPr>
      </w:pPr>
      <w:bookmarkStart w:id="46" w:name="_Toc210292877"/>
      <w:ins w:id="47" w:author="Author">
        <w:r w:rsidRPr="00F30AF4">
          <w:rPr>
            <w:sz w:val="17"/>
            <w:szCs w:val="17"/>
            <w:lang w:val="fr-FR"/>
          </w:rPr>
          <w:t>NOTATIONS</w:t>
        </w:r>
        <w:bookmarkEnd w:id="46"/>
      </w:ins>
    </w:p>
    <w:p w14:paraId="57EA171D" w14:textId="77777777" w:rsidR="00F765C4" w:rsidRPr="00F30AF4" w:rsidRDefault="00F765C4" w:rsidP="00A550F5">
      <w:pPr>
        <w:rPr>
          <w:ins w:id="48" w:author="Author"/>
          <w:sz w:val="17"/>
          <w:szCs w:val="17"/>
          <w:lang w:val="fr-FR"/>
        </w:rPr>
      </w:pPr>
    </w:p>
    <w:p w14:paraId="4996AEB1" w14:textId="77777777" w:rsidR="00F765C4" w:rsidRPr="00BF0368" w:rsidRDefault="00F765C4" w:rsidP="00931A71">
      <w:pPr>
        <w:pStyle w:val="ONUME"/>
        <w:tabs>
          <w:tab w:val="clear" w:pos="993"/>
          <w:tab w:val="left" w:pos="567"/>
        </w:tabs>
        <w:ind w:left="0"/>
        <w:rPr>
          <w:ins w:id="49" w:author="Author"/>
          <w:lang w:val="fr-FR"/>
          <w:rPrChange w:id="50" w:author="Author">
            <w:rPr>
              <w:ins w:id="51" w:author="Author"/>
              <w:sz w:val="17"/>
              <w:szCs w:val="17"/>
              <w:lang w:val="fr-FR"/>
            </w:rPr>
          </w:rPrChange>
        </w:rPr>
      </w:pPr>
      <w:ins w:id="52" w:author="Author">
        <w:r w:rsidRPr="00F30AF4">
          <w:rPr>
            <w:sz w:val="17"/>
            <w:szCs w:val="17"/>
            <w:lang w:val="fr-FR"/>
          </w:rPr>
          <w:t xml:space="preserve">Les notations ci-après sont utilisées tout au long du présent document : </w:t>
        </w:r>
      </w:ins>
    </w:p>
    <w:p w14:paraId="1273D990" w14:textId="77777777" w:rsidR="00F765C4" w:rsidRPr="00BF0368" w:rsidRDefault="00F765C4" w:rsidP="00931A71">
      <w:pPr>
        <w:pStyle w:val="ONUME"/>
        <w:numPr>
          <w:ilvl w:val="0"/>
          <w:numId w:val="39"/>
        </w:numPr>
        <w:ind w:left="1134" w:hanging="567"/>
        <w:rPr>
          <w:ins w:id="53" w:author="Author"/>
          <w:lang w:val="fr-FR"/>
          <w:rPrChange w:id="54" w:author="Author">
            <w:rPr>
              <w:ins w:id="55" w:author="Author"/>
              <w:sz w:val="17"/>
              <w:szCs w:val="17"/>
              <w:lang w:val="fr-FR"/>
            </w:rPr>
          </w:rPrChange>
        </w:rPr>
      </w:pPr>
      <w:ins w:id="56" w:author="Author">
        <w:r w:rsidRPr="00BF0368">
          <w:rPr>
            <w:sz w:val="17"/>
            <w:szCs w:val="17"/>
            <w:lang w:val="fr-FR"/>
            <w:rPrChange w:id="57" w:author="Author">
              <w:rPr>
                <w:lang w:val="fr-FR"/>
              </w:rPr>
            </w:rPrChange>
          </w:rPr>
          <w:t>&lt;&gt; : indique un terme utilisé pour décrire un espace qualifié qui, dans l’application, sera remplacé par une valeur d’instance spécifique.</w:t>
        </w:r>
      </w:ins>
    </w:p>
    <w:p w14:paraId="452CCCB3" w14:textId="1F3069D5" w:rsidR="00F765C4" w:rsidRPr="00F30AF4" w:rsidRDefault="00F765C4" w:rsidP="00931A71">
      <w:pPr>
        <w:pStyle w:val="ONUME"/>
        <w:numPr>
          <w:ilvl w:val="0"/>
          <w:numId w:val="39"/>
        </w:numPr>
        <w:ind w:left="1134" w:hanging="567"/>
        <w:rPr>
          <w:ins w:id="58" w:author="Author"/>
          <w:lang w:val="fr-FR"/>
        </w:rPr>
      </w:pPr>
      <w:ins w:id="59" w:author="Author">
        <w:r w:rsidRPr="00BF0368">
          <w:rPr>
            <w:sz w:val="17"/>
            <w:szCs w:val="17"/>
            <w:lang w:val="fr-FR"/>
            <w:rPrChange w:id="60" w:author="Author">
              <w:rPr>
                <w:lang w:val="fr-FR"/>
              </w:rPr>
            </w:rPrChange>
          </w:rPr>
          <w:t>"” : indique que le texte entre guillemets doit être utilisé in extenso dans l’application.</w:t>
        </w:r>
      </w:ins>
    </w:p>
    <w:p w14:paraId="78EDE433" w14:textId="77777777" w:rsidR="00F765C4" w:rsidRPr="00BF0368" w:rsidRDefault="00F765C4" w:rsidP="00931A71">
      <w:pPr>
        <w:pStyle w:val="ONUME"/>
        <w:numPr>
          <w:ilvl w:val="0"/>
          <w:numId w:val="39"/>
        </w:numPr>
        <w:ind w:left="1134" w:hanging="567"/>
        <w:rPr>
          <w:ins w:id="61" w:author="Author"/>
          <w:lang w:val="fr-FR"/>
          <w:rPrChange w:id="62" w:author="Author">
            <w:rPr>
              <w:ins w:id="63" w:author="Author"/>
              <w:sz w:val="17"/>
              <w:szCs w:val="17"/>
              <w:lang w:val="fr-FR"/>
            </w:rPr>
          </w:rPrChange>
        </w:rPr>
      </w:pPr>
      <w:ins w:id="64" w:author="Author">
        <w:r w:rsidRPr="00BF0368">
          <w:rPr>
            <w:sz w:val="17"/>
            <w:szCs w:val="17"/>
            <w:lang w:val="fr-FR"/>
            <w:rPrChange w:id="65" w:author="Author">
              <w:rPr>
                <w:lang w:val="fr-FR"/>
              </w:rPr>
            </w:rPrChange>
          </w:rPr>
          <w:t>{ } : indique que l’application est facultative.</w:t>
        </w:r>
      </w:ins>
    </w:p>
    <w:p w14:paraId="76687859" w14:textId="1509E9FE" w:rsidR="003D7A46" w:rsidRPr="00BF0368" w:rsidRDefault="00F765C4" w:rsidP="00931A71">
      <w:pPr>
        <w:pStyle w:val="ONUME"/>
        <w:numPr>
          <w:ilvl w:val="0"/>
          <w:numId w:val="39"/>
        </w:numPr>
        <w:ind w:left="1134" w:hanging="567"/>
        <w:rPr>
          <w:ins w:id="66" w:author="Author"/>
          <w:lang w:val="fr-FR"/>
          <w:rPrChange w:id="67" w:author="Author">
            <w:rPr>
              <w:ins w:id="68" w:author="Author"/>
              <w:sz w:val="17"/>
              <w:szCs w:val="17"/>
              <w:lang w:val="fr-FR"/>
            </w:rPr>
          </w:rPrChange>
        </w:rPr>
      </w:pPr>
      <w:ins w:id="69" w:author="Author">
        <w:r w:rsidRPr="00BF0368">
          <w:rPr>
            <w:rFonts w:ascii="Courier New" w:hAnsi="Courier New" w:cs="Courier New"/>
            <w:sz w:val="17"/>
            <w:szCs w:val="17"/>
            <w:lang w:val="fr-FR"/>
            <w:rPrChange w:id="70" w:author="Author">
              <w:rPr>
                <w:sz w:val="17"/>
                <w:szCs w:val="17"/>
                <w:lang w:val="fr-FR"/>
              </w:rPr>
            </w:rPrChange>
          </w:rPr>
          <w:t xml:space="preserve">Caractères </w:t>
        </w:r>
        <w:r w:rsidR="00FC4FE3" w:rsidRPr="00F30AF4">
          <w:rPr>
            <w:rFonts w:ascii="Courier New" w:hAnsi="Courier New" w:cs="Courier New"/>
            <w:sz w:val="17"/>
            <w:szCs w:val="17"/>
            <w:lang w:val="fr-FR"/>
          </w:rPr>
          <w:t>C</w:t>
        </w:r>
        <w:r w:rsidRPr="00BF0368">
          <w:rPr>
            <w:rFonts w:ascii="Courier New" w:hAnsi="Courier New" w:cs="Courier New"/>
            <w:sz w:val="17"/>
            <w:szCs w:val="17"/>
            <w:lang w:val="fr-FR"/>
            <w:rPrChange w:id="71" w:author="Author">
              <w:rPr>
                <w:sz w:val="17"/>
                <w:szCs w:val="17"/>
                <w:lang w:val="fr-FR"/>
              </w:rPr>
            </w:rPrChange>
          </w:rPr>
          <w:t xml:space="preserve">ourier </w:t>
        </w:r>
        <w:r w:rsidR="00FC4FE3" w:rsidRPr="00F30AF4">
          <w:rPr>
            <w:rFonts w:ascii="Courier New" w:hAnsi="Courier New" w:cs="Courier New"/>
            <w:sz w:val="17"/>
            <w:szCs w:val="17"/>
            <w:lang w:val="fr-FR"/>
          </w:rPr>
          <w:t>N</w:t>
        </w:r>
        <w:r w:rsidRPr="00BF0368">
          <w:rPr>
            <w:rFonts w:ascii="Courier New" w:hAnsi="Courier New" w:cs="Courier New"/>
            <w:sz w:val="17"/>
            <w:szCs w:val="17"/>
            <w:lang w:val="fr-FR"/>
            <w:rPrChange w:id="72" w:author="Author">
              <w:rPr>
                <w:sz w:val="17"/>
                <w:szCs w:val="17"/>
                <w:lang w:val="fr-FR"/>
              </w:rPr>
            </w:rPrChange>
          </w:rPr>
          <w:t>ew</w:t>
        </w:r>
        <w:r w:rsidRPr="00F30AF4">
          <w:rPr>
            <w:sz w:val="17"/>
            <w:szCs w:val="17"/>
            <w:lang w:val="fr-FR"/>
          </w:rPr>
          <w:t xml:space="preserve"> : indique </w:t>
        </w:r>
        <w:r w:rsidR="00FC4FE3" w:rsidRPr="00F30AF4">
          <w:rPr>
            <w:sz w:val="17"/>
            <w:szCs w:val="17"/>
            <w:lang w:val="fr-FR"/>
          </w:rPr>
          <w:t>les mots clés ou les codes sources</w:t>
        </w:r>
        <w:r w:rsidR="00783782">
          <w:rPr>
            <w:sz w:val="17"/>
            <w:szCs w:val="17"/>
            <w:lang w:val="fr-FR"/>
          </w:rPr>
          <w:t>.</w:t>
        </w:r>
      </w:ins>
    </w:p>
    <w:p w14:paraId="67D1F0F6" w14:textId="2464ACDE" w:rsidR="00807B26" w:rsidRPr="00BF0368" w:rsidDel="003D7A46" w:rsidRDefault="00807B26">
      <w:pPr>
        <w:pStyle w:val="ONUME"/>
        <w:numPr>
          <w:ilvl w:val="0"/>
          <w:numId w:val="0"/>
        </w:numPr>
        <w:rPr>
          <w:del w:id="73" w:author="Author"/>
          <w:sz w:val="17"/>
          <w:szCs w:val="17"/>
          <w:lang w:val="fr-FR"/>
          <w:rPrChange w:id="74" w:author="Author">
            <w:rPr>
              <w:del w:id="75" w:author="Author"/>
              <w:lang w:val="fr-FR"/>
            </w:rPr>
          </w:rPrChange>
        </w:rPr>
        <w:pPrChange w:id="76" w:author="Author">
          <w:pPr>
            <w:pStyle w:val="Heading2"/>
            <w:spacing w:before="0"/>
          </w:pPr>
        </w:pPrChange>
      </w:pPr>
      <w:del w:id="77" w:author="Author">
        <w:r w:rsidRPr="00BF0368" w:rsidDel="003D7A46">
          <w:rPr>
            <w:sz w:val="17"/>
            <w:szCs w:val="17"/>
            <w:lang w:val="fr-FR"/>
            <w:rPrChange w:id="78" w:author="Author">
              <w:rPr>
                <w:bCs w:val="0"/>
                <w:iCs w:val="0"/>
                <w:caps w:val="0"/>
                <w:lang w:val="fr-FR"/>
              </w:rPr>
            </w:rPrChange>
          </w:rPr>
          <w:delText>R</w:delText>
        </w:r>
        <w:r w:rsidR="002A37F4" w:rsidRPr="00BF0368" w:rsidDel="003D7A46">
          <w:rPr>
            <w:sz w:val="17"/>
            <w:szCs w:val="17"/>
            <w:lang w:val="fr-FR"/>
            <w:rPrChange w:id="79" w:author="Author">
              <w:rPr>
                <w:bCs w:val="0"/>
                <w:iCs w:val="0"/>
                <w:caps w:val="0"/>
                <w:lang w:val="fr-FR"/>
              </w:rPr>
            </w:rPrChange>
          </w:rPr>
          <w:delText>É</w:delText>
        </w:r>
        <w:r w:rsidRPr="00BF0368" w:rsidDel="003D7A46">
          <w:rPr>
            <w:sz w:val="17"/>
            <w:szCs w:val="17"/>
            <w:lang w:val="fr-FR"/>
            <w:rPrChange w:id="80" w:author="Author">
              <w:rPr>
                <w:bCs w:val="0"/>
                <w:iCs w:val="0"/>
                <w:caps w:val="0"/>
                <w:lang w:val="fr-FR"/>
              </w:rPr>
            </w:rPrChange>
          </w:rPr>
          <w:delText>F</w:delText>
        </w:r>
        <w:r w:rsidR="002A37F4" w:rsidRPr="00BF0368" w:rsidDel="003D7A46">
          <w:rPr>
            <w:sz w:val="17"/>
            <w:szCs w:val="17"/>
            <w:lang w:val="fr-FR"/>
            <w:rPrChange w:id="81" w:author="Author">
              <w:rPr>
                <w:bCs w:val="0"/>
                <w:iCs w:val="0"/>
                <w:caps w:val="0"/>
                <w:lang w:val="fr-FR"/>
              </w:rPr>
            </w:rPrChange>
          </w:rPr>
          <w:delText>É</w:delText>
        </w:r>
        <w:r w:rsidRPr="00BF0368" w:rsidDel="003D7A46">
          <w:rPr>
            <w:sz w:val="17"/>
            <w:szCs w:val="17"/>
            <w:lang w:val="fr-FR"/>
            <w:rPrChange w:id="82" w:author="Author">
              <w:rPr>
                <w:bCs w:val="0"/>
                <w:iCs w:val="0"/>
                <w:caps w:val="0"/>
                <w:lang w:val="fr-FR"/>
              </w:rPr>
            </w:rPrChange>
          </w:rPr>
          <w:delText>RENCES</w:delText>
        </w:r>
      </w:del>
    </w:p>
    <w:p w14:paraId="7C15F178" w14:textId="085F36DA" w:rsidR="00807B26" w:rsidRPr="00F30AF4" w:rsidDel="003D7A46" w:rsidRDefault="00931A71" w:rsidP="00931A71">
      <w:pPr>
        <w:pStyle w:val="ONUME"/>
        <w:numPr>
          <w:ilvl w:val="0"/>
          <w:numId w:val="0"/>
        </w:numPr>
        <w:spacing w:after="180"/>
        <w:rPr>
          <w:del w:id="83" w:author="Author"/>
          <w:sz w:val="17"/>
          <w:szCs w:val="17"/>
          <w:lang w:val="fr-FR"/>
        </w:rPr>
      </w:pPr>
      <w:del w:id="84" w:author="Author">
        <w:r w:rsidRPr="00F30AF4" w:rsidDel="00931A71">
          <w:rPr>
            <w:sz w:val="17"/>
            <w:szCs w:val="17"/>
            <w:lang w:val="fr-FR"/>
          </w:rPr>
          <w:delText>1.</w:delText>
        </w:r>
        <w:r w:rsidRPr="00F30AF4" w:rsidDel="00931A71">
          <w:rPr>
            <w:sz w:val="17"/>
            <w:szCs w:val="17"/>
            <w:lang w:val="fr-FR"/>
          </w:rPr>
          <w:tab/>
        </w:r>
        <w:r w:rsidR="007E711F" w:rsidRPr="00F30AF4" w:rsidDel="003D7A46">
          <w:rPr>
            <w:sz w:val="17"/>
            <w:szCs w:val="17"/>
            <w:lang w:val="fr-FR"/>
          </w:rPr>
          <w:delText>Aux fins de la présente recommandation, il est utile de se reporter aux normes suivantes</w:delText>
        </w:r>
        <w:r w:rsidR="00E937CE" w:rsidRPr="00F30AF4" w:rsidDel="003D7A46">
          <w:rPr>
            <w:sz w:val="17"/>
            <w:szCs w:val="17"/>
            <w:lang w:val="fr-FR"/>
          </w:rPr>
          <w:delText> :</w:delText>
        </w:r>
      </w:del>
    </w:p>
    <w:p w14:paraId="70DD7C35" w14:textId="7263FF79" w:rsidR="00807B26" w:rsidRPr="00F30AF4" w:rsidDel="003D7A46" w:rsidRDefault="007E711F" w:rsidP="00D41E71">
      <w:pPr>
        <w:spacing w:after="180"/>
        <w:ind w:left="2340" w:hanging="2340"/>
        <w:rPr>
          <w:del w:id="85" w:author="Author"/>
          <w:sz w:val="17"/>
          <w:szCs w:val="17"/>
          <w:lang w:val="fr-FR"/>
        </w:rPr>
      </w:pPr>
      <w:del w:id="86" w:author="Author">
        <w:r w:rsidRPr="00F30AF4" w:rsidDel="003D7A46">
          <w:rPr>
            <w:sz w:val="17"/>
            <w:szCs w:val="17"/>
            <w:lang w:val="fr-FR"/>
          </w:rPr>
          <w:delText xml:space="preserve">Norme </w:delText>
        </w:r>
        <w:r w:rsidRPr="00F30AF4" w:rsidDel="003D7A46">
          <w:rPr>
            <w:lang w:val="fr-FR"/>
          </w:rPr>
          <w:fldChar w:fldCharType="begin"/>
        </w:r>
        <w:r w:rsidRPr="00BF0368" w:rsidDel="003D7A46">
          <w:rPr>
            <w:lang w:val="fr-FR"/>
            <w:rPrChange w:id="87" w:author="Author">
              <w:rPr/>
            </w:rPrChange>
          </w:rPr>
          <w:delInstrText>HYPERLINK "https://www.wipo.int/export/sites/www/standards/fr/pdf/03-01-01.pdf"</w:delInstrText>
        </w:r>
        <w:r w:rsidRPr="00F30AF4" w:rsidDel="003D7A46">
          <w:rPr>
            <w:lang w:val="fr-FR"/>
          </w:rPr>
        </w:r>
        <w:r w:rsidRPr="00F30AF4" w:rsidDel="003D7A46">
          <w:rPr>
            <w:lang w:val="fr-FR"/>
          </w:rPr>
          <w:fldChar w:fldCharType="separate"/>
        </w:r>
        <w:r w:rsidRPr="00F30AF4" w:rsidDel="003D7A46">
          <w:rPr>
            <w:rStyle w:val="Hyperlink"/>
            <w:sz w:val="17"/>
            <w:szCs w:val="17"/>
            <w:lang w:val="fr-FR"/>
          </w:rPr>
          <w:delText>ST.</w:delText>
        </w:r>
        <w:r w:rsidR="00807B26" w:rsidRPr="00F30AF4" w:rsidDel="003D7A46">
          <w:rPr>
            <w:rStyle w:val="Hyperlink"/>
            <w:sz w:val="17"/>
            <w:szCs w:val="17"/>
            <w:lang w:val="fr-FR"/>
          </w:rPr>
          <w:delText>1</w:delText>
        </w:r>
        <w:r w:rsidRPr="00F30AF4" w:rsidDel="003D7A46">
          <w:rPr>
            <w:lang w:val="fr-FR"/>
          </w:rPr>
          <w:fldChar w:fldCharType="end"/>
        </w:r>
        <w:r w:rsidRPr="00F30AF4" w:rsidDel="003D7A46">
          <w:rPr>
            <w:sz w:val="17"/>
            <w:szCs w:val="17"/>
            <w:lang w:val="fr-FR"/>
          </w:rPr>
          <w:delText xml:space="preserve"> de l</w:delText>
        </w:r>
        <w:r w:rsidR="00E937CE" w:rsidRPr="00F30AF4" w:rsidDel="003D7A46">
          <w:rPr>
            <w:sz w:val="17"/>
            <w:szCs w:val="17"/>
            <w:lang w:val="fr-FR"/>
          </w:rPr>
          <w:delText>’</w:delText>
        </w:r>
        <w:r w:rsidRPr="00F30AF4" w:rsidDel="003D7A46">
          <w:rPr>
            <w:sz w:val="17"/>
            <w:szCs w:val="17"/>
            <w:lang w:val="fr-FR"/>
          </w:rPr>
          <w:delText>OMPI</w:delText>
        </w:r>
        <w:r w:rsidR="00807B26" w:rsidRPr="00F30AF4" w:rsidDel="003D7A46">
          <w:rPr>
            <w:sz w:val="17"/>
            <w:szCs w:val="17"/>
            <w:lang w:val="fr-FR"/>
          </w:rPr>
          <w:tab/>
        </w:r>
        <w:r w:rsidR="004267EB" w:rsidRPr="00F30AF4" w:rsidDel="003D7A46">
          <w:rPr>
            <w:sz w:val="17"/>
            <w:szCs w:val="17"/>
            <w:lang w:val="fr-FR"/>
          </w:rPr>
          <w:delText>Recommandation concernant les éléments d</w:delText>
        </w:r>
        <w:r w:rsidR="00E937CE" w:rsidRPr="00F30AF4" w:rsidDel="003D7A46">
          <w:rPr>
            <w:sz w:val="17"/>
            <w:szCs w:val="17"/>
            <w:lang w:val="fr-FR"/>
          </w:rPr>
          <w:delText>’</w:delText>
        </w:r>
        <w:r w:rsidR="004267EB" w:rsidRPr="00F30AF4" w:rsidDel="003D7A46">
          <w:rPr>
            <w:sz w:val="17"/>
            <w:szCs w:val="17"/>
            <w:lang w:val="fr-FR"/>
          </w:rPr>
          <w:delText>information minimums requis pour l</w:delText>
        </w:r>
        <w:r w:rsidR="00E937CE" w:rsidRPr="00F30AF4" w:rsidDel="003D7A46">
          <w:rPr>
            <w:sz w:val="17"/>
            <w:szCs w:val="17"/>
            <w:lang w:val="fr-FR"/>
          </w:rPr>
          <w:delText>’</w:delText>
        </w:r>
        <w:r w:rsidR="004267EB" w:rsidRPr="00F30AF4" w:rsidDel="003D7A46">
          <w:rPr>
            <w:sz w:val="17"/>
            <w:szCs w:val="17"/>
            <w:lang w:val="fr-FR"/>
          </w:rPr>
          <w:delText>identification univoque d</w:delText>
        </w:r>
        <w:r w:rsidR="00E937CE" w:rsidRPr="00F30AF4" w:rsidDel="003D7A46">
          <w:rPr>
            <w:sz w:val="17"/>
            <w:szCs w:val="17"/>
            <w:lang w:val="fr-FR"/>
          </w:rPr>
          <w:delText>’</w:delText>
        </w:r>
        <w:r w:rsidR="00D52833" w:rsidRPr="00F30AF4" w:rsidDel="003D7A46">
          <w:rPr>
            <w:sz w:val="17"/>
            <w:szCs w:val="17"/>
            <w:lang w:val="fr-FR"/>
          </w:rPr>
          <w:delText>un document de brevet</w:delText>
        </w:r>
      </w:del>
    </w:p>
    <w:p w14:paraId="7BF2E194" w14:textId="5E2E4A95" w:rsidR="00807B26" w:rsidRPr="00F30AF4" w:rsidDel="003D7A46" w:rsidRDefault="007E711F" w:rsidP="00D41E71">
      <w:pPr>
        <w:spacing w:after="180"/>
        <w:ind w:left="2340" w:hanging="2340"/>
        <w:rPr>
          <w:del w:id="88" w:author="Author"/>
          <w:sz w:val="17"/>
          <w:szCs w:val="17"/>
          <w:lang w:val="fr-FR"/>
        </w:rPr>
      </w:pPr>
      <w:del w:id="89" w:author="Author">
        <w:r w:rsidRPr="00F30AF4" w:rsidDel="003D7A46">
          <w:rPr>
            <w:sz w:val="17"/>
            <w:szCs w:val="17"/>
            <w:lang w:val="fr-FR"/>
          </w:rPr>
          <w:delText xml:space="preserve">Norme </w:delText>
        </w:r>
        <w:r w:rsidRPr="00F30AF4" w:rsidDel="003D7A46">
          <w:rPr>
            <w:lang w:val="fr-FR"/>
          </w:rPr>
          <w:fldChar w:fldCharType="begin"/>
        </w:r>
        <w:r w:rsidRPr="00BF0368" w:rsidDel="003D7A46">
          <w:rPr>
            <w:lang w:val="fr-FR"/>
            <w:rPrChange w:id="90" w:author="Author">
              <w:rPr/>
            </w:rPrChange>
          </w:rPr>
          <w:delInstrText>HYPERLINK "https://www.wipo.int/export/sites/www/standards/fr/pdf/03-02-01.pdf"</w:delInstrText>
        </w:r>
        <w:r w:rsidRPr="00F30AF4" w:rsidDel="003D7A46">
          <w:rPr>
            <w:lang w:val="fr-FR"/>
          </w:rPr>
        </w:r>
        <w:r w:rsidRPr="00F30AF4" w:rsidDel="003D7A46">
          <w:rPr>
            <w:lang w:val="fr-FR"/>
          </w:rPr>
          <w:fldChar w:fldCharType="separate"/>
        </w:r>
        <w:r w:rsidRPr="00F30AF4" w:rsidDel="003D7A46">
          <w:rPr>
            <w:rStyle w:val="Hyperlink"/>
            <w:sz w:val="17"/>
            <w:szCs w:val="17"/>
            <w:lang w:val="fr-FR"/>
          </w:rPr>
          <w:delText>ST.</w:delText>
        </w:r>
        <w:r w:rsidR="00807B26" w:rsidRPr="00F30AF4" w:rsidDel="003D7A46">
          <w:rPr>
            <w:rStyle w:val="Hyperlink"/>
            <w:sz w:val="17"/>
            <w:szCs w:val="17"/>
            <w:lang w:val="fr-FR"/>
          </w:rPr>
          <w:delText>2</w:delText>
        </w:r>
        <w:r w:rsidRPr="00F30AF4" w:rsidDel="003D7A46">
          <w:rPr>
            <w:lang w:val="fr-FR"/>
          </w:rPr>
          <w:fldChar w:fldCharType="end"/>
        </w:r>
        <w:r w:rsidRPr="00F30AF4" w:rsidDel="003D7A46">
          <w:rPr>
            <w:sz w:val="17"/>
            <w:szCs w:val="17"/>
            <w:lang w:val="fr-FR"/>
          </w:rPr>
          <w:delText xml:space="preserve"> de l</w:delText>
        </w:r>
        <w:r w:rsidR="00E937CE" w:rsidRPr="00F30AF4" w:rsidDel="003D7A46">
          <w:rPr>
            <w:sz w:val="17"/>
            <w:szCs w:val="17"/>
            <w:lang w:val="fr-FR"/>
          </w:rPr>
          <w:delText>’</w:delText>
        </w:r>
        <w:r w:rsidRPr="00F30AF4" w:rsidDel="003D7A46">
          <w:rPr>
            <w:sz w:val="17"/>
            <w:szCs w:val="17"/>
            <w:lang w:val="fr-FR"/>
          </w:rPr>
          <w:delText>OMPI</w:delText>
        </w:r>
        <w:r w:rsidR="00807B26" w:rsidRPr="00F30AF4" w:rsidDel="003D7A46">
          <w:rPr>
            <w:sz w:val="17"/>
            <w:szCs w:val="17"/>
            <w:lang w:val="fr-FR"/>
          </w:rPr>
          <w:tab/>
        </w:r>
        <w:r w:rsidR="004267EB" w:rsidRPr="00F30AF4" w:rsidDel="003D7A46">
          <w:rPr>
            <w:sz w:val="17"/>
            <w:szCs w:val="17"/>
            <w:lang w:val="fr-FR"/>
          </w:rPr>
          <w:delText>Indication normalisée des dates à l</w:delText>
        </w:r>
        <w:r w:rsidR="00E937CE" w:rsidRPr="00F30AF4" w:rsidDel="003D7A46">
          <w:rPr>
            <w:sz w:val="17"/>
            <w:szCs w:val="17"/>
            <w:lang w:val="fr-FR"/>
          </w:rPr>
          <w:delText>’</w:delText>
        </w:r>
        <w:r w:rsidR="004267EB" w:rsidRPr="00F30AF4" w:rsidDel="003D7A46">
          <w:rPr>
            <w:sz w:val="17"/>
            <w:szCs w:val="17"/>
            <w:lang w:val="fr-FR"/>
          </w:rPr>
          <w:delText>a</w:delText>
        </w:r>
        <w:r w:rsidR="00D52833" w:rsidRPr="00F30AF4" w:rsidDel="003D7A46">
          <w:rPr>
            <w:sz w:val="17"/>
            <w:szCs w:val="17"/>
            <w:lang w:val="fr-FR"/>
          </w:rPr>
          <w:delText>ide du calendrier grégorien</w:delText>
        </w:r>
      </w:del>
    </w:p>
    <w:p w14:paraId="2FC4F35C" w14:textId="08FCA3AD" w:rsidR="00807B26" w:rsidRPr="00F30AF4" w:rsidDel="003D7A46" w:rsidRDefault="007E711F" w:rsidP="00D41E71">
      <w:pPr>
        <w:spacing w:after="180"/>
        <w:ind w:left="2340" w:hanging="2340"/>
        <w:rPr>
          <w:del w:id="91" w:author="Author"/>
          <w:sz w:val="17"/>
          <w:szCs w:val="17"/>
          <w:lang w:val="fr-FR"/>
        </w:rPr>
      </w:pPr>
      <w:del w:id="92" w:author="Author">
        <w:r w:rsidRPr="00F30AF4" w:rsidDel="003D7A46">
          <w:rPr>
            <w:sz w:val="17"/>
            <w:szCs w:val="17"/>
            <w:lang w:val="fr-FR"/>
          </w:rPr>
          <w:delText xml:space="preserve">Norme </w:delText>
        </w:r>
        <w:r w:rsidRPr="00F30AF4" w:rsidDel="003D7A46">
          <w:rPr>
            <w:lang w:val="fr-FR"/>
          </w:rPr>
          <w:fldChar w:fldCharType="begin"/>
        </w:r>
        <w:r w:rsidRPr="00BF0368" w:rsidDel="003D7A46">
          <w:rPr>
            <w:lang w:val="fr-FR"/>
            <w:rPrChange w:id="93" w:author="Author">
              <w:rPr/>
            </w:rPrChange>
          </w:rPr>
          <w:delInstrText>HYPERLINK "https://www.wipo.int/export/sites/www/standards/fr/pdf/03-03-01.pdf"</w:delInstrText>
        </w:r>
        <w:r w:rsidRPr="00F30AF4" w:rsidDel="003D7A46">
          <w:rPr>
            <w:lang w:val="fr-FR"/>
          </w:rPr>
        </w:r>
        <w:r w:rsidRPr="00F30AF4" w:rsidDel="003D7A46">
          <w:rPr>
            <w:lang w:val="fr-FR"/>
          </w:rPr>
          <w:fldChar w:fldCharType="separate"/>
        </w:r>
        <w:r w:rsidRPr="00F30AF4" w:rsidDel="003D7A46">
          <w:rPr>
            <w:rStyle w:val="Hyperlink"/>
            <w:sz w:val="17"/>
            <w:szCs w:val="17"/>
            <w:lang w:val="fr-FR"/>
          </w:rPr>
          <w:delText>ST.</w:delText>
        </w:r>
        <w:r w:rsidR="00807B26" w:rsidRPr="00F30AF4" w:rsidDel="003D7A46">
          <w:rPr>
            <w:rStyle w:val="Hyperlink"/>
            <w:sz w:val="17"/>
            <w:szCs w:val="17"/>
            <w:lang w:val="fr-FR"/>
          </w:rPr>
          <w:delText>3</w:delText>
        </w:r>
        <w:r w:rsidRPr="00F30AF4" w:rsidDel="003D7A46">
          <w:rPr>
            <w:lang w:val="fr-FR"/>
          </w:rPr>
          <w:fldChar w:fldCharType="end"/>
        </w:r>
        <w:r w:rsidRPr="00F30AF4" w:rsidDel="003D7A46">
          <w:rPr>
            <w:sz w:val="17"/>
            <w:szCs w:val="17"/>
            <w:lang w:val="fr-FR"/>
          </w:rPr>
          <w:delText xml:space="preserve"> de l</w:delText>
        </w:r>
        <w:r w:rsidR="00E937CE" w:rsidRPr="00F30AF4" w:rsidDel="003D7A46">
          <w:rPr>
            <w:sz w:val="17"/>
            <w:szCs w:val="17"/>
            <w:lang w:val="fr-FR"/>
          </w:rPr>
          <w:delText>’</w:delText>
        </w:r>
        <w:r w:rsidRPr="00F30AF4" w:rsidDel="003D7A46">
          <w:rPr>
            <w:sz w:val="17"/>
            <w:szCs w:val="17"/>
            <w:lang w:val="fr-FR"/>
          </w:rPr>
          <w:delText>OMPI</w:delText>
        </w:r>
        <w:r w:rsidR="00807B26" w:rsidRPr="00F30AF4" w:rsidDel="003D7A46">
          <w:rPr>
            <w:sz w:val="17"/>
            <w:szCs w:val="17"/>
            <w:lang w:val="fr-FR"/>
          </w:rPr>
          <w:tab/>
        </w:r>
        <w:r w:rsidR="004267EB" w:rsidRPr="00F30AF4" w:rsidDel="003D7A46">
          <w:rPr>
            <w:sz w:val="17"/>
            <w:szCs w:val="17"/>
            <w:lang w:val="fr-FR"/>
          </w:rPr>
          <w:delText>Norme recommandée concernant les codes à deux</w:delText>
        </w:r>
        <w:r w:rsidR="002A5478" w:rsidRPr="00F30AF4" w:rsidDel="003D7A46">
          <w:rPr>
            <w:sz w:val="17"/>
            <w:szCs w:val="17"/>
            <w:lang w:val="fr-FR"/>
          </w:rPr>
          <w:delText> </w:delText>
        </w:r>
        <w:r w:rsidR="004267EB" w:rsidRPr="00F30AF4" w:rsidDel="003D7A46">
          <w:rPr>
            <w:sz w:val="17"/>
            <w:szCs w:val="17"/>
            <w:lang w:val="fr-FR"/>
          </w:rPr>
          <w:delText>lettres pour la représentation des États, autres entités et orga</w:delText>
        </w:r>
        <w:r w:rsidR="00D52833" w:rsidRPr="00F30AF4" w:rsidDel="003D7A46">
          <w:rPr>
            <w:sz w:val="17"/>
            <w:szCs w:val="17"/>
            <w:lang w:val="fr-FR"/>
          </w:rPr>
          <w:delText>nisations intergouvernementales</w:delText>
        </w:r>
      </w:del>
    </w:p>
    <w:p w14:paraId="31B8EF5B" w14:textId="50B05627" w:rsidR="00807B26" w:rsidRPr="00F30AF4" w:rsidDel="003D7A46" w:rsidRDefault="007E711F" w:rsidP="00D41E71">
      <w:pPr>
        <w:spacing w:after="180"/>
        <w:ind w:left="2340" w:hanging="2340"/>
        <w:rPr>
          <w:del w:id="94" w:author="Author"/>
          <w:sz w:val="17"/>
          <w:szCs w:val="17"/>
          <w:lang w:val="fr-FR"/>
        </w:rPr>
      </w:pPr>
      <w:del w:id="95" w:author="Author">
        <w:r w:rsidRPr="00F30AF4" w:rsidDel="003D7A46">
          <w:rPr>
            <w:sz w:val="17"/>
            <w:szCs w:val="17"/>
            <w:lang w:val="fr-FR"/>
          </w:rPr>
          <w:delText xml:space="preserve">Norme </w:delText>
        </w:r>
        <w:r w:rsidRPr="00F30AF4" w:rsidDel="003D7A46">
          <w:rPr>
            <w:lang w:val="fr-FR"/>
          </w:rPr>
          <w:fldChar w:fldCharType="begin"/>
        </w:r>
        <w:r w:rsidRPr="00BF0368" w:rsidDel="003D7A46">
          <w:rPr>
            <w:lang w:val="fr-FR"/>
            <w:rPrChange w:id="96" w:author="Author">
              <w:rPr/>
            </w:rPrChange>
          </w:rPr>
          <w:delInstrText>HYPERLINK "https://www.wipo.int/export/sites/www/standards/fr/pdf/03-06-01.pdf"</w:delInstrText>
        </w:r>
        <w:r w:rsidRPr="00F30AF4" w:rsidDel="003D7A46">
          <w:rPr>
            <w:lang w:val="fr-FR"/>
          </w:rPr>
        </w:r>
        <w:r w:rsidRPr="00F30AF4" w:rsidDel="003D7A46">
          <w:rPr>
            <w:lang w:val="fr-FR"/>
          </w:rPr>
          <w:fldChar w:fldCharType="separate"/>
        </w:r>
        <w:r w:rsidRPr="00F30AF4" w:rsidDel="003D7A46">
          <w:rPr>
            <w:rStyle w:val="Hyperlink"/>
            <w:sz w:val="17"/>
            <w:szCs w:val="17"/>
            <w:lang w:val="fr-FR"/>
          </w:rPr>
          <w:delText>ST.</w:delText>
        </w:r>
        <w:r w:rsidR="00807B26" w:rsidRPr="00F30AF4" w:rsidDel="003D7A46">
          <w:rPr>
            <w:rStyle w:val="Hyperlink"/>
            <w:sz w:val="17"/>
            <w:szCs w:val="17"/>
            <w:lang w:val="fr-FR"/>
          </w:rPr>
          <w:delText>6</w:delText>
        </w:r>
        <w:r w:rsidRPr="00F30AF4" w:rsidDel="003D7A46">
          <w:rPr>
            <w:lang w:val="fr-FR"/>
          </w:rPr>
          <w:fldChar w:fldCharType="end"/>
        </w:r>
        <w:r w:rsidRPr="00F30AF4" w:rsidDel="003D7A46">
          <w:rPr>
            <w:sz w:val="17"/>
            <w:szCs w:val="17"/>
            <w:lang w:val="fr-FR"/>
          </w:rPr>
          <w:delText xml:space="preserve"> de l</w:delText>
        </w:r>
        <w:r w:rsidR="00E937CE" w:rsidRPr="00F30AF4" w:rsidDel="003D7A46">
          <w:rPr>
            <w:sz w:val="17"/>
            <w:szCs w:val="17"/>
            <w:lang w:val="fr-FR"/>
          </w:rPr>
          <w:delText>’</w:delText>
        </w:r>
        <w:r w:rsidRPr="00F30AF4" w:rsidDel="003D7A46">
          <w:rPr>
            <w:sz w:val="17"/>
            <w:szCs w:val="17"/>
            <w:lang w:val="fr-FR"/>
          </w:rPr>
          <w:delText>OMPI</w:delText>
        </w:r>
        <w:r w:rsidR="00807B26" w:rsidRPr="00F30AF4" w:rsidDel="003D7A46">
          <w:rPr>
            <w:sz w:val="17"/>
            <w:szCs w:val="17"/>
            <w:lang w:val="fr-FR"/>
          </w:rPr>
          <w:tab/>
        </w:r>
        <w:r w:rsidR="00335A63" w:rsidRPr="00F30AF4" w:rsidDel="003D7A46">
          <w:rPr>
            <w:sz w:val="17"/>
            <w:szCs w:val="17"/>
            <w:lang w:val="fr-FR"/>
          </w:rPr>
          <w:delText>Recommandation sur la numérotation des documents de brevet publiés</w:delText>
        </w:r>
      </w:del>
    </w:p>
    <w:p w14:paraId="1EC35538" w14:textId="6040D431" w:rsidR="007E711F" w:rsidRPr="00F30AF4" w:rsidDel="003D7A46" w:rsidRDefault="007E711F" w:rsidP="00D41E71">
      <w:pPr>
        <w:spacing w:after="180"/>
        <w:ind w:left="2340" w:hanging="2340"/>
        <w:rPr>
          <w:del w:id="97" w:author="Author"/>
          <w:sz w:val="17"/>
          <w:szCs w:val="17"/>
          <w:lang w:val="fr-FR"/>
        </w:rPr>
      </w:pPr>
      <w:del w:id="98" w:author="Author">
        <w:r w:rsidRPr="00F30AF4" w:rsidDel="003D7A46">
          <w:rPr>
            <w:sz w:val="17"/>
            <w:szCs w:val="17"/>
            <w:lang w:val="fr-FR"/>
          </w:rPr>
          <w:delText>Norme</w:delText>
        </w:r>
        <w:r w:rsidR="003E396A" w:rsidRPr="00F30AF4" w:rsidDel="003D7A46">
          <w:rPr>
            <w:sz w:val="17"/>
            <w:szCs w:val="17"/>
            <w:lang w:val="fr-FR"/>
          </w:rPr>
          <w:delText> </w:delText>
        </w:r>
        <w:r w:rsidRPr="00F30AF4" w:rsidDel="003D7A46">
          <w:rPr>
            <w:lang w:val="fr-FR"/>
          </w:rPr>
          <w:fldChar w:fldCharType="begin"/>
        </w:r>
        <w:r w:rsidRPr="00BF0368" w:rsidDel="003D7A46">
          <w:rPr>
            <w:lang w:val="fr-FR"/>
            <w:rPrChange w:id="99" w:author="Author">
              <w:rPr/>
            </w:rPrChange>
          </w:rPr>
          <w:delInstrText>HYPERLINK "https://www.wipo.int/export/sites/www/standards/fr/pdf/03-10-c.pdf"</w:delInstrText>
        </w:r>
        <w:r w:rsidRPr="00F30AF4" w:rsidDel="003D7A46">
          <w:rPr>
            <w:lang w:val="fr-FR"/>
          </w:rPr>
        </w:r>
        <w:r w:rsidRPr="00F30AF4" w:rsidDel="003D7A46">
          <w:rPr>
            <w:lang w:val="fr-FR"/>
          </w:rPr>
          <w:fldChar w:fldCharType="separate"/>
        </w:r>
        <w:r w:rsidRPr="00F30AF4" w:rsidDel="003D7A46">
          <w:rPr>
            <w:rStyle w:val="Hyperlink"/>
            <w:sz w:val="17"/>
            <w:szCs w:val="17"/>
            <w:lang w:val="fr-FR"/>
          </w:rPr>
          <w:delText>ST.</w:delText>
        </w:r>
        <w:r w:rsidR="00807B26" w:rsidRPr="00F30AF4" w:rsidDel="003D7A46">
          <w:rPr>
            <w:rStyle w:val="Hyperlink"/>
            <w:sz w:val="17"/>
            <w:szCs w:val="17"/>
            <w:lang w:val="fr-FR"/>
          </w:rPr>
          <w:delText>10/C</w:delText>
        </w:r>
        <w:r w:rsidRPr="00F30AF4" w:rsidDel="003D7A46">
          <w:rPr>
            <w:lang w:val="fr-FR"/>
          </w:rPr>
          <w:fldChar w:fldCharType="end"/>
        </w:r>
        <w:r w:rsidRPr="00F30AF4" w:rsidDel="003D7A46">
          <w:rPr>
            <w:sz w:val="17"/>
            <w:szCs w:val="17"/>
            <w:lang w:val="fr-FR"/>
          </w:rPr>
          <w:delText xml:space="preserve"> de l</w:delText>
        </w:r>
        <w:r w:rsidR="00E937CE" w:rsidRPr="00F30AF4" w:rsidDel="003D7A46">
          <w:rPr>
            <w:sz w:val="17"/>
            <w:szCs w:val="17"/>
            <w:lang w:val="fr-FR"/>
          </w:rPr>
          <w:delText>’</w:delText>
        </w:r>
        <w:r w:rsidRPr="00F30AF4" w:rsidDel="003D7A46">
          <w:rPr>
            <w:sz w:val="17"/>
            <w:szCs w:val="17"/>
            <w:lang w:val="fr-FR"/>
          </w:rPr>
          <w:delText>OMPI</w:delText>
        </w:r>
        <w:r w:rsidR="00807B26" w:rsidRPr="00F30AF4" w:rsidDel="003D7A46">
          <w:rPr>
            <w:sz w:val="17"/>
            <w:szCs w:val="17"/>
            <w:lang w:val="fr-FR"/>
          </w:rPr>
          <w:tab/>
        </w:r>
        <w:r w:rsidR="00335A63" w:rsidRPr="00F30AF4" w:rsidDel="003D7A46">
          <w:rPr>
            <w:sz w:val="17"/>
            <w:szCs w:val="17"/>
            <w:lang w:val="fr-FR"/>
          </w:rPr>
          <w:delText>Présentation des éléme</w:delText>
        </w:r>
        <w:r w:rsidR="00D52833" w:rsidRPr="00F30AF4" w:rsidDel="003D7A46">
          <w:rPr>
            <w:sz w:val="17"/>
            <w:szCs w:val="17"/>
            <w:lang w:val="fr-FR"/>
          </w:rPr>
          <w:delText>nts de données bibliographiques</w:delText>
        </w:r>
      </w:del>
    </w:p>
    <w:p w14:paraId="46A9130B" w14:textId="7EBEB271" w:rsidR="00807B26" w:rsidRPr="00F30AF4" w:rsidDel="003D7A46" w:rsidRDefault="007E711F" w:rsidP="00D41E71">
      <w:pPr>
        <w:spacing w:after="180"/>
        <w:ind w:left="2340" w:hanging="2340"/>
        <w:rPr>
          <w:del w:id="100" w:author="Author"/>
          <w:sz w:val="17"/>
          <w:szCs w:val="17"/>
          <w:lang w:val="fr-FR"/>
        </w:rPr>
      </w:pPr>
      <w:del w:id="101" w:author="Author">
        <w:r w:rsidRPr="00F30AF4" w:rsidDel="003D7A46">
          <w:rPr>
            <w:sz w:val="17"/>
            <w:szCs w:val="17"/>
            <w:lang w:val="fr-FR"/>
          </w:rPr>
          <w:delText>Norme</w:delText>
        </w:r>
        <w:r w:rsidR="003E396A" w:rsidRPr="00F30AF4" w:rsidDel="003D7A46">
          <w:rPr>
            <w:sz w:val="17"/>
            <w:szCs w:val="17"/>
            <w:lang w:val="fr-FR"/>
          </w:rPr>
          <w:delText> </w:delText>
        </w:r>
        <w:r w:rsidRPr="00F30AF4" w:rsidDel="003D7A46">
          <w:rPr>
            <w:lang w:val="fr-FR"/>
          </w:rPr>
          <w:fldChar w:fldCharType="begin"/>
        </w:r>
        <w:r w:rsidRPr="00BF0368" w:rsidDel="003D7A46">
          <w:rPr>
            <w:lang w:val="fr-FR"/>
            <w:rPrChange w:id="102" w:author="Author">
              <w:rPr/>
            </w:rPrChange>
          </w:rPr>
          <w:delInstrText>HYPERLINK "https://www.wipo.int/export/sites/www/standards/fr/pdf/03-16-01.pdf"</w:delInstrText>
        </w:r>
        <w:r w:rsidRPr="00F30AF4" w:rsidDel="003D7A46">
          <w:rPr>
            <w:lang w:val="fr-FR"/>
          </w:rPr>
        </w:r>
        <w:r w:rsidRPr="00F30AF4" w:rsidDel="003D7A46">
          <w:rPr>
            <w:lang w:val="fr-FR"/>
          </w:rPr>
          <w:fldChar w:fldCharType="separate"/>
        </w:r>
        <w:r w:rsidRPr="00F30AF4" w:rsidDel="003D7A46">
          <w:rPr>
            <w:rStyle w:val="Hyperlink"/>
            <w:sz w:val="17"/>
            <w:szCs w:val="17"/>
            <w:lang w:val="fr-FR"/>
          </w:rPr>
          <w:delText>ST.</w:delText>
        </w:r>
        <w:r w:rsidR="00807B26" w:rsidRPr="00F30AF4" w:rsidDel="003D7A46">
          <w:rPr>
            <w:rStyle w:val="Hyperlink"/>
            <w:sz w:val="17"/>
            <w:szCs w:val="17"/>
            <w:lang w:val="fr-FR"/>
          </w:rPr>
          <w:delText>16</w:delText>
        </w:r>
        <w:r w:rsidRPr="00F30AF4" w:rsidDel="003D7A46">
          <w:rPr>
            <w:lang w:val="fr-FR"/>
          </w:rPr>
          <w:fldChar w:fldCharType="end"/>
        </w:r>
        <w:r w:rsidRPr="00F30AF4" w:rsidDel="003D7A46">
          <w:rPr>
            <w:sz w:val="17"/>
            <w:szCs w:val="17"/>
            <w:lang w:val="fr-FR"/>
          </w:rPr>
          <w:delText xml:space="preserve"> de l</w:delText>
        </w:r>
        <w:r w:rsidR="00E937CE" w:rsidRPr="00F30AF4" w:rsidDel="003D7A46">
          <w:rPr>
            <w:sz w:val="17"/>
            <w:szCs w:val="17"/>
            <w:lang w:val="fr-FR"/>
          </w:rPr>
          <w:delText>’</w:delText>
        </w:r>
        <w:r w:rsidRPr="00F30AF4" w:rsidDel="003D7A46">
          <w:rPr>
            <w:sz w:val="17"/>
            <w:szCs w:val="17"/>
            <w:lang w:val="fr-FR"/>
          </w:rPr>
          <w:delText>OMPI</w:delText>
        </w:r>
        <w:r w:rsidR="00807B26" w:rsidRPr="00F30AF4" w:rsidDel="003D7A46">
          <w:rPr>
            <w:sz w:val="17"/>
            <w:szCs w:val="17"/>
            <w:lang w:val="fr-FR"/>
          </w:rPr>
          <w:tab/>
        </w:r>
        <w:r w:rsidR="00335A63" w:rsidRPr="00F30AF4" w:rsidDel="003D7A46">
          <w:rPr>
            <w:sz w:val="17"/>
            <w:szCs w:val="17"/>
            <w:lang w:val="fr-FR"/>
          </w:rPr>
          <w:delText>Code normalisé recommandé pour l</w:delText>
        </w:r>
        <w:r w:rsidR="00E937CE" w:rsidRPr="00F30AF4" w:rsidDel="003D7A46">
          <w:rPr>
            <w:sz w:val="17"/>
            <w:szCs w:val="17"/>
            <w:lang w:val="fr-FR"/>
          </w:rPr>
          <w:delText>’</w:delText>
        </w:r>
        <w:r w:rsidR="00335A63" w:rsidRPr="00F30AF4" w:rsidDel="003D7A46">
          <w:rPr>
            <w:sz w:val="17"/>
            <w:szCs w:val="17"/>
            <w:lang w:val="fr-FR"/>
          </w:rPr>
          <w:delText>identification de différen</w:delText>
        </w:r>
        <w:r w:rsidR="00D52833" w:rsidRPr="00F30AF4" w:rsidDel="003D7A46">
          <w:rPr>
            <w:sz w:val="17"/>
            <w:szCs w:val="17"/>
            <w:lang w:val="fr-FR"/>
          </w:rPr>
          <w:delText>ts types de documents de brevet</w:delText>
        </w:r>
      </w:del>
    </w:p>
    <w:p w14:paraId="5F4C74B2" w14:textId="35B9A9D7" w:rsidR="00807B26" w:rsidRPr="00F30AF4" w:rsidDel="003D7A46" w:rsidRDefault="007E711F" w:rsidP="00D41E71">
      <w:pPr>
        <w:spacing w:after="180"/>
        <w:ind w:left="2340" w:hanging="2340"/>
        <w:rPr>
          <w:del w:id="103" w:author="Author"/>
          <w:sz w:val="17"/>
          <w:szCs w:val="17"/>
          <w:lang w:val="fr-FR"/>
        </w:rPr>
      </w:pPr>
      <w:del w:id="104" w:author="Author">
        <w:r w:rsidRPr="00F30AF4" w:rsidDel="003D7A46">
          <w:rPr>
            <w:sz w:val="17"/>
            <w:szCs w:val="17"/>
            <w:lang w:val="fr-FR"/>
          </w:rPr>
          <w:delText>Norme</w:delText>
        </w:r>
        <w:r w:rsidR="003E396A" w:rsidRPr="00F30AF4" w:rsidDel="003D7A46">
          <w:rPr>
            <w:sz w:val="17"/>
            <w:szCs w:val="17"/>
            <w:lang w:val="fr-FR"/>
          </w:rPr>
          <w:delText> </w:delText>
        </w:r>
        <w:r w:rsidRPr="00F30AF4" w:rsidDel="003D7A46">
          <w:rPr>
            <w:lang w:val="fr-FR"/>
          </w:rPr>
          <w:fldChar w:fldCharType="begin"/>
        </w:r>
        <w:r w:rsidRPr="00BF0368" w:rsidDel="003D7A46">
          <w:rPr>
            <w:lang w:val="fr-FR"/>
            <w:rPrChange w:id="105" w:author="Author">
              <w:rPr/>
            </w:rPrChange>
          </w:rPr>
          <w:delInstrText>HYPERLINK "https://www.wipo.int/export/sites/www/standards/fr/pdf/03-36-01.pdf"</w:delInstrText>
        </w:r>
        <w:r w:rsidRPr="00F30AF4" w:rsidDel="003D7A46">
          <w:rPr>
            <w:lang w:val="fr-FR"/>
          </w:rPr>
        </w:r>
        <w:r w:rsidRPr="00F30AF4" w:rsidDel="003D7A46">
          <w:rPr>
            <w:lang w:val="fr-FR"/>
          </w:rPr>
          <w:fldChar w:fldCharType="separate"/>
        </w:r>
        <w:r w:rsidRPr="00F30AF4" w:rsidDel="003D7A46">
          <w:rPr>
            <w:rStyle w:val="Hyperlink"/>
            <w:sz w:val="17"/>
            <w:szCs w:val="17"/>
            <w:lang w:val="fr-FR"/>
          </w:rPr>
          <w:delText>ST.</w:delText>
        </w:r>
        <w:r w:rsidR="00807B26" w:rsidRPr="00F30AF4" w:rsidDel="003D7A46">
          <w:rPr>
            <w:rStyle w:val="Hyperlink"/>
            <w:sz w:val="17"/>
            <w:szCs w:val="17"/>
            <w:lang w:val="fr-FR"/>
          </w:rPr>
          <w:delText>36</w:delText>
        </w:r>
        <w:r w:rsidRPr="00F30AF4" w:rsidDel="003D7A46">
          <w:rPr>
            <w:lang w:val="fr-FR"/>
          </w:rPr>
          <w:fldChar w:fldCharType="end"/>
        </w:r>
        <w:r w:rsidRPr="00F30AF4" w:rsidDel="003D7A46">
          <w:rPr>
            <w:sz w:val="17"/>
            <w:szCs w:val="17"/>
            <w:lang w:val="fr-FR"/>
          </w:rPr>
          <w:delText xml:space="preserve"> de l</w:delText>
        </w:r>
        <w:r w:rsidR="00E937CE" w:rsidRPr="00F30AF4" w:rsidDel="003D7A46">
          <w:rPr>
            <w:sz w:val="17"/>
            <w:szCs w:val="17"/>
            <w:lang w:val="fr-FR"/>
          </w:rPr>
          <w:delText>’</w:delText>
        </w:r>
        <w:r w:rsidRPr="00F30AF4" w:rsidDel="003D7A46">
          <w:rPr>
            <w:sz w:val="17"/>
            <w:szCs w:val="17"/>
            <w:lang w:val="fr-FR"/>
          </w:rPr>
          <w:delText>OMPI</w:delText>
        </w:r>
        <w:r w:rsidR="00807B26" w:rsidRPr="00F30AF4" w:rsidDel="003D7A46">
          <w:rPr>
            <w:sz w:val="17"/>
            <w:szCs w:val="17"/>
            <w:lang w:val="fr-FR"/>
          </w:rPr>
          <w:tab/>
        </w:r>
        <w:r w:rsidR="001E2454" w:rsidRPr="00F30AF4" w:rsidDel="003D7A46">
          <w:rPr>
            <w:sz w:val="17"/>
            <w:szCs w:val="17"/>
            <w:lang w:val="fr-FR"/>
          </w:rPr>
          <w:delText>Recommandation relative à l</w:delText>
        </w:r>
        <w:r w:rsidR="00E937CE" w:rsidRPr="00F30AF4" w:rsidDel="003D7A46">
          <w:rPr>
            <w:sz w:val="17"/>
            <w:szCs w:val="17"/>
            <w:lang w:val="fr-FR"/>
          </w:rPr>
          <w:delText>’</w:delText>
        </w:r>
        <w:r w:rsidR="001E2454" w:rsidRPr="00F30AF4" w:rsidDel="003D7A46">
          <w:rPr>
            <w:sz w:val="17"/>
            <w:szCs w:val="17"/>
            <w:lang w:val="fr-FR"/>
          </w:rPr>
          <w:delText>utilisation</w:delText>
        </w:r>
        <w:r w:rsidR="0087167F" w:rsidRPr="00F30AF4" w:rsidDel="003D7A46">
          <w:rPr>
            <w:sz w:val="17"/>
            <w:szCs w:val="17"/>
            <w:lang w:val="fr-FR"/>
          </w:rPr>
          <w:delText xml:space="preserve"> du XML</w:delText>
        </w:r>
        <w:r w:rsidR="001E2454" w:rsidRPr="00F30AF4" w:rsidDel="003D7A46">
          <w:rPr>
            <w:sz w:val="17"/>
            <w:szCs w:val="17"/>
            <w:lang w:val="fr-FR"/>
          </w:rPr>
          <w:delText xml:space="preserve"> (</w:delText>
        </w:r>
        <w:r w:rsidR="00501358" w:rsidRPr="00F30AF4" w:rsidDel="003D7A46">
          <w:rPr>
            <w:sz w:val="17"/>
            <w:szCs w:val="17"/>
            <w:lang w:val="fr-FR"/>
          </w:rPr>
          <w:delText>eX</w:delText>
        </w:r>
        <w:r w:rsidR="001E2454" w:rsidRPr="00F30AF4" w:rsidDel="003D7A46">
          <w:rPr>
            <w:sz w:val="17"/>
            <w:szCs w:val="17"/>
            <w:lang w:val="fr-FR"/>
          </w:rPr>
          <w:delText>tensible Markup Language) dans le traitement de l</w:delText>
        </w:r>
        <w:r w:rsidR="00E937CE" w:rsidRPr="00F30AF4" w:rsidDel="003D7A46">
          <w:rPr>
            <w:sz w:val="17"/>
            <w:szCs w:val="17"/>
            <w:lang w:val="fr-FR"/>
          </w:rPr>
          <w:delText>’</w:delText>
        </w:r>
        <w:r w:rsidR="001E2454" w:rsidRPr="00F30AF4" w:rsidDel="003D7A46">
          <w:rPr>
            <w:sz w:val="17"/>
            <w:szCs w:val="17"/>
            <w:lang w:val="fr-FR"/>
          </w:rPr>
          <w:delText>information en matière de brevets</w:delText>
        </w:r>
      </w:del>
    </w:p>
    <w:p w14:paraId="1325B97E" w14:textId="4DC44B17" w:rsidR="00807B26" w:rsidRPr="00F30AF4" w:rsidDel="003D7A46" w:rsidRDefault="007E711F" w:rsidP="005C587B">
      <w:pPr>
        <w:spacing w:after="220"/>
        <w:ind w:left="2340" w:hanging="2340"/>
        <w:rPr>
          <w:del w:id="106" w:author="Author"/>
          <w:sz w:val="17"/>
          <w:szCs w:val="17"/>
          <w:lang w:val="fr-FR"/>
        </w:rPr>
      </w:pPr>
      <w:del w:id="107" w:author="Author">
        <w:r w:rsidRPr="00F30AF4" w:rsidDel="003D7A46">
          <w:rPr>
            <w:sz w:val="17"/>
            <w:szCs w:val="17"/>
            <w:lang w:val="fr-FR"/>
          </w:rPr>
          <w:delText>Norme</w:delText>
        </w:r>
        <w:r w:rsidR="003E396A" w:rsidRPr="00F30AF4" w:rsidDel="003D7A46">
          <w:rPr>
            <w:sz w:val="17"/>
            <w:szCs w:val="17"/>
            <w:lang w:val="fr-FR"/>
          </w:rPr>
          <w:delText> </w:delText>
        </w:r>
        <w:r w:rsidRPr="00F30AF4" w:rsidDel="003D7A46">
          <w:rPr>
            <w:lang w:val="fr-FR"/>
          </w:rPr>
          <w:fldChar w:fldCharType="begin"/>
        </w:r>
        <w:r w:rsidRPr="00BF0368" w:rsidDel="003D7A46">
          <w:rPr>
            <w:lang w:val="fr-FR"/>
            <w:rPrChange w:id="108" w:author="Author">
              <w:rPr/>
            </w:rPrChange>
          </w:rPr>
          <w:delInstrText>HYPERLINK "https://www.wipo.int/export/sites/www/standards/fr/pdf/03-96-01.pdf"</w:delInstrText>
        </w:r>
        <w:r w:rsidRPr="00F30AF4" w:rsidDel="003D7A46">
          <w:rPr>
            <w:lang w:val="fr-FR"/>
          </w:rPr>
        </w:r>
        <w:r w:rsidRPr="00F30AF4" w:rsidDel="003D7A46">
          <w:rPr>
            <w:lang w:val="fr-FR"/>
          </w:rPr>
          <w:fldChar w:fldCharType="separate"/>
        </w:r>
        <w:r w:rsidRPr="00F30AF4" w:rsidDel="003D7A46">
          <w:rPr>
            <w:rStyle w:val="Hyperlink"/>
            <w:sz w:val="17"/>
            <w:szCs w:val="17"/>
            <w:lang w:val="fr-FR"/>
          </w:rPr>
          <w:delText>ST.</w:delText>
        </w:r>
        <w:r w:rsidR="00807B26" w:rsidRPr="00F30AF4" w:rsidDel="003D7A46">
          <w:rPr>
            <w:rStyle w:val="Hyperlink"/>
            <w:sz w:val="17"/>
            <w:szCs w:val="17"/>
            <w:lang w:val="fr-FR"/>
          </w:rPr>
          <w:delText>96</w:delText>
        </w:r>
        <w:r w:rsidRPr="00F30AF4" w:rsidDel="003D7A46">
          <w:rPr>
            <w:lang w:val="fr-FR"/>
          </w:rPr>
          <w:fldChar w:fldCharType="end"/>
        </w:r>
        <w:r w:rsidRPr="00F30AF4" w:rsidDel="003D7A46">
          <w:rPr>
            <w:sz w:val="17"/>
            <w:szCs w:val="17"/>
            <w:lang w:val="fr-FR"/>
          </w:rPr>
          <w:delText xml:space="preserve"> de l</w:delText>
        </w:r>
        <w:r w:rsidR="00E937CE" w:rsidRPr="00F30AF4" w:rsidDel="003D7A46">
          <w:rPr>
            <w:sz w:val="17"/>
            <w:szCs w:val="17"/>
            <w:lang w:val="fr-FR"/>
          </w:rPr>
          <w:delText>’</w:delText>
        </w:r>
        <w:r w:rsidRPr="00F30AF4" w:rsidDel="003D7A46">
          <w:rPr>
            <w:sz w:val="17"/>
            <w:szCs w:val="17"/>
            <w:lang w:val="fr-FR"/>
          </w:rPr>
          <w:delText>OMPI</w:delText>
        </w:r>
        <w:r w:rsidR="00807B26" w:rsidRPr="00F30AF4" w:rsidDel="003D7A46">
          <w:rPr>
            <w:sz w:val="17"/>
            <w:szCs w:val="17"/>
            <w:lang w:val="fr-FR"/>
          </w:rPr>
          <w:tab/>
        </w:r>
        <w:r w:rsidR="00501358" w:rsidRPr="00F30AF4" w:rsidDel="003D7A46">
          <w:rPr>
            <w:sz w:val="17"/>
            <w:szCs w:val="17"/>
            <w:lang w:val="fr-FR"/>
          </w:rPr>
          <w:delText>Recommandation relative à l</w:delText>
        </w:r>
        <w:r w:rsidR="00E937CE" w:rsidRPr="00F30AF4" w:rsidDel="003D7A46">
          <w:rPr>
            <w:sz w:val="17"/>
            <w:szCs w:val="17"/>
            <w:lang w:val="fr-FR"/>
          </w:rPr>
          <w:delText>’</w:delText>
        </w:r>
        <w:r w:rsidR="00501358" w:rsidRPr="00F30AF4" w:rsidDel="003D7A46">
          <w:rPr>
            <w:sz w:val="17"/>
            <w:szCs w:val="17"/>
            <w:lang w:val="fr-FR"/>
          </w:rPr>
          <w:delText>utilisation</w:delText>
        </w:r>
        <w:r w:rsidR="0087167F" w:rsidRPr="00F30AF4" w:rsidDel="003D7A46">
          <w:rPr>
            <w:sz w:val="17"/>
            <w:szCs w:val="17"/>
            <w:lang w:val="fr-FR"/>
          </w:rPr>
          <w:delText xml:space="preserve"> du XML</w:delText>
        </w:r>
        <w:r w:rsidR="00501358" w:rsidRPr="00F30AF4" w:rsidDel="003D7A46">
          <w:rPr>
            <w:sz w:val="17"/>
            <w:szCs w:val="17"/>
            <w:lang w:val="fr-FR"/>
          </w:rPr>
          <w:delText xml:space="preserve"> (eXtensible Markup Language) dans le traitement de l</w:delText>
        </w:r>
        <w:r w:rsidR="00E937CE" w:rsidRPr="00F30AF4" w:rsidDel="003D7A46">
          <w:rPr>
            <w:sz w:val="17"/>
            <w:szCs w:val="17"/>
            <w:lang w:val="fr-FR"/>
          </w:rPr>
          <w:delText>’</w:delText>
        </w:r>
        <w:r w:rsidR="00501358" w:rsidRPr="00F30AF4" w:rsidDel="003D7A46">
          <w:rPr>
            <w:sz w:val="17"/>
            <w:szCs w:val="17"/>
            <w:lang w:val="fr-FR"/>
          </w:rPr>
          <w:delText xml:space="preserve">information en matière de propriété </w:delText>
        </w:r>
        <w:r w:rsidR="00FE43C3" w:rsidRPr="00F30AF4" w:rsidDel="003D7A46">
          <w:rPr>
            <w:sz w:val="17"/>
            <w:szCs w:val="17"/>
            <w:lang w:val="fr-FR"/>
          </w:rPr>
          <w:delText>intellectuelle</w:delText>
        </w:r>
      </w:del>
    </w:p>
    <w:p w14:paraId="2949CEAC" w14:textId="2D6370E9" w:rsidR="00807B26" w:rsidRPr="00F30AF4" w:rsidRDefault="00807B26" w:rsidP="00C46170">
      <w:pPr>
        <w:pStyle w:val="Heading2"/>
        <w:spacing w:before="0"/>
        <w:rPr>
          <w:ins w:id="109" w:author="Author"/>
          <w:sz w:val="17"/>
          <w:szCs w:val="17"/>
          <w:lang w:val="fr-FR"/>
        </w:rPr>
      </w:pPr>
      <w:del w:id="110" w:author="Author">
        <w:r w:rsidRPr="00F30AF4" w:rsidDel="003D7A46">
          <w:rPr>
            <w:sz w:val="17"/>
            <w:szCs w:val="17"/>
            <w:lang w:val="fr-FR"/>
          </w:rPr>
          <w:delText>RECOMM</w:delText>
        </w:r>
        <w:r w:rsidR="00152BFD" w:rsidRPr="00F30AF4" w:rsidDel="003D7A46">
          <w:rPr>
            <w:sz w:val="17"/>
            <w:szCs w:val="17"/>
            <w:lang w:val="fr-FR"/>
          </w:rPr>
          <w:delText>A</w:delText>
        </w:r>
        <w:r w:rsidRPr="00F30AF4" w:rsidDel="003D7A46">
          <w:rPr>
            <w:sz w:val="17"/>
            <w:szCs w:val="17"/>
            <w:lang w:val="fr-FR"/>
          </w:rPr>
          <w:delText>NDATIONS</w:delText>
        </w:r>
      </w:del>
    </w:p>
    <w:p w14:paraId="7EA924B3" w14:textId="39A6F5AC" w:rsidR="002B2B88" w:rsidRPr="00F30AF4" w:rsidRDefault="00A550F5">
      <w:pPr>
        <w:pStyle w:val="Heading2"/>
        <w:rPr>
          <w:ins w:id="111" w:author="Author"/>
          <w:sz w:val="17"/>
          <w:szCs w:val="17"/>
          <w:lang w:val="fr-FR"/>
        </w:rPr>
      </w:pPr>
      <w:bookmarkStart w:id="112" w:name="_Toc210292878"/>
      <w:ins w:id="113" w:author="Author">
        <w:r w:rsidRPr="00F30AF4">
          <w:rPr>
            <w:sz w:val="17"/>
            <w:szCs w:val="17"/>
            <w:lang w:val="fr-FR"/>
          </w:rPr>
          <w:t>É</w:t>
        </w:r>
        <w:r w:rsidR="002B2B88" w:rsidRPr="00F30AF4">
          <w:rPr>
            <w:sz w:val="17"/>
            <w:szCs w:val="17"/>
            <w:lang w:val="fr-FR"/>
          </w:rPr>
          <w:t>L</w:t>
        </w:r>
        <w:r w:rsidRPr="00F30AF4">
          <w:rPr>
            <w:sz w:val="17"/>
            <w:szCs w:val="17"/>
            <w:lang w:val="fr-FR"/>
          </w:rPr>
          <w:t>É</w:t>
        </w:r>
        <w:r w:rsidR="002B2B88" w:rsidRPr="00F30AF4">
          <w:rPr>
            <w:sz w:val="17"/>
            <w:szCs w:val="17"/>
            <w:lang w:val="fr-FR"/>
          </w:rPr>
          <w:t>MENTS DE DONN</w:t>
        </w:r>
        <w:r w:rsidRPr="00F30AF4">
          <w:rPr>
            <w:sz w:val="17"/>
            <w:szCs w:val="17"/>
            <w:lang w:val="fr-FR"/>
          </w:rPr>
          <w:t>É</w:t>
        </w:r>
        <w:r w:rsidR="002B2B88" w:rsidRPr="00F30AF4">
          <w:rPr>
            <w:sz w:val="17"/>
            <w:szCs w:val="17"/>
            <w:lang w:val="fr-FR"/>
          </w:rPr>
          <w:t>ES OBLIGATOIRES</w:t>
        </w:r>
        <w:bookmarkEnd w:id="112"/>
      </w:ins>
    </w:p>
    <w:p w14:paraId="0F8A634B" w14:textId="63022E39" w:rsidR="00807B26" w:rsidRPr="00F30AF4" w:rsidRDefault="00783782" w:rsidP="00783782">
      <w:pPr>
        <w:pStyle w:val="ONUME"/>
        <w:numPr>
          <w:ilvl w:val="0"/>
          <w:numId w:val="0"/>
        </w:numPr>
        <w:rPr>
          <w:sz w:val="17"/>
          <w:szCs w:val="17"/>
          <w:lang w:val="fr-FR"/>
        </w:rPr>
      </w:pPr>
      <w:r>
        <w:rPr>
          <w:sz w:val="17"/>
          <w:szCs w:val="17"/>
          <w:lang w:val="fr-FR"/>
        </w:rPr>
        <w:t>6.</w:t>
      </w:r>
      <w:r>
        <w:rPr>
          <w:sz w:val="17"/>
          <w:szCs w:val="17"/>
          <w:lang w:val="fr-FR"/>
        </w:rPr>
        <w:tab/>
        <w:t>L</w:t>
      </w:r>
      <w:r w:rsidR="001A4CA7" w:rsidRPr="00F30AF4">
        <w:rPr>
          <w:sz w:val="17"/>
          <w:szCs w:val="17"/>
          <w:lang w:val="fr-FR"/>
        </w:rPr>
        <w:t>e</w:t>
      </w:r>
      <w:r w:rsidR="00ED28CD" w:rsidRPr="00F30AF4">
        <w:rPr>
          <w:sz w:val="17"/>
          <w:szCs w:val="17"/>
          <w:lang w:val="fr-FR"/>
        </w:rPr>
        <w:t xml:space="preserve"> fichier d</w:t>
      </w:r>
      <w:r w:rsidR="00E937CE" w:rsidRPr="00F30AF4">
        <w:rPr>
          <w:sz w:val="17"/>
          <w:szCs w:val="17"/>
          <w:lang w:val="fr-FR"/>
        </w:rPr>
        <w:t>’</w:t>
      </w:r>
      <w:r w:rsidR="00ED28CD" w:rsidRPr="00F30AF4">
        <w:rPr>
          <w:sz w:val="17"/>
          <w:szCs w:val="17"/>
          <w:lang w:val="fr-FR"/>
        </w:rPr>
        <w:t xml:space="preserve">autorité </w:t>
      </w:r>
      <w:r w:rsidR="008624CB" w:rsidRPr="00F30AF4">
        <w:rPr>
          <w:sz w:val="17"/>
          <w:szCs w:val="17"/>
          <w:lang w:val="fr-FR"/>
        </w:rPr>
        <w:t xml:space="preserve">doit être constitué par </w:t>
      </w:r>
      <w:r w:rsidR="001A4CA7" w:rsidRPr="00F30AF4">
        <w:rPr>
          <w:sz w:val="17"/>
          <w:szCs w:val="17"/>
          <w:lang w:val="fr-FR"/>
        </w:rPr>
        <w:t>l</w:t>
      </w:r>
      <w:r w:rsidR="00E937CE" w:rsidRPr="00F30AF4">
        <w:rPr>
          <w:sz w:val="17"/>
          <w:szCs w:val="17"/>
          <w:lang w:val="fr-FR"/>
        </w:rPr>
        <w:t>’</w:t>
      </w:r>
      <w:r w:rsidR="001A4CA7" w:rsidRPr="00F30AF4">
        <w:rPr>
          <w:sz w:val="17"/>
          <w:szCs w:val="17"/>
          <w:lang w:val="fr-FR"/>
        </w:rPr>
        <w:t xml:space="preserve">office de propriété industrielle, et doit contenir la liste de tous les documents de brevet publiés par cet office, à </w:t>
      </w:r>
      <w:r w:rsidR="007C175D" w:rsidRPr="00F30AF4">
        <w:rPr>
          <w:sz w:val="17"/>
          <w:szCs w:val="17"/>
          <w:lang w:val="fr-FR"/>
        </w:rPr>
        <w:t>compte</w:t>
      </w:r>
      <w:r w:rsidR="001A4CA7" w:rsidRPr="00F30AF4">
        <w:rPr>
          <w:sz w:val="17"/>
          <w:szCs w:val="17"/>
          <w:lang w:val="fr-FR"/>
        </w:rPr>
        <w:t>r de la première publicati</w:t>
      </w:r>
      <w:r w:rsidR="00A613E5" w:rsidRPr="00F30AF4">
        <w:rPr>
          <w:sz w:val="17"/>
          <w:szCs w:val="17"/>
          <w:lang w:val="fr-FR"/>
        </w:rPr>
        <w:t>on.  Il</w:t>
      </w:r>
      <w:r w:rsidR="00D91D7D" w:rsidRPr="00F30AF4">
        <w:rPr>
          <w:sz w:val="17"/>
          <w:szCs w:val="17"/>
          <w:lang w:val="fr-FR"/>
        </w:rPr>
        <w:t xml:space="preserve"> doit </w:t>
      </w:r>
      <w:del w:id="114" w:author="Author">
        <w:r w:rsidR="00D91D7D" w:rsidRPr="00F30AF4" w:rsidDel="00425661">
          <w:rPr>
            <w:sz w:val="17"/>
            <w:szCs w:val="17"/>
            <w:lang w:val="fr-FR"/>
          </w:rPr>
          <w:delText xml:space="preserve">également </w:delText>
        </w:r>
      </w:del>
      <w:r w:rsidR="00D91D7D" w:rsidRPr="00F30AF4">
        <w:rPr>
          <w:sz w:val="17"/>
          <w:szCs w:val="17"/>
          <w:lang w:val="fr-FR"/>
        </w:rPr>
        <w:t>comprendre les</w:t>
      </w:r>
      <w:r w:rsidR="001A4CA7" w:rsidRPr="00F30AF4">
        <w:rPr>
          <w:sz w:val="17"/>
          <w:szCs w:val="17"/>
          <w:lang w:val="fr-FR"/>
        </w:rPr>
        <w:t xml:space="preserve"> numéros </w:t>
      </w:r>
      <w:ins w:id="115" w:author="Author">
        <w:r w:rsidR="00425661">
          <w:rPr>
            <w:sz w:val="17"/>
            <w:szCs w:val="17"/>
            <w:lang w:val="fr-FR"/>
          </w:rPr>
          <w:t xml:space="preserve">de documents qui ont été publiés mais </w:t>
        </w:r>
      </w:ins>
      <w:del w:id="116" w:author="Author">
        <w:r w:rsidR="001A4CA7" w:rsidRPr="00F30AF4" w:rsidDel="00425661">
          <w:rPr>
            <w:sz w:val="17"/>
            <w:szCs w:val="17"/>
            <w:lang w:val="fr-FR"/>
          </w:rPr>
          <w:delText xml:space="preserve">de publication </w:delText>
        </w:r>
        <w:r w:rsidR="00D91D7D" w:rsidRPr="00F30AF4" w:rsidDel="002B2B88">
          <w:rPr>
            <w:sz w:val="17"/>
            <w:szCs w:val="17"/>
            <w:lang w:val="fr-FR"/>
          </w:rPr>
          <w:delText xml:space="preserve">qui ont été </w:delText>
        </w:r>
        <w:r w:rsidR="001A4CA7" w:rsidRPr="00F30AF4" w:rsidDel="002B2B88">
          <w:rPr>
            <w:sz w:val="17"/>
            <w:szCs w:val="17"/>
            <w:lang w:val="fr-FR"/>
          </w:rPr>
          <w:delText>attribués</w:delText>
        </w:r>
        <w:r w:rsidR="00D91D7D" w:rsidRPr="00F30AF4" w:rsidDel="002B2B88">
          <w:rPr>
            <w:sz w:val="17"/>
            <w:szCs w:val="17"/>
            <w:lang w:val="fr-FR"/>
          </w:rPr>
          <w:delText xml:space="preserve">, mais </w:delText>
        </w:r>
      </w:del>
      <w:r w:rsidR="00D91D7D" w:rsidRPr="00F30AF4">
        <w:rPr>
          <w:sz w:val="17"/>
          <w:szCs w:val="17"/>
          <w:lang w:val="fr-FR"/>
        </w:rPr>
        <w:t xml:space="preserve">pour lesquels aucun </w:t>
      </w:r>
      <w:r w:rsidR="001A4CA7" w:rsidRPr="00F30AF4">
        <w:rPr>
          <w:sz w:val="17"/>
          <w:szCs w:val="17"/>
          <w:lang w:val="fr-FR"/>
        </w:rPr>
        <w:t xml:space="preserve">document </w:t>
      </w:r>
      <w:del w:id="117" w:author="Author">
        <w:r w:rsidR="001A4CA7" w:rsidRPr="00F30AF4" w:rsidDel="00425661">
          <w:rPr>
            <w:sz w:val="17"/>
            <w:szCs w:val="17"/>
            <w:lang w:val="fr-FR"/>
          </w:rPr>
          <w:delText xml:space="preserve">publié </w:delText>
        </w:r>
      </w:del>
      <w:r w:rsidR="001A4CA7" w:rsidRPr="00F30AF4">
        <w:rPr>
          <w:sz w:val="17"/>
          <w:szCs w:val="17"/>
          <w:lang w:val="fr-FR"/>
        </w:rPr>
        <w:t>n</w:t>
      </w:r>
      <w:r w:rsidR="00E937CE" w:rsidRPr="00F30AF4">
        <w:rPr>
          <w:sz w:val="17"/>
          <w:szCs w:val="17"/>
          <w:lang w:val="fr-FR"/>
        </w:rPr>
        <w:t>’</w:t>
      </w:r>
      <w:r w:rsidR="00D91D7D" w:rsidRPr="00F30AF4">
        <w:rPr>
          <w:sz w:val="17"/>
          <w:szCs w:val="17"/>
          <w:lang w:val="fr-FR"/>
        </w:rPr>
        <w:t xml:space="preserve">est </w:t>
      </w:r>
      <w:ins w:id="118" w:author="Author">
        <w:r w:rsidR="002B2B88" w:rsidRPr="00F30AF4">
          <w:rPr>
            <w:sz w:val="17"/>
            <w:szCs w:val="17"/>
            <w:lang w:val="fr-FR"/>
          </w:rPr>
          <w:t xml:space="preserve">actuellement </w:t>
        </w:r>
      </w:ins>
      <w:r w:rsidR="00D91D7D" w:rsidRPr="00F30AF4">
        <w:rPr>
          <w:sz w:val="17"/>
          <w:szCs w:val="17"/>
          <w:lang w:val="fr-FR"/>
        </w:rPr>
        <w:t>disponible</w:t>
      </w:r>
      <w:del w:id="119" w:author="Author">
        <w:r w:rsidR="00D91D7D" w:rsidRPr="00F30AF4" w:rsidDel="002B2B88">
          <w:rPr>
            <w:sz w:val="17"/>
            <w:szCs w:val="17"/>
            <w:lang w:val="fr-FR"/>
          </w:rPr>
          <w:delText xml:space="preserve"> (voir les </w:delText>
        </w:r>
        <w:r w:rsidR="0087167F" w:rsidRPr="00F30AF4" w:rsidDel="002B2B88">
          <w:rPr>
            <w:sz w:val="17"/>
            <w:szCs w:val="17"/>
            <w:lang w:val="fr-FR"/>
          </w:rPr>
          <w:delText>paragraphes </w:delText>
        </w:r>
        <w:r w:rsidR="006D5869" w:rsidRPr="00F30AF4" w:rsidDel="002B2B88">
          <w:rPr>
            <w:sz w:val="17"/>
            <w:szCs w:val="17"/>
            <w:lang w:val="fr-FR"/>
          </w:rPr>
          <w:delText>23</w:delText>
        </w:r>
        <w:r w:rsidR="00D91D7D" w:rsidRPr="00F30AF4" w:rsidDel="002B2B88">
          <w:rPr>
            <w:sz w:val="17"/>
            <w:szCs w:val="17"/>
            <w:lang w:val="fr-FR"/>
          </w:rPr>
          <w:delText xml:space="preserve"> à 2</w:delText>
        </w:r>
        <w:r w:rsidR="006D5869" w:rsidRPr="00F30AF4" w:rsidDel="002B2B88">
          <w:rPr>
            <w:sz w:val="17"/>
            <w:szCs w:val="17"/>
            <w:lang w:val="fr-FR"/>
          </w:rPr>
          <w:delText>6</w:delText>
        </w:r>
        <w:r w:rsidR="00D91D7D" w:rsidRPr="00F30AF4" w:rsidDel="002B2B88">
          <w:rPr>
            <w:sz w:val="17"/>
            <w:szCs w:val="17"/>
            <w:lang w:val="fr-FR"/>
          </w:rPr>
          <w:delText xml:space="preserve"> ci</w:delText>
        </w:r>
        <w:r w:rsidR="00E937CE" w:rsidRPr="00F30AF4" w:rsidDel="002B2B88">
          <w:rPr>
            <w:sz w:val="17"/>
            <w:szCs w:val="17"/>
            <w:lang w:val="fr-FR"/>
          </w:rPr>
          <w:delText>-</w:delText>
        </w:r>
        <w:r w:rsidR="00D91D7D" w:rsidRPr="00F30AF4" w:rsidDel="002B2B88">
          <w:rPr>
            <w:sz w:val="17"/>
            <w:szCs w:val="17"/>
            <w:lang w:val="fr-FR"/>
          </w:rPr>
          <w:delText>dessous</w:delText>
        </w:r>
      </w:del>
      <w:ins w:id="120" w:author="Author">
        <w:r w:rsidR="002B2B88" w:rsidRPr="00F30AF4">
          <w:rPr>
            <w:sz w:val="17"/>
            <w:szCs w:val="17"/>
            <w:lang w:val="fr-FR"/>
          </w:rPr>
          <w:t xml:space="preserve"> </w:t>
        </w:r>
        <w:r w:rsidR="00374411">
          <w:rPr>
            <w:sz w:val="17"/>
            <w:szCs w:val="17"/>
            <w:lang w:val="fr-FR"/>
          </w:rPr>
          <w:t xml:space="preserve">et doit inclure </w:t>
        </w:r>
        <w:r w:rsidR="00374411" w:rsidRPr="00374411">
          <w:rPr>
            <w:sz w:val="17"/>
            <w:szCs w:val="17"/>
            <w:lang w:val="fr-FR"/>
          </w:rPr>
          <w:t xml:space="preserve">des numéros dans des </w:t>
        </w:r>
        <w:r w:rsidR="00374411">
          <w:rPr>
            <w:sz w:val="17"/>
            <w:szCs w:val="17"/>
            <w:lang w:val="fr-FR"/>
          </w:rPr>
          <w:t>plages</w:t>
        </w:r>
        <w:r w:rsidR="00374411" w:rsidRPr="00374411">
          <w:rPr>
            <w:sz w:val="17"/>
            <w:szCs w:val="17"/>
            <w:lang w:val="fr-FR"/>
          </w:rPr>
          <w:t xml:space="preserve"> utilisées par ailleurs pour lesquelles aucun document n'a jamais été publié, en indiquant les </w:t>
        </w:r>
        <w:r w:rsidR="002B2B88" w:rsidRPr="00F30AF4">
          <w:rPr>
            <w:sz w:val="17"/>
            <w:szCs w:val="17"/>
            <w:lang w:val="fr-FR"/>
          </w:rPr>
          <w:t xml:space="preserve">codes d’exception </w:t>
        </w:r>
        <w:r w:rsidR="00374411">
          <w:rPr>
            <w:sz w:val="17"/>
            <w:szCs w:val="17"/>
            <w:lang w:val="fr-FR"/>
          </w:rPr>
          <w:t xml:space="preserve">appropriés </w:t>
        </w:r>
        <w:r w:rsidR="002B2B88" w:rsidRPr="00F30AF4">
          <w:rPr>
            <w:sz w:val="17"/>
            <w:szCs w:val="17"/>
            <w:lang w:val="fr-FR"/>
          </w:rPr>
          <w:t>ci-dessous</w:t>
        </w:r>
      </w:ins>
      <w:r w:rsidR="00807B26" w:rsidRPr="00F30AF4">
        <w:rPr>
          <w:sz w:val="17"/>
          <w:szCs w:val="17"/>
          <w:lang w:val="fr-FR"/>
        </w:rPr>
        <w:t>.</w:t>
      </w:r>
    </w:p>
    <w:p w14:paraId="035A1189" w14:textId="1DB15B9D" w:rsidR="00E937CE" w:rsidRPr="00F30AF4" w:rsidDel="00467AFC" w:rsidRDefault="00381B65" w:rsidP="00931A71">
      <w:pPr>
        <w:pStyle w:val="ONUME"/>
        <w:numPr>
          <w:ilvl w:val="0"/>
          <w:numId w:val="41"/>
        </w:numPr>
        <w:tabs>
          <w:tab w:val="clear" w:pos="993"/>
          <w:tab w:val="left" w:pos="567"/>
        </w:tabs>
        <w:ind w:left="0"/>
        <w:rPr>
          <w:del w:id="121" w:author="Author"/>
          <w:sz w:val="17"/>
          <w:szCs w:val="17"/>
          <w:lang w:val="fr-FR"/>
        </w:rPr>
      </w:pPr>
      <w:del w:id="122" w:author="Author">
        <w:r w:rsidRPr="00F30AF4" w:rsidDel="00467AFC">
          <w:rPr>
            <w:sz w:val="17"/>
            <w:szCs w:val="17"/>
            <w:lang w:val="fr-FR"/>
          </w:rPr>
          <w:delText>Pour des raisons pratiques, un fichier d</w:delText>
        </w:r>
        <w:r w:rsidR="00E937CE" w:rsidRPr="00F30AF4" w:rsidDel="00467AFC">
          <w:rPr>
            <w:sz w:val="17"/>
            <w:szCs w:val="17"/>
            <w:lang w:val="fr-FR"/>
          </w:rPr>
          <w:delText>’</w:delText>
        </w:r>
        <w:r w:rsidRPr="00F30AF4" w:rsidDel="00467AFC">
          <w:rPr>
            <w:sz w:val="17"/>
            <w:szCs w:val="17"/>
            <w:lang w:val="fr-FR"/>
          </w:rPr>
          <w:delText xml:space="preserve">autorité ne peut pas comprendre les documents publiés </w:delText>
        </w:r>
        <w:r w:rsidR="004223B7" w:rsidRPr="00F30AF4" w:rsidDel="00467AFC">
          <w:rPr>
            <w:sz w:val="17"/>
            <w:szCs w:val="17"/>
            <w:lang w:val="fr-FR"/>
          </w:rPr>
          <w:delText>au cours de la période précédant la date à laquelle il a été constitué par l</w:delText>
        </w:r>
        <w:r w:rsidR="00E937CE" w:rsidRPr="00F30AF4" w:rsidDel="00467AFC">
          <w:rPr>
            <w:sz w:val="17"/>
            <w:szCs w:val="17"/>
            <w:lang w:val="fr-FR"/>
          </w:rPr>
          <w:delText>’</w:delText>
        </w:r>
        <w:r w:rsidR="004223B7" w:rsidRPr="00F30AF4" w:rsidDel="00467AFC">
          <w:rPr>
            <w:sz w:val="17"/>
            <w:szCs w:val="17"/>
            <w:lang w:val="fr-FR"/>
          </w:rPr>
          <w:delText>office de propriété industrielle, ladite période étant d</w:delText>
        </w:r>
        <w:r w:rsidR="00E937CE" w:rsidRPr="00F30AF4" w:rsidDel="00467AFC">
          <w:rPr>
            <w:sz w:val="17"/>
            <w:szCs w:val="17"/>
            <w:lang w:val="fr-FR"/>
          </w:rPr>
          <w:delText>’</w:delText>
        </w:r>
        <w:r w:rsidR="004223B7" w:rsidRPr="00F30AF4" w:rsidDel="00467AFC">
          <w:rPr>
            <w:sz w:val="17"/>
            <w:szCs w:val="17"/>
            <w:lang w:val="fr-FR"/>
          </w:rPr>
          <w:delText>une durée maximale de deux</w:delText>
        </w:r>
        <w:r w:rsidR="002A5478" w:rsidRPr="00F30AF4" w:rsidDel="00467AFC">
          <w:rPr>
            <w:sz w:val="17"/>
            <w:szCs w:val="17"/>
            <w:lang w:val="fr-FR"/>
          </w:rPr>
          <w:delText> </w:delText>
        </w:r>
        <w:r w:rsidR="004223B7" w:rsidRPr="00F30AF4" w:rsidDel="00467AFC">
          <w:rPr>
            <w:sz w:val="17"/>
            <w:szCs w:val="17"/>
            <w:lang w:val="fr-FR"/>
          </w:rPr>
          <w:delText>mo</w:delText>
        </w:r>
        <w:r w:rsidR="00A613E5" w:rsidRPr="00F30AF4" w:rsidDel="00467AFC">
          <w:rPr>
            <w:sz w:val="17"/>
            <w:szCs w:val="17"/>
            <w:lang w:val="fr-FR"/>
          </w:rPr>
          <w:delText>is.  Ce</w:delText>
        </w:r>
        <w:r w:rsidR="006A714B" w:rsidRPr="00F30AF4" w:rsidDel="00467AFC">
          <w:rPr>
            <w:sz w:val="17"/>
            <w:szCs w:val="17"/>
            <w:lang w:val="fr-FR"/>
          </w:rPr>
          <w:delText>tte période dépend des pratiques de l</w:delText>
        </w:r>
        <w:r w:rsidR="00E937CE" w:rsidRPr="00F30AF4" w:rsidDel="00467AFC">
          <w:rPr>
            <w:sz w:val="17"/>
            <w:szCs w:val="17"/>
            <w:lang w:val="fr-FR"/>
          </w:rPr>
          <w:delText>’</w:delText>
        </w:r>
        <w:r w:rsidR="006A714B" w:rsidRPr="00F30AF4" w:rsidDel="00467AFC">
          <w:rPr>
            <w:sz w:val="17"/>
            <w:szCs w:val="17"/>
            <w:lang w:val="fr-FR"/>
          </w:rPr>
          <w:delText>office de propriété industrielle concerné en matière de traitement de documents</w:delText>
        </w:r>
        <w:r w:rsidR="003D6F1C" w:rsidRPr="00F30AF4" w:rsidDel="00467AFC">
          <w:rPr>
            <w:sz w:val="17"/>
            <w:szCs w:val="17"/>
            <w:lang w:val="fr-FR"/>
          </w:rPr>
          <w:delText xml:space="preserve">; </w:delText>
        </w:r>
        <w:r w:rsidR="00A60855" w:rsidRPr="00F30AF4" w:rsidDel="00467AFC">
          <w:rPr>
            <w:sz w:val="17"/>
            <w:szCs w:val="17"/>
            <w:lang w:val="fr-FR"/>
          </w:rPr>
          <w:delText xml:space="preserve"> si cet office présente un fichier de définition tel que décrit aux </w:delText>
        </w:r>
        <w:r w:rsidR="0087167F" w:rsidRPr="00F30AF4" w:rsidDel="00467AFC">
          <w:rPr>
            <w:sz w:val="17"/>
            <w:szCs w:val="17"/>
            <w:lang w:val="fr-FR"/>
          </w:rPr>
          <w:delText>paragraphes 3</w:delText>
        </w:r>
        <w:r w:rsidR="006D5869" w:rsidRPr="00F30AF4" w:rsidDel="00467AFC">
          <w:rPr>
            <w:sz w:val="17"/>
            <w:szCs w:val="17"/>
            <w:lang w:val="fr-FR"/>
          </w:rPr>
          <w:delText>6</w:delText>
        </w:r>
        <w:r w:rsidR="00A60855" w:rsidRPr="00F30AF4" w:rsidDel="00467AFC">
          <w:rPr>
            <w:sz w:val="17"/>
            <w:szCs w:val="17"/>
            <w:lang w:val="fr-FR"/>
          </w:rPr>
          <w:delText xml:space="preserve"> et 3</w:delText>
        </w:r>
        <w:r w:rsidR="006D5869" w:rsidRPr="00F30AF4" w:rsidDel="00467AFC">
          <w:rPr>
            <w:sz w:val="17"/>
            <w:szCs w:val="17"/>
            <w:lang w:val="fr-FR"/>
          </w:rPr>
          <w:delText>7</w:delText>
        </w:r>
        <w:r w:rsidR="00A60855" w:rsidRPr="00F30AF4" w:rsidDel="00467AFC">
          <w:rPr>
            <w:sz w:val="17"/>
            <w:szCs w:val="17"/>
            <w:lang w:val="fr-FR"/>
          </w:rPr>
          <w:delText xml:space="preserve"> ci</w:delText>
        </w:r>
        <w:r w:rsidR="00E937CE" w:rsidRPr="00F30AF4" w:rsidDel="00467AFC">
          <w:rPr>
            <w:sz w:val="17"/>
            <w:szCs w:val="17"/>
            <w:lang w:val="fr-FR"/>
          </w:rPr>
          <w:delText>-</w:delText>
        </w:r>
        <w:r w:rsidR="00A60855" w:rsidRPr="00F30AF4" w:rsidDel="00467AFC">
          <w:rPr>
            <w:sz w:val="17"/>
            <w:szCs w:val="17"/>
            <w:lang w:val="fr-FR"/>
          </w:rPr>
          <w:delText>dessous, il est recommandé d</w:delText>
        </w:r>
        <w:r w:rsidR="00E937CE" w:rsidRPr="00F30AF4" w:rsidDel="00467AFC">
          <w:rPr>
            <w:sz w:val="17"/>
            <w:szCs w:val="17"/>
            <w:lang w:val="fr-FR"/>
          </w:rPr>
          <w:delText>’</w:delText>
        </w:r>
        <w:r w:rsidR="00A60855" w:rsidRPr="00F30AF4" w:rsidDel="00467AFC">
          <w:rPr>
            <w:sz w:val="17"/>
            <w:szCs w:val="17"/>
            <w:lang w:val="fr-FR"/>
          </w:rPr>
          <w:delText xml:space="preserve">y indiquer la date de publication du </w:delText>
        </w:r>
        <w:r w:rsidR="004179C7" w:rsidRPr="00F30AF4" w:rsidDel="00467AFC">
          <w:rPr>
            <w:sz w:val="17"/>
            <w:szCs w:val="17"/>
            <w:lang w:val="fr-FR"/>
          </w:rPr>
          <w:delText>plus récent des</w:delText>
        </w:r>
        <w:r w:rsidR="00A60855" w:rsidRPr="00F30AF4" w:rsidDel="00467AFC">
          <w:rPr>
            <w:sz w:val="17"/>
            <w:szCs w:val="17"/>
            <w:lang w:val="fr-FR"/>
          </w:rPr>
          <w:delText xml:space="preserve"> document</w:delText>
        </w:r>
        <w:r w:rsidR="004179C7" w:rsidRPr="00F30AF4" w:rsidDel="00467AFC">
          <w:rPr>
            <w:sz w:val="17"/>
            <w:szCs w:val="17"/>
            <w:lang w:val="fr-FR"/>
          </w:rPr>
          <w:delText>s</w:delText>
        </w:r>
        <w:r w:rsidR="000A0F1C" w:rsidRPr="00F30AF4" w:rsidDel="00467AFC">
          <w:rPr>
            <w:sz w:val="17"/>
            <w:szCs w:val="17"/>
            <w:lang w:val="fr-FR"/>
          </w:rPr>
          <w:delText xml:space="preserve"> recensé</w:delText>
        </w:r>
        <w:r w:rsidR="004179C7" w:rsidRPr="00F30AF4" w:rsidDel="00467AFC">
          <w:rPr>
            <w:sz w:val="17"/>
            <w:szCs w:val="17"/>
            <w:lang w:val="fr-FR"/>
          </w:rPr>
          <w:delText>s</w:delText>
        </w:r>
        <w:r w:rsidR="000A0F1C" w:rsidRPr="00F30AF4" w:rsidDel="00467AFC">
          <w:rPr>
            <w:sz w:val="17"/>
            <w:szCs w:val="17"/>
            <w:lang w:val="fr-FR"/>
          </w:rPr>
          <w:delText xml:space="preserve"> dans le fichier d</w:delText>
        </w:r>
        <w:r w:rsidR="00E937CE" w:rsidRPr="00F30AF4" w:rsidDel="00467AFC">
          <w:rPr>
            <w:sz w:val="17"/>
            <w:szCs w:val="17"/>
            <w:lang w:val="fr-FR"/>
          </w:rPr>
          <w:delText>’</w:delText>
        </w:r>
        <w:r w:rsidR="000A0F1C" w:rsidRPr="00F30AF4" w:rsidDel="00467AFC">
          <w:rPr>
            <w:sz w:val="17"/>
            <w:szCs w:val="17"/>
            <w:lang w:val="fr-FR"/>
          </w:rPr>
          <w:delText>autorité.</w:delText>
        </w:r>
      </w:del>
    </w:p>
    <w:p w14:paraId="3FF6AAD0" w14:textId="3D4D5917" w:rsidR="00807B26" w:rsidRPr="00F30AF4" w:rsidRDefault="000A0F1C" w:rsidP="00C46170">
      <w:pPr>
        <w:pStyle w:val="Heading2"/>
        <w:spacing w:before="0"/>
        <w:rPr>
          <w:sz w:val="17"/>
          <w:szCs w:val="17"/>
          <w:lang w:val="fr-FR"/>
        </w:rPr>
      </w:pPr>
      <w:del w:id="123" w:author="Author">
        <w:r w:rsidRPr="00F30AF4" w:rsidDel="00467AFC">
          <w:rPr>
            <w:sz w:val="17"/>
            <w:szCs w:val="17"/>
            <w:lang w:val="fr-FR"/>
          </w:rPr>
          <w:delText>Éléments d</w:delText>
        </w:r>
        <w:r w:rsidR="00E937CE" w:rsidRPr="00F30AF4" w:rsidDel="00467AFC">
          <w:rPr>
            <w:sz w:val="17"/>
            <w:szCs w:val="17"/>
            <w:lang w:val="fr-FR"/>
          </w:rPr>
          <w:delText>’</w:delText>
        </w:r>
        <w:r w:rsidRPr="00F30AF4" w:rsidDel="00467AFC">
          <w:rPr>
            <w:sz w:val="17"/>
            <w:szCs w:val="17"/>
            <w:lang w:val="fr-FR"/>
          </w:rPr>
          <w:delText>information</w:delText>
        </w:r>
      </w:del>
    </w:p>
    <w:p w14:paraId="7503CFB7" w14:textId="131097FB" w:rsidR="00807B26" w:rsidRPr="00F30AF4" w:rsidRDefault="00783782" w:rsidP="00783782">
      <w:pPr>
        <w:pStyle w:val="ONUME"/>
        <w:numPr>
          <w:ilvl w:val="0"/>
          <w:numId w:val="0"/>
        </w:numPr>
        <w:tabs>
          <w:tab w:val="left" w:pos="567"/>
        </w:tabs>
        <w:rPr>
          <w:sz w:val="17"/>
          <w:szCs w:val="17"/>
          <w:lang w:val="fr-FR"/>
        </w:rPr>
      </w:pPr>
      <w:del w:id="124" w:author="Author">
        <w:r w:rsidDel="00783782">
          <w:rPr>
            <w:sz w:val="17"/>
            <w:szCs w:val="17"/>
            <w:lang w:val="fr-FR"/>
          </w:rPr>
          <w:delText>3.</w:delText>
        </w:r>
      </w:del>
      <w:r>
        <w:rPr>
          <w:sz w:val="17"/>
          <w:szCs w:val="17"/>
          <w:lang w:val="fr-FR"/>
        </w:rPr>
        <w:tab/>
      </w:r>
      <w:ins w:id="125" w:author="Author">
        <w:r>
          <w:rPr>
            <w:sz w:val="17"/>
            <w:szCs w:val="17"/>
            <w:lang w:val="fr-FR"/>
          </w:rPr>
          <w:t>7.</w:t>
        </w:r>
      </w:ins>
      <w:r>
        <w:rPr>
          <w:sz w:val="17"/>
          <w:szCs w:val="17"/>
          <w:lang w:val="fr-FR"/>
        </w:rPr>
        <w:tab/>
      </w:r>
      <w:r w:rsidR="000A0F1C" w:rsidRPr="00F30AF4">
        <w:rPr>
          <w:sz w:val="17"/>
          <w:szCs w:val="17"/>
          <w:lang w:val="fr-FR"/>
        </w:rPr>
        <w:t>Le fichier d</w:t>
      </w:r>
      <w:r w:rsidR="00E937CE" w:rsidRPr="00F30AF4">
        <w:rPr>
          <w:sz w:val="17"/>
          <w:szCs w:val="17"/>
          <w:lang w:val="fr-FR"/>
        </w:rPr>
        <w:t>’</w:t>
      </w:r>
      <w:r w:rsidR="000A0F1C" w:rsidRPr="00F30AF4">
        <w:rPr>
          <w:sz w:val="17"/>
          <w:szCs w:val="17"/>
          <w:lang w:val="fr-FR"/>
        </w:rPr>
        <w:t>autorité doit contenir les éléments d</w:t>
      </w:r>
      <w:r w:rsidR="00E937CE" w:rsidRPr="00F30AF4">
        <w:rPr>
          <w:sz w:val="17"/>
          <w:szCs w:val="17"/>
          <w:lang w:val="fr-FR"/>
        </w:rPr>
        <w:t>’</w:t>
      </w:r>
      <w:r w:rsidR="000A0F1C" w:rsidRPr="00F30AF4">
        <w:rPr>
          <w:sz w:val="17"/>
          <w:szCs w:val="17"/>
          <w:lang w:val="fr-FR"/>
        </w:rPr>
        <w:t xml:space="preserve">information suivants </w:t>
      </w:r>
      <w:r w:rsidR="00E937CE" w:rsidRPr="00F30AF4">
        <w:rPr>
          <w:sz w:val="17"/>
          <w:szCs w:val="17"/>
          <w:lang w:val="fr-FR"/>
        </w:rPr>
        <w:t>à l’égard</w:t>
      </w:r>
      <w:r w:rsidR="000A0F1C" w:rsidRPr="00F30AF4">
        <w:rPr>
          <w:sz w:val="17"/>
          <w:szCs w:val="17"/>
          <w:lang w:val="fr-FR"/>
        </w:rPr>
        <w:t xml:space="preserve"> de chaque publication, afin de permettre l</w:t>
      </w:r>
      <w:r w:rsidR="00E937CE" w:rsidRPr="00F30AF4">
        <w:rPr>
          <w:sz w:val="17"/>
          <w:szCs w:val="17"/>
          <w:lang w:val="fr-FR"/>
        </w:rPr>
        <w:t>’</w:t>
      </w:r>
      <w:r w:rsidR="000A0F1C" w:rsidRPr="00F30AF4">
        <w:rPr>
          <w:sz w:val="17"/>
          <w:szCs w:val="17"/>
          <w:lang w:val="fr-FR"/>
        </w:rPr>
        <w:t>identification univoque</w:t>
      </w:r>
      <w:r w:rsidR="00AA15FD" w:rsidRPr="00F30AF4">
        <w:rPr>
          <w:sz w:val="17"/>
          <w:szCs w:val="17"/>
          <w:lang w:val="fr-FR"/>
        </w:rPr>
        <w:t xml:space="preserve"> de tous les types de documents de brevet dont la publication initiale a été effectuée par l</w:t>
      </w:r>
      <w:r w:rsidR="00E937CE" w:rsidRPr="00F30AF4">
        <w:rPr>
          <w:sz w:val="17"/>
          <w:szCs w:val="17"/>
          <w:lang w:val="fr-FR"/>
        </w:rPr>
        <w:t>’</w:t>
      </w:r>
      <w:r w:rsidR="00AA15FD" w:rsidRPr="00F30AF4">
        <w:rPr>
          <w:sz w:val="17"/>
          <w:szCs w:val="17"/>
          <w:lang w:val="fr-FR"/>
        </w:rPr>
        <w:t>office de propriété industrielle concerné</w:t>
      </w:r>
      <w:r w:rsidR="00E937CE" w:rsidRPr="00F30AF4">
        <w:rPr>
          <w:sz w:val="17"/>
          <w:szCs w:val="17"/>
          <w:lang w:val="fr-FR"/>
        </w:rPr>
        <w:t> :</w:t>
      </w:r>
    </w:p>
    <w:p w14:paraId="2E449DBC" w14:textId="32EAEADA" w:rsidR="00807B26" w:rsidRPr="00F30AF4" w:rsidRDefault="00C929C2" w:rsidP="007E79FC">
      <w:pPr>
        <w:pStyle w:val="ListParagraph"/>
        <w:numPr>
          <w:ilvl w:val="0"/>
          <w:numId w:val="11"/>
        </w:numPr>
        <w:spacing w:after="120"/>
        <w:ind w:left="1134" w:hanging="567"/>
        <w:contextualSpacing w:val="0"/>
        <w:rPr>
          <w:sz w:val="17"/>
          <w:szCs w:val="17"/>
          <w:lang w:val="fr-FR"/>
        </w:rPr>
      </w:pPr>
      <w:r w:rsidRPr="00F30AF4">
        <w:rPr>
          <w:sz w:val="17"/>
          <w:szCs w:val="17"/>
          <w:lang w:val="fr-FR"/>
        </w:rPr>
        <w:t>code alphabétique à deux</w:t>
      </w:r>
      <w:r w:rsidR="002A5478" w:rsidRPr="00F30AF4">
        <w:rPr>
          <w:sz w:val="17"/>
          <w:szCs w:val="17"/>
          <w:lang w:val="fr-FR"/>
        </w:rPr>
        <w:t> </w:t>
      </w:r>
      <w:r w:rsidRPr="00F30AF4">
        <w:rPr>
          <w:sz w:val="17"/>
          <w:szCs w:val="17"/>
          <w:lang w:val="fr-FR"/>
        </w:rPr>
        <w:t>lettres de l</w:t>
      </w:r>
      <w:r w:rsidR="00E937CE" w:rsidRPr="00F30AF4">
        <w:rPr>
          <w:sz w:val="17"/>
          <w:szCs w:val="17"/>
          <w:lang w:val="fr-FR"/>
        </w:rPr>
        <w:t>’</w:t>
      </w:r>
      <w:r w:rsidRPr="00F30AF4">
        <w:rPr>
          <w:sz w:val="17"/>
          <w:szCs w:val="17"/>
          <w:lang w:val="fr-FR"/>
        </w:rPr>
        <w:t xml:space="preserve">office de propriété industrielle qui a publié le document </w:t>
      </w:r>
      <w:r w:rsidR="00807B26" w:rsidRPr="00F30AF4">
        <w:rPr>
          <w:sz w:val="17"/>
          <w:szCs w:val="17"/>
          <w:lang w:val="fr-FR"/>
        </w:rPr>
        <w:t>(</w:t>
      </w:r>
      <w:r w:rsidRPr="00F30AF4">
        <w:rPr>
          <w:sz w:val="17"/>
          <w:szCs w:val="17"/>
          <w:lang w:val="fr-FR"/>
        </w:rPr>
        <w:t>administration ayant effectué la publication</w:t>
      </w:r>
      <w:r w:rsidR="00807B26" w:rsidRPr="00F30AF4">
        <w:rPr>
          <w:sz w:val="17"/>
          <w:szCs w:val="17"/>
          <w:lang w:val="fr-FR"/>
        </w:rPr>
        <w:t>);</w:t>
      </w:r>
    </w:p>
    <w:p w14:paraId="196411B0" w14:textId="77777777" w:rsidR="00807B26" w:rsidRPr="00F30AF4" w:rsidRDefault="00C929C2" w:rsidP="007E79FC">
      <w:pPr>
        <w:pStyle w:val="ListParagraph"/>
        <w:numPr>
          <w:ilvl w:val="0"/>
          <w:numId w:val="11"/>
        </w:numPr>
        <w:spacing w:after="120"/>
        <w:ind w:left="1134" w:hanging="567"/>
        <w:contextualSpacing w:val="0"/>
        <w:rPr>
          <w:sz w:val="17"/>
          <w:szCs w:val="17"/>
          <w:lang w:val="fr-FR"/>
        </w:rPr>
      </w:pPr>
      <w:r w:rsidRPr="00F30AF4">
        <w:rPr>
          <w:sz w:val="17"/>
          <w:szCs w:val="17"/>
          <w:lang w:val="fr-FR"/>
        </w:rPr>
        <w:t>numéro de publication</w:t>
      </w:r>
      <w:r w:rsidR="00807B26" w:rsidRPr="00F30AF4">
        <w:rPr>
          <w:sz w:val="17"/>
          <w:szCs w:val="17"/>
          <w:lang w:val="fr-FR"/>
        </w:rPr>
        <w:t>;</w:t>
      </w:r>
    </w:p>
    <w:p w14:paraId="2F073EFE" w14:textId="08B4CF15" w:rsidR="00807B26" w:rsidRPr="00F30AF4" w:rsidRDefault="00B43EE6" w:rsidP="007E79FC">
      <w:pPr>
        <w:pStyle w:val="ListParagraph"/>
        <w:numPr>
          <w:ilvl w:val="0"/>
          <w:numId w:val="11"/>
        </w:numPr>
        <w:spacing w:after="120"/>
        <w:ind w:left="1134" w:hanging="567"/>
        <w:contextualSpacing w:val="0"/>
        <w:rPr>
          <w:sz w:val="17"/>
          <w:szCs w:val="17"/>
          <w:lang w:val="fr-FR"/>
        </w:rPr>
      </w:pPr>
      <w:r w:rsidRPr="00F30AF4">
        <w:rPr>
          <w:sz w:val="17"/>
          <w:szCs w:val="17"/>
          <w:lang w:val="fr-FR"/>
        </w:rPr>
        <w:t>code de type de document de brevet</w:t>
      </w:r>
      <w:del w:id="126" w:author="Author">
        <w:r w:rsidRPr="00F30AF4" w:rsidDel="00B15B47">
          <w:rPr>
            <w:sz w:val="17"/>
            <w:szCs w:val="17"/>
            <w:lang w:val="fr-FR"/>
          </w:rPr>
          <w:delText xml:space="preserve"> (code de type de document)</w:delText>
        </w:r>
      </w:del>
      <w:r w:rsidRPr="00F30AF4">
        <w:rPr>
          <w:sz w:val="17"/>
          <w:szCs w:val="17"/>
          <w:lang w:val="fr-FR"/>
        </w:rPr>
        <w:t>;  et</w:t>
      </w:r>
    </w:p>
    <w:p w14:paraId="19CA4797" w14:textId="77777777" w:rsidR="00783782" w:rsidRDefault="00B43EE6" w:rsidP="00783782">
      <w:pPr>
        <w:pStyle w:val="ListParagraph"/>
        <w:numPr>
          <w:ilvl w:val="0"/>
          <w:numId w:val="11"/>
        </w:numPr>
        <w:spacing w:after="220"/>
        <w:ind w:left="1134" w:hanging="567"/>
        <w:contextualSpacing w:val="0"/>
        <w:rPr>
          <w:sz w:val="17"/>
          <w:szCs w:val="17"/>
          <w:lang w:val="fr-FR"/>
        </w:rPr>
      </w:pPr>
      <w:r w:rsidRPr="00F30AF4">
        <w:rPr>
          <w:sz w:val="17"/>
          <w:szCs w:val="17"/>
          <w:lang w:val="fr-FR"/>
        </w:rPr>
        <w:t>date de publication.</w:t>
      </w:r>
    </w:p>
    <w:p w14:paraId="0EF0862E" w14:textId="712F6801" w:rsidR="00807B26" w:rsidRPr="00783782" w:rsidDel="00687FBF" w:rsidRDefault="00B43EE6" w:rsidP="00783782">
      <w:pPr>
        <w:pStyle w:val="ListParagraph"/>
        <w:numPr>
          <w:ilvl w:val="0"/>
          <w:numId w:val="43"/>
        </w:numPr>
        <w:spacing w:after="220"/>
        <w:ind w:left="0" w:firstLine="0"/>
        <w:contextualSpacing w:val="0"/>
        <w:rPr>
          <w:del w:id="127" w:author="Author"/>
          <w:sz w:val="17"/>
          <w:szCs w:val="17"/>
          <w:lang w:val="fr-FR"/>
        </w:rPr>
      </w:pPr>
      <w:del w:id="128" w:author="Author">
        <w:r w:rsidRPr="00783782" w:rsidDel="00687FBF">
          <w:rPr>
            <w:sz w:val="17"/>
            <w:szCs w:val="17"/>
            <w:lang w:val="fr-FR"/>
          </w:rPr>
          <w:delText>Outre les éléments énumérés ci</w:delText>
        </w:r>
        <w:r w:rsidR="00E937CE" w:rsidRPr="00783782" w:rsidDel="00687FBF">
          <w:rPr>
            <w:sz w:val="17"/>
            <w:szCs w:val="17"/>
            <w:lang w:val="fr-FR"/>
          </w:rPr>
          <w:delText>-</w:delText>
        </w:r>
        <w:r w:rsidRPr="00783782" w:rsidDel="00687FBF">
          <w:rPr>
            <w:sz w:val="17"/>
            <w:szCs w:val="17"/>
            <w:lang w:val="fr-FR"/>
          </w:rPr>
          <w:delText>dessus, le fichier d</w:delText>
        </w:r>
        <w:r w:rsidR="00E937CE" w:rsidRPr="00783782" w:rsidDel="00687FBF">
          <w:rPr>
            <w:sz w:val="17"/>
            <w:szCs w:val="17"/>
            <w:lang w:val="fr-FR"/>
          </w:rPr>
          <w:delText>’</w:delText>
        </w:r>
        <w:r w:rsidRPr="00783782" w:rsidDel="00687FBF">
          <w:rPr>
            <w:sz w:val="17"/>
            <w:szCs w:val="17"/>
            <w:lang w:val="fr-FR"/>
          </w:rPr>
          <w:delText>autorité peut contenir les éléments d</w:delText>
        </w:r>
        <w:r w:rsidR="00E937CE" w:rsidRPr="00783782" w:rsidDel="00687FBF">
          <w:rPr>
            <w:sz w:val="17"/>
            <w:szCs w:val="17"/>
            <w:lang w:val="fr-FR"/>
          </w:rPr>
          <w:delText>’</w:delText>
        </w:r>
        <w:r w:rsidRPr="00783782" w:rsidDel="00687FBF">
          <w:rPr>
            <w:sz w:val="17"/>
            <w:szCs w:val="17"/>
            <w:lang w:val="fr-FR"/>
          </w:rPr>
          <w:delText>information suivants</w:delText>
        </w:r>
        <w:r w:rsidR="00E937CE" w:rsidRPr="00783782" w:rsidDel="00687FBF">
          <w:rPr>
            <w:sz w:val="17"/>
            <w:szCs w:val="17"/>
            <w:lang w:val="fr-FR"/>
          </w:rPr>
          <w:delText> :</w:delText>
        </w:r>
      </w:del>
    </w:p>
    <w:p w14:paraId="3C5859D2" w14:textId="1A523F82" w:rsidR="00807B26" w:rsidRPr="00F30AF4" w:rsidDel="00687FBF" w:rsidRDefault="00F833C2" w:rsidP="007E79FC">
      <w:pPr>
        <w:pStyle w:val="ListParagraph"/>
        <w:numPr>
          <w:ilvl w:val="0"/>
          <w:numId w:val="13"/>
        </w:numPr>
        <w:spacing w:before="120" w:after="120"/>
        <w:ind w:left="1134" w:hanging="567"/>
        <w:contextualSpacing w:val="0"/>
        <w:rPr>
          <w:del w:id="129" w:author="Author"/>
          <w:sz w:val="17"/>
          <w:szCs w:val="17"/>
          <w:lang w:val="fr-FR"/>
        </w:rPr>
      </w:pPr>
      <w:del w:id="130" w:author="Author">
        <w:r w:rsidRPr="00F30AF4" w:rsidDel="00687FBF">
          <w:rPr>
            <w:sz w:val="17"/>
            <w:szCs w:val="17"/>
            <w:lang w:val="fr-FR"/>
          </w:rPr>
          <w:delText>code d</w:delText>
        </w:r>
        <w:r w:rsidR="00E937CE" w:rsidRPr="00F30AF4" w:rsidDel="00687FBF">
          <w:rPr>
            <w:sz w:val="17"/>
            <w:szCs w:val="17"/>
            <w:lang w:val="fr-FR"/>
          </w:rPr>
          <w:delText>’</w:delText>
        </w:r>
        <w:r w:rsidRPr="00F30AF4" w:rsidDel="00687FBF">
          <w:rPr>
            <w:sz w:val="17"/>
            <w:szCs w:val="17"/>
            <w:lang w:val="fr-FR"/>
          </w:rPr>
          <w:delText>exception à la publication</w:delText>
        </w:r>
        <w:r w:rsidR="00807B26" w:rsidRPr="00F30AF4" w:rsidDel="00687FBF">
          <w:rPr>
            <w:sz w:val="17"/>
            <w:szCs w:val="17"/>
            <w:lang w:val="fr-FR"/>
          </w:rPr>
          <w:delText xml:space="preserve"> (</w:delText>
        </w:r>
        <w:r w:rsidR="00093C55" w:rsidRPr="00F30AF4" w:rsidDel="00687FBF">
          <w:rPr>
            <w:sz w:val="17"/>
            <w:szCs w:val="17"/>
            <w:lang w:val="fr-FR"/>
          </w:rPr>
          <w:delText>par exemple</w:delText>
        </w:r>
        <w:r w:rsidR="00A96CB0" w:rsidRPr="00F30AF4" w:rsidDel="00687FBF">
          <w:rPr>
            <w:sz w:val="17"/>
            <w:szCs w:val="17"/>
            <w:lang w:val="fr-FR"/>
          </w:rPr>
          <w:delText xml:space="preserve"> pour identifier</w:delText>
        </w:r>
        <w:r w:rsidR="00093C55" w:rsidRPr="00F30AF4" w:rsidDel="00687FBF">
          <w:rPr>
            <w:sz w:val="17"/>
            <w:szCs w:val="17"/>
            <w:lang w:val="fr-FR"/>
          </w:rPr>
          <w:delText xml:space="preserve"> </w:delText>
        </w:r>
        <w:r w:rsidR="007B632C" w:rsidRPr="00F30AF4" w:rsidDel="00687FBF">
          <w:rPr>
            <w:sz w:val="17"/>
            <w:szCs w:val="17"/>
            <w:lang w:val="fr-FR"/>
          </w:rPr>
          <w:delText>l</w:delText>
        </w:r>
        <w:r w:rsidR="00093C55" w:rsidRPr="00F30AF4" w:rsidDel="00687FBF">
          <w:rPr>
            <w:sz w:val="17"/>
            <w:szCs w:val="17"/>
            <w:lang w:val="fr-FR"/>
          </w:rPr>
          <w:delText xml:space="preserve">es documents </w:delText>
        </w:r>
        <w:r w:rsidR="007B632C" w:rsidRPr="00F30AF4" w:rsidDel="00687FBF">
          <w:rPr>
            <w:sz w:val="17"/>
            <w:szCs w:val="17"/>
            <w:lang w:val="fr-FR"/>
          </w:rPr>
          <w:delText xml:space="preserve">qui </w:delText>
        </w:r>
        <w:r w:rsidR="00093C55" w:rsidRPr="00F30AF4" w:rsidDel="00687FBF">
          <w:rPr>
            <w:sz w:val="17"/>
            <w:szCs w:val="17"/>
            <w:lang w:val="fr-FR"/>
          </w:rPr>
          <w:delText>ont été retirés ou sont manquants)</w:delText>
        </w:r>
        <w:r w:rsidR="00807B26" w:rsidRPr="00F30AF4" w:rsidDel="00687FBF">
          <w:rPr>
            <w:sz w:val="17"/>
            <w:szCs w:val="17"/>
            <w:lang w:val="fr-FR"/>
          </w:rPr>
          <w:delText>;</w:delText>
        </w:r>
      </w:del>
    </w:p>
    <w:p w14:paraId="247A8F3A" w14:textId="1342D0DF" w:rsidR="0087167F" w:rsidRPr="00F30AF4" w:rsidDel="00687FBF" w:rsidRDefault="00FA4252" w:rsidP="007E79FC">
      <w:pPr>
        <w:pStyle w:val="ListParagraph"/>
        <w:numPr>
          <w:ilvl w:val="0"/>
          <w:numId w:val="13"/>
        </w:numPr>
        <w:spacing w:before="120" w:after="120"/>
        <w:ind w:left="1134" w:hanging="567"/>
        <w:contextualSpacing w:val="0"/>
        <w:rPr>
          <w:del w:id="131" w:author="Author"/>
          <w:sz w:val="17"/>
          <w:szCs w:val="17"/>
          <w:lang w:val="fr-FR"/>
        </w:rPr>
      </w:pPr>
      <w:del w:id="132" w:author="Author">
        <w:r w:rsidRPr="00F30AF4" w:rsidDel="00687FBF">
          <w:rPr>
            <w:sz w:val="17"/>
            <w:szCs w:val="17"/>
            <w:lang w:val="fr-FR"/>
          </w:rPr>
          <w:delText>identification de la demande prioritaire</w:delText>
        </w:r>
        <w:r w:rsidR="00A81C88" w:rsidRPr="00F30AF4" w:rsidDel="00687FBF">
          <w:rPr>
            <w:sz w:val="17"/>
            <w:szCs w:val="17"/>
            <w:lang w:val="fr-FR"/>
          </w:rPr>
          <w:delText xml:space="preserve"> correspondant à </w:delText>
        </w:r>
        <w:r w:rsidR="00C052D0" w:rsidRPr="00F30AF4" w:rsidDel="00687FBF">
          <w:rPr>
            <w:sz w:val="17"/>
            <w:szCs w:val="17"/>
            <w:lang w:val="fr-FR"/>
          </w:rPr>
          <w:delText>la publication, laquelle doit contenir les sous</w:delText>
        </w:r>
        <w:r w:rsidR="00E937CE" w:rsidRPr="00F30AF4" w:rsidDel="00687FBF">
          <w:rPr>
            <w:sz w:val="17"/>
            <w:szCs w:val="17"/>
            <w:lang w:val="fr-FR"/>
          </w:rPr>
          <w:delText>-</w:delText>
        </w:r>
        <w:r w:rsidR="00C052D0" w:rsidRPr="00F30AF4" w:rsidDel="00687FBF">
          <w:rPr>
            <w:sz w:val="17"/>
            <w:szCs w:val="17"/>
            <w:lang w:val="fr-FR"/>
          </w:rPr>
          <w:delText>éléments suivants</w:delText>
        </w:r>
        <w:r w:rsidR="00E937CE" w:rsidRPr="00F30AF4" w:rsidDel="00687FBF">
          <w:rPr>
            <w:sz w:val="17"/>
            <w:szCs w:val="17"/>
            <w:lang w:val="fr-FR"/>
          </w:rPr>
          <w:delText> :</w:delText>
        </w:r>
      </w:del>
    </w:p>
    <w:p w14:paraId="0CD577EB" w14:textId="2904DA75" w:rsidR="00807B26" w:rsidRPr="00F30AF4" w:rsidDel="00687FBF" w:rsidRDefault="00203DA2" w:rsidP="007E79FC">
      <w:pPr>
        <w:pStyle w:val="ListParagraph"/>
        <w:numPr>
          <w:ilvl w:val="0"/>
          <w:numId w:val="12"/>
        </w:numPr>
        <w:spacing w:before="120" w:after="120"/>
        <w:ind w:left="1701" w:hanging="425"/>
        <w:contextualSpacing w:val="0"/>
        <w:rPr>
          <w:del w:id="133" w:author="Author"/>
          <w:sz w:val="17"/>
          <w:szCs w:val="17"/>
          <w:lang w:val="fr-FR"/>
        </w:rPr>
      </w:pPr>
      <w:del w:id="134" w:author="Author">
        <w:r w:rsidRPr="00F30AF4" w:rsidDel="00687FBF">
          <w:rPr>
            <w:sz w:val="17"/>
            <w:szCs w:val="17"/>
            <w:lang w:val="fr-FR"/>
          </w:rPr>
          <w:delText>code alphabétique à deux</w:delText>
        </w:r>
        <w:r w:rsidR="002A5478" w:rsidRPr="00F30AF4" w:rsidDel="00687FBF">
          <w:rPr>
            <w:sz w:val="17"/>
            <w:szCs w:val="17"/>
            <w:lang w:val="fr-FR"/>
          </w:rPr>
          <w:delText> </w:delText>
        </w:r>
        <w:r w:rsidRPr="00F30AF4" w:rsidDel="00687FBF">
          <w:rPr>
            <w:sz w:val="17"/>
            <w:szCs w:val="17"/>
            <w:lang w:val="fr-FR"/>
          </w:rPr>
          <w:delText>lettres de l</w:delText>
        </w:r>
        <w:r w:rsidR="00E937CE" w:rsidRPr="00F30AF4" w:rsidDel="00687FBF">
          <w:rPr>
            <w:sz w:val="17"/>
            <w:szCs w:val="17"/>
            <w:lang w:val="fr-FR"/>
          </w:rPr>
          <w:delText>’</w:delText>
        </w:r>
        <w:r w:rsidRPr="00F30AF4" w:rsidDel="00687FBF">
          <w:rPr>
            <w:sz w:val="17"/>
            <w:szCs w:val="17"/>
            <w:lang w:val="fr-FR"/>
          </w:rPr>
          <w:delText>office de propriété industrielle qui a publié la demande prioritaire</w:delText>
        </w:r>
        <w:r w:rsidR="00191469" w:rsidRPr="00F30AF4" w:rsidDel="00687FBF">
          <w:rPr>
            <w:sz w:val="17"/>
            <w:szCs w:val="17"/>
            <w:lang w:val="fr-FR"/>
          </w:rPr>
          <w:delText>;</w:delText>
        </w:r>
      </w:del>
    </w:p>
    <w:p w14:paraId="74662FA9" w14:textId="23ACDE93" w:rsidR="00807B26" w:rsidRPr="00F30AF4" w:rsidDel="00687FBF" w:rsidRDefault="00203DA2" w:rsidP="007E79FC">
      <w:pPr>
        <w:pStyle w:val="ListParagraph"/>
        <w:numPr>
          <w:ilvl w:val="0"/>
          <w:numId w:val="12"/>
        </w:numPr>
        <w:spacing w:before="120" w:after="120"/>
        <w:ind w:left="1701" w:hanging="425"/>
        <w:contextualSpacing w:val="0"/>
        <w:rPr>
          <w:del w:id="135" w:author="Author"/>
          <w:sz w:val="17"/>
          <w:szCs w:val="17"/>
          <w:lang w:val="fr-FR"/>
        </w:rPr>
      </w:pPr>
      <w:del w:id="136" w:author="Author">
        <w:r w:rsidRPr="00F30AF4" w:rsidDel="00687FBF">
          <w:rPr>
            <w:sz w:val="17"/>
            <w:szCs w:val="17"/>
            <w:lang w:val="fr-FR"/>
          </w:rPr>
          <w:delText>numéro de la demande prioritaire</w:delText>
        </w:r>
        <w:r w:rsidR="00191469" w:rsidRPr="00F30AF4" w:rsidDel="00687FBF">
          <w:rPr>
            <w:sz w:val="17"/>
            <w:szCs w:val="17"/>
            <w:lang w:val="fr-FR"/>
          </w:rPr>
          <w:delText>;</w:delText>
        </w:r>
      </w:del>
    </w:p>
    <w:p w14:paraId="0F3F5691" w14:textId="03543D75" w:rsidR="00807B26" w:rsidRPr="00F30AF4" w:rsidDel="00687FBF" w:rsidRDefault="00203DA2" w:rsidP="007E79FC">
      <w:pPr>
        <w:pStyle w:val="ListParagraph"/>
        <w:numPr>
          <w:ilvl w:val="0"/>
          <w:numId w:val="12"/>
        </w:numPr>
        <w:spacing w:before="120" w:after="120"/>
        <w:ind w:left="1701" w:hanging="425"/>
        <w:contextualSpacing w:val="0"/>
        <w:rPr>
          <w:del w:id="137" w:author="Author"/>
          <w:sz w:val="17"/>
          <w:szCs w:val="17"/>
          <w:lang w:val="fr-FR"/>
        </w:rPr>
      </w:pPr>
      <w:del w:id="138" w:author="Author">
        <w:r w:rsidRPr="00F30AF4" w:rsidDel="00687FBF">
          <w:rPr>
            <w:sz w:val="17"/>
            <w:szCs w:val="17"/>
            <w:lang w:val="fr-FR"/>
          </w:rPr>
          <w:delText>code de type de document de la demande prioritaire</w:delText>
        </w:r>
        <w:r w:rsidR="00191469" w:rsidRPr="00F30AF4" w:rsidDel="00687FBF">
          <w:rPr>
            <w:sz w:val="17"/>
            <w:szCs w:val="17"/>
            <w:lang w:val="fr-FR"/>
          </w:rPr>
          <w:delText xml:space="preserve">; </w:delText>
        </w:r>
        <w:r w:rsidR="00807B26" w:rsidRPr="00F30AF4" w:rsidDel="00687FBF">
          <w:rPr>
            <w:sz w:val="17"/>
            <w:szCs w:val="17"/>
            <w:lang w:val="fr-FR"/>
          </w:rPr>
          <w:delText xml:space="preserve"> </w:delText>
        </w:r>
        <w:r w:rsidRPr="00F30AF4" w:rsidDel="00687FBF">
          <w:rPr>
            <w:sz w:val="17"/>
            <w:szCs w:val="17"/>
            <w:lang w:val="fr-FR"/>
          </w:rPr>
          <w:delText>et</w:delText>
        </w:r>
      </w:del>
    </w:p>
    <w:p w14:paraId="0BE8A902" w14:textId="43C93B19" w:rsidR="00807B26" w:rsidRPr="00F30AF4" w:rsidDel="00687FBF" w:rsidRDefault="00203DA2" w:rsidP="007E79FC">
      <w:pPr>
        <w:pStyle w:val="ListParagraph"/>
        <w:numPr>
          <w:ilvl w:val="0"/>
          <w:numId w:val="12"/>
        </w:numPr>
        <w:spacing w:before="120" w:after="120"/>
        <w:ind w:left="1701" w:hanging="425"/>
        <w:contextualSpacing w:val="0"/>
        <w:rPr>
          <w:del w:id="139" w:author="Author"/>
          <w:sz w:val="17"/>
          <w:szCs w:val="17"/>
          <w:lang w:val="fr-FR"/>
        </w:rPr>
      </w:pPr>
      <w:del w:id="140" w:author="Author">
        <w:r w:rsidRPr="00F30AF4" w:rsidDel="00687FBF">
          <w:rPr>
            <w:sz w:val="17"/>
            <w:szCs w:val="17"/>
            <w:lang w:val="fr-FR"/>
          </w:rPr>
          <w:delText>date de dépôt de la demande prioritaire.</w:delText>
        </w:r>
      </w:del>
    </w:p>
    <w:p w14:paraId="77A86B45" w14:textId="632EAEA8" w:rsidR="00807B26" w:rsidRPr="00F30AF4" w:rsidDel="00687FBF" w:rsidRDefault="008D2CF8" w:rsidP="007E79FC">
      <w:pPr>
        <w:pStyle w:val="ListParagraph"/>
        <w:numPr>
          <w:ilvl w:val="0"/>
          <w:numId w:val="13"/>
        </w:numPr>
        <w:spacing w:before="120" w:after="120"/>
        <w:ind w:left="1134" w:hanging="567"/>
        <w:contextualSpacing w:val="0"/>
        <w:rPr>
          <w:del w:id="141" w:author="Author"/>
          <w:sz w:val="17"/>
          <w:szCs w:val="17"/>
          <w:lang w:val="fr-FR"/>
        </w:rPr>
      </w:pPr>
      <w:del w:id="142" w:author="Author">
        <w:r w:rsidRPr="00F30AF4" w:rsidDel="00687FBF">
          <w:rPr>
            <w:sz w:val="17"/>
            <w:szCs w:val="17"/>
            <w:lang w:val="fr-FR"/>
          </w:rPr>
          <w:delText>i</w:delText>
        </w:r>
        <w:r w:rsidR="00A81C88" w:rsidRPr="00F30AF4" w:rsidDel="00687FBF">
          <w:rPr>
            <w:sz w:val="17"/>
            <w:szCs w:val="17"/>
            <w:lang w:val="fr-FR"/>
          </w:rPr>
          <w:delText>dentification de la demande correspondant à la publication, laquelle doit contenir les sous</w:delText>
        </w:r>
        <w:r w:rsidR="00E937CE" w:rsidRPr="00F30AF4" w:rsidDel="00687FBF">
          <w:rPr>
            <w:sz w:val="17"/>
            <w:szCs w:val="17"/>
            <w:lang w:val="fr-FR"/>
          </w:rPr>
          <w:delText>-</w:delText>
        </w:r>
        <w:r w:rsidR="00A81C88" w:rsidRPr="00F30AF4" w:rsidDel="00687FBF">
          <w:rPr>
            <w:sz w:val="17"/>
            <w:szCs w:val="17"/>
            <w:lang w:val="fr-FR"/>
          </w:rPr>
          <w:delText>éléments suivants</w:delText>
        </w:r>
        <w:r w:rsidR="00E937CE" w:rsidRPr="00F30AF4" w:rsidDel="00687FBF">
          <w:rPr>
            <w:sz w:val="17"/>
            <w:szCs w:val="17"/>
            <w:lang w:val="fr-FR"/>
          </w:rPr>
          <w:delText> :</w:delText>
        </w:r>
      </w:del>
    </w:p>
    <w:p w14:paraId="13282317" w14:textId="2FFE1D7A" w:rsidR="00807B26" w:rsidRPr="00F30AF4" w:rsidDel="00687FBF" w:rsidRDefault="008F4999" w:rsidP="007E79FC">
      <w:pPr>
        <w:pStyle w:val="ListParagraph"/>
        <w:numPr>
          <w:ilvl w:val="0"/>
          <w:numId w:val="20"/>
        </w:numPr>
        <w:spacing w:before="120" w:after="120"/>
        <w:ind w:left="1701" w:hanging="567"/>
        <w:contextualSpacing w:val="0"/>
        <w:rPr>
          <w:del w:id="143" w:author="Author"/>
          <w:sz w:val="17"/>
          <w:szCs w:val="17"/>
          <w:lang w:val="fr-FR"/>
        </w:rPr>
      </w:pPr>
      <w:del w:id="144" w:author="Author">
        <w:r w:rsidRPr="00F30AF4" w:rsidDel="00687FBF">
          <w:rPr>
            <w:sz w:val="17"/>
            <w:szCs w:val="17"/>
            <w:lang w:val="fr-FR"/>
          </w:rPr>
          <w:delText>code alphabétique à deux</w:delText>
        </w:r>
        <w:r w:rsidR="002A5478" w:rsidRPr="00F30AF4" w:rsidDel="00687FBF">
          <w:rPr>
            <w:sz w:val="17"/>
            <w:szCs w:val="17"/>
            <w:lang w:val="fr-FR"/>
          </w:rPr>
          <w:delText> </w:delText>
        </w:r>
        <w:r w:rsidRPr="00F30AF4" w:rsidDel="00687FBF">
          <w:rPr>
            <w:sz w:val="17"/>
            <w:szCs w:val="17"/>
            <w:lang w:val="fr-FR"/>
          </w:rPr>
          <w:delText>lettres de l</w:delText>
        </w:r>
        <w:r w:rsidR="00E937CE" w:rsidRPr="00F30AF4" w:rsidDel="00687FBF">
          <w:rPr>
            <w:sz w:val="17"/>
            <w:szCs w:val="17"/>
            <w:lang w:val="fr-FR"/>
          </w:rPr>
          <w:delText>’</w:delText>
        </w:r>
        <w:r w:rsidRPr="00F30AF4" w:rsidDel="00687FBF">
          <w:rPr>
            <w:sz w:val="17"/>
            <w:szCs w:val="17"/>
            <w:lang w:val="fr-FR"/>
          </w:rPr>
          <w:delText>office de propriété industrielle qui a publié la demande</w:delText>
        </w:r>
        <w:r w:rsidR="00191469" w:rsidRPr="00F30AF4" w:rsidDel="00687FBF">
          <w:rPr>
            <w:sz w:val="17"/>
            <w:szCs w:val="17"/>
            <w:lang w:val="fr-FR"/>
          </w:rPr>
          <w:delText>;</w:delText>
        </w:r>
      </w:del>
    </w:p>
    <w:p w14:paraId="208C15EA" w14:textId="76322B81" w:rsidR="00807B26" w:rsidRPr="00F30AF4" w:rsidDel="00687FBF" w:rsidRDefault="008F4999" w:rsidP="007E79FC">
      <w:pPr>
        <w:pStyle w:val="ListParagraph"/>
        <w:numPr>
          <w:ilvl w:val="0"/>
          <w:numId w:val="20"/>
        </w:numPr>
        <w:spacing w:before="120" w:after="120"/>
        <w:ind w:left="1701" w:hanging="567"/>
        <w:contextualSpacing w:val="0"/>
        <w:rPr>
          <w:del w:id="145" w:author="Author"/>
          <w:sz w:val="17"/>
          <w:szCs w:val="17"/>
          <w:lang w:val="fr-FR"/>
        </w:rPr>
      </w:pPr>
      <w:del w:id="146" w:author="Author">
        <w:r w:rsidRPr="00F30AF4" w:rsidDel="00687FBF">
          <w:rPr>
            <w:sz w:val="17"/>
            <w:szCs w:val="17"/>
            <w:lang w:val="fr-FR"/>
          </w:rPr>
          <w:delText>numéro de la demande</w:delText>
        </w:r>
        <w:r w:rsidR="00191469" w:rsidRPr="00F30AF4" w:rsidDel="00687FBF">
          <w:rPr>
            <w:sz w:val="17"/>
            <w:szCs w:val="17"/>
            <w:lang w:val="fr-FR"/>
          </w:rPr>
          <w:delText>;</w:delText>
        </w:r>
        <w:r w:rsidR="00577AA3" w:rsidRPr="00F30AF4" w:rsidDel="00687FBF">
          <w:rPr>
            <w:sz w:val="17"/>
            <w:szCs w:val="17"/>
            <w:lang w:val="fr-FR"/>
          </w:rPr>
          <w:delText xml:space="preserve">  </w:delText>
        </w:r>
        <w:r w:rsidRPr="00F30AF4" w:rsidDel="00687FBF">
          <w:rPr>
            <w:sz w:val="17"/>
            <w:szCs w:val="17"/>
            <w:lang w:val="fr-FR"/>
          </w:rPr>
          <w:delText>et</w:delText>
        </w:r>
      </w:del>
    </w:p>
    <w:p w14:paraId="393168EE" w14:textId="31BB2482" w:rsidR="00807B26" w:rsidRPr="00F30AF4" w:rsidDel="00687FBF" w:rsidRDefault="008F4999" w:rsidP="007E79FC">
      <w:pPr>
        <w:pStyle w:val="ListParagraph"/>
        <w:numPr>
          <w:ilvl w:val="0"/>
          <w:numId w:val="20"/>
        </w:numPr>
        <w:spacing w:before="120" w:after="120"/>
        <w:ind w:left="1701" w:hanging="567"/>
        <w:contextualSpacing w:val="0"/>
        <w:rPr>
          <w:del w:id="147" w:author="Author"/>
          <w:sz w:val="17"/>
          <w:szCs w:val="17"/>
          <w:lang w:val="fr-FR"/>
        </w:rPr>
      </w:pPr>
      <w:del w:id="148" w:author="Author">
        <w:r w:rsidRPr="00F30AF4" w:rsidDel="00687FBF">
          <w:rPr>
            <w:sz w:val="17"/>
            <w:szCs w:val="17"/>
            <w:lang w:val="fr-FR"/>
          </w:rPr>
          <w:delText>date de dépôt</w:delText>
        </w:r>
        <w:r w:rsidR="00807B26" w:rsidRPr="00F30AF4" w:rsidDel="00687FBF">
          <w:rPr>
            <w:sz w:val="17"/>
            <w:szCs w:val="17"/>
            <w:lang w:val="fr-FR"/>
          </w:rPr>
          <w:delText>.</w:delText>
        </w:r>
      </w:del>
    </w:p>
    <w:p w14:paraId="55147EC7" w14:textId="6A3B93B9" w:rsidR="00336103" w:rsidRPr="00F30AF4" w:rsidDel="00687FBF" w:rsidRDefault="0063491F" w:rsidP="007E79FC">
      <w:pPr>
        <w:pStyle w:val="ListParagraph"/>
        <w:numPr>
          <w:ilvl w:val="0"/>
          <w:numId w:val="13"/>
        </w:numPr>
        <w:spacing w:before="120" w:after="120"/>
        <w:ind w:left="1134" w:hanging="567"/>
        <w:rPr>
          <w:del w:id="149" w:author="Author"/>
          <w:sz w:val="17"/>
          <w:szCs w:val="17"/>
          <w:lang w:val="fr-FR"/>
        </w:rPr>
      </w:pPr>
      <w:bookmarkStart w:id="150" w:name="_Ref76724519"/>
      <w:del w:id="151" w:author="Author">
        <w:r w:rsidRPr="00F30AF4" w:rsidDel="00687FBF">
          <w:rPr>
            <w:sz w:val="17"/>
            <w:szCs w:val="17"/>
            <w:lang w:val="fr-FR"/>
          </w:rPr>
          <w:delText xml:space="preserve">indication </w:delText>
        </w:r>
        <w:r w:rsidR="008D2CF8" w:rsidRPr="00F30AF4" w:rsidDel="00687FBF">
          <w:rPr>
            <w:sz w:val="17"/>
            <w:szCs w:val="17"/>
            <w:lang w:val="fr-FR"/>
          </w:rPr>
          <w:delText>de la possibilité ou non d</w:delText>
        </w:r>
        <w:r w:rsidR="00E937CE" w:rsidRPr="00F30AF4" w:rsidDel="00687FBF">
          <w:rPr>
            <w:sz w:val="17"/>
            <w:szCs w:val="17"/>
            <w:lang w:val="fr-FR"/>
          </w:rPr>
          <w:delText>’</w:delText>
        </w:r>
        <w:r w:rsidR="008D2CF8" w:rsidRPr="00F30AF4" w:rsidDel="00687FBF">
          <w:rPr>
            <w:sz w:val="17"/>
            <w:szCs w:val="17"/>
            <w:lang w:val="fr-FR"/>
          </w:rPr>
          <w:delText>effectuer une recherche textuelle dans l</w:delText>
        </w:r>
        <w:r w:rsidR="00E937CE" w:rsidRPr="00F30AF4" w:rsidDel="00687FBF">
          <w:rPr>
            <w:sz w:val="17"/>
            <w:szCs w:val="17"/>
            <w:lang w:val="fr-FR"/>
          </w:rPr>
          <w:delText>’</w:delText>
        </w:r>
        <w:r w:rsidR="008D2CF8" w:rsidRPr="00F30AF4" w:rsidDel="00687FBF">
          <w:rPr>
            <w:sz w:val="17"/>
            <w:szCs w:val="17"/>
            <w:lang w:val="fr-FR"/>
          </w:rPr>
          <w:delText xml:space="preserve">abrégé, la </w:delText>
        </w:r>
        <w:r w:rsidRPr="00F30AF4" w:rsidDel="00687FBF">
          <w:rPr>
            <w:sz w:val="17"/>
            <w:szCs w:val="17"/>
            <w:lang w:val="fr-FR"/>
          </w:rPr>
          <w:delText>description</w:delText>
        </w:r>
        <w:r w:rsidR="008D2CF8" w:rsidRPr="00F30AF4" w:rsidDel="00687FBF">
          <w:rPr>
            <w:sz w:val="17"/>
            <w:szCs w:val="17"/>
            <w:lang w:val="fr-FR"/>
          </w:rPr>
          <w:delText xml:space="preserve"> ou les revendications d</w:delText>
        </w:r>
        <w:r w:rsidR="00E937CE" w:rsidRPr="00F30AF4" w:rsidDel="00687FBF">
          <w:rPr>
            <w:sz w:val="17"/>
            <w:szCs w:val="17"/>
            <w:lang w:val="fr-FR"/>
          </w:rPr>
          <w:delText>’</w:delText>
        </w:r>
        <w:r w:rsidR="008D2CF8" w:rsidRPr="00F30AF4" w:rsidDel="00687FBF">
          <w:rPr>
            <w:sz w:val="17"/>
            <w:szCs w:val="17"/>
            <w:lang w:val="fr-FR"/>
          </w:rPr>
          <w:delText xml:space="preserve">une </w:delText>
        </w:r>
        <w:r w:rsidRPr="00F30AF4" w:rsidDel="00687FBF">
          <w:rPr>
            <w:sz w:val="17"/>
            <w:szCs w:val="17"/>
            <w:lang w:val="fr-FR"/>
          </w:rPr>
          <w:delText xml:space="preserve">publication </w:delText>
        </w:r>
        <w:r w:rsidR="008D2CF8" w:rsidRPr="00F30AF4" w:rsidDel="00687FBF">
          <w:rPr>
            <w:sz w:val="17"/>
            <w:szCs w:val="17"/>
            <w:lang w:val="fr-FR"/>
          </w:rPr>
          <w:delText>au moyen de l</w:delText>
        </w:r>
        <w:r w:rsidR="00E937CE" w:rsidRPr="00F30AF4" w:rsidDel="00687FBF">
          <w:rPr>
            <w:sz w:val="17"/>
            <w:szCs w:val="17"/>
            <w:lang w:val="fr-FR"/>
          </w:rPr>
          <w:delText>’</w:delText>
        </w:r>
        <w:r w:rsidR="008D2CF8" w:rsidRPr="00F30AF4" w:rsidDel="00687FBF">
          <w:rPr>
            <w:sz w:val="17"/>
            <w:szCs w:val="17"/>
            <w:lang w:val="fr-FR"/>
          </w:rPr>
          <w:delText xml:space="preserve">un des </w:delText>
        </w:r>
        <w:r w:rsidRPr="00F30AF4" w:rsidDel="00687FBF">
          <w:rPr>
            <w:sz w:val="17"/>
            <w:szCs w:val="17"/>
            <w:lang w:val="fr-FR"/>
          </w:rPr>
          <w:delText>codes</w:delText>
        </w:r>
        <w:r w:rsidR="008D2CF8" w:rsidRPr="00F30AF4" w:rsidDel="00687FBF">
          <w:rPr>
            <w:sz w:val="17"/>
            <w:szCs w:val="17"/>
            <w:lang w:val="fr-FR"/>
          </w:rPr>
          <w:delText xml:space="preserve"> suivants</w:delText>
        </w:r>
        <w:r w:rsidR="00E937CE" w:rsidRPr="00F30AF4" w:rsidDel="00687FBF">
          <w:rPr>
            <w:sz w:val="17"/>
            <w:szCs w:val="17"/>
            <w:lang w:val="fr-FR"/>
          </w:rPr>
          <w:delText> :</w:delText>
        </w:r>
        <w:bookmarkEnd w:id="150"/>
      </w:del>
    </w:p>
    <w:p w14:paraId="1C50C150" w14:textId="6D278A2B" w:rsidR="008D2CF8" w:rsidRPr="00F30AF4" w:rsidDel="00687FBF" w:rsidRDefault="008D2CF8" w:rsidP="00E45A66">
      <w:pPr>
        <w:tabs>
          <w:tab w:val="left" w:pos="1701"/>
        </w:tabs>
        <w:spacing w:before="120" w:after="120"/>
        <w:ind w:left="1701" w:hanging="567"/>
        <w:rPr>
          <w:del w:id="152" w:author="Author"/>
          <w:sz w:val="17"/>
          <w:szCs w:val="17"/>
          <w:lang w:val="fr-FR"/>
        </w:rPr>
      </w:pPr>
      <w:del w:id="153" w:author="Author">
        <w:r w:rsidRPr="00F30AF4" w:rsidDel="00687FBF">
          <w:rPr>
            <w:sz w:val="17"/>
            <w:szCs w:val="17"/>
            <w:lang w:val="fr-FR"/>
          </w:rPr>
          <w:delText>•</w:delText>
        </w:r>
        <w:r w:rsidRPr="00F30AF4" w:rsidDel="00687FBF">
          <w:rPr>
            <w:sz w:val="17"/>
            <w:szCs w:val="17"/>
            <w:lang w:val="fr-FR"/>
          </w:rPr>
          <w:tab/>
          <w:delText xml:space="preserve">“N” – </w:delText>
        </w:r>
        <w:r w:rsidR="001656B9" w:rsidRPr="00F30AF4" w:rsidDel="00687FBF">
          <w:rPr>
            <w:sz w:val="17"/>
            <w:szCs w:val="17"/>
            <w:lang w:val="fr-FR"/>
          </w:rPr>
          <w:delText>non disponible</w:delText>
        </w:r>
      </w:del>
    </w:p>
    <w:p w14:paraId="6114E54A" w14:textId="58E99B5F" w:rsidR="008D2CF8" w:rsidRPr="00F30AF4" w:rsidDel="00687FBF" w:rsidRDefault="008D2CF8" w:rsidP="00E45A66">
      <w:pPr>
        <w:tabs>
          <w:tab w:val="left" w:pos="1701"/>
        </w:tabs>
        <w:spacing w:before="120" w:after="120"/>
        <w:ind w:left="1701" w:hanging="567"/>
        <w:rPr>
          <w:del w:id="154" w:author="Author"/>
          <w:sz w:val="17"/>
          <w:szCs w:val="17"/>
          <w:lang w:val="fr-FR"/>
        </w:rPr>
      </w:pPr>
      <w:del w:id="155" w:author="Author">
        <w:r w:rsidRPr="00F30AF4" w:rsidDel="00687FBF">
          <w:rPr>
            <w:sz w:val="17"/>
            <w:szCs w:val="17"/>
            <w:lang w:val="fr-FR"/>
          </w:rPr>
          <w:delText>•</w:delText>
        </w:r>
        <w:r w:rsidRPr="00F30AF4" w:rsidDel="00687FBF">
          <w:rPr>
            <w:sz w:val="17"/>
            <w:szCs w:val="17"/>
            <w:lang w:val="fr-FR"/>
          </w:rPr>
          <w:tab/>
          <w:delText xml:space="preserve">“U” – </w:delText>
        </w:r>
        <w:r w:rsidR="008A3867" w:rsidRPr="00F30AF4" w:rsidDel="00687FBF">
          <w:rPr>
            <w:sz w:val="17"/>
            <w:szCs w:val="17"/>
            <w:lang w:val="fr-FR"/>
          </w:rPr>
          <w:delText xml:space="preserve">disponibilité </w:delText>
        </w:r>
        <w:r w:rsidR="00E044C0" w:rsidRPr="00F30AF4" w:rsidDel="00687FBF">
          <w:rPr>
            <w:sz w:val="17"/>
            <w:szCs w:val="17"/>
            <w:lang w:val="fr-FR"/>
          </w:rPr>
          <w:delText>inconnu</w:delText>
        </w:r>
        <w:r w:rsidR="008A3867" w:rsidRPr="00F30AF4" w:rsidDel="00687FBF">
          <w:rPr>
            <w:sz w:val="17"/>
            <w:szCs w:val="17"/>
            <w:lang w:val="fr-FR"/>
          </w:rPr>
          <w:delText>e</w:delText>
        </w:r>
      </w:del>
    </w:p>
    <w:p w14:paraId="768A17A7" w14:textId="48ED936A" w:rsidR="008D2CF8" w:rsidRPr="00F30AF4" w:rsidDel="00687FBF" w:rsidRDefault="008D2CF8" w:rsidP="00E45A66">
      <w:pPr>
        <w:tabs>
          <w:tab w:val="left" w:pos="1701"/>
        </w:tabs>
        <w:spacing w:before="120" w:after="120"/>
        <w:ind w:left="1701" w:hanging="567"/>
        <w:rPr>
          <w:del w:id="156" w:author="Author"/>
          <w:sz w:val="17"/>
          <w:szCs w:val="17"/>
          <w:lang w:val="fr-FR"/>
        </w:rPr>
      </w:pPr>
      <w:del w:id="157" w:author="Author">
        <w:r w:rsidRPr="00F30AF4" w:rsidDel="00687FBF">
          <w:rPr>
            <w:sz w:val="17"/>
            <w:szCs w:val="17"/>
            <w:lang w:val="fr-FR"/>
          </w:rPr>
          <w:delText>•</w:delText>
        </w:r>
        <w:r w:rsidRPr="00F30AF4" w:rsidDel="00687FBF">
          <w:rPr>
            <w:sz w:val="17"/>
            <w:szCs w:val="17"/>
            <w:lang w:val="fr-FR"/>
          </w:rPr>
          <w:tab/>
        </w:r>
        <w:r w:rsidR="00191ABE" w:rsidRPr="00F30AF4" w:rsidDel="00687FBF">
          <w:rPr>
            <w:sz w:val="17"/>
            <w:szCs w:val="17"/>
            <w:lang w:val="fr-FR"/>
          </w:rPr>
          <w:delText xml:space="preserve">code(s) </w:delText>
        </w:r>
        <w:r w:rsidR="001656B9" w:rsidRPr="00F30AF4" w:rsidDel="00687FBF">
          <w:rPr>
            <w:sz w:val="17"/>
            <w:szCs w:val="17"/>
            <w:lang w:val="fr-FR"/>
          </w:rPr>
          <w:delText xml:space="preserve">de langue </w:delText>
        </w:r>
        <w:r w:rsidR="00191ABE" w:rsidRPr="00F30AF4" w:rsidDel="00687FBF">
          <w:rPr>
            <w:sz w:val="17"/>
            <w:szCs w:val="17"/>
            <w:lang w:val="fr-FR"/>
          </w:rPr>
          <w:delText>à deux</w:delText>
        </w:r>
        <w:r w:rsidR="007B0A0F" w:rsidRPr="00F30AF4" w:rsidDel="00687FBF">
          <w:rPr>
            <w:sz w:val="17"/>
            <w:szCs w:val="17"/>
            <w:lang w:val="fr-FR"/>
          </w:rPr>
          <w:delText> </w:delText>
        </w:r>
        <w:r w:rsidR="00191ABE" w:rsidRPr="00F30AF4" w:rsidDel="00687FBF">
          <w:rPr>
            <w:sz w:val="17"/>
            <w:szCs w:val="17"/>
            <w:lang w:val="fr-FR"/>
          </w:rPr>
          <w:delText>lettres dans l</w:delText>
        </w:r>
        <w:r w:rsidR="001656B9" w:rsidRPr="00F30AF4" w:rsidDel="00687FBF">
          <w:rPr>
            <w:sz w:val="17"/>
            <w:szCs w:val="17"/>
            <w:lang w:val="fr-FR"/>
          </w:rPr>
          <w:delText xml:space="preserve">aquelle </w:delText>
        </w:r>
        <w:r w:rsidR="00191ABE" w:rsidRPr="00F30AF4" w:rsidDel="00687FBF">
          <w:rPr>
            <w:sz w:val="17"/>
            <w:szCs w:val="17"/>
            <w:lang w:val="fr-FR"/>
          </w:rPr>
          <w:delText xml:space="preserve">le texte se prêtant à la recherche est </w:delText>
        </w:r>
        <w:r w:rsidR="00D174A8" w:rsidRPr="00F30AF4" w:rsidDel="00687FBF">
          <w:rPr>
            <w:sz w:val="17"/>
            <w:szCs w:val="17"/>
            <w:lang w:val="fr-FR"/>
          </w:rPr>
          <w:delText>mis à disposition</w:delText>
        </w:r>
        <w:r w:rsidR="00B06297" w:rsidRPr="00F30AF4" w:rsidDel="00687FBF">
          <w:rPr>
            <w:sz w:val="17"/>
            <w:szCs w:val="17"/>
            <w:lang w:val="fr-FR"/>
          </w:rPr>
          <w:delText xml:space="preserve"> soit dans la langue d’origine, soit en tant que traduction officielle</w:delText>
        </w:r>
        <w:r w:rsidR="002F1BCD" w:rsidRPr="00F30AF4" w:rsidDel="00687FBF">
          <w:rPr>
            <w:sz w:val="17"/>
            <w:szCs w:val="17"/>
            <w:lang w:val="fr-FR"/>
          </w:rPr>
          <w:delText xml:space="preserve"> </w:delText>
        </w:r>
      </w:del>
    </w:p>
    <w:p w14:paraId="379351C5" w14:textId="7CB97BD0" w:rsidR="00807B26" w:rsidRPr="00F30AF4" w:rsidDel="00687FBF" w:rsidRDefault="00161E35" w:rsidP="00783782">
      <w:pPr>
        <w:pStyle w:val="ONUME"/>
        <w:numPr>
          <w:ilvl w:val="0"/>
          <w:numId w:val="43"/>
        </w:numPr>
        <w:tabs>
          <w:tab w:val="left" w:pos="567"/>
        </w:tabs>
        <w:ind w:left="0" w:firstLine="0"/>
        <w:rPr>
          <w:del w:id="158" w:author="Author"/>
          <w:sz w:val="17"/>
          <w:szCs w:val="17"/>
          <w:lang w:val="fr-FR"/>
        </w:rPr>
      </w:pPr>
      <w:del w:id="159" w:author="Author">
        <w:r w:rsidRPr="00F30AF4" w:rsidDel="00687FBF">
          <w:rPr>
            <w:sz w:val="17"/>
            <w:szCs w:val="17"/>
            <w:lang w:val="fr-FR"/>
          </w:rPr>
          <w:delText xml:space="preserve">Le </w:delText>
        </w:r>
        <w:r w:rsidR="00F833C2" w:rsidRPr="00F30AF4" w:rsidDel="00687FBF">
          <w:rPr>
            <w:sz w:val="17"/>
            <w:szCs w:val="17"/>
            <w:lang w:val="fr-FR"/>
          </w:rPr>
          <w:delText>code d</w:delText>
        </w:r>
        <w:r w:rsidR="00E937CE" w:rsidRPr="00F30AF4" w:rsidDel="00687FBF">
          <w:rPr>
            <w:sz w:val="17"/>
            <w:szCs w:val="17"/>
            <w:lang w:val="fr-FR"/>
          </w:rPr>
          <w:delText>’</w:delText>
        </w:r>
        <w:r w:rsidR="00F833C2" w:rsidRPr="00F30AF4" w:rsidDel="00687FBF">
          <w:rPr>
            <w:sz w:val="17"/>
            <w:szCs w:val="17"/>
            <w:lang w:val="fr-FR"/>
          </w:rPr>
          <w:delText>exception à la publication</w:delText>
        </w:r>
        <w:r w:rsidR="00807B26" w:rsidRPr="00F30AF4" w:rsidDel="00687FBF">
          <w:rPr>
            <w:sz w:val="17"/>
            <w:szCs w:val="17"/>
            <w:lang w:val="fr-FR"/>
          </w:rPr>
          <w:delText xml:space="preserve"> (</w:delText>
        </w:r>
        <w:r w:rsidR="0087167F" w:rsidRPr="00F30AF4" w:rsidDel="00687FBF">
          <w:rPr>
            <w:sz w:val="17"/>
            <w:szCs w:val="17"/>
            <w:lang w:val="fr-FR"/>
          </w:rPr>
          <w:delText>paragraphe </w:delText>
        </w:r>
        <w:r w:rsidR="00CA0A8A" w:rsidRPr="00F30AF4" w:rsidDel="00687FBF">
          <w:rPr>
            <w:sz w:val="17"/>
            <w:szCs w:val="17"/>
            <w:lang w:val="fr-FR"/>
          </w:rPr>
          <w:delText>9</w:delText>
        </w:r>
        <w:r w:rsidRPr="00F30AF4" w:rsidDel="00687FBF">
          <w:rPr>
            <w:sz w:val="17"/>
            <w:szCs w:val="17"/>
            <w:lang w:val="fr-FR"/>
          </w:rPr>
          <w:delText>.</w:delText>
        </w:r>
        <w:r w:rsidR="00807B26" w:rsidRPr="00F30AF4" w:rsidDel="00687FBF">
          <w:rPr>
            <w:sz w:val="17"/>
            <w:szCs w:val="17"/>
            <w:lang w:val="fr-FR"/>
          </w:rPr>
          <w:delText xml:space="preserve">a) </w:delText>
        </w:r>
        <w:r w:rsidRPr="00F30AF4" w:rsidDel="00687FBF">
          <w:rPr>
            <w:sz w:val="17"/>
            <w:szCs w:val="17"/>
            <w:lang w:val="fr-FR"/>
          </w:rPr>
          <w:delText>ci</w:delText>
        </w:r>
        <w:r w:rsidR="00E937CE" w:rsidRPr="00F30AF4" w:rsidDel="00687FBF">
          <w:rPr>
            <w:sz w:val="17"/>
            <w:szCs w:val="17"/>
            <w:lang w:val="fr-FR"/>
          </w:rPr>
          <w:delText>-</w:delText>
        </w:r>
        <w:r w:rsidRPr="00F30AF4" w:rsidDel="00687FBF">
          <w:rPr>
            <w:sz w:val="17"/>
            <w:szCs w:val="17"/>
            <w:lang w:val="fr-FR"/>
          </w:rPr>
          <w:delText>dessus</w:delText>
        </w:r>
        <w:r w:rsidR="00807B26" w:rsidRPr="00F30AF4" w:rsidDel="00687FBF">
          <w:rPr>
            <w:sz w:val="17"/>
            <w:szCs w:val="17"/>
            <w:lang w:val="fr-FR"/>
          </w:rPr>
          <w:delText xml:space="preserve">) </w:delText>
        </w:r>
        <w:r w:rsidRPr="00F30AF4" w:rsidDel="00687FBF">
          <w:rPr>
            <w:sz w:val="17"/>
            <w:szCs w:val="17"/>
            <w:lang w:val="fr-FR"/>
          </w:rPr>
          <w:delText xml:space="preserve">doit toujours être indiqué pour </w:delText>
        </w:r>
        <w:r w:rsidR="002B51E1" w:rsidRPr="00F30AF4" w:rsidDel="00687FBF">
          <w:rPr>
            <w:sz w:val="17"/>
            <w:szCs w:val="17"/>
            <w:lang w:val="fr-FR"/>
          </w:rPr>
          <w:delText xml:space="preserve">les documents pour lesquels </w:delText>
        </w:r>
        <w:r w:rsidR="00E302AB" w:rsidRPr="00F30AF4" w:rsidDel="00687FBF">
          <w:rPr>
            <w:sz w:val="17"/>
            <w:szCs w:val="17"/>
            <w:lang w:val="fr-FR"/>
          </w:rPr>
          <w:delText>la publication complète n</w:delText>
        </w:r>
        <w:r w:rsidR="00E937CE" w:rsidRPr="00F30AF4" w:rsidDel="00687FBF">
          <w:rPr>
            <w:sz w:val="17"/>
            <w:szCs w:val="17"/>
            <w:lang w:val="fr-FR"/>
          </w:rPr>
          <w:delText>’</w:delText>
        </w:r>
        <w:r w:rsidR="00E302AB" w:rsidRPr="00F30AF4" w:rsidDel="00687FBF">
          <w:rPr>
            <w:sz w:val="17"/>
            <w:szCs w:val="17"/>
            <w:lang w:val="fr-FR"/>
          </w:rPr>
          <w:delText>est pas disponible sous une forme lisible par une machine</w:delText>
        </w:r>
        <w:r w:rsidR="002B51E1" w:rsidRPr="00F30AF4" w:rsidDel="00687FBF">
          <w:rPr>
            <w:sz w:val="17"/>
            <w:szCs w:val="17"/>
            <w:lang w:val="fr-FR"/>
          </w:rPr>
          <w:delText xml:space="preserve"> </w:delText>
        </w:r>
        <w:r w:rsidR="00E302AB" w:rsidRPr="00F30AF4" w:rsidDel="00687FBF">
          <w:rPr>
            <w:sz w:val="17"/>
            <w:szCs w:val="17"/>
            <w:lang w:val="fr-FR"/>
          </w:rPr>
          <w:delText xml:space="preserve">(voir les </w:delText>
        </w:r>
        <w:r w:rsidR="0087167F" w:rsidRPr="00F30AF4" w:rsidDel="00687FBF">
          <w:rPr>
            <w:sz w:val="17"/>
            <w:szCs w:val="17"/>
            <w:lang w:val="fr-FR"/>
          </w:rPr>
          <w:delText>paragraphes 2</w:delText>
        </w:r>
        <w:r w:rsidR="00CA0A8A" w:rsidRPr="00F30AF4" w:rsidDel="00687FBF">
          <w:rPr>
            <w:sz w:val="17"/>
            <w:szCs w:val="17"/>
            <w:lang w:val="fr-FR"/>
          </w:rPr>
          <w:delText>3</w:delText>
        </w:r>
        <w:r w:rsidR="00E302AB" w:rsidRPr="00F30AF4" w:rsidDel="00687FBF">
          <w:rPr>
            <w:sz w:val="17"/>
            <w:szCs w:val="17"/>
            <w:lang w:val="fr-FR"/>
          </w:rPr>
          <w:delText xml:space="preserve"> à 2</w:delText>
        </w:r>
        <w:r w:rsidR="00CA0A8A" w:rsidRPr="00F30AF4" w:rsidDel="00687FBF">
          <w:rPr>
            <w:sz w:val="17"/>
            <w:szCs w:val="17"/>
            <w:lang w:val="fr-FR"/>
          </w:rPr>
          <w:delText>6</w:delText>
        </w:r>
        <w:r w:rsidR="00E302AB" w:rsidRPr="00F30AF4" w:rsidDel="00687FBF">
          <w:rPr>
            <w:sz w:val="17"/>
            <w:szCs w:val="17"/>
            <w:lang w:val="fr-FR"/>
          </w:rPr>
          <w:delText xml:space="preserve"> ci</w:delText>
        </w:r>
        <w:r w:rsidR="00E937CE" w:rsidRPr="00F30AF4" w:rsidDel="00687FBF">
          <w:rPr>
            <w:sz w:val="17"/>
            <w:szCs w:val="17"/>
            <w:lang w:val="fr-FR"/>
          </w:rPr>
          <w:delText>-</w:delText>
        </w:r>
        <w:r w:rsidR="00E302AB" w:rsidRPr="00F30AF4" w:rsidDel="00687FBF">
          <w:rPr>
            <w:sz w:val="17"/>
            <w:szCs w:val="17"/>
            <w:lang w:val="fr-FR"/>
          </w:rPr>
          <w:delText>desso</w:delText>
        </w:r>
        <w:r w:rsidR="00A613E5" w:rsidRPr="00F30AF4" w:rsidDel="00687FBF">
          <w:rPr>
            <w:sz w:val="17"/>
            <w:szCs w:val="17"/>
            <w:lang w:val="fr-FR"/>
          </w:rPr>
          <w:delText>us).  Si</w:delText>
        </w:r>
        <w:r w:rsidR="00E302AB" w:rsidRPr="00F30AF4" w:rsidDel="00687FBF">
          <w:rPr>
            <w:sz w:val="17"/>
            <w:szCs w:val="17"/>
            <w:lang w:val="fr-FR"/>
          </w:rPr>
          <w:delText xml:space="preserve"> ce n</w:delText>
        </w:r>
        <w:r w:rsidR="00E937CE" w:rsidRPr="00F30AF4" w:rsidDel="00687FBF">
          <w:rPr>
            <w:sz w:val="17"/>
            <w:szCs w:val="17"/>
            <w:lang w:val="fr-FR"/>
          </w:rPr>
          <w:delText>’</w:delText>
        </w:r>
        <w:r w:rsidR="00E302AB" w:rsidRPr="00F30AF4" w:rsidDel="00687FBF">
          <w:rPr>
            <w:sz w:val="17"/>
            <w:szCs w:val="17"/>
            <w:lang w:val="fr-FR"/>
          </w:rPr>
          <w:delText xml:space="preserve">est pas le cas, </w:delText>
        </w:r>
        <w:r w:rsidR="007D7285" w:rsidRPr="00F30AF4" w:rsidDel="00687FBF">
          <w:rPr>
            <w:sz w:val="17"/>
            <w:szCs w:val="17"/>
            <w:lang w:val="fr-FR"/>
          </w:rPr>
          <w:delText>l</w:delText>
        </w:r>
        <w:r w:rsidR="00E937CE" w:rsidRPr="00F30AF4" w:rsidDel="00687FBF">
          <w:rPr>
            <w:sz w:val="17"/>
            <w:szCs w:val="17"/>
            <w:lang w:val="fr-FR"/>
          </w:rPr>
          <w:delText>’</w:delText>
        </w:r>
        <w:r w:rsidR="007D7285" w:rsidRPr="00F30AF4" w:rsidDel="00687FBF">
          <w:rPr>
            <w:sz w:val="17"/>
            <w:szCs w:val="17"/>
            <w:lang w:val="fr-FR"/>
          </w:rPr>
          <w:delText xml:space="preserve">élément </w:delText>
        </w:r>
        <w:r w:rsidR="00DB5C49" w:rsidRPr="00F30AF4" w:rsidDel="00687FBF">
          <w:rPr>
            <w:sz w:val="17"/>
            <w:szCs w:val="17"/>
            <w:lang w:val="fr-FR"/>
          </w:rPr>
          <w:delText>d</w:delText>
        </w:r>
        <w:r w:rsidR="00E937CE" w:rsidRPr="00F30AF4" w:rsidDel="00687FBF">
          <w:rPr>
            <w:sz w:val="17"/>
            <w:szCs w:val="17"/>
            <w:lang w:val="fr-FR"/>
          </w:rPr>
          <w:delText>’</w:delText>
        </w:r>
        <w:r w:rsidR="00DB5C49" w:rsidRPr="00F30AF4" w:rsidDel="00687FBF">
          <w:rPr>
            <w:sz w:val="17"/>
            <w:szCs w:val="17"/>
            <w:lang w:val="fr-FR"/>
          </w:rPr>
          <w:delText>information</w:delText>
        </w:r>
        <w:r w:rsidR="00E302AB" w:rsidRPr="00F30AF4" w:rsidDel="00687FBF">
          <w:rPr>
            <w:sz w:val="17"/>
            <w:szCs w:val="17"/>
            <w:lang w:val="fr-FR"/>
          </w:rPr>
          <w:delText xml:space="preserve"> </w:delText>
        </w:r>
        <w:r w:rsidR="00B46DFD" w:rsidRPr="00F30AF4" w:rsidDel="00687FBF">
          <w:rPr>
            <w:sz w:val="17"/>
            <w:szCs w:val="17"/>
            <w:lang w:val="fr-FR"/>
          </w:rPr>
          <w:delText>“</w:delText>
        </w:r>
        <w:r w:rsidR="00F833C2" w:rsidRPr="00F30AF4" w:rsidDel="00687FBF">
          <w:rPr>
            <w:sz w:val="17"/>
            <w:szCs w:val="17"/>
            <w:lang w:val="fr-FR"/>
          </w:rPr>
          <w:delText>code d</w:delText>
        </w:r>
        <w:r w:rsidR="00E937CE" w:rsidRPr="00F30AF4" w:rsidDel="00687FBF">
          <w:rPr>
            <w:sz w:val="17"/>
            <w:szCs w:val="17"/>
            <w:lang w:val="fr-FR"/>
          </w:rPr>
          <w:delText>’</w:delText>
        </w:r>
        <w:r w:rsidR="00F833C2" w:rsidRPr="00F30AF4" w:rsidDel="00687FBF">
          <w:rPr>
            <w:sz w:val="17"/>
            <w:szCs w:val="17"/>
            <w:lang w:val="fr-FR"/>
          </w:rPr>
          <w:delText>exception à la publication</w:delText>
        </w:r>
        <w:r w:rsidR="00B46DFD" w:rsidRPr="00F30AF4" w:rsidDel="00687FBF">
          <w:rPr>
            <w:sz w:val="17"/>
            <w:szCs w:val="17"/>
            <w:lang w:val="fr-FR"/>
          </w:rPr>
          <w:delText>”</w:delText>
        </w:r>
        <w:r w:rsidR="00807B26" w:rsidRPr="00F30AF4" w:rsidDel="00687FBF">
          <w:rPr>
            <w:sz w:val="17"/>
            <w:szCs w:val="17"/>
            <w:lang w:val="fr-FR"/>
          </w:rPr>
          <w:delText xml:space="preserve"> </w:delText>
        </w:r>
        <w:r w:rsidR="00E302AB" w:rsidRPr="00F30AF4" w:rsidDel="00687FBF">
          <w:rPr>
            <w:sz w:val="17"/>
            <w:szCs w:val="17"/>
            <w:lang w:val="fr-FR"/>
          </w:rPr>
          <w:delText>ne doit pas être renseigné</w:delText>
        </w:r>
        <w:r w:rsidR="00807B26" w:rsidRPr="00F30AF4" w:rsidDel="00687FBF">
          <w:rPr>
            <w:sz w:val="17"/>
            <w:szCs w:val="17"/>
            <w:lang w:val="fr-FR"/>
          </w:rPr>
          <w:delText>.</w:delText>
        </w:r>
      </w:del>
    </w:p>
    <w:p w14:paraId="29B4CE35" w14:textId="21BB95C3" w:rsidR="00807B26" w:rsidRPr="00F30AF4" w:rsidDel="00687FBF" w:rsidRDefault="008B4582" w:rsidP="00783782">
      <w:pPr>
        <w:pStyle w:val="ONUME"/>
        <w:numPr>
          <w:ilvl w:val="0"/>
          <w:numId w:val="43"/>
        </w:numPr>
        <w:tabs>
          <w:tab w:val="left" w:pos="567"/>
        </w:tabs>
        <w:ind w:left="0" w:firstLine="0"/>
        <w:rPr>
          <w:del w:id="160" w:author="Author"/>
          <w:sz w:val="17"/>
          <w:szCs w:val="17"/>
          <w:lang w:val="fr-FR"/>
        </w:rPr>
      </w:pPr>
      <w:del w:id="161" w:author="Author">
        <w:r w:rsidRPr="00F30AF4" w:rsidDel="00687FBF">
          <w:rPr>
            <w:sz w:val="17"/>
            <w:szCs w:val="17"/>
            <w:lang w:val="fr-FR"/>
          </w:rPr>
          <w:delText>La décision d</w:delText>
        </w:r>
        <w:r w:rsidR="00E937CE" w:rsidRPr="00F30AF4" w:rsidDel="00687FBF">
          <w:rPr>
            <w:sz w:val="17"/>
            <w:szCs w:val="17"/>
            <w:lang w:val="fr-FR"/>
          </w:rPr>
          <w:delText>’</w:delText>
        </w:r>
        <w:r w:rsidR="00915449" w:rsidRPr="00F30AF4" w:rsidDel="00687FBF">
          <w:rPr>
            <w:sz w:val="17"/>
            <w:szCs w:val="17"/>
            <w:lang w:val="fr-FR"/>
          </w:rPr>
          <w:delText>indiquer</w:delText>
        </w:r>
        <w:r w:rsidRPr="00F30AF4" w:rsidDel="00687FBF">
          <w:rPr>
            <w:sz w:val="17"/>
            <w:szCs w:val="17"/>
            <w:lang w:val="fr-FR"/>
          </w:rPr>
          <w:delText xml:space="preserve"> ou non les éléments d</w:delText>
        </w:r>
        <w:r w:rsidR="00E937CE" w:rsidRPr="00F30AF4" w:rsidDel="00687FBF">
          <w:rPr>
            <w:sz w:val="17"/>
            <w:szCs w:val="17"/>
            <w:lang w:val="fr-FR"/>
          </w:rPr>
          <w:delText>’</w:delText>
        </w:r>
        <w:r w:rsidRPr="00F30AF4" w:rsidDel="00687FBF">
          <w:rPr>
            <w:sz w:val="17"/>
            <w:szCs w:val="17"/>
            <w:lang w:val="fr-FR"/>
          </w:rPr>
          <w:delText xml:space="preserve">information facultatifs visés aux </w:delText>
        </w:r>
        <w:r w:rsidR="0087167F" w:rsidRPr="00F30AF4" w:rsidDel="00687FBF">
          <w:rPr>
            <w:sz w:val="17"/>
            <w:szCs w:val="17"/>
            <w:lang w:val="fr-FR"/>
          </w:rPr>
          <w:delText>paragraphes </w:delText>
        </w:r>
        <w:r w:rsidR="00CA0A8A" w:rsidRPr="00F30AF4" w:rsidDel="00687FBF">
          <w:rPr>
            <w:sz w:val="17"/>
            <w:szCs w:val="17"/>
            <w:lang w:val="fr-FR"/>
          </w:rPr>
          <w:delText>9</w:delText>
        </w:r>
        <w:r w:rsidRPr="00F30AF4" w:rsidDel="00687FBF">
          <w:rPr>
            <w:sz w:val="17"/>
            <w:szCs w:val="17"/>
            <w:lang w:val="fr-FR"/>
          </w:rPr>
          <w:delText xml:space="preserve">.b) </w:delText>
        </w:r>
        <w:r w:rsidR="00CA0A8A" w:rsidRPr="00F30AF4" w:rsidDel="00687FBF">
          <w:rPr>
            <w:sz w:val="17"/>
            <w:szCs w:val="17"/>
            <w:lang w:val="fr-FR"/>
          </w:rPr>
          <w:delText>à</w:delText>
        </w:r>
        <w:r w:rsidRPr="00F30AF4" w:rsidDel="00687FBF">
          <w:rPr>
            <w:sz w:val="17"/>
            <w:szCs w:val="17"/>
            <w:lang w:val="fr-FR"/>
          </w:rPr>
          <w:delText xml:space="preserve"> </w:delText>
        </w:r>
        <w:r w:rsidR="00CA0A8A" w:rsidRPr="00F30AF4" w:rsidDel="00687FBF">
          <w:rPr>
            <w:sz w:val="17"/>
            <w:szCs w:val="17"/>
            <w:lang w:val="fr-FR"/>
          </w:rPr>
          <w:delText>9</w:delText>
        </w:r>
        <w:r w:rsidRPr="00F30AF4" w:rsidDel="00687FBF">
          <w:rPr>
            <w:sz w:val="17"/>
            <w:szCs w:val="17"/>
            <w:lang w:val="fr-FR"/>
          </w:rPr>
          <w:delText>.</w:delText>
        </w:r>
        <w:r w:rsidR="00CA0A8A" w:rsidRPr="00F30AF4" w:rsidDel="00687FBF">
          <w:rPr>
            <w:sz w:val="17"/>
            <w:szCs w:val="17"/>
            <w:lang w:val="fr-FR"/>
          </w:rPr>
          <w:delText>d</w:delText>
        </w:r>
        <w:r w:rsidRPr="00F30AF4" w:rsidDel="00687FBF">
          <w:rPr>
            <w:sz w:val="17"/>
            <w:szCs w:val="17"/>
            <w:lang w:val="fr-FR"/>
          </w:rPr>
          <w:delText xml:space="preserve">) </w:delText>
        </w:r>
        <w:r w:rsidR="00820C54" w:rsidRPr="00F30AF4" w:rsidDel="00687FBF">
          <w:rPr>
            <w:sz w:val="17"/>
            <w:szCs w:val="17"/>
            <w:lang w:val="fr-FR"/>
          </w:rPr>
          <w:delText>relève du pouvoir discrétionnaire de l</w:delText>
        </w:r>
        <w:r w:rsidR="00E937CE" w:rsidRPr="00F30AF4" w:rsidDel="00687FBF">
          <w:rPr>
            <w:sz w:val="17"/>
            <w:szCs w:val="17"/>
            <w:lang w:val="fr-FR"/>
          </w:rPr>
          <w:delText>’</w:delText>
        </w:r>
        <w:r w:rsidR="00820C54" w:rsidRPr="00F30AF4" w:rsidDel="00687FBF">
          <w:rPr>
            <w:sz w:val="17"/>
            <w:szCs w:val="17"/>
            <w:lang w:val="fr-FR"/>
          </w:rPr>
          <w:delText>office de propriété industrielle qui constitue le fichier d</w:delText>
        </w:r>
        <w:r w:rsidR="00E937CE" w:rsidRPr="00F30AF4" w:rsidDel="00687FBF">
          <w:rPr>
            <w:sz w:val="17"/>
            <w:szCs w:val="17"/>
            <w:lang w:val="fr-FR"/>
          </w:rPr>
          <w:delText>’</w:delText>
        </w:r>
        <w:r w:rsidR="00820C54" w:rsidRPr="00F30AF4" w:rsidDel="00687FBF">
          <w:rPr>
            <w:sz w:val="17"/>
            <w:szCs w:val="17"/>
            <w:lang w:val="fr-FR"/>
          </w:rPr>
          <w:delText>autori</w:delText>
        </w:r>
        <w:r w:rsidR="00A613E5" w:rsidRPr="00F30AF4" w:rsidDel="00687FBF">
          <w:rPr>
            <w:sz w:val="17"/>
            <w:szCs w:val="17"/>
            <w:lang w:val="fr-FR"/>
          </w:rPr>
          <w:delText>té</w:delText>
        </w:r>
        <w:r w:rsidR="00A43532" w:rsidRPr="00F30AF4" w:rsidDel="00687FBF">
          <w:rPr>
            <w:sz w:val="17"/>
            <w:szCs w:val="17"/>
            <w:lang w:val="fr-FR"/>
          </w:rPr>
          <w:delText>.</w:delText>
        </w:r>
      </w:del>
    </w:p>
    <w:p w14:paraId="1857805A" w14:textId="7E6F198A" w:rsidR="0087167F" w:rsidRPr="00F30AF4" w:rsidDel="00687FBF" w:rsidRDefault="00783782" w:rsidP="00783782">
      <w:pPr>
        <w:pStyle w:val="ONUME"/>
        <w:numPr>
          <w:ilvl w:val="0"/>
          <w:numId w:val="0"/>
        </w:numPr>
        <w:tabs>
          <w:tab w:val="left" w:pos="567"/>
        </w:tabs>
        <w:rPr>
          <w:del w:id="162" w:author="Author"/>
          <w:sz w:val="17"/>
          <w:szCs w:val="17"/>
          <w:lang w:val="fr-FR"/>
        </w:rPr>
      </w:pPr>
      <w:del w:id="163" w:author="Author">
        <w:r w:rsidDel="00783782">
          <w:rPr>
            <w:sz w:val="17"/>
            <w:szCs w:val="17"/>
            <w:lang w:val="fr-FR"/>
          </w:rPr>
          <w:delText>7.</w:delText>
        </w:r>
        <w:r w:rsidDel="00783782">
          <w:rPr>
            <w:sz w:val="17"/>
            <w:szCs w:val="17"/>
            <w:lang w:val="fr-FR"/>
          </w:rPr>
          <w:tab/>
        </w:r>
        <w:r w:rsidR="00BC34A9" w:rsidRPr="00F30AF4" w:rsidDel="00687FBF">
          <w:rPr>
            <w:sz w:val="17"/>
            <w:szCs w:val="17"/>
            <w:lang w:val="fr-FR"/>
          </w:rPr>
          <w:delText>La liste des documents figurant dans le fichier d</w:delText>
        </w:r>
        <w:r w:rsidR="00E937CE" w:rsidRPr="00F30AF4" w:rsidDel="00687FBF">
          <w:rPr>
            <w:sz w:val="17"/>
            <w:szCs w:val="17"/>
            <w:lang w:val="fr-FR"/>
          </w:rPr>
          <w:delText>’</w:delText>
        </w:r>
        <w:r w:rsidR="00BC34A9" w:rsidRPr="00F30AF4" w:rsidDel="00687FBF">
          <w:rPr>
            <w:sz w:val="17"/>
            <w:szCs w:val="17"/>
            <w:lang w:val="fr-FR"/>
          </w:rPr>
          <w:delText xml:space="preserve">autorité doit être classée </w:delText>
        </w:r>
        <w:r w:rsidR="00724341" w:rsidRPr="00F30AF4" w:rsidDel="00687FBF">
          <w:rPr>
            <w:sz w:val="17"/>
            <w:szCs w:val="17"/>
            <w:lang w:val="fr-FR"/>
          </w:rPr>
          <w:delText>en premier lieu</w:delText>
        </w:r>
        <w:r w:rsidR="00BC34A9" w:rsidRPr="00F30AF4" w:rsidDel="00687FBF">
          <w:rPr>
            <w:sz w:val="17"/>
            <w:szCs w:val="17"/>
            <w:lang w:val="fr-FR"/>
          </w:rPr>
          <w:delText xml:space="preserve"> par numéro de publication, deuxièmement par type de document (code de type de document), troisièmement par date de publication et (</w:delText>
        </w:r>
        <w:r w:rsidR="008B04C2" w:rsidRPr="00F30AF4" w:rsidDel="00687FBF">
          <w:rPr>
            <w:sz w:val="17"/>
            <w:szCs w:val="17"/>
            <w:lang w:val="fr-FR"/>
          </w:rPr>
          <w:delText>d</w:delText>
        </w:r>
        <w:r w:rsidR="00E937CE" w:rsidRPr="00F30AF4" w:rsidDel="00687FBF">
          <w:rPr>
            <w:sz w:val="17"/>
            <w:szCs w:val="17"/>
            <w:lang w:val="fr-FR"/>
          </w:rPr>
          <w:delText>’</w:delText>
        </w:r>
        <w:r w:rsidR="008B04C2" w:rsidRPr="00F30AF4" w:rsidDel="00687FBF">
          <w:rPr>
            <w:sz w:val="17"/>
            <w:szCs w:val="17"/>
            <w:lang w:val="fr-FR"/>
          </w:rPr>
          <w:delText>une manière facultative</w:delText>
        </w:r>
        <w:r w:rsidR="00BC34A9" w:rsidRPr="00F30AF4" w:rsidDel="00687FBF">
          <w:rPr>
            <w:sz w:val="17"/>
            <w:szCs w:val="17"/>
            <w:lang w:val="fr-FR"/>
          </w:rPr>
          <w:delText>) quatrièmement par</w:delText>
        </w:r>
        <w:r w:rsidR="008B04C2" w:rsidRPr="00F30AF4" w:rsidDel="00687FBF">
          <w:rPr>
            <w:sz w:val="17"/>
            <w:szCs w:val="17"/>
            <w:lang w:val="fr-FR"/>
          </w:rPr>
          <w:delText xml:space="preserve"> </w:delText>
        </w:r>
        <w:r w:rsidR="00F833C2" w:rsidRPr="00F30AF4" w:rsidDel="00687FBF">
          <w:rPr>
            <w:sz w:val="17"/>
            <w:szCs w:val="17"/>
            <w:lang w:val="fr-FR"/>
          </w:rPr>
          <w:delText>code d</w:delText>
        </w:r>
        <w:r w:rsidR="00E937CE" w:rsidRPr="00F30AF4" w:rsidDel="00687FBF">
          <w:rPr>
            <w:sz w:val="17"/>
            <w:szCs w:val="17"/>
            <w:lang w:val="fr-FR"/>
          </w:rPr>
          <w:delText>’</w:delText>
        </w:r>
        <w:r w:rsidR="00F833C2" w:rsidRPr="00F30AF4" w:rsidDel="00687FBF">
          <w:rPr>
            <w:sz w:val="17"/>
            <w:szCs w:val="17"/>
            <w:lang w:val="fr-FR"/>
          </w:rPr>
          <w:delText>exception à la publication</w:delText>
        </w:r>
        <w:r w:rsidR="00807B26" w:rsidRPr="00F30AF4" w:rsidDel="00687FBF">
          <w:rPr>
            <w:sz w:val="17"/>
            <w:szCs w:val="17"/>
            <w:lang w:val="fr-FR"/>
          </w:rPr>
          <w:delText xml:space="preserve"> </w:delText>
        </w:r>
        <w:r w:rsidR="008B04C2" w:rsidRPr="00F30AF4" w:rsidDel="00687FBF">
          <w:rPr>
            <w:sz w:val="17"/>
            <w:szCs w:val="17"/>
            <w:lang w:val="fr-FR"/>
          </w:rPr>
          <w:delText>et cinquièmement par numéro de priorité.</w:delText>
        </w:r>
      </w:del>
    </w:p>
    <w:p w14:paraId="6FE3BFE7" w14:textId="64F2F495" w:rsidR="00807B26" w:rsidRPr="00F30AF4" w:rsidDel="00687FBF" w:rsidRDefault="00783782" w:rsidP="00783782">
      <w:pPr>
        <w:pStyle w:val="ONUME"/>
        <w:numPr>
          <w:ilvl w:val="0"/>
          <w:numId w:val="0"/>
        </w:numPr>
        <w:tabs>
          <w:tab w:val="left" w:pos="567"/>
        </w:tabs>
        <w:rPr>
          <w:del w:id="164" w:author="Author"/>
          <w:sz w:val="17"/>
          <w:szCs w:val="17"/>
          <w:lang w:val="fr-FR"/>
        </w:rPr>
      </w:pPr>
      <w:del w:id="165" w:author="Author">
        <w:r w:rsidDel="00783782">
          <w:rPr>
            <w:sz w:val="17"/>
            <w:szCs w:val="17"/>
            <w:lang w:val="fr-FR"/>
          </w:rPr>
          <w:delText>8.</w:delText>
        </w:r>
        <w:r w:rsidDel="00783782">
          <w:rPr>
            <w:sz w:val="17"/>
            <w:szCs w:val="17"/>
            <w:lang w:val="fr-FR"/>
          </w:rPr>
          <w:tab/>
        </w:r>
        <w:r w:rsidR="00954C1F" w:rsidRPr="00F30AF4" w:rsidDel="00687FBF">
          <w:rPr>
            <w:sz w:val="17"/>
            <w:szCs w:val="17"/>
            <w:lang w:val="fr-FR"/>
          </w:rPr>
          <w:delText>En ce qui concerne les cas dans lesquels un numéro de publication a été attribué, mais aucun document n</w:delText>
        </w:r>
        <w:r w:rsidR="00E937CE" w:rsidRPr="00F30AF4" w:rsidDel="00687FBF">
          <w:rPr>
            <w:sz w:val="17"/>
            <w:szCs w:val="17"/>
            <w:lang w:val="fr-FR"/>
          </w:rPr>
          <w:delText>’</w:delText>
        </w:r>
        <w:r w:rsidR="00954C1F" w:rsidRPr="00F30AF4" w:rsidDel="00687FBF">
          <w:rPr>
            <w:sz w:val="17"/>
            <w:szCs w:val="17"/>
            <w:lang w:val="fr-FR"/>
          </w:rPr>
          <w:delText xml:space="preserve">a été publié, les </w:delText>
        </w:r>
        <w:r w:rsidR="007D7285" w:rsidRPr="00F30AF4" w:rsidDel="00687FBF">
          <w:rPr>
            <w:sz w:val="17"/>
            <w:szCs w:val="17"/>
            <w:lang w:val="fr-FR"/>
          </w:rPr>
          <w:delText>éléments d</w:delText>
        </w:r>
        <w:r w:rsidR="00E937CE" w:rsidRPr="00F30AF4" w:rsidDel="00687FBF">
          <w:rPr>
            <w:sz w:val="17"/>
            <w:szCs w:val="17"/>
            <w:lang w:val="fr-FR"/>
          </w:rPr>
          <w:delText>’</w:delText>
        </w:r>
        <w:r w:rsidR="00DB5C49" w:rsidRPr="00F30AF4" w:rsidDel="00687FBF">
          <w:rPr>
            <w:sz w:val="17"/>
            <w:szCs w:val="17"/>
            <w:lang w:val="fr-FR"/>
          </w:rPr>
          <w:delText>information</w:delText>
        </w:r>
        <w:r w:rsidR="00954C1F" w:rsidRPr="00F30AF4" w:rsidDel="00687FBF">
          <w:rPr>
            <w:sz w:val="17"/>
            <w:szCs w:val="17"/>
            <w:lang w:val="fr-FR"/>
          </w:rPr>
          <w:delText xml:space="preserve"> </w:delText>
        </w:r>
        <w:r w:rsidR="00B46DFD" w:rsidRPr="00F30AF4" w:rsidDel="00687FBF">
          <w:rPr>
            <w:sz w:val="17"/>
            <w:szCs w:val="17"/>
            <w:lang w:val="fr-FR"/>
          </w:rPr>
          <w:delText>“</w:delText>
        </w:r>
        <w:r w:rsidR="009B0926" w:rsidRPr="00F30AF4" w:rsidDel="00687FBF">
          <w:rPr>
            <w:sz w:val="17"/>
            <w:szCs w:val="17"/>
            <w:lang w:val="fr-FR"/>
          </w:rPr>
          <w:delText>code de type de document</w:delText>
        </w:r>
        <w:r w:rsidR="00B46DFD" w:rsidRPr="00F30AF4" w:rsidDel="00687FBF">
          <w:rPr>
            <w:sz w:val="17"/>
            <w:szCs w:val="17"/>
            <w:lang w:val="fr-FR"/>
          </w:rPr>
          <w:delText>”</w:delText>
        </w:r>
        <w:r w:rsidR="00807B26" w:rsidRPr="00F30AF4" w:rsidDel="00687FBF">
          <w:rPr>
            <w:sz w:val="17"/>
            <w:szCs w:val="17"/>
            <w:lang w:val="fr-FR"/>
          </w:rPr>
          <w:delText xml:space="preserve"> </w:delText>
        </w:r>
        <w:r w:rsidR="009B0926" w:rsidRPr="00F30AF4" w:rsidDel="00687FBF">
          <w:rPr>
            <w:sz w:val="17"/>
            <w:szCs w:val="17"/>
            <w:lang w:val="fr-FR"/>
          </w:rPr>
          <w:delText>et</w:delText>
        </w:r>
        <w:r w:rsidR="00807B26" w:rsidRPr="00F30AF4" w:rsidDel="00687FBF">
          <w:rPr>
            <w:sz w:val="17"/>
            <w:szCs w:val="17"/>
            <w:lang w:val="fr-FR"/>
          </w:rPr>
          <w:delText xml:space="preserve"> </w:delText>
        </w:r>
        <w:r w:rsidR="00B46DFD" w:rsidRPr="00F30AF4" w:rsidDel="00687FBF">
          <w:rPr>
            <w:sz w:val="17"/>
            <w:szCs w:val="17"/>
            <w:lang w:val="fr-FR"/>
          </w:rPr>
          <w:delText>“</w:delText>
        </w:r>
        <w:r w:rsidR="009B0926" w:rsidRPr="00F30AF4" w:rsidDel="00687FBF">
          <w:rPr>
            <w:sz w:val="17"/>
            <w:szCs w:val="17"/>
            <w:lang w:val="fr-FR"/>
          </w:rPr>
          <w:delText>date de publication</w:delText>
        </w:r>
        <w:r w:rsidR="00B46DFD" w:rsidRPr="00F30AF4" w:rsidDel="00687FBF">
          <w:rPr>
            <w:sz w:val="17"/>
            <w:szCs w:val="17"/>
            <w:lang w:val="fr-FR"/>
          </w:rPr>
          <w:delText>”</w:delText>
        </w:r>
        <w:r w:rsidR="00807B26" w:rsidRPr="00F30AF4" w:rsidDel="00687FBF">
          <w:rPr>
            <w:sz w:val="17"/>
            <w:szCs w:val="17"/>
            <w:lang w:val="fr-FR"/>
          </w:rPr>
          <w:delText xml:space="preserve"> </w:delText>
        </w:r>
        <w:r w:rsidR="009B0926" w:rsidRPr="00F30AF4" w:rsidDel="00687FBF">
          <w:rPr>
            <w:sz w:val="17"/>
            <w:szCs w:val="17"/>
            <w:lang w:val="fr-FR"/>
          </w:rPr>
          <w:delText>peuvent ne pas être renseignés.</w:delText>
        </w:r>
      </w:del>
    </w:p>
    <w:p w14:paraId="0F45FE80" w14:textId="6FA5428C" w:rsidR="00807B26" w:rsidRPr="00F30AF4" w:rsidDel="00687FBF" w:rsidRDefault="00EF401C" w:rsidP="005C587B">
      <w:pPr>
        <w:pStyle w:val="Heading3"/>
        <w:spacing w:before="0"/>
        <w:rPr>
          <w:del w:id="166" w:author="Author"/>
          <w:sz w:val="17"/>
          <w:szCs w:val="17"/>
          <w:lang w:val="fr-FR"/>
        </w:rPr>
      </w:pPr>
      <w:del w:id="167" w:author="Author">
        <w:r w:rsidRPr="00F30AF4" w:rsidDel="00687FBF">
          <w:rPr>
            <w:sz w:val="17"/>
            <w:szCs w:val="17"/>
            <w:lang w:val="fr-FR"/>
          </w:rPr>
          <w:delText>Formatage des champs</w:delText>
        </w:r>
      </w:del>
    </w:p>
    <w:p w14:paraId="0B413877" w14:textId="3C5BB522" w:rsidR="00807B26" w:rsidRPr="00F30AF4" w:rsidRDefault="00783782">
      <w:pPr>
        <w:pStyle w:val="ONUME"/>
        <w:numPr>
          <w:ilvl w:val="0"/>
          <w:numId w:val="0"/>
        </w:numPr>
        <w:tabs>
          <w:tab w:val="left" w:pos="567"/>
        </w:tabs>
        <w:rPr>
          <w:sz w:val="17"/>
          <w:szCs w:val="17"/>
          <w:lang w:val="fr-FR"/>
        </w:rPr>
        <w:pPrChange w:id="168" w:author="Author">
          <w:pPr>
            <w:pStyle w:val="ONUME"/>
            <w:numPr>
              <w:numId w:val="44"/>
            </w:numPr>
            <w:tabs>
              <w:tab w:val="clear" w:pos="993"/>
              <w:tab w:val="left" w:pos="567"/>
            </w:tabs>
            <w:ind w:left="0" w:hanging="360"/>
          </w:pPr>
        </w:pPrChange>
      </w:pPr>
      <w:ins w:id="169" w:author="Author">
        <w:r>
          <w:rPr>
            <w:sz w:val="17"/>
            <w:szCs w:val="17"/>
            <w:lang w:val="fr-FR"/>
          </w:rPr>
          <w:t>8.</w:t>
        </w:r>
      </w:ins>
      <w:r>
        <w:rPr>
          <w:sz w:val="17"/>
          <w:szCs w:val="17"/>
          <w:lang w:val="fr-FR"/>
        </w:rPr>
        <w:tab/>
      </w:r>
      <w:r w:rsidR="00EF401C" w:rsidRPr="00F30AF4">
        <w:rPr>
          <w:sz w:val="17"/>
          <w:szCs w:val="17"/>
          <w:lang w:val="fr-FR"/>
        </w:rPr>
        <w:t>Tous les éléments et sous</w:t>
      </w:r>
      <w:r w:rsidR="00E937CE" w:rsidRPr="00F30AF4">
        <w:rPr>
          <w:sz w:val="17"/>
          <w:szCs w:val="17"/>
          <w:lang w:val="fr-FR"/>
        </w:rPr>
        <w:t>-</w:t>
      </w:r>
      <w:r w:rsidR="00EF401C" w:rsidRPr="00F30AF4">
        <w:rPr>
          <w:sz w:val="17"/>
          <w:szCs w:val="17"/>
          <w:lang w:val="fr-FR"/>
        </w:rPr>
        <w:t>éléments</w:t>
      </w:r>
      <w:r w:rsidR="00807B26" w:rsidRPr="00F30AF4">
        <w:rPr>
          <w:sz w:val="17"/>
          <w:szCs w:val="17"/>
          <w:lang w:val="fr-FR"/>
        </w:rPr>
        <w:t xml:space="preserve"> </w:t>
      </w:r>
      <w:r w:rsidR="00EF401C" w:rsidRPr="00F30AF4">
        <w:rPr>
          <w:sz w:val="17"/>
          <w:szCs w:val="17"/>
          <w:lang w:val="fr-FR"/>
        </w:rPr>
        <w:t>énumérés au</w:t>
      </w:r>
      <w:del w:id="170" w:author="Author">
        <w:r w:rsidR="00EF401C" w:rsidRPr="00F30AF4" w:rsidDel="00687FBF">
          <w:rPr>
            <w:sz w:val="17"/>
            <w:szCs w:val="17"/>
            <w:lang w:val="fr-FR"/>
          </w:rPr>
          <w:delText>x</w:delText>
        </w:r>
      </w:del>
      <w:r w:rsidR="00EF401C" w:rsidRPr="00F30AF4">
        <w:rPr>
          <w:sz w:val="17"/>
          <w:szCs w:val="17"/>
          <w:lang w:val="fr-FR"/>
        </w:rPr>
        <w:t xml:space="preserve"> </w:t>
      </w:r>
      <w:r w:rsidR="0087167F" w:rsidRPr="00F30AF4">
        <w:rPr>
          <w:sz w:val="17"/>
          <w:szCs w:val="17"/>
          <w:lang w:val="fr-FR"/>
        </w:rPr>
        <w:t>paragraphe</w:t>
      </w:r>
      <w:del w:id="171" w:author="Author">
        <w:r w:rsidR="0087167F" w:rsidRPr="00F30AF4" w:rsidDel="00687FBF">
          <w:rPr>
            <w:sz w:val="17"/>
            <w:szCs w:val="17"/>
            <w:lang w:val="fr-FR"/>
          </w:rPr>
          <w:delText>s </w:delText>
        </w:r>
        <w:r w:rsidR="008C688B" w:rsidRPr="00F30AF4" w:rsidDel="00687FBF">
          <w:rPr>
            <w:sz w:val="17"/>
            <w:szCs w:val="17"/>
            <w:lang w:val="fr-FR"/>
          </w:rPr>
          <w:delText>8</w:delText>
        </w:r>
        <w:r w:rsidR="00EF401C" w:rsidRPr="00F30AF4" w:rsidDel="00687FBF">
          <w:rPr>
            <w:sz w:val="17"/>
            <w:szCs w:val="17"/>
            <w:lang w:val="fr-FR"/>
          </w:rPr>
          <w:delText xml:space="preserve"> et </w:delText>
        </w:r>
        <w:r w:rsidR="008C688B" w:rsidRPr="00F30AF4" w:rsidDel="00687FBF">
          <w:rPr>
            <w:sz w:val="17"/>
            <w:szCs w:val="17"/>
            <w:lang w:val="fr-FR"/>
          </w:rPr>
          <w:delText>9</w:delText>
        </w:r>
      </w:del>
      <w:ins w:id="172" w:author="Author">
        <w:r w:rsidR="00687FBF" w:rsidRPr="00F30AF4">
          <w:rPr>
            <w:sz w:val="17"/>
            <w:szCs w:val="17"/>
            <w:lang w:val="fr-FR"/>
          </w:rPr>
          <w:t xml:space="preserve"> 7</w:t>
        </w:r>
      </w:ins>
      <w:r w:rsidR="00EF401C" w:rsidRPr="00F30AF4">
        <w:rPr>
          <w:sz w:val="17"/>
          <w:szCs w:val="17"/>
          <w:lang w:val="fr-FR"/>
        </w:rPr>
        <w:t xml:space="preserve"> ci</w:t>
      </w:r>
      <w:r w:rsidR="00E937CE" w:rsidRPr="00F30AF4">
        <w:rPr>
          <w:sz w:val="17"/>
          <w:szCs w:val="17"/>
          <w:lang w:val="fr-FR"/>
        </w:rPr>
        <w:t>-</w:t>
      </w:r>
      <w:r w:rsidR="00EF401C" w:rsidRPr="00F30AF4">
        <w:rPr>
          <w:sz w:val="17"/>
          <w:szCs w:val="17"/>
          <w:lang w:val="fr-FR"/>
        </w:rPr>
        <w:t>dessus doivent être inscrits dans des champs distincts</w:t>
      </w:r>
      <w:r w:rsidR="00807B26" w:rsidRPr="00F30AF4">
        <w:rPr>
          <w:sz w:val="17"/>
          <w:szCs w:val="17"/>
          <w:lang w:val="fr-FR"/>
        </w:rPr>
        <w:t>.</w:t>
      </w:r>
    </w:p>
    <w:p w14:paraId="601FD70A" w14:textId="123F1CFB" w:rsidR="00807B26" w:rsidRPr="00F30AF4" w:rsidDel="00426727" w:rsidRDefault="009E2F78" w:rsidP="00783782">
      <w:pPr>
        <w:pStyle w:val="ONUME"/>
        <w:numPr>
          <w:ilvl w:val="0"/>
          <w:numId w:val="45"/>
        </w:numPr>
        <w:tabs>
          <w:tab w:val="left" w:pos="567"/>
        </w:tabs>
        <w:ind w:left="0" w:firstLine="0"/>
        <w:rPr>
          <w:del w:id="173" w:author="Author"/>
          <w:sz w:val="17"/>
          <w:szCs w:val="17"/>
          <w:lang w:val="fr-FR"/>
        </w:rPr>
      </w:pPr>
      <w:del w:id="174" w:author="Author">
        <w:r w:rsidRPr="00F30AF4" w:rsidDel="00426727">
          <w:rPr>
            <w:sz w:val="17"/>
            <w:szCs w:val="17"/>
            <w:lang w:val="fr-FR"/>
          </w:rPr>
          <w:delText xml:space="preserve">Des exemples </w:delText>
        </w:r>
        <w:r w:rsidR="0000359F" w:rsidRPr="00F30AF4" w:rsidDel="00426727">
          <w:rPr>
            <w:sz w:val="17"/>
            <w:szCs w:val="17"/>
            <w:lang w:val="fr-FR"/>
          </w:rPr>
          <w:delText xml:space="preserve">de format texte et de structures de fichiers XML sont donnés dans les </w:delText>
        </w:r>
        <w:r w:rsidR="0087167F" w:rsidRPr="00F30AF4" w:rsidDel="00426727">
          <w:rPr>
            <w:sz w:val="17"/>
            <w:szCs w:val="17"/>
            <w:lang w:val="fr-FR"/>
          </w:rPr>
          <w:delText>annexes I</w:delText>
        </w:r>
        <w:r w:rsidR="0000359F" w:rsidRPr="00F30AF4" w:rsidDel="00426727">
          <w:rPr>
            <w:sz w:val="17"/>
            <w:szCs w:val="17"/>
            <w:lang w:val="fr-FR"/>
          </w:rPr>
          <w:delText>I à IV.</w:delText>
        </w:r>
      </w:del>
    </w:p>
    <w:p w14:paraId="4089821C" w14:textId="77777777" w:rsidR="00807B26" w:rsidRPr="00F30AF4" w:rsidRDefault="00C929C2" w:rsidP="005C587B">
      <w:pPr>
        <w:pStyle w:val="Heading3"/>
        <w:spacing w:before="0"/>
        <w:rPr>
          <w:sz w:val="17"/>
          <w:szCs w:val="17"/>
          <w:lang w:val="fr-FR"/>
        </w:rPr>
      </w:pPr>
      <w:bookmarkStart w:id="175" w:name="_Toc210292879"/>
      <w:r w:rsidRPr="00F30AF4">
        <w:rPr>
          <w:sz w:val="17"/>
          <w:szCs w:val="17"/>
          <w:lang w:val="fr-FR"/>
        </w:rPr>
        <w:t>Administration ayant effectué la publication</w:t>
      </w:r>
      <w:bookmarkEnd w:id="175"/>
    </w:p>
    <w:p w14:paraId="76514017" w14:textId="243125A2" w:rsidR="00807B26" w:rsidRPr="00783782" w:rsidRDefault="0096366E">
      <w:pPr>
        <w:pStyle w:val="ONUME"/>
        <w:numPr>
          <w:ilvl w:val="0"/>
          <w:numId w:val="47"/>
        </w:numPr>
        <w:tabs>
          <w:tab w:val="left" w:pos="567"/>
        </w:tabs>
        <w:ind w:left="0" w:firstLine="0"/>
        <w:rPr>
          <w:sz w:val="17"/>
          <w:szCs w:val="17"/>
          <w:lang w:val="fr-FR"/>
        </w:rPr>
        <w:pPrChange w:id="176" w:author="Author">
          <w:pPr>
            <w:pStyle w:val="ONUME"/>
            <w:numPr>
              <w:numId w:val="0"/>
            </w:numPr>
            <w:tabs>
              <w:tab w:val="clear" w:pos="993"/>
              <w:tab w:val="left" w:pos="567"/>
            </w:tabs>
            <w:ind w:left="0"/>
          </w:pPr>
        </w:pPrChange>
      </w:pPr>
      <w:r w:rsidRPr="00783782">
        <w:rPr>
          <w:sz w:val="17"/>
          <w:szCs w:val="17"/>
          <w:lang w:val="fr-FR"/>
        </w:rPr>
        <w:t>Le code alphabétique à deux</w:t>
      </w:r>
      <w:r w:rsidR="002A5478" w:rsidRPr="00783782">
        <w:rPr>
          <w:sz w:val="17"/>
          <w:szCs w:val="17"/>
          <w:lang w:val="fr-FR"/>
        </w:rPr>
        <w:t> </w:t>
      </w:r>
      <w:r w:rsidRPr="00783782">
        <w:rPr>
          <w:sz w:val="17"/>
          <w:szCs w:val="17"/>
          <w:lang w:val="fr-FR"/>
        </w:rPr>
        <w:t>lettres de l</w:t>
      </w:r>
      <w:r w:rsidR="00E937CE" w:rsidRPr="00783782">
        <w:rPr>
          <w:sz w:val="17"/>
          <w:szCs w:val="17"/>
          <w:lang w:val="fr-FR"/>
        </w:rPr>
        <w:t>’</w:t>
      </w:r>
      <w:r w:rsidR="00C929C2" w:rsidRPr="00783782">
        <w:rPr>
          <w:sz w:val="17"/>
          <w:szCs w:val="17"/>
          <w:lang w:val="fr-FR"/>
        </w:rPr>
        <w:t xml:space="preserve">administration </w:t>
      </w:r>
      <w:r w:rsidR="00714FD9" w:rsidRPr="00783782">
        <w:rPr>
          <w:sz w:val="17"/>
          <w:szCs w:val="17"/>
          <w:lang w:val="fr-FR"/>
        </w:rPr>
        <w:t>ayant effectué la publication</w:t>
      </w:r>
      <w:r w:rsidR="00807B26" w:rsidRPr="00783782">
        <w:rPr>
          <w:sz w:val="17"/>
          <w:szCs w:val="17"/>
          <w:lang w:val="fr-FR"/>
        </w:rPr>
        <w:t xml:space="preserve"> – </w:t>
      </w:r>
      <w:r w:rsidR="00E10C28" w:rsidRPr="00783782">
        <w:rPr>
          <w:sz w:val="17"/>
          <w:szCs w:val="17"/>
          <w:lang w:val="fr-FR"/>
        </w:rPr>
        <w:t>pays ou région</w:t>
      </w:r>
      <w:r w:rsidRPr="00783782">
        <w:rPr>
          <w:sz w:val="17"/>
          <w:szCs w:val="17"/>
          <w:lang w:val="fr-FR"/>
        </w:rPr>
        <w:t xml:space="preserve"> de l</w:t>
      </w:r>
      <w:r w:rsidR="00E937CE" w:rsidRPr="00783782">
        <w:rPr>
          <w:sz w:val="17"/>
          <w:szCs w:val="17"/>
          <w:lang w:val="fr-FR"/>
        </w:rPr>
        <w:t>’</w:t>
      </w:r>
      <w:r w:rsidRPr="00783782">
        <w:rPr>
          <w:sz w:val="17"/>
          <w:szCs w:val="17"/>
          <w:lang w:val="fr-FR"/>
        </w:rPr>
        <w:t xml:space="preserve">office de propriété industrielle </w:t>
      </w:r>
      <w:r w:rsidR="00E10C28" w:rsidRPr="00783782">
        <w:rPr>
          <w:sz w:val="17"/>
          <w:szCs w:val="17"/>
          <w:lang w:val="fr-FR"/>
        </w:rPr>
        <w:t>qui constitue le fichier d</w:t>
      </w:r>
      <w:r w:rsidR="00E937CE" w:rsidRPr="00783782">
        <w:rPr>
          <w:sz w:val="17"/>
          <w:szCs w:val="17"/>
          <w:lang w:val="fr-FR"/>
        </w:rPr>
        <w:t>’</w:t>
      </w:r>
      <w:r w:rsidR="00E10C28" w:rsidRPr="00783782">
        <w:rPr>
          <w:sz w:val="17"/>
          <w:szCs w:val="17"/>
          <w:lang w:val="fr-FR"/>
        </w:rPr>
        <w:t xml:space="preserve">autorité – </w:t>
      </w:r>
      <w:r w:rsidR="00463611" w:rsidRPr="00783782">
        <w:rPr>
          <w:sz w:val="17"/>
          <w:szCs w:val="17"/>
          <w:lang w:val="fr-FR"/>
        </w:rPr>
        <w:t>doit être conforme aux recommandations de la norme</w:t>
      </w:r>
      <w:r w:rsidR="002A5478" w:rsidRPr="00783782">
        <w:rPr>
          <w:sz w:val="17"/>
          <w:szCs w:val="17"/>
          <w:lang w:val="fr-FR"/>
        </w:rPr>
        <w:t> </w:t>
      </w:r>
      <w:r w:rsidR="00E45A66" w:rsidRPr="00783782">
        <w:rPr>
          <w:sz w:val="17"/>
          <w:szCs w:val="17"/>
          <w:lang w:val="fr-FR"/>
        </w:rPr>
        <w:fldChar w:fldCharType="begin"/>
      </w:r>
      <w:r w:rsidR="00E45A66" w:rsidRPr="00783782">
        <w:rPr>
          <w:sz w:val="17"/>
          <w:szCs w:val="17"/>
          <w:lang w:val="fr-FR"/>
        </w:rPr>
        <w:instrText>HYPERLINK "https://www.wipo.int/documents/d/standards/docs-fr-03-03-01.pdf"</w:instrText>
      </w:r>
      <w:r w:rsidR="002C5C94" w:rsidRPr="00783782">
        <w:rPr>
          <w:sz w:val="17"/>
          <w:szCs w:val="17"/>
          <w:lang w:val="fr-FR"/>
        </w:rPr>
      </w:r>
      <w:r w:rsidR="00E45A66" w:rsidRPr="00783782">
        <w:rPr>
          <w:sz w:val="17"/>
          <w:szCs w:val="17"/>
          <w:lang w:val="fr-FR"/>
        </w:rPr>
        <w:fldChar w:fldCharType="separate"/>
      </w:r>
      <w:r w:rsidR="00463611" w:rsidRPr="00783782">
        <w:rPr>
          <w:rStyle w:val="Hyperlink"/>
          <w:sz w:val="17"/>
          <w:szCs w:val="17"/>
          <w:lang w:val="fr-FR"/>
        </w:rPr>
        <w:t>ST.3</w:t>
      </w:r>
      <w:r w:rsidR="00E45A66" w:rsidRPr="00783782">
        <w:rPr>
          <w:sz w:val="17"/>
          <w:szCs w:val="17"/>
          <w:lang w:val="fr-FR"/>
        </w:rPr>
        <w:fldChar w:fldCharType="end"/>
      </w:r>
      <w:r w:rsidR="00463611" w:rsidRPr="00783782">
        <w:rPr>
          <w:sz w:val="17"/>
          <w:szCs w:val="17"/>
          <w:lang w:val="fr-FR"/>
        </w:rPr>
        <w:t xml:space="preserve"> de l</w:t>
      </w:r>
      <w:r w:rsidR="00E937CE" w:rsidRPr="00783782">
        <w:rPr>
          <w:sz w:val="17"/>
          <w:szCs w:val="17"/>
          <w:lang w:val="fr-FR"/>
        </w:rPr>
        <w:t>’</w:t>
      </w:r>
      <w:r w:rsidR="00463611" w:rsidRPr="00783782">
        <w:rPr>
          <w:sz w:val="17"/>
          <w:szCs w:val="17"/>
          <w:lang w:val="fr-FR"/>
        </w:rPr>
        <w:t>OMPI.</w:t>
      </w:r>
    </w:p>
    <w:p w14:paraId="26149CFB" w14:textId="77777777" w:rsidR="00807B26" w:rsidRPr="00F30AF4" w:rsidRDefault="00463611" w:rsidP="005C587B">
      <w:pPr>
        <w:pStyle w:val="Heading3"/>
        <w:spacing w:before="0"/>
        <w:rPr>
          <w:sz w:val="17"/>
          <w:szCs w:val="17"/>
          <w:lang w:val="fr-FR"/>
        </w:rPr>
      </w:pPr>
      <w:bookmarkStart w:id="177" w:name="_Toc210292880"/>
      <w:r w:rsidRPr="00F30AF4">
        <w:rPr>
          <w:sz w:val="17"/>
          <w:szCs w:val="17"/>
          <w:lang w:val="fr-FR"/>
        </w:rPr>
        <w:t>Numéro de publication</w:t>
      </w:r>
      <w:bookmarkEnd w:id="177"/>
    </w:p>
    <w:p w14:paraId="7FD70EF0" w14:textId="44BEADD7" w:rsidR="00807B26" w:rsidRPr="00F30AF4" w:rsidRDefault="00463611">
      <w:pPr>
        <w:pStyle w:val="ONUME"/>
        <w:numPr>
          <w:ilvl w:val="0"/>
          <w:numId w:val="47"/>
        </w:numPr>
        <w:tabs>
          <w:tab w:val="left" w:pos="567"/>
        </w:tabs>
        <w:ind w:left="0" w:firstLine="0"/>
        <w:rPr>
          <w:sz w:val="17"/>
          <w:szCs w:val="17"/>
          <w:lang w:val="fr-FR"/>
        </w:rPr>
        <w:pPrChange w:id="178" w:author="Author">
          <w:pPr>
            <w:pStyle w:val="ONUME"/>
            <w:numPr>
              <w:numId w:val="0"/>
            </w:numPr>
            <w:tabs>
              <w:tab w:val="clear" w:pos="993"/>
              <w:tab w:val="left" w:pos="567"/>
            </w:tabs>
            <w:ind w:left="0"/>
          </w:pPr>
        </w:pPrChange>
      </w:pPr>
      <w:r w:rsidRPr="00F30AF4">
        <w:rPr>
          <w:sz w:val="17"/>
          <w:szCs w:val="17"/>
          <w:lang w:val="fr-FR"/>
        </w:rPr>
        <w:t>Le</w:t>
      </w:r>
      <w:r w:rsidR="008F2B4C" w:rsidRPr="00F30AF4">
        <w:rPr>
          <w:sz w:val="17"/>
          <w:szCs w:val="17"/>
          <w:lang w:val="fr-FR"/>
        </w:rPr>
        <w:t>s</w:t>
      </w:r>
      <w:r w:rsidRPr="00F30AF4">
        <w:rPr>
          <w:sz w:val="17"/>
          <w:szCs w:val="17"/>
          <w:lang w:val="fr-FR"/>
        </w:rPr>
        <w:t xml:space="preserve"> caractères autres qu</w:t>
      </w:r>
      <w:r w:rsidR="00E937CE" w:rsidRPr="00F30AF4">
        <w:rPr>
          <w:sz w:val="17"/>
          <w:szCs w:val="17"/>
          <w:lang w:val="fr-FR"/>
        </w:rPr>
        <w:t>’</w:t>
      </w:r>
      <w:r w:rsidRPr="00F30AF4">
        <w:rPr>
          <w:sz w:val="17"/>
          <w:szCs w:val="17"/>
          <w:lang w:val="fr-FR"/>
        </w:rPr>
        <w:t xml:space="preserve">alphanumériques – </w:t>
      </w:r>
      <w:r w:rsidR="008F2B4C" w:rsidRPr="00F30AF4">
        <w:rPr>
          <w:sz w:val="17"/>
          <w:szCs w:val="17"/>
          <w:lang w:val="fr-FR"/>
        </w:rPr>
        <w:t xml:space="preserve">par exemple les caractères utilisés comme séparateurs, tels que points, virgules, barres obliques ou espaces – doivent préférablement être retirés du numéro de publication, et ce dernier doit </w:t>
      </w:r>
      <w:r w:rsidR="008159FE" w:rsidRPr="00F30AF4">
        <w:rPr>
          <w:sz w:val="17"/>
          <w:szCs w:val="17"/>
          <w:lang w:val="fr-FR"/>
        </w:rPr>
        <w:t>être conforme</w:t>
      </w:r>
      <w:r w:rsidR="008F2B4C" w:rsidRPr="00F30AF4">
        <w:rPr>
          <w:sz w:val="17"/>
          <w:szCs w:val="17"/>
          <w:lang w:val="fr-FR"/>
        </w:rPr>
        <w:t>, d</w:t>
      </w:r>
      <w:r w:rsidR="00E937CE" w:rsidRPr="00F30AF4">
        <w:rPr>
          <w:sz w:val="17"/>
          <w:szCs w:val="17"/>
          <w:lang w:val="fr-FR"/>
        </w:rPr>
        <w:t>’</w:t>
      </w:r>
      <w:r w:rsidR="008F2B4C" w:rsidRPr="00F30AF4">
        <w:rPr>
          <w:sz w:val="17"/>
          <w:szCs w:val="17"/>
          <w:lang w:val="fr-FR"/>
        </w:rPr>
        <w:t xml:space="preserve">une manière générale, </w:t>
      </w:r>
      <w:r w:rsidR="008159FE" w:rsidRPr="00F30AF4">
        <w:rPr>
          <w:sz w:val="17"/>
          <w:szCs w:val="17"/>
          <w:lang w:val="fr-FR"/>
        </w:rPr>
        <w:t>aux</w:t>
      </w:r>
      <w:r w:rsidR="008F2B4C" w:rsidRPr="00F30AF4">
        <w:rPr>
          <w:sz w:val="17"/>
          <w:szCs w:val="17"/>
          <w:lang w:val="fr-FR"/>
        </w:rPr>
        <w:t xml:space="preserve"> recommandations de la norme</w:t>
      </w:r>
      <w:r w:rsidR="002A5478" w:rsidRPr="00F30AF4">
        <w:rPr>
          <w:sz w:val="17"/>
          <w:szCs w:val="17"/>
          <w:lang w:val="fr-FR"/>
        </w:rPr>
        <w:t> </w:t>
      </w:r>
      <w:r w:rsidR="00E45A66" w:rsidRPr="00F30AF4">
        <w:rPr>
          <w:sz w:val="17"/>
          <w:szCs w:val="17"/>
          <w:lang w:val="fr-FR"/>
        </w:rPr>
        <w:fldChar w:fldCharType="begin"/>
      </w:r>
      <w:r w:rsidR="00E45A66" w:rsidRPr="00F30AF4">
        <w:rPr>
          <w:sz w:val="17"/>
          <w:szCs w:val="17"/>
          <w:lang w:val="fr-FR"/>
        </w:rPr>
        <w:instrText>HYPERLINK "https://www.wipo.int/documents/d/standards/docs-fr-03-06-01.pdf"</w:instrText>
      </w:r>
      <w:r w:rsidR="002C5C94" w:rsidRPr="00F30AF4">
        <w:rPr>
          <w:sz w:val="17"/>
          <w:szCs w:val="17"/>
          <w:lang w:val="fr-FR"/>
        </w:rPr>
      </w:r>
      <w:r w:rsidR="00E45A66" w:rsidRPr="00F30AF4">
        <w:rPr>
          <w:sz w:val="17"/>
          <w:szCs w:val="17"/>
          <w:lang w:val="fr-FR"/>
        </w:rPr>
        <w:fldChar w:fldCharType="separate"/>
      </w:r>
      <w:r w:rsidR="008159FE" w:rsidRPr="00F30AF4">
        <w:rPr>
          <w:rStyle w:val="Hyperlink"/>
          <w:sz w:val="17"/>
          <w:szCs w:val="17"/>
          <w:lang w:val="fr-FR"/>
        </w:rPr>
        <w:t>ST.6</w:t>
      </w:r>
      <w:r w:rsidR="00E45A66" w:rsidRPr="00F30AF4">
        <w:rPr>
          <w:sz w:val="17"/>
          <w:szCs w:val="17"/>
          <w:lang w:val="fr-FR"/>
        </w:rPr>
        <w:fldChar w:fldCharType="end"/>
      </w:r>
      <w:r w:rsidR="008159FE" w:rsidRPr="00F30AF4">
        <w:rPr>
          <w:sz w:val="17"/>
          <w:szCs w:val="17"/>
          <w:lang w:val="fr-FR"/>
        </w:rPr>
        <w:t xml:space="preserve"> de l</w:t>
      </w:r>
      <w:r w:rsidR="00E937CE" w:rsidRPr="00F30AF4">
        <w:rPr>
          <w:sz w:val="17"/>
          <w:szCs w:val="17"/>
          <w:lang w:val="fr-FR"/>
        </w:rPr>
        <w:t>’</w:t>
      </w:r>
      <w:r w:rsidR="008159FE" w:rsidRPr="00F30AF4">
        <w:rPr>
          <w:sz w:val="17"/>
          <w:szCs w:val="17"/>
          <w:lang w:val="fr-FR"/>
        </w:rPr>
        <w:t>OMPI.</w:t>
      </w:r>
    </w:p>
    <w:p w14:paraId="78651182" w14:textId="77777777" w:rsidR="00807B26" w:rsidRPr="00F30AF4" w:rsidRDefault="008159FE" w:rsidP="00FF3C6E">
      <w:pPr>
        <w:pStyle w:val="Heading3"/>
        <w:spacing w:before="0"/>
        <w:rPr>
          <w:sz w:val="17"/>
          <w:szCs w:val="17"/>
          <w:lang w:val="fr-FR"/>
        </w:rPr>
      </w:pPr>
      <w:bookmarkStart w:id="179" w:name="_Toc210292881"/>
      <w:r w:rsidRPr="00F30AF4">
        <w:rPr>
          <w:sz w:val="17"/>
          <w:szCs w:val="17"/>
          <w:lang w:val="fr-FR"/>
        </w:rPr>
        <w:t>Code de type de document</w:t>
      </w:r>
      <w:bookmarkEnd w:id="179"/>
    </w:p>
    <w:p w14:paraId="585DA009" w14:textId="016CD113" w:rsidR="00807B26" w:rsidRPr="00F30AF4" w:rsidRDefault="008159FE">
      <w:pPr>
        <w:pStyle w:val="ONUME"/>
        <w:numPr>
          <w:ilvl w:val="0"/>
          <w:numId w:val="47"/>
        </w:numPr>
        <w:tabs>
          <w:tab w:val="left" w:pos="567"/>
        </w:tabs>
        <w:ind w:left="0" w:firstLine="0"/>
        <w:rPr>
          <w:sz w:val="17"/>
          <w:szCs w:val="17"/>
          <w:lang w:val="fr-FR"/>
        </w:rPr>
        <w:pPrChange w:id="180" w:author="Author">
          <w:pPr>
            <w:pStyle w:val="ONUME"/>
            <w:numPr>
              <w:numId w:val="0"/>
            </w:numPr>
            <w:tabs>
              <w:tab w:val="clear" w:pos="993"/>
              <w:tab w:val="left" w:pos="567"/>
            </w:tabs>
            <w:ind w:left="0"/>
          </w:pPr>
        </w:pPrChange>
      </w:pPr>
      <w:r w:rsidRPr="00F30AF4">
        <w:rPr>
          <w:sz w:val="17"/>
          <w:szCs w:val="17"/>
          <w:lang w:val="fr-FR"/>
        </w:rPr>
        <w:t>Les différents types de documents de brevet doivent être identifiés conformément aux recommandations de la norme</w:t>
      </w:r>
      <w:r w:rsidR="002A5478" w:rsidRPr="00F30AF4">
        <w:rPr>
          <w:sz w:val="17"/>
          <w:szCs w:val="17"/>
          <w:lang w:val="fr-FR"/>
        </w:rPr>
        <w:t> </w:t>
      </w:r>
      <w:r w:rsidRPr="00F30AF4">
        <w:rPr>
          <w:sz w:val="17"/>
          <w:szCs w:val="17"/>
          <w:lang w:val="fr-FR"/>
        </w:rPr>
        <w:t>ST.16 de l</w:t>
      </w:r>
      <w:r w:rsidR="00E937CE" w:rsidRPr="00F30AF4">
        <w:rPr>
          <w:sz w:val="17"/>
          <w:szCs w:val="17"/>
          <w:lang w:val="fr-FR"/>
        </w:rPr>
        <w:t>’</w:t>
      </w:r>
      <w:r w:rsidRPr="00F30AF4">
        <w:rPr>
          <w:sz w:val="17"/>
          <w:szCs w:val="17"/>
          <w:lang w:val="fr-FR"/>
        </w:rPr>
        <w:t>O</w:t>
      </w:r>
      <w:r w:rsidR="00A613E5" w:rsidRPr="00F30AF4">
        <w:rPr>
          <w:sz w:val="17"/>
          <w:szCs w:val="17"/>
          <w:lang w:val="fr-FR"/>
        </w:rPr>
        <w:t>MPI.  Si</w:t>
      </w:r>
      <w:r w:rsidR="00C8566D" w:rsidRPr="00F30AF4">
        <w:rPr>
          <w:sz w:val="17"/>
          <w:szCs w:val="17"/>
          <w:lang w:val="fr-FR"/>
        </w:rPr>
        <w:t xml:space="preserve"> un office de propriété industrielle utilise des codes de type de document qui ne suivent pas les recommandations de la norme</w:t>
      </w:r>
      <w:r w:rsidR="002A5478" w:rsidRPr="00F30AF4">
        <w:rPr>
          <w:sz w:val="17"/>
          <w:szCs w:val="17"/>
          <w:lang w:val="fr-FR"/>
        </w:rPr>
        <w:t> </w:t>
      </w:r>
      <w:r w:rsidR="00C8566D" w:rsidRPr="00F30AF4">
        <w:rPr>
          <w:sz w:val="17"/>
          <w:szCs w:val="17"/>
          <w:lang w:val="fr-FR"/>
        </w:rPr>
        <w:t>ST.16 de l</w:t>
      </w:r>
      <w:r w:rsidR="00E937CE" w:rsidRPr="00F30AF4">
        <w:rPr>
          <w:sz w:val="17"/>
          <w:szCs w:val="17"/>
          <w:lang w:val="fr-FR"/>
        </w:rPr>
        <w:t>’</w:t>
      </w:r>
      <w:r w:rsidR="00C8566D" w:rsidRPr="00F30AF4">
        <w:rPr>
          <w:sz w:val="17"/>
          <w:szCs w:val="17"/>
          <w:lang w:val="fr-FR"/>
        </w:rPr>
        <w:t>OMPI, les définitions de ces codes doivent être fournies dans le fichier de définition</w:t>
      </w:r>
      <w:del w:id="181" w:author="Author">
        <w:r w:rsidRPr="00F30AF4" w:rsidDel="00D04AF2">
          <w:rPr>
            <w:sz w:val="17"/>
            <w:szCs w:val="17"/>
            <w:lang w:val="fr-FR"/>
          </w:rPr>
          <w:delText xml:space="preserve"> </w:delText>
        </w:r>
        <w:r w:rsidR="00C8566D" w:rsidRPr="00F30AF4" w:rsidDel="00D04AF2">
          <w:rPr>
            <w:sz w:val="17"/>
            <w:szCs w:val="17"/>
            <w:lang w:val="fr-FR"/>
          </w:rPr>
          <w:delText xml:space="preserve">(voir les </w:delText>
        </w:r>
        <w:r w:rsidR="0087167F" w:rsidRPr="00F30AF4" w:rsidDel="00D04AF2">
          <w:rPr>
            <w:sz w:val="17"/>
            <w:szCs w:val="17"/>
            <w:lang w:val="fr-FR"/>
          </w:rPr>
          <w:delText>paragraphes 3</w:delText>
        </w:r>
        <w:r w:rsidR="008C688B" w:rsidRPr="00F30AF4" w:rsidDel="00D04AF2">
          <w:rPr>
            <w:sz w:val="17"/>
            <w:szCs w:val="17"/>
            <w:lang w:val="fr-FR"/>
          </w:rPr>
          <w:delText>6</w:delText>
        </w:r>
        <w:r w:rsidR="00C8566D" w:rsidRPr="00F30AF4" w:rsidDel="00D04AF2">
          <w:rPr>
            <w:sz w:val="17"/>
            <w:szCs w:val="17"/>
            <w:lang w:val="fr-FR"/>
          </w:rPr>
          <w:delText xml:space="preserve"> et 3</w:delText>
        </w:r>
        <w:r w:rsidR="008C688B" w:rsidRPr="00F30AF4" w:rsidDel="00D04AF2">
          <w:rPr>
            <w:sz w:val="17"/>
            <w:szCs w:val="17"/>
            <w:lang w:val="fr-FR"/>
          </w:rPr>
          <w:delText>7</w:delText>
        </w:r>
        <w:r w:rsidR="00C8566D" w:rsidRPr="00F30AF4" w:rsidDel="00D04AF2">
          <w:rPr>
            <w:sz w:val="17"/>
            <w:szCs w:val="17"/>
            <w:lang w:val="fr-FR"/>
          </w:rPr>
          <w:delText xml:space="preserve"> ci</w:delText>
        </w:r>
        <w:r w:rsidR="00E937CE" w:rsidRPr="00F30AF4" w:rsidDel="00D04AF2">
          <w:rPr>
            <w:sz w:val="17"/>
            <w:szCs w:val="17"/>
            <w:lang w:val="fr-FR"/>
          </w:rPr>
          <w:delText>-</w:delText>
        </w:r>
        <w:r w:rsidR="00C8566D" w:rsidRPr="00F30AF4" w:rsidDel="00D04AF2">
          <w:rPr>
            <w:sz w:val="17"/>
            <w:szCs w:val="17"/>
            <w:lang w:val="fr-FR"/>
          </w:rPr>
          <w:delText>dessous)</w:delText>
        </w:r>
      </w:del>
      <w:r w:rsidR="00C8566D" w:rsidRPr="00F30AF4">
        <w:rPr>
          <w:sz w:val="17"/>
          <w:szCs w:val="17"/>
          <w:lang w:val="fr-FR"/>
        </w:rPr>
        <w:t>.</w:t>
      </w:r>
    </w:p>
    <w:p w14:paraId="3437AA2C" w14:textId="6418FE55" w:rsidR="00E937CE" w:rsidRPr="00F30AF4" w:rsidRDefault="00636C6D">
      <w:pPr>
        <w:pStyle w:val="ONUME"/>
        <w:numPr>
          <w:ilvl w:val="0"/>
          <w:numId w:val="47"/>
        </w:numPr>
        <w:tabs>
          <w:tab w:val="left" w:pos="567"/>
        </w:tabs>
        <w:ind w:left="0" w:firstLine="0"/>
        <w:rPr>
          <w:sz w:val="17"/>
          <w:szCs w:val="17"/>
          <w:lang w:val="fr-FR"/>
        </w:rPr>
        <w:pPrChange w:id="182" w:author="Author">
          <w:pPr>
            <w:pStyle w:val="ONUME"/>
            <w:numPr>
              <w:numId w:val="0"/>
            </w:numPr>
            <w:tabs>
              <w:tab w:val="clear" w:pos="993"/>
              <w:tab w:val="left" w:pos="567"/>
            </w:tabs>
            <w:ind w:left="0"/>
          </w:pPr>
        </w:pPrChange>
      </w:pPr>
      <w:r w:rsidRPr="00F30AF4">
        <w:rPr>
          <w:sz w:val="17"/>
          <w:szCs w:val="17"/>
          <w:lang w:val="fr-FR"/>
        </w:rPr>
        <w:t xml:space="preserve">Si aucun code de </w:t>
      </w:r>
      <w:r w:rsidR="00724341" w:rsidRPr="00F30AF4">
        <w:rPr>
          <w:sz w:val="17"/>
          <w:szCs w:val="17"/>
          <w:lang w:val="fr-FR"/>
        </w:rPr>
        <w:t xml:space="preserve">type de </w:t>
      </w:r>
      <w:r w:rsidRPr="00F30AF4">
        <w:rPr>
          <w:sz w:val="17"/>
          <w:szCs w:val="17"/>
          <w:lang w:val="fr-FR"/>
        </w:rPr>
        <w:t xml:space="preserve">document </w:t>
      </w:r>
      <w:del w:id="183" w:author="Author">
        <w:r w:rsidRPr="00F30AF4" w:rsidDel="00CB0748">
          <w:rPr>
            <w:sz w:val="17"/>
            <w:szCs w:val="17"/>
            <w:lang w:val="fr-FR"/>
          </w:rPr>
          <w:delText xml:space="preserve">de brevet </w:delText>
        </w:r>
      </w:del>
      <w:r w:rsidRPr="00F30AF4">
        <w:rPr>
          <w:sz w:val="17"/>
          <w:szCs w:val="17"/>
          <w:lang w:val="fr-FR"/>
        </w:rPr>
        <w:t>n</w:t>
      </w:r>
      <w:r w:rsidR="00E937CE" w:rsidRPr="00F30AF4">
        <w:rPr>
          <w:sz w:val="17"/>
          <w:szCs w:val="17"/>
          <w:lang w:val="fr-FR"/>
        </w:rPr>
        <w:t>’</w:t>
      </w:r>
      <w:r w:rsidRPr="00F30AF4">
        <w:rPr>
          <w:sz w:val="17"/>
          <w:szCs w:val="17"/>
          <w:lang w:val="fr-FR"/>
        </w:rPr>
        <w:t>a été attribué ou si celui</w:t>
      </w:r>
      <w:r w:rsidR="00E937CE" w:rsidRPr="00F30AF4">
        <w:rPr>
          <w:sz w:val="17"/>
          <w:szCs w:val="17"/>
          <w:lang w:val="fr-FR"/>
        </w:rPr>
        <w:t>-</w:t>
      </w:r>
      <w:r w:rsidRPr="00F30AF4">
        <w:rPr>
          <w:sz w:val="17"/>
          <w:szCs w:val="17"/>
          <w:lang w:val="fr-FR"/>
        </w:rPr>
        <w:t>ci est inconnu, l</w:t>
      </w:r>
      <w:r w:rsidR="00E937CE" w:rsidRPr="00F30AF4">
        <w:rPr>
          <w:sz w:val="17"/>
          <w:szCs w:val="17"/>
          <w:lang w:val="fr-FR"/>
        </w:rPr>
        <w:t>’</w:t>
      </w:r>
      <w:r w:rsidR="00493421" w:rsidRPr="00F30AF4">
        <w:rPr>
          <w:sz w:val="17"/>
          <w:szCs w:val="17"/>
          <w:lang w:val="fr-FR"/>
        </w:rPr>
        <w:t xml:space="preserve">élément </w:t>
      </w:r>
      <w:r w:rsidR="00DB5C49" w:rsidRPr="00F30AF4">
        <w:rPr>
          <w:sz w:val="17"/>
          <w:szCs w:val="17"/>
          <w:lang w:val="fr-FR"/>
        </w:rPr>
        <w:t>d</w:t>
      </w:r>
      <w:r w:rsidR="00E937CE" w:rsidRPr="00F30AF4">
        <w:rPr>
          <w:sz w:val="17"/>
          <w:szCs w:val="17"/>
          <w:lang w:val="fr-FR"/>
        </w:rPr>
        <w:t>’</w:t>
      </w:r>
      <w:r w:rsidR="00DB5C49" w:rsidRPr="00F30AF4">
        <w:rPr>
          <w:sz w:val="17"/>
          <w:szCs w:val="17"/>
          <w:lang w:val="fr-FR"/>
        </w:rPr>
        <w:t>information</w:t>
      </w:r>
      <w:r w:rsidRPr="00F30AF4">
        <w:rPr>
          <w:sz w:val="17"/>
          <w:szCs w:val="17"/>
          <w:lang w:val="fr-FR"/>
        </w:rPr>
        <w:t xml:space="preserve"> </w:t>
      </w:r>
      <w:r w:rsidR="00B46DFD" w:rsidRPr="00F30AF4">
        <w:rPr>
          <w:sz w:val="17"/>
          <w:szCs w:val="17"/>
          <w:lang w:val="fr-FR"/>
        </w:rPr>
        <w:t>“</w:t>
      </w:r>
      <w:r w:rsidRPr="00F30AF4">
        <w:rPr>
          <w:sz w:val="17"/>
          <w:szCs w:val="17"/>
          <w:lang w:val="fr-FR"/>
        </w:rPr>
        <w:t xml:space="preserve">code de type </w:t>
      </w:r>
      <w:r w:rsidR="00E044C0" w:rsidRPr="00F30AF4">
        <w:rPr>
          <w:sz w:val="17"/>
          <w:szCs w:val="17"/>
          <w:lang w:val="fr-FR"/>
        </w:rPr>
        <w:t xml:space="preserve">de document” </w:t>
      </w:r>
      <w:del w:id="184" w:author="Author">
        <w:r w:rsidR="00E044C0" w:rsidRPr="00F30AF4" w:rsidDel="002B2A25">
          <w:rPr>
            <w:sz w:val="17"/>
            <w:szCs w:val="17"/>
            <w:lang w:val="fr-FR"/>
          </w:rPr>
          <w:delText xml:space="preserve">peut </w:delText>
        </w:r>
      </w:del>
      <w:r w:rsidR="00E044C0" w:rsidRPr="00F30AF4">
        <w:rPr>
          <w:sz w:val="17"/>
          <w:szCs w:val="17"/>
          <w:lang w:val="fr-FR"/>
        </w:rPr>
        <w:t xml:space="preserve">ne </w:t>
      </w:r>
      <w:ins w:id="185" w:author="Author">
        <w:r w:rsidR="002B2A25">
          <w:rPr>
            <w:sz w:val="17"/>
            <w:szCs w:val="17"/>
            <w:lang w:val="fr-FR"/>
          </w:rPr>
          <w:t xml:space="preserve">doit </w:t>
        </w:r>
      </w:ins>
      <w:r w:rsidR="00E044C0" w:rsidRPr="00F30AF4">
        <w:rPr>
          <w:sz w:val="17"/>
          <w:szCs w:val="17"/>
          <w:lang w:val="fr-FR"/>
        </w:rPr>
        <w:t>pas être renseigné.</w:t>
      </w:r>
    </w:p>
    <w:p w14:paraId="5C63F6AB" w14:textId="587825B5" w:rsidR="00E044C0" w:rsidRPr="00F30AF4" w:rsidDel="00C11060" w:rsidRDefault="00E044C0" w:rsidP="00FF3C6E">
      <w:pPr>
        <w:pStyle w:val="ONUME"/>
        <w:numPr>
          <w:ilvl w:val="0"/>
          <w:numId w:val="0"/>
        </w:numPr>
        <w:spacing w:after="120"/>
        <w:rPr>
          <w:del w:id="186" w:author="Author"/>
          <w:sz w:val="17"/>
          <w:szCs w:val="17"/>
          <w:u w:val="single"/>
          <w:lang w:val="fr-FR"/>
        </w:rPr>
      </w:pPr>
      <w:del w:id="187" w:author="Author">
        <w:r w:rsidRPr="00F30AF4" w:rsidDel="00C11060">
          <w:rPr>
            <w:sz w:val="17"/>
            <w:szCs w:val="17"/>
            <w:u w:val="single"/>
            <w:lang w:val="fr-FR"/>
          </w:rPr>
          <w:delText>Code de langue</w:delText>
        </w:r>
      </w:del>
    </w:p>
    <w:p w14:paraId="09662FFC" w14:textId="242C4BEA" w:rsidR="00E044C0" w:rsidRPr="00F30AF4" w:rsidDel="00C11060" w:rsidRDefault="00783782" w:rsidP="00783782">
      <w:pPr>
        <w:pStyle w:val="ONUME"/>
        <w:numPr>
          <w:ilvl w:val="0"/>
          <w:numId w:val="0"/>
        </w:numPr>
        <w:rPr>
          <w:del w:id="188" w:author="Author"/>
          <w:sz w:val="17"/>
          <w:szCs w:val="17"/>
          <w:lang w:val="fr-FR"/>
        </w:rPr>
      </w:pPr>
      <w:del w:id="189" w:author="Author">
        <w:r w:rsidDel="00783782">
          <w:rPr>
            <w:sz w:val="17"/>
            <w:szCs w:val="17"/>
            <w:lang w:val="fr-FR"/>
          </w:rPr>
          <w:delText>13.</w:delText>
        </w:r>
        <w:r w:rsidDel="00783782">
          <w:rPr>
            <w:sz w:val="17"/>
            <w:szCs w:val="17"/>
            <w:lang w:val="fr-FR"/>
          </w:rPr>
          <w:tab/>
        </w:r>
        <w:r w:rsidR="00000BE3" w:rsidRPr="00F30AF4" w:rsidDel="00C11060">
          <w:rPr>
            <w:sz w:val="17"/>
            <w:szCs w:val="17"/>
            <w:lang w:val="fr-FR"/>
          </w:rPr>
          <w:delText>Le code à deux</w:delText>
        </w:r>
        <w:r w:rsidR="007B0A0F" w:rsidRPr="00F30AF4" w:rsidDel="00C11060">
          <w:rPr>
            <w:sz w:val="17"/>
            <w:szCs w:val="17"/>
            <w:lang w:val="fr-FR"/>
          </w:rPr>
          <w:delText> </w:delText>
        </w:r>
        <w:r w:rsidR="00000BE3" w:rsidRPr="00F30AF4" w:rsidDel="00C11060">
          <w:rPr>
            <w:sz w:val="17"/>
            <w:szCs w:val="17"/>
            <w:lang w:val="fr-FR"/>
          </w:rPr>
          <w:delText>lettres indiquant la langue dans laquelle le texte est mis à disposition doit être défini conformément aux recommandations de la norme ST.96 de l</w:delText>
        </w:r>
        <w:r w:rsidR="00E937CE" w:rsidRPr="00F30AF4" w:rsidDel="00C11060">
          <w:rPr>
            <w:sz w:val="17"/>
            <w:szCs w:val="17"/>
            <w:lang w:val="fr-FR"/>
          </w:rPr>
          <w:delText>’</w:delText>
        </w:r>
        <w:r w:rsidR="00000BE3" w:rsidRPr="00F30AF4" w:rsidDel="00C11060">
          <w:rPr>
            <w:sz w:val="17"/>
            <w:szCs w:val="17"/>
            <w:lang w:val="fr-FR"/>
          </w:rPr>
          <w:delText>OMPI, ExtendedISOLanguageCodeType, qui est fondée sur la norme internationale ISO</w:delText>
        </w:r>
        <w:r w:rsidR="003E396A" w:rsidRPr="00F30AF4" w:rsidDel="00C11060">
          <w:rPr>
            <w:sz w:val="17"/>
            <w:szCs w:val="17"/>
            <w:lang w:val="fr-FR"/>
          </w:rPr>
          <w:delText> </w:delText>
        </w:r>
        <w:r w:rsidR="00000BE3" w:rsidRPr="00F30AF4" w:rsidDel="00C11060">
          <w:rPr>
            <w:sz w:val="17"/>
            <w:szCs w:val="17"/>
            <w:lang w:val="fr-FR"/>
          </w:rPr>
          <w:delText>639</w:delText>
        </w:r>
        <w:r w:rsidR="00E937CE" w:rsidRPr="00F30AF4" w:rsidDel="00C11060">
          <w:rPr>
            <w:sz w:val="17"/>
            <w:szCs w:val="17"/>
            <w:lang w:val="fr-FR"/>
          </w:rPr>
          <w:delText>-</w:delText>
        </w:r>
        <w:r w:rsidR="00000BE3" w:rsidRPr="00F30AF4" w:rsidDel="00C11060">
          <w:rPr>
            <w:sz w:val="17"/>
            <w:szCs w:val="17"/>
            <w:lang w:val="fr-FR"/>
          </w:rPr>
          <w:delText xml:space="preserve">1 </w:delText>
        </w:r>
        <w:r w:rsidR="00E937CE" w:rsidRPr="00F30AF4" w:rsidDel="00C11060">
          <w:rPr>
            <w:sz w:val="17"/>
            <w:szCs w:val="17"/>
            <w:lang w:val="fr-FR"/>
          </w:rPr>
          <w:delText>“C</w:delText>
        </w:r>
        <w:r w:rsidR="00000BE3" w:rsidRPr="00F30AF4" w:rsidDel="00C11060">
          <w:rPr>
            <w:sz w:val="17"/>
            <w:szCs w:val="17"/>
            <w:lang w:val="fr-FR"/>
          </w:rPr>
          <w:delText>odes pour la représentation des noms de langues</w:delText>
        </w:r>
        <w:r w:rsidR="00E937CE" w:rsidRPr="00F30AF4" w:rsidDel="00C11060">
          <w:rPr>
            <w:sz w:val="17"/>
            <w:szCs w:val="17"/>
            <w:lang w:val="fr-FR"/>
          </w:rPr>
          <w:delText xml:space="preserve"> – </w:delText>
        </w:r>
        <w:r w:rsidR="00000BE3" w:rsidRPr="00F30AF4" w:rsidDel="00C11060">
          <w:rPr>
            <w:sz w:val="17"/>
            <w:szCs w:val="17"/>
            <w:lang w:val="fr-FR"/>
          </w:rPr>
          <w:delText>Partie</w:delText>
        </w:r>
        <w:r w:rsidR="003E396A" w:rsidRPr="00F30AF4" w:rsidDel="00C11060">
          <w:rPr>
            <w:sz w:val="17"/>
            <w:szCs w:val="17"/>
            <w:lang w:val="fr-FR"/>
          </w:rPr>
          <w:delText> </w:delText>
        </w:r>
        <w:r w:rsidR="00000BE3" w:rsidRPr="00F30AF4" w:rsidDel="00C11060">
          <w:rPr>
            <w:sz w:val="17"/>
            <w:szCs w:val="17"/>
            <w:lang w:val="fr-FR"/>
          </w:rPr>
          <w:delText>1</w:delText>
        </w:r>
        <w:r w:rsidR="00E937CE" w:rsidRPr="00F30AF4" w:rsidDel="00C11060">
          <w:rPr>
            <w:sz w:val="17"/>
            <w:szCs w:val="17"/>
            <w:lang w:val="fr-FR"/>
          </w:rPr>
          <w:delText> :</w:delText>
        </w:r>
        <w:r w:rsidR="00000BE3" w:rsidRPr="00F30AF4" w:rsidDel="00C11060">
          <w:rPr>
            <w:sz w:val="17"/>
            <w:szCs w:val="17"/>
            <w:lang w:val="fr-FR"/>
          </w:rPr>
          <w:delText xml:space="preserve"> Code Alpha</w:delText>
        </w:r>
        <w:r w:rsidR="00E937CE" w:rsidRPr="00F30AF4" w:rsidDel="00C11060">
          <w:rPr>
            <w:sz w:val="17"/>
            <w:szCs w:val="17"/>
            <w:lang w:val="fr-FR"/>
          </w:rPr>
          <w:delText>-</w:delText>
        </w:r>
        <w:r w:rsidR="00000BE3" w:rsidRPr="00F30AF4" w:rsidDel="00C11060">
          <w:rPr>
            <w:sz w:val="17"/>
            <w:szCs w:val="17"/>
            <w:lang w:val="fr-FR"/>
          </w:rPr>
          <w:delText>2</w:delText>
        </w:r>
        <w:r w:rsidR="00E044C0" w:rsidRPr="00F30AF4" w:rsidDel="00C11060">
          <w:rPr>
            <w:sz w:val="17"/>
            <w:szCs w:val="17"/>
            <w:lang w:val="fr-FR"/>
          </w:rPr>
          <w:delText>”;</w:delText>
        </w:r>
      </w:del>
    </w:p>
    <w:p w14:paraId="6DFD8D5B" w14:textId="77777777" w:rsidR="00807B26" w:rsidRPr="00F30AF4" w:rsidRDefault="002B5F38" w:rsidP="005C587B">
      <w:pPr>
        <w:pStyle w:val="Heading3"/>
        <w:spacing w:before="0"/>
        <w:rPr>
          <w:sz w:val="17"/>
          <w:szCs w:val="17"/>
          <w:lang w:val="fr-FR"/>
        </w:rPr>
      </w:pPr>
      <w:bookmarkStart w:id="190" w:name="_Toc210292882"/>
      <w:r w:rsidRPr="00F30AF4">
        <w:rPr>
          <w:sz w:val="17"/>
          <w:szCs w:val="17"/>
          <w:lang w:val="fr-FR"/>
        </w:rPr>
        <w:t>Date de publication</w:t>
      </w:r>
      <w:bookmarkEnd w:id="190"/>
    </w:p>
    <w:p w14:paraId="3324C8EE" w14:textId="1A43BF90" w:rsidR="00807B26" w:rsidRPr="00F30AF4" w:rsidRDefault="00783782" w:rsidP="00783782">
      <w:pPr>
        <w:pStyle w:val="ONUME"/>
        <w:numPr>
          <w:ilvl w:val="0"/>
          <w:numId w:val="0"/>
        </w:numPr>
        <w:tabs>
          <w:tab w:val="left" w:pos="567"/>
        </w:tabs>
        <w:rPr>
          <w:sz w:val="17"/>
          <w:szCs w:val="17"/>
          <w:lang w:val="fr-FR"/>
        </w:rPr>
      </w:pPr>
      <w:del w:id="191" w:author="Author">
        <w:r w:rsidDel="00783782">
          <w:rPr>
            <w:sz w:val="17"/>
            <w:szCs w:val="17"/>
            <w:lang w:val="fr-FR"/>
          </w:rPr>
          <w:delText>14.</w:delText>
        </w:r>
        <w:r w:rsidDel="00783782">
          <w:rPr>
            <w:sz w:val="17"/>
            <w:szCs w:val="17"/>
            <w:lang w:val="fr-FR"/>
          </w:rPr>
          <w:tab/>
        </w:r>
      </w:del>
      <w:ins w:id="192" w:author="Author">
        <w:r>
          <w:rPr>
            <w:sz w:val="17"/>
            <w:szCs w:val="17"/>
            <w:lang w:val="fr-FR"/>
          </w:rPr>
          <w:t>13.</w:t>
        </w:r>
        <w:r>
          <w:rPr>
            <w:sz w:val="17"/>
            <w:szCs w:val="17"/>
            <w:lang w:val="fr-FR"/>
          </w:rPr>
          <w:tab/>
        </w:r>
      </w:ins>
      <w:r w:rsidR="00AD2197" w:rsidRPr="00F30AF4">
        <w:rPr>
          <w:sz w:val="17"/>
          <w:szCs w:val="17"/>
          <w:lang w:val="fr-FR"/>
        </w:rPr>
        <w:t xml:space="preserve">La représentation de la date de publication doit être conforme aux dispositions du </w:t>
      </w:r>
      <w:r w:rsidR="0087167F" w:rsidRPr="00F30AF4">
        <w:rPr>
          <w:sz w:val="17"/>
          <w:szCs w:val="17"/>
          <w:lang w:val="fr-FR"/>
        </w:rPr>
        <w:t>paragraphe 7</w:t>
      </w:r>
      <w:r w:rsidR="00AD2197" w:rsidRPr="00F30AF4">
        <w:rPr>
          <w:sz w:val="17"/>
          <w:szCs w:val="17"/>
          <w:lang w:val="fr-FR"/>
        </w:rPr>
        <w:t>.a) de la norme</w:t>
      </w:r>
      <w:r w:rsidR="002A5478" w:rsidRPr="00F30AF4">
        <w:rPr>
          <w:sz w:val="17"/>
          <w:szCs w:val="17"/>
          <w:lang w:val="fr-FR"/>
        </w:rPr>
        <w:t> </w:t>
      </w:r>
      <w:r w:rsidR="00AD2197" w:rsidRPr="00F30AF4">
        <w:rPr>
          <w:sz w:val="17"/>
          <w:szCs w:val="17"/>
          <w:lang w:val="fr-FR"/>
        </w:rPr>
        <w:t>ST.2 de l</w:t>
      </w:r>
      <w:r w:rsidR="00E937CE" w:rsidRPr="00F30AF4">
        <w:rPr>
          <w:sz w:val="17"/>
          <w:szCs w:val="17"/>
          <w:lang w:val="fr-FR"/>
        </w:rPr>
        <w:t>’</w:t>
      </w:r>
      <w:r w:rsidR="00AD2197" w:rsidRPr="00F30AF4">
        <w:rPr>
          <w:sz w:val="17"/>
          <w:szCs w:val="17"/>
          <w:lang w:val="fr-FR"/>
        </w:rPr>
        <w:t xml:space="preserve">OMPI – par exemple </w:t>
      </w:r>
      <w:r w:rsidR="006C14D8" w:rsidRPr="00F30AF4">
        <w:rPr>
          <w:sz w:val="17"/>
          <w:szCs w:val="17"/>
          <w:lang w:val="fr-FR"/>
        </w:rPr>
        <w:t>“</w:t>
      </w:r>
      <w:r w:rsidR="00807B26" w:rsidRPr="00F30AF4">
        <w:rPr>
          <w:sz w:val="17"/>
          <w:szCs w:val="17"/>
          <w:lang w:val="fr-FR"/>
        </w:rPr>
        <w:t>2017</w:t>
      </w:r>
      <w:ins w:id="193" w:author="Author">
        <w:r w:rsidR="002B2A25">
          <w:rPr>
            <w:sz w:val="17"/>
            <w:szCs w:val="17"/>
            <w:lang w:val="fr-FR"/>
          </w:rPr>
          <w:t>-</w:t>
        </w:r>
      </w:ins>
      <w:r w:rsidR="00807B26" w:rsidRPr="00F30AF4">
        <w:rPr>
          <w:sz w:val="17"/>
          <w:szCs w:val="17"/>
          <w:lang w:val="fr-FR"/>
        </w:rPr>
        <w:t>06</w:t>
      </w:r>
      <w:ins w:id="194" w:author="Author">
        <w:r w:rsidR="002B2A25">
          <w:rPr>
            <w:sz w:val="17"/>
            <w:szCs w:val="17"/>
            <w:lang w:val="fr-FR"/>
          </w:rPr>
          <w:t>-</w:t>
        </w:r>
      </w:ins>
      <w:r w:rsidR="00807B26" w:rsidRPr="00F30AF4">
        <w:rPr>
          <w:sz w:val="17"/>
          <w:szCs w:val="17"/>
          <w:lang w:val="fr-FR"/>
        </w:rPr>
        <w:t>02</w:t>
      </w:r>
      <w:r w:rsidR="006C14D8" w:rsidRPr="00F30AF4">
        <w:rPr>
          <w:sz w:val="17"/>
          <w:szCs w:val="17"/>
          <w:lang w:val="fr-FR"/>
        </w:rPr>
        <w:t>”</w:t>
      </w:r>
      <w:r w:rsidR="00807B26" w:rsidRPr="00F30AF4">
        <w:rPr>
          <w:sz w:val="17"/>
          <w:szCs w:val="17"/>
          <w:lang w:val="fr-FR"/>
        </w:rPr>
        <w:t xml:space="preserve"> </w:t>
      </w:r>
      <w:r w:rsidR="00AD2197" w:rsidRPr="00F30AF4">
        <w:rPr>
          <w:sz w:val="17"/>
          <w:szCs w:val="17"/>
          <w:lang w:val="fr-FR"/>
        </w:rPr>
        <w:t xml:space="preserve">pour </w:t>
      </w:r>
      <w:r w:rsidR="006C14D8" w:rsidRPr="00F30AF4">
        <w:rPr>
          <w:sz w:val="17"/>
          <w:szCs w:val="17"/>
          <w:lang w:val="fr-FR"/>
        </w:rPr>
        <w:t>“</w:t>
      </w:r>
      <w:r w:rsidR="0087167F" w:rsidRPr="00F30AF4">
        <w:rPr>
          <w:sz w:val="17"/>
          <w:szCs w:val="17"/>
          <w:lang w:val="fr-FR"/>
        </w:rPr>
        <w:t>2 juin 20</w:t>
      </w:r>
      <w:r w:rsidR="00807B26" w:rsidRPr="00F30AF4">
        <w:rPr>
          <w:sz w:val="17"/>
          <w:szCs w:val="17"/>
          <w:lang w:val="fr-FR"/>
        </w:rPr>
        <w:t>17</w:t>
      </w:r>
      <w:r w:rsidR="006C14D8" w:rsidRPr="00F30AF4">
        <w:rPr>
          <w:sz w:val="17"/>
          <w:szCs w:val="17"/>
          <w:lang w:val="fr-FR"/>
        </w:rPr>
        <w:t>”</w:t>
      </w:r>
      <w:ins w:id="195" w:author="Author">
        <w:r w:rsidR="002B2A25" w:rsidRPr="00BF0368">
          <w:rPr>
            <w:lang w:val="fr-CH"/>
            <w:rPrChange w:id="196" w:author="Author">
              <w:rPr/>
            </w:rPrChange>
          </w:rPr>
          <w:t xml:space="preserve"> </w:t>
        </w:r>
        <w:r w:rsidR="002B2A25" w:rsidRPr="002B2A25">
          <w:rPr>
            <w:sz w:val="17"/>
            <w:szCs w:val="17"/>
            <w:lang w:val="fr-FR"/>
          </w:rPr>
          <w:t xml:space="preserve">à l'exception des fichiers d'autorité créés conformément à l'annexe IV, pour lesquels la norme ST.36 de l'OMPI prévoit le format </w:t>
        </w:r>
        <w:r w:rsidR="002B2A25">
          <w:rPr>
            <w:sz w:val="17"/>
            <w:szCs w:val="17"/>
            <w:lang w:val="fr-FR"/>
          </w:rPr>
          <w:t>“</w:t>
        </w:r>
        <w:r w:rsidR="002B2A25" w:rsidRPr="002B2A25">
          <w:rPr>
            <w:sz w:val="17"/>
            <w:szCs w:val="17"/>
            <w:lang w:val="fr-FR"/>
          </w:rPr>
          <w:t>20170602</w:t>
        </w:r>
        <w:r w:rsidR="002B2A25">
          <w:rPr>
            <w:sz w:val="17"/>
            <w:szCs w:val="17"/>
            <w:lang w:val="fr-FR"/>
          </w:rPr>
          <w:t>”</w:t>
        </w:r>
        <w:r w:rsidR="002B2A25" w:rsidRPr="002B2A25">
          <w:rPr>
            <w:sz w:val="17"/>
            <w:szCs w:val="17"/>
            <w:lang w:val="fr-FR"/>
          </w:rPr>
          <w:t>.</w:t>
        </w:r>
      </w:ins>
    </w:p>
    <w:p w14:paraId="253D2974" w14:textId="2AECC35C" w:rsidR="00807B26" w:rsidRPr="00F30AF4" w:rsidRDefault="00783782" w:rsidP="00783782">
      <w:pPr>
        <w:pStyle w:val="ONUME"/>
        <w:numPr>
          <w:ilvl w:val="0"/>
          <w:numId w:val="0"/>
        </w:numPr>
        <w:tabs>
          <w:tab w:val="left" w:pos="567"/>
        </w:tabs>
        <w:rPr>
          <w:sz w:val="17"/>
          <w:szCs w:val="17"/>
          <w:lang w:val="fr-FR"/>
        </w:rPr>
      </w:pPr>
      <w:del w:id="197" w:author="Author">
        <w:r w:rsidDel="00783782">
          <w:rPr>
            <w:sz w:val="17"/>
            <w:szCs w:val="17"/>
            <w:lang w:val="fr-FR"/>
          </w:rPr>
          <w:delText>15.</w:delText>
        </w:r>
        <w:r w:rsidDel="00783782">
          <w:rPr>
            <w:sz w:val="17"/>
            <w:szCs w:val="17"/>
            <w:lang w:val="fr-FR"/>
          </w:rPr>
          <w:tab/>
        </w:r>
      </w:del>
      <w:ins w:id="198" w:author="Author">
        <w:r>
          <w:rPr>
            <w:sz w:val="17"/>
            <w:szCs w:val="17"/>
            <w:lang w:val="fr-FR"/>
          </w:rPr>
          <w:t>14.</w:t>
        </w:r>
        <w:r>
          <w:rPr>
            <w:sz w:val="17"/>
            <w:szCs w:val="17"/>
            <w:lang w:val="fr-FR"/>
          </w:rPr>
          <w:tab/>
        </w:r>
      </w:ins>
      <w:r w:rsidR="00AD2197" w:rsidRPr="00F30AF4">
        <w:rPr>
          <w:sz w:val="17"/>
          <w:szCs w:val="17"/>
          <w:lang w:val="fr-FR"/>
        </w:rPr>
        <w:t xml:space="preserve">Si la date de publication </w:t>
      </w:r>
      <w:ins w:id="199" w:author="Author">
        <w:r w:rsidR="00C11060" w:rsidRPr="00F30AF4">
          <w:rPr>
            <w:sz w:val="17"/>
            <w:szCs w:val="17"/>
            <w:lang w:val="fr-FR"/>
          </w:rPr>
          <w:t xml:space="preserve">d’un document de brevet </w:t>
        </w:r>
      </w:ins>
      <w:r w:rsidR="00AD2197" w:rsidRPr="00F30AF4">
        <w:rPr>
          <w:sz w:val="17"/>
          <w:szCs w:val="17"/>
          <w:lang w:val="fr-FR"/>
        </w:rPr>
        <w:t>est inconnue de l</w:t>
      </w:r>
      <w:r w:rsidR="00E937CE" w:rsidRPr="00F30AF4">
        <w:rPr>
          <w:sz w:val="17"/>
          <w:szCs w:val="17"/>
          <w:lang w:val="fr-FR"/>
        </w:rPr>
        <w:t>’</w:t>
      </w:r>
      <w:r w:rsidR="00AD2197" w:rsidRPr="00F30AF4">
        <w:rPr>
          <w:sz w:val="17"/>
          <w:szCs w:val="17"/>
          <w:lang w:val="fr-FR"/>
        </w:rPr>
        <w:t>office de propriété industrielle qui constitue le fichier d</w:t>
      </w:r>
      <w:r w:rsidR="00E937CE" w:rsidRPr="00F30AF4">
        <w:rPr>
          <w:sz w:val="17"/>
          <w:szCs w:val="17"/>
          <w:lang w:val="fr-FR"/>
        </w:rPr>
        <w:t>’</w:t>
      </w:r>
      <w:r w:rsidR="00AD2197" w:rsidRPr="00F30AF4">
        <w:rPr>
          <w:sz w:val="17"/>
          <w:szCs w:val="17"/>
          <w:lang w:val="fr-FR"/>
        </w:rPr>
        <w:t>autorité</w:t>
      </w:r>
      <w:ins w:id="200" w:author="Author">
        <w:r w:rsidR="00C11060" w:rsidRPr="00F30AF4">
          <w:rPr>
            <w:sz w:val="17"/>
            <w:szCs w:val="17"/>
            <w:lang w:val="fr-FR"/>
          </w:rPr>
          <w:t xml:space="preserve"> ou qu’aucun numéro de publication n’est utilisé</w:t>
        </w:r>
      </w:ins>
      <w:r w:rsidR="00AD2197" w:rsidRPr="00F30AF4">
        <w:rPr>
          <w:sz w:val="17"/>
          <w:szCs w:val="17"/>
          <w:lang w:val="fr-FR"/>
        </w:rPr>
        <w:t>, l</w:t>
      </w:r>
      <w:r w:rsidR="00E937CE" w:rsidRPr="00F30AF4">
        <w:rPr>
          <w:sz w:val="17"/>
          <w:szCs w:val="17"/>
          <w:lang w:val="fr-FR"/>
        </w:rPr>
        <w:t>’</w:t>
      </w:r>
      <w:r w:rsidR="00493421" w:rsidRPr="00F30AF4">
        <w:rPr>
          <w:sz w:val="17"/>
          <w:szCs w:val="17"/>
          <w:lang w:val="fr-FR"/>
        </w:rPr>
        <w:t xml:space="preserve">élément </w:t>
      </w:r>
      <w:r w:rsidR="00DB5C49" w:rsidRPr="00F30AF4">
        <w:rPr>
          <w:sz w:val="17"/>
          <w:szCs w:val="17"/>
          <w:lang w:val="fr-FR"/>
        </w:rPr>
        <w:t>d</w:t>
      </w:r>
      <w:r w:rsidR="00E937CE" w:rsidRPr="00F30AF4">
        <w:rPr>
          <w:sz w:val="17"/>
          <w:szCs w:val="17"/>
          <w:lang w:val="fr-FR"/>
        </w:rPr>
        <w:t>’</w:t>
      </w:r>
      <w:r w:rsidR="00DB5C49" w:rsidRPr="00F30AF4">
        <w:rPr>
          <w:sz w:val="17"/>
          <w:szCs w:val="17"/>
          <w:lang w:val="fr-FR"/>
        </w:rPr>
        <w:t>information</w:t>
      </w:r>
      <w:r w:rsidR="00AD2197" w:rsidRPr="00F30AF4">
        <w:rPr>
          <w:sz w:val="17"/>
          <w:szCs w:val="17"/>
          <w:lang w:val="fr-FR"/>
        </w:rPr>
        <w:t xml:space="preserve"> </w:t>
      </w:r>
      <w:r w:rsidR="00B46DFD" w:rsidRPr="00F30AF4">
        <w:rPr>
          <w:sz w:val="17"/>
          <w:szCs w:val="17"/>
          <w:lang w:val="fr-FR"/>
        </w:rPr>
        <w:t>“</w:t>
      </w:r>
      <w:r w:rsidR="00A44166" w:rsidRPr="00F30AF4">
        <w:rPr>
          <w:sz w:val="17"/>
          <w:szCs w:val="17"/>
          <w:lang w:val="fr-FR"/>
        </w:rPr>
        <w:t>date de publication</w:t>
      </w:r>
      <w:r w:rsidR="00B46DFD" w:rsidRPr="00F30AF4">
        <w:rPr>
          <w:sz w:val="17"/>
          <w:szCs w:val="17"/>
          <w:lang w:val="fr-FR"/>
        </w:rPr>
        <w:t>”</w:t>
      </w:r>
      <w:r w:rsidR="00807B26" w:rsidRPr="00F30AF4">
        <w:rPr>
          <w:sz w:val="17"/>
          <w:szCs w:val="17"/>
          <w:lang w:val="fr-FR"/>
        </w:rPr>
        <w:t xml:space="preserve"> </w:t>
      </w:r>
      <w:r w:rsidR="00A44166" w:rsidRPr="00F30AF4">
        <w:rPr>
          <w:sz w:val="17"/>
          <w:szCs w:val="17"/>
          <w:lang w:val="fr-FR"/>
        </w:rPr>
        <w:t>peut ne pas être renseigné.</w:t>
      </w:r>
    </w:p>
    <w:p w14:paraId="0A6229BC" w14:textId="6833C336" w:rsidR="00E45A66" w:rsidRPr="00F30AF4" w:rsidRDefault="00E45A66">
      <w:pPr>
        <w:pStyle w:val="ONUME"/>
        <w:numPr>
          <w:ilvl w:val="0"/>
          <w:numId w:val="48"/>
        </w:numPr>
        <w:tabs>
          <w:tab w:val="left" w:pos="567"/>
        </w:tabs>
        <w:ind w:left="0" w:firstLine="0"/>
        <w:rPr>
          <w:sz w:val="17"/>
          <w:szCs w:val="17"/>
          <w:lang w:val="fr-FR"/>
        </w:rPr>
        <w:pPrChange w:id="201" w:author="Author">
          <w:pPr>
            <w:pStyle w:val="Heading3"/>
            <w:spacing w:before="0"/>
          </w:pPr>
        </w:pPrChange>
      </w:pPr>
      <w:ins w:id="202" w:author="Author">
        <w:r w:rsidRPr="00F30AF4">
          <w:rPr>
            <w:sz w:val="17"/>
            <w:szCs w:val="17"/>
            <w:lang w:val="fr-FR"/>
          </w:rPr>
          <w:t>La liste des documents figurant dans le fichier d’autorité</w:t>
        </w:r>
      </w:ins>
      <w:del w:id="203" w:author="Author">
        <w:r w:rsidRPr="00F30AF4" w:rsidDel="00C11060">
          <w:rPr>
            <w:sz w:val="17"/>
            <w:szCs w:val="17"/>
            <w:lang w:val="fr-FR"/>
          </w:rPr>
          <w:delText>Code d’exception à la publication</w:delText>
        </w:r>
      </w:del>
    </w:p>
    <w:p w14:paraId="6C90767C" w14:textId="68D395D6" w:rsidR="00807B26" w:rsidRPr="00F30AF4" w:rsidRDefault="0002349C" w:rsidP="0002349C">
      <w:pPr>
        <w:pStyle w:val="ONUME"/>
        <w:numPr>
          <w:ilvl w:val="0"/>
          <w:numId w:val="0"/>
        </w:numPr>
        <w:tabs>
          <w:tab w:val="left" w:pos="567"/>
        </w:tabs>
        <w:rPr>
          <w:sz w:val="17"/>
          <w:szCs w:val="17"/>
          <w:lang w:val="fr-FR"/>
        </w:rPr>
      </w:pPr>
      <w:del w:id="204" w:author="Author">
        <w:r w:rsidRPr="00F30AF4" w:rsidDel="0002349C">
          <w:rPr>
            <w:sz w:val="17"/>
            <w:szCs w:val="17"/>
            <w:lang w:val="fr-FR"/>
          </w:rPr>
          <w:delText>16.</w:delText>
        </w:r>
        <w:r w:rsidRPr="00F30AF4" w:rsidDel="0002349C">
          <w:rPr>
            <w:sz w:val="17"/>
            <w:szCs w:val="17"/>
            <w:lang w:val="fr-FR"/>
          </w:rPr>
          <w:tab/>
        </w:r>
        <w:r w:rsidR="00644051" w:rsidRPr="00F30AF4" w:rsidDel="00C11060">
          <w:rPr>
            <w:sz w:val="17"/>
            <w:szCs w:val="17"/>
            <w:lang w:val="fr-FR"/>
          </w:rPr>
          <w:delText>L</w:delText>
        </w:r>
        <w:r w:rsidR="00807B26" w:rsidRPr="00F30AF4" w:rsidDel="00C11060">
          <w:rPr>
            <w:sz w:val="17"/>
            <w:szCs w:val="17"/>
            <w:lang w:val="fr-FR"/>
          </w:rPr>
          <w:delText xml:space="preserve">e </w:delText>
        </w:r>
        <w:r w:rsidR="00F833C2" w:rsidRPr="00F30AF4" w:rsidDel="00C11060">
          <w:rPr>
            <w:sz w:val="17"/>
            <w:szCs w:val="17"/>
            <w:lang w:val="fr-FR"/>
          </w:rPr>
          <w:delText>code d</w:delText>
        </w:r>
        <w:r w:rsidR="00E937CE" w:rsidRPr="00F30AF4" w:rsidDel="00C11060">
          <w:rPr>
            <w:sz w:val="17"/>
            <w:szCs w:val="17"/>
            <w:lang w:val="fr-FR"/>
          </w:rPr>
          <w:delText>’</w:delText>
        </w:r>
        <w:r w:rsidR="00F833C2" w:rsidRPr="00F30AF4" w:rsidDel="00C11060">
          <w:rPr>
            <w:sz w:val="17"/>
            <w:szCs w:val="17"/>
            <w:lang w:val="fr-FR"/>
          </w:rPr>
          <w:delText>exception à la publication</w:delText>
        </w:r>
      </w:del>
      <w:r w:rsidR="00B85704" w:rsidRPr="00F30AF4">
        <w:rPr>
          <w:sz w:val="17"/>
          <w:szCs w:val="17"/>
          <w:lang w:val="fr-FR"/>
        </w:rPr>
        <w:t xml:space="preserve"> </w:t>
      </w:r>
      <w:r w:rsidR="00847EBF" w:rsidRPr="00F30AF4">
        <w:rPr>
          <w:sz w:val="17"/>
          <w:szCs w:val="17"/>
          <w:lang w:val="fr-FR"/>
        </w:rPr>
        <w:t xml:space="preserve">doit être </w:t>
      </w:r>
      <w:del w:id="205" w:author="Author">
        <w:r w:rsidR="00847EBF" w:rsidRPr="00F30AF4" w:rsidDel="00C11060">
          <w:rPr>
            <w:sz w:val="17"/>
            <w:szCs w:val="17"/>
            <w:lang w:val="fr-FR"/>
          </w:rPr>
          <w:delText xml:space="preserve">utilisé pour les </w:delText>
        </w:r>
      </w:del>
      <w:ins w:id="206" w:author="Author">
        <w:r w:rsidR="00C11060" w:rsidRPr="00F30AF4">
          <w:rPr>
            <w:sz w:val="17"/>
            <w:szCs w:val="17"/>
            <w:lang w:val="fr-FR"/>
          </w:rPr>
          <w:t xml:space="preserve">classée par </w:t>
        </w:r>
      </w:ins>
      <w:r w:rsidR="00847EBF" w:rsidRPr="00F30AF4">
        <w:rPr>
          <w:sz w:val="17"/>
          <w:szCs w:val="17"/>
          <w:lang w:val="fr-FR"/>
        </w:rPr>
        <w:t>numéro</w:t>
      </w:r>
      <w:del w:id="207" w:author="Author">
        <w:r w:rsidR="00847EBF" w:rsidRPr="00F30AF4" w:rsidDel="00C11060">
          <w:rPr>
            <w:sz w:val="17"/>
            <w:szCs w:val="17"/>
            <w:lang w:val="fr-FR"/>
          </w:rPr>
          <w:delText>s</w:delText>
        </w:r>
      </w:del>
      <w:r w:rsidR="00847EBF" w:rsidRPr="00F30AF4">
        <w:rPr>
          <w:sz w:val="17"/>
          <w:szCs w:val="17"/>
          <w:lang w:val="fr-FR"/>
        </w:rPr>
        <w:t xml:space="preserve"> de publication</w:t>
      </w:r>
      <w:ins w:id="208" w:author="Author">
        <w:r w:rsidR="00C11060" w:rsidRPr="00F30AF4">
          <w:rPr>
            <w:sz w:val="17"/>
            <w:szCs w:val="17"/>
            <w:lang w:val="fr-FR"/>
          </w:rPr>
          <w:t xml:space="preserve">, type de document (code de type de document) et par </w:t>
        </w:r>
      </w:ins>
      <w:del w:id="209" w:author="Author">
        <w:r w:rsidR="00847EBF" w:rsidRPr="00F30AF4" w:rsidDel="00C11060">
          <w:rPr>
            <w:sz w:val="17"/>
            <w:szCs w:val="17"/>
            <w:lang w:val="fr-FR"/>
          </w:rPr>
          <w:delText xml:space="preserve"> pour lesquels la </w:delText>
        </w:r>
      </w:del>
      <w:ins w:id="210" w:author="Author">
        <w:r w:rsidR="00C11060" w:rsidRPr="00F30AF4">
          <w:rPr>
            <w:sz w:val="17"/>
            <w:szCs w:val="17"/>
            <w:lang w:val="fr-FR"/>
          </w:rPr>
          <w:t xml:space="preserve">date de </w:t>
        </w:r>
      </w:ins>
      <w:r w:rsidR="00847EBF" w:rsidRPr="00F30AF4">
        <w:rPr>
          <w:sz w:val="17"/>
          <w:szCs w:val="17"/>
          <w:lang w:val="fr-FR"/>
        </w:rPr>
        <w:t>publication</w:t>
      </w:r>
      <w:del w:id="211" w:author="Author">
        <w:r w:rsidR="00847EBF" w:rsidRPr="00F30AF4" w:rsidDel="00C11060">
          <w:rPr>
            <w:sz w:val="17"/>
            <w:szCs w:val="17"/>
            <w:lang w:val="fr-FR"/>
          </w:rPr>
          <w:delText xml:space="preserve"> complète n</w:delText>
        </w:r>
        <w:r w:rsidR="00E937CE" w:rsidRPr="00F30AF4" w:rsidDel="00C11060">
          <w:rPr>
            <w:sz w:val="17"/>
            <w:szCs w:val="17"/>
            <w:lang w:val="fr-FR"/>
          </w:rPr>
          <w:delText>’</w:delText>
        </w:r>
        <w:r w:rsidR="00847EBF" w:rsidRPr="00F30AF4" w:rsidDel="00C11060">
          <w:rPr>
            <w:sz w:val="17"/>
            <w:szCs w:val="17"/>
            <w:lang w:val="fr-FR"/>
          </w:rPr>
          <w:delText>est pas disponible sous une forme lisible par une machine</w:delText>
        </w:r>
      </w:del>
      <w:r w:rsidR="00847EBF" w:rsidRPr="00F30AF4">
        <w:rPr>
          <w:sz w:val="17"/>
          <w:szCs w:val="17"/>
          <w:lang w:val="fr-FR"/>
        </w:rPr>
        <w:t>.</w:t>
      </w:r>
    </w:p>
    <w:p w14:paraId="7D1E5965" w14:textId="00EA193B" w:rsidR="00807B26" w:rsidRPr="00F30AF4" w:rsidDel="00C11060" w:rsidRDefault="00783782" w:rsidP="00783782">
      <w:pPr>
        <w:pStyle w:val="ONUME"/>
        <w:numPr>
          <w:ilvl w:val="0"/>
          <w:numId w:val="0"/>
        </w:numPr>
        <w:tabs>
          <w:tab w:val="left" w:pos="567"/>
        </w:tabs>
        <w:rPr>
          <w:del w:id="212" w:author="Author"/>
          <w:sz w:val="17"/>
          <w:szCs w:val="17"/>
          <w:lang w:val="fr-FR"/>
        </w:rPr>
      </w:pPr>
      <w:del w:id="213" w:author="Author">
        <w:r w:rsidDel="00783782">
          <w:rPr>
            <w:sz w:val="17"/>
            <w:szCs w:val="17"/>
            <w:lang w:val="fr-FR"/>
          </w:rPr>
          <w:delText>17.</w:delText>
        </w:r>
        <w:r w:rsidDel="00783782">
          <w:rPr>
            <w:sz w:val="17"/>
            <w:szCs w:val="17"/>
            <w:lang w:val="fr-FR"/>
          </w:rPr>
          <w:tab/>
        </w:r>
        <w:r w:rsidR="00847EBF" w:rsidRPr="00F30AF4" w:rsidDel="00C11060">
          <w:rPr>
            <w:sz w:val="17"/>
            <w:szCs w:val="17"/>
            <w:lang w:val="fr-FR"/>
          </w:rPr>
          <w:delText xml:space="preserve">Les codes alphabétiques à une seule lettre suivants doivent être utilisés pour indiquer la raison pour laquelle le document publié complet </w:delText>
        </w:r>
        <w:r w:rsidR="00775AF8" w:rsidRPr="00F30AF4" w:rsidDel="00C11060">
          <w:rPr>
            <w:sz w:val="17"/>
            <w:szCs w:val="17"/>
            <w:lang w:val="fr-FR"/>
          </w:rPr>
          <w:delText>auquel est attribué le numéro correspondant n</w:delText>
        </w:r>
        <w:r w:rsidR="00E937CE" w:rsidRPr="00F30AF4" w:rsidDel="00C11060">
          <w:rPr>
            <w:sz w:val="17"/>
            <w:szCs w:val="17"/>
            <w:lang w:val="fr-FR"/>
          </w:rPr>
          <w:delText>’</w:delText>
        </w:r>
        <w:r w:rsidR="00775AF8" w:rsidRPr="00F30AF4" w:rsidDel="00C11060">
          <w:rPr>
            <w:sz w:val="17"/>
            <w:szCs w:val="17"/>
            <w:lang w:val="fr-FR"/>
          </w:rPr>
          <w:delText>est pas disponible</w:delText>
        </w:r>
        <w:r w:rsidR="00E937CE" w:rsidRPr="00F30AF4" w:rsidDel="00C11060">
          <w:rPr>
            <w:sz w:val="17"/>
            <w:szCs w:val="17"/>
            <w:lang w:val="fr-FR"/>
          </w:rPr>
          <w:delText> :</w:delText>
        </w:r>
        <w:r w:rsidR="00775AF8" w:rsidRPr="00F30AF4" w:rsidDel="00C11060">
          <w:rPr>
            <w:sz w:val="17"/>
            <w:szCs w:val="17"/>
            <w:lang w:val="fr-FR"/>
          </w:rPr>
          <w:delText xml:space="preserve"> </w:delText>
        </w:r>
      </w:del>
    </w:p>
    <w:tbl>
      <w:tblPr>
        <w:tblStyle w:val="TableGrid"/>
        <w:tblW w:w="0" w:type="auto"/>
        <w:tblInd w:w="834" w:type="dxa"/>
        <w:tblLook w:val="04A0" w:firstRow="1" w:lastRow="0" w:firstColumn="1" w:lastColumn="0" w:noHBand="0" w:noVBand="1"/>
      </w:tblPr>
      <w:tblGrid>
        <w:gridCol w:w="1328"/>
        <w:gridCol w:w="7183"/>
      </w:tblGrid>
      <w:tr w:rsidR="00BF61DF" w:rsidRPr="002C5C94" w:rsidDel="00C11060" w14:paraId="7A47198B" w14:textId="15D2E874" w:rsidTr="008F2B4C">
        <w:trPr>
          <w:del w:id="214" w:author="Author"/>
        </w:trPr>
        <w:tc>
          <w:tcPr>
            <w:tcW w:w="1434" w:type="dxa"/>
          </w:tcPr>
          <w:p w14:paraId="10587CB1" w14:textId="1B29910E" w:rsidR="00807B26" w:rsidRPr="00F30AF4" w:rsidDel="00C11060" w:rsidRDefault="00807B26" w:rsidP="00C46170">
            <w:pPr>
              <w:rPr>
                <w:del w:id="215" w:author="Author"/>
                <w:sz w:val="17"/>
                <w:szCs w:val="17"/>
                <w:lang w:val="fr-FR"/>
              </w:rPr>
            </w:pPr>
            <w:del w:id="216" w:author="Author">
              <w:r w:rsidRPr="00F30AF4" w:rsidDel="00C11060">
                <w:rPr>
                  <w:sz w:val="17"/>
                  <w:szCs w:val="17"/>
                  <w:lang w:val="fr-FR"/>
                </w:rPr>
                <w:delText>C</w:delText>
              </w:r>
            </w:del>
          </w:p>
        </w:tc>
        <w:tc>
          <w:tcPr>
            <w:tcW w:w="7828" w:type="dxa"/>
          </w:tcPr>
          <w:p w14:paraId="2DB455AA" w14:textId="586E2D76" w:rsidR="00807B26" w:rsidRPr="00F30AF4" w:rsidDel="00C11060" w:rsidRDefault="00775AF8" w:rsidP="00C46170">
            <w:pPr>
              <w:rPr>
                <w:del w:id="217" w:author="Author"/>
                <w:sz w:val="17"/>
                <w:szCs w:val="17"/>
                <w:lang w:val="fr-FR"/>
              </w:rPr>
            </w:pPr>
            <w:del w:id="218" w:author="Author">
              <w:r w:rsidRPr="00F30AF4" w:rsidDel="00C11060">
                <w:rPr>
                  <w:sz w:val="17"/>
                  <w:szCs w:val="17"/>
                  <w:lang w:val="fr-FR"/>
                </w:rPr>
                <w:delText>Documents défectueux.</w:delText>
              </w:r>
            </w:del>
          </w:p>
        </w:tc>
      </w:tr>
      <w:tr w:rsidR="00BF61DF" w:rsidRPr="002C5C94" w:rsidDel="00C11060" w14:paraId="3A299143" w14:textId="6922B0D2" w:rsidTr="008F2B4C">
        <w:trPr>
          <w:del w:id="219" w:author="Author"/>
        </w:trPr>
        <w:tc>
          <w:tcPr>
            <w:tcW w:w="1434" w:type="dxa"/>
          </w:tcPr>
          <w:p w14:paraId="14ABF1F2" w14:textId="5CD69F25" w:rsidR="00807B26" w:rsidRPr="00F30AF4" w:rsidDel="00C11060" w:rsidRDefault="00807B26" w:rsidP="00C46170">
            <w:pPr>
              <w:rPr>
                <w:del w:id="220" w:author="Author"/>
                <w:sz w:val="17"/>
                <w:szCs w:val="17"/>
                <w:lang w:val="fr-FR"/>
              </w:rPr>
            </w:pPr>
            <w:del w:id="221" w:author="Author">
              <w:r w:rsidRPr="00F30AF4" w:rsidDel="00C11060">
                <w:rPr>
                  <w:sz w:val="17"/>
                  <w:szCs w:val="17"/>
                  <w:lang w:val="fr-FR"/>
                </w:rPr>
                <w:delText>D</w:delText>
              </w:r>
            </w:del>
          </w:p>
        </w:tc>
        <w:tc>
          <w:tcPr>
            <w:tcW w:w="7828" w:type="dxa"/>
          </w:tcPr>
          <w:p w14:paraId="236D7B8D" w14:textId="41515B27" w:rsidR="00807B26" w:rsidRPr="00F30AF4" w:rsidDel="00C11060" w:rsidRDefault="00807B26" w:rsidP="00C46170">
            <w:pPr>
              <w:rPr>
                <w:del w:id="222" w:author="Author"/>
                <w:sz w:val="17"/>
                <w:szCs w:val="17"/>
                <w:lang w:val="fr-FR"/>
              </w:rPr>
            </w:pPr>
            <w:del w:id="223" w:author="Author">
              <w:r w:rsidRPr="00F30AF4" w:rsidDel="00C11060">
                <w:rPr>
                  <w:sz w:val="17"/>
                  <w:szCs w:val="17"/>
                  <w:lang w:val="fr-FR"/>
                </w:rPr>
                <w:delText xml:space="preserve">Documents </w:delText>
              </w:r>
              <w:r w:rsidR="00775AF8" w:rsidRPr="00F30AF4" w:rsidDel="00C11060">
                <w:rPr>
                  <w:sz w:val="17"/>
                  <w:szCs w:val="17"/>
                  <w:lang w:val="fr-FR"/>
                </w:rPr>
                <w:delText>effacés après la publication.</w:delText>
              </w:r>
            </w:del>
          </w:p>
        </w:tc>
      </w:tr>
      <w:tr w:rsidR="00BF61DF" w:rsidRPr="002C5C94" w:rsidDel="00C11060" w14:paraId="2D5E5ACC" w14:textId="6AD10279" w:rsidTr="008F2B4C">
        <w:trPr>
          <w:del w:id="224" w:author="Author"/>
        </w:trPr>
        <w:tc>
          <w:tcPr>
            <w:tcW w:w="1434" w:type="dxa"/>
          </w:tcPr>
          <w:p w14:paraId="67B6844A" w14:textId="09B13911" w:rsidR="00807B26" w:rsidRPr="00F30AF4" w:rsidDel="00C11060" w:rsidRDefault="00807B26" w:rsidP="00C46170">
            <w:pPr>
              <w:rPr>
                <w:del w:id="225" w:author="Author"/>
                <w:sz w:val="17"/>
                <w:szCs w:val="17"/>
                <w:lang w:val="fr-FR"/>
              </w:rPr>
            </w:pPr>
            <w:del w:id="226" w:author="Author">
              <w:r w:rsidRPr="00F30AF4" w:rsidDel="00C11060">
                <w:rPr>
                  <w:sz w:val="17"/>
                  <w:szCs w:val="17"/>
                  <w:lang w:val="fr-FR"/>
                </w:rPr>
                <w:delText>E</w:delText>
              </w:r>
            </w:del>
          </w:p>
        </w:tc>
        <w:tc>
          <w:tcPr>
            <w:tcW w:w="7828" w:type="dxa"/>
          </w:tcPr>
          <w:p w14:paraId="5FFDF9A0" w14:textId="3762F801" w:rsidR="00807B26" w:rsidRPr="00F30AF4" w:rsidDel="00C11060" w:rsidRDefault="00D41E71" w:rsidP="00C46170">
            <w:pPr>
              <w:rPr>
                <w:del w:id="227" w:author="Author"/>
                <w:sz w:val="17"/>
                <w:szCs w:val="17"/>
                <w:lang w:val="fr-FR"/>
              </w:rPr>
            </w:pPr>
            <w:del w:id="228" w:author="Author">
              <w:r w:rsidRPr="00F30AF4" w:rsidDel="00C11060">
                <w:rPr>
                  <w:sz w:val="17"/>
                  <w:szCs w:val="17"/>
                  <w:lang w:val="fr-FR"/>
                </w:rPr>
                <w:delText>Numéro de publication attribué par l</w:delText>
              </w:r>
              <w:r w:rsidR="00E937CE" w:rsidRPr="00F30AF4" w:rsidDel="00C11060">
                <w:rPr>
                  <w:sz w:val="17"/>
                  <w:szCs w:val="17"/>
                  <w:lang w:val="fr-FR"/>
                </w:rPr>
                <w:delText>’</w:delText>
              </w:r>
              <w:r w:rsidRPr="00F30AF4" w:rsidDel="00C11060">
                <w:rPr>
                  <w:sz w:val="17"/>
                  <w:szCs w:val="17"/>
                  <w:lang w:val="fr-FR"/>
                </w:rPr>
                <w:delText>office de propriété industrielle représentant une entrée dans la phase nationale ou régionale du PCT (par exemple, euro</w:delText>
              </w:r>
              <w:r w:rsidR="00E937CE" w:rsidRPr="00F30AF4" w:rsidDel="00C11060">
                <w:rPr>
                  <w:sz w:val="17"/>
                  <w:szCs w:val="17"/>
                  <w:lang w:val="fr-FR"/>
                </w:rPr>
                <w:delText>-</w:delText>
              </w:r>
              <w:r w:rsidRPr="00F30AF4" w:rsidDel="00C11060">
                <w:rPr>
                  <w:sz w:val="17"/>
                  <w:szCs w:val="17"/>
                  <w:lang w:val="fr-FR"/>
                </w:rPr>
                <w:delText>PCT).  Aucun document correspondant publ</w:delText>
              </w:r>
              <w:r w:rsidR="00A613E5" w:rsidRPr="00F30AF4" w:rsidDel="00C11060">
                <w:rPr>
                  <w:sz w:val="17"/>
                  <w:szCs w:val="17"/>
                  <w:lang w:val="fr-FR"/>
                </w:rPr>
                <w:delText>ié.  Un</w:delText>
              </w:r>
              <w:r w:rsidRPr="00F30AF4" w:rsidDel="00C11060">
                <w:rPr>
                  <w:sz w:val="17"/>
                  <w:szCs w:val="17"/>
                  <w:lang w:val="fr-FR"/>
                </w:rPr>
                <w:delText>e demande euro</w:delText>
              </w:r>
              <w:r w:rsidR="00E937CE" w:rsidRPr="00F30AF4" w:rsidDel="00C11060">
                <w:rPr>
                  <w:sz w:val="17"/>
                  <w:szCs w:val="17"/>
                  <w:lang w:val="fr-FR"/>
                </w:rPr>
                <w:delText>-</w:delText>
              </w:r>
              <w:r w:rsidRPr="00F30AF4" w:rsidDel="00C11060">
                <w:rPr>
                  <w:sz w:val="17"/>
                  <w:szCs w:val="17"/>
                  <w:lang w:val="fr-FR"/>
                </w:rPr>
                <w:delText>PCT est une demande internationale de brevet (selon le PCT) qui est entrée dans la phase régionale européenne</w:delText>
              </w:r>
              <w:r w:rsidR="00AE030D" w:rsidRPr="00F30AF4" w:rsidDel="00C11060">
                <w:rPr>
                  <w:sz w:val="17"/>
                  <w:szCs w:val="17"/>
                  <w:lang w:val="fr-FR"/>
                </w:rPr>
                <w:delText>.</w:delText>
              </w:r>
            </w:del>
          </w:p>
        </w:tc>
      </w:tr>
      <w:tr w:rsidR="00BF61DF" w:rsidRPr="002C5C94" w:rsidDel="00C11060" w14:paraId="2A8D30AF" w14:textId="607C2C51" w:rsidTr="008F2B4C">
        <w:trPr>
          <w:del w:id="229" w:author="Author"/>
        </w:trPr>
        <w:tc>
          <w:tcPr>
            <w:tcW w:w="1434" w:type="dxa"/>
          </w:tcPr>
          <w:p w14:paraId="17CE1EA0" w14:textId="39E6FD69" w:rsidR="00807B26" w:rsidRPr="00F30AF4" w:rsidDel="00C11060" w:rsidRDefault="00807B26" w:rsidP="00C46170">
            <w:pPr>
              <w:rPr>
                <w:del w:id="230" w:author="Author"/>
                <w:sz w:val="17"/>
                <w:szCs w:val="17"/>
                <w:lang w:val="fr-FR"/>
              </w:rPr>
            </w:pPr>
            <w:del w:id="231" w:author="Author">
              <w:r w:rsidRPr="00F30AF4" w:rsidDel="00C11060">
                <w:rPr>
                  <w:sz w:val="17"/>
                  <w:szCs w:val="17"/>
                  <w:lang w:val="fr-FR"/>
                </w:rPr>
                <w:delText>M</w:delText>
              </w:r>
            </w:del>
          </w:p>
        </w:tc>
        <w:tc>
          <w:tcPr>
            <w:tcW w:w="7828" w:type="dxa"/>
          </w:tcPr>
          <w:p w14:paraId="5979A3C9" w14:textId="7414E403" w:rsidR="00807B26" w:rsidRPr="00F30AF4" w:rsidDel="00C11060" w:rsidRDefault="00C574ED" w:rsidP="00C46170">
            <w:pPr>
              <w:rPr>
                <w:del w:id="232" w:author="Author"/>
                <w:sz w:val="17"/>
                <w:szCs w:val="17"/>
                <w:lang w:val="fr-FR"/>
              </w:rPr>
            </w:pPr>
            <w:del w:id="233" w:author="Author">
              <w:r w:rsidRPr="00F30AF4" w:rsidDel="00C11060">
                <w:rPr>
                  <w:sz w:val="17"/>
                  <w:szCs w:val="17"/>
                  <w:lang w:val="fr-FR"/>
                </w:rPr>
                <w:delText>Documents publiés manquants.</w:delText>
              </w:r>
            </w:del>
          </w:p>
        </w:tc>
      </w:tr>
      <w:tr w:rsidR="00BF61DF" w:rsidRPr="002C5C94" w:rsidDel="00C11060" w14:paraId="5EEE7D20" w14:textId="5295FEB3" w:rsidTr="008F2B4C">
        <w:trPr>
          <w:del w:id="234" w:author="Author"/>
        </w:trPr>
        <w:tc>
          <w:tcPr>
            <w:tcW w:w="1434" w:type="dxa"/>
          </w:tcPr>
          <w:p w14:paraId="05917B2D" w14:textId="6CFDDCFD" w:rsidR="00807B26" w:rsidRPr="00F30AF4" w:rsidDel="00C11060" w:rsidRDefault="00807B26" w:rsidP="00C46170">
            <w:pPr>
              <w:rPr>
                <w:del w:id="235" w:author="Author"/>
                <w:sz w:val="17"/>
                <w:szCs w:val="17"/>
                <w:lang w:val="fr-FR"/>
              </w:rPr>
            </w:pPr>
            <w:del w:id="236" w:author="Author">
              <w:r w:rsidRPr="00F30AF4" w:rsidDel="00C11060">
                <w:rPr>
                  <w:sz w:val="17"/>
                  <w:szCs w:val="17"/>
                  <w:lang w:val="fr-FR"/>
                </w:rPr>
                <w:delText>N</w:delText>
              </w:r>
            </w:del>
          </w:p>
        </w:tc>
        <w:tc>
          <w:tcPr>
            <w:tcW w:w="7828" w:type="dxa"/>
          </w:tcPr>
          <w:p w14:paraId="392F1968" w14:textId="5DBDBA03" w:rsidR="00807B26" w:rsidRPr="00F30AF4" w:rsidDel="00C11060" w:rsidRDefault="00C574ED" w:rsidP="00000BE3">
            <w:pPr>
              <w:rPr>
                <w:del w:id="237" w:author="Author"/>
                <w:sz w:val="17"/>
                <w:szCs w:val="17"/>
                <w:lang w:val="fr-FR"/>
              </w:rPr>
            </w:pPr>
            <w:del w:id="238" w:author="Author">
              <w:r w:rsidRPr="00F30AF4" w:rsidDel="00C11060">
                <w:rPr>
                  <w:sz w:val="17"/>
                  <w:szCs w:val="17"/>
                  <w:lang w:val="fr-FR"/>
                </w:rPr>
                <w:delText>Numéro de publication inutilisé</w:delText>
              </w:r>
              <w:r w:rsidR="00E937CE" w:rsidRPr="00F30AF4" w:rsidDel="00C11060">
                <w:rPr>
                  <w:sz w:val="17"/>
                  <w:szCs w:val="17"/>
                  <w:lang w:val="fr-FR"/>
                </w:rPr>
                <w:delText> :</w:delText>
              </w:r>
              <w:r w:rsidR="00807B26" w:rsidRPr="00F30AF4" w:rsidDel="00C11060">
                <w:rPr>
                  <w:sz w:val="17"/>
                  <w:szCs w:val="17"/>
                  <w:lang w:val="fr-FR"/>
                </w:rPr>
                <w:br/>
              </w:r>
              <w:r w:rsidRPr="00F30AF4" w:rsidDel="00C11060">
                <w:rPr>
                  <w:sz w:val="17"/>
                  <w:szCs w:val="17"/>
                  <w:lang w:val="fr-FR"/>
                </w:rPr>
                <w:delText>par exemple lorsqu</w:delText>
              </w:r>
              <w:r w:rsidR="00E937CE" w:rsidRPr="00F30AF4" w:rsidDel="00C11060">
                <w:rPr>
                  <w:sz w:val="17"/>
                  <w:szCs w:val="17"/>
                  <w:lang w:val="fr-FR"/>
                </w:rPr>
                <w:delText>’</w:delText>
              </w:r>
              <w:r w:rsidRPr="00F30AF4" w:rsidDel="00C11060">
                <w:rPr>
                  <w:sz w:val="17"/>
                  <w:szCs w:val="17"/>
                  <w:lang w:val="fr-FR"/>
                </w:rPr>
                <w:delText>un numéro de publication a été créé, mais, pour une raison quelconque, n</w:delText>
              </w:r>
              <w:r w:rsidR="00E937CE" w:rsidRPr="00F30AF4" w:rsidDel="00C11060">
                <w:rPr>
                  <w:sz w:val="17"/>
                  <w:szCs w:val="17"/>
                  <w:lang w:val="fr-FR"/>
                </w:rPr>
                <w:delText>’</w:delText>
              </w:r>
              <w:r w:rsidRPr="00F30AF4" w:rsidDel="00C11060">
                <w:rPr>
                  <w:sz w:val="17"/>
                  <w:szCs w:val="17"/>
                  <w:lang w:val="fr-FR"/>
                </w:rPr>
                <w:delText>a été attribué à aucune publicati</w:delText>
              </w:r>
              <w:r w:rsidR="00A613E5" w:rsidRPr="00F30AF4" w:rsidDel="00C11060">
                <w:rPr>
                  <w:sz w:val="17"/>
                  <w:szCs w:val="17"/>
                  <w:lang w:val="fr-FR"/>
                </w:rPr>
                <w:delText>on.  Vo</w:delText>
              </w:r>
              <w:r w:rsidRPr="00F30AF4" w:rsidDel="00C11060">
                <w:rPr>
                  <w:sz w:val="17"/>
                  <w:szCs w:val="17"/>
                  <w:lang w:val="fr-FR"/>
                </w:rPr>
                <w:delText xml:space="preserve">ir également le </w:delText>
              </w:r>
              <w:r w:rsidR="0087167F" w:rsidRPr="00F30AF4" w:rsidDel="00C11060">
                <w:rPr>
                  <w:sz w:val="17"/>
                  <w:szCs w:val="17"/>
                  <w:lang w:val="fr-FR"/>
                </w:rPr>
                <w:delText>paragraphe 2</w:delText>
              </w:r>
              <w:r w:rsidR="00000BE3" w:rsidRPr="00F30AF4" w:rsidDel="00C11060">
                <w:rPr>
                  <w:sz w:val="17"/>
                  <w:szCs w:val="17"/>
                  <w:lang w:val="fr-FR"/>
                </w:rPr>
                <w:delText>6</w:delText>
              </w:r>
              <w:r w:rsidRPr="00F30AF4" w:rsidDel="00C11060">
                <w:rPr>
                  <w:sz w:val="17"/>
                  <w:szCs w:val="17"/>
                  <w:lang w:val="fr-FR"/>
                </w:rPr>
                <w:delText xml:space="preserve"> ci</w:delText>
              </w:r>
              <w:r w:rsidR="00E937CE" w:rsidRPr="00F30AF4" w:rsidDel="00C11060">
                <w:rPr>
                  <w:sz w:val="17"/>
                  <w:szCs w:val="17"/>
                  <w:lang w:val="fr-FR"/>
                </w:rPr>
                <w:delText>-</w:delText>
              </w:r>
              <w:r w:rsidRPr="00F30AF4" w:rsidDel="00C11060">
                <w:rPr>
                  <w:sz w:val="17"/>
                  <w:szCs w:val="17"/>
                  <w:lang w:val="fr-FR"/>
                </w:rPr>
                <w:delText>dessous.</w:delText>
              </w:r>
            </w:del>
          </w:p>
        </w:tc>
      </w:tr>
      <w:tr w:rsidR="00BF61DF" w:rsidRPr="002C5C94" w:rsidDel="00C11060" w14:paraId="01AFB682" w14:textId="47031011" w:rsidTr="008F2B4C">
        <w:trPr>
          <w:del w:id="239" w:author="Author"/>
        </w:trPr>
        <w:tc>
          <w:tcPr>
            <w:tcW w:w="1434" w:type="dxa"/>
          </w:tcPr>
          <w:p w14:paraId="7E43265D" w14:textId="7147AD61" w:rsidR="00807B26" w:rsidRPr="00F30AF4" w:rsidDel="00C11060" w:rsidRDefault="00807B26" w:rsidP="00C46170">
            <w:pPr>
              <w:rPr>
                <w:del w:id="240" w:author="Author"/>
                <w:sz w:val="17"/>
                <w:szCs w:val="17"/>
                <w:lang w:val="fr-FR"/>
              </w:rPr>
            </w:pPr>
            <w:del w:id="241" w:author="Author">
              <w:r w:rsidRPr="00F30AF4" w:rsidDel="00C11060">
                <w:rPr>
                  <w:sz w:val="17"/>
                  <w:szCs w:val="17"/>
                  <w:lang w:val="fr-FR"/>
                </w:rPr>
                <w:delText>P</w:delText>
              </w:r>
            </w:del>
          </w:p>
        </w:tc>
        <w:tc>
          <w:tcPr>
            <w:tcW w:w="7828" w:type="dxa"/>
          </w:tcPr>
          <w:p w14:paraId="7123B3A5" w14:textId="559B6F20" w:rsidR="00807B26" w:rsidRPr="00F30AF4" w:rsidDel="00C11060" w:rsidRDefault="00807B26" w:rsidP="00C46170">
            <w:pPr>
              <w:rPr>
                <w:del w:id="242" w:author="Author"/>
                <w:sz w:val="17"/>
                <w:szCs w:val="17"/>
                <w:lang w:val="fr-FR"/>
              </w:rPr>
            </w:pPr>
            <w:del w:id="243" w:author="Author">
              <w:r w:rsidRPr="00F30AF4" w:rsidDel="00C11060">
                <w:rPr>
                  <w:sz w:val="17"/>
                  <w:szCs w:val="17"/>
                  <w:lang w:val="fr-FR"/>
                </w:rPr>
                <w:delText xml:space="preserve">Documents </w:delText>
              </w:r>
              <w:r w:rsidR="004F22A8" w:rsidRPr="00F30AF4" w:rsidDel="00C11060">
                <w:rPr>
                  <w:sz w:val="17"/>
                  <w:szCs w:val="17"/>
                  <w:lang w:val="fr-FR"/>
                </w:rPr>
                <w:delText>disponibles uniquement sur papier</w:delText>
              </w:r>
              <w:r w:rsidRPr="00F30AF4" w:rsidDel="00C11060">
                <w:rPr>
                  <w:sz w:val="17"/>
                  <w:szCs w:val="17"/>
                  <w:lang w:val="fr-FR"/>
                </w:rPr>
                <w:delText>.</w:delText>
              </w:r>
            </w:del>
          </w:p>
        </w:tc>
      </w:tr>
      <w:tr w:rsidR="00BF61DF" w:rsidRPr="002C5C94" w:rsidDel="00C11060" w14:paraId="34F1ED6D" w14:textId="7749B2D9" w:rsidTr="008F2B4C">
        <w:trPr>
          <w:del w:id="244" w:author="Author"/>
        </w:trPr>
        <w:tc>
          <w:tcPr>
            <w:tcW w:w="1434" w:type="dxa"/>
          </w:tcPr>
          <w:p w14:paraId="4CF94C8D" w14:textId="2D06C8DE" w:rsidR="00807B26" w:rsidRPr="00F30AF4" w:rsidDel="00C11060" w:rsidRDefault="00807B26" w:rsidP="00C46170">
            <w:pPr>
              <w:rPr>
                <w:del w:id="245" w:author="Author"/>
                <w:sz w:val="17"/>
                <w:szCs w:val="17"/>
                <w:lang w:val="fr-FR"/>
              </w:rPr>
            </w:pPr>
            <w:del w:id="246" w:author="Author">
              <w:r w:rsidRPr="00F30AF4" w:rsidDel="00C11060">
                <w:rPr>
                  <w:sz w:val="17"/>
                  <w:szCs w:val="17"/>
                  <w:lang w:val="fr-FR"/>
                </w:rPr>
                <w:delText>R</w:delText>
              </w:r>
            </w:del>
          </w:p>
        </w:tc>
        <w:tc>
          <w:tcPr>
            <w:tcW w:w="7828" w:type="dxa"/>
          </w:tcPr>
          <w:p w14:paraId="12FAA754" w14:textId="66020A15" w:rsidR="00807B26" w:rsidRPr="00F30AF4" w:rsidDel="00C11060" w:rsidRDefault="00807B26" w:rsidP="00C46170">
            <w:pPr>
              <w:rPr>
                <w:del w:id="247" w:author="Author"/>
                <w:sz w:val="17"/>
                <w:szCs w:val="17"/>
                <w:lang w:val="fr-FR"/>
              </w:rPr>
            </w:pPr>
            <w:del w:id="248" w:author="Author">
              <w:r w:rsidRPr="00F30AF4" w:rsidDel="00C11060">
                <w:rPr>
                  <w:sz w:val="17"/>
                  <w:szCs w:val="17"/>
                  <w:lang w:val="fr-FR"/>
                </w:rPr>
                <w:delText>Republications.</w:delText>
              </w:r>
            </w:del>
          </w:p>
        </w:tc>
      </w:tr>
      <w:tr w:rsidR="00BF61DF" w:rsidRPr="002C5C94" w:rsidDel="00C11060" w14:paraId="6E8BD014" w14:textId="2EA0E491" w:rsidTr="008F2B4C">
        <w:trPr>
          <w:del w:id="249" w:author="Author"/>
        </w:trPr>
        <w:tc>
          <w:tcPr>
            <w:tcW w:w="1434" w:type="dxa"/>
          </w:tcPr>
          <w:p w14:paraId="402E3302" w14:textId="1B31E2E1" w:rsidR="00807B26" w:rsidRPr="00F30AF4" w:rsidDel="00C11060" w:rsidRDefault="00807B26" w:rsidP="00C46170">
            <w:pPr>
              <w:rPr>
                <w:del w:id="250" w:author="Author"/>
                <w:sz w:val="17"/>
                <w:szCs w:val="17"/>
                <w:lang w:val="fr-FR"/>
              </w:rPr>
            </w:pPr>
            <w:del w:id="251" w:author="Author">
              <w:r w:rsidRPr="00F30AF4" w:rsidDel="00C11060">
                <w:rPr>
                  <w:sz w:val="17"/>
                  <w:szCs w:val="17"/>
                  <w:lang w:val="fr-FR"/>
                </w:rPr>
                <w:delText>U</w:delText>
              </w:r>
            </w:del>
          </w:p>
        </w:tc>
        <w:tc>
          <w:tcPr>
            <w:tcW w:w="7828" w:type="dxa"/>
          </w:tcPr>
          <w:p w14:paraId="4767A759" w14:textId="1C8ED57D" w:rsidR="00807B26" w:rsidRPr="00F30AF4" w:rsidDel="00C11060" w:rsidRDefault="00F21039" w:rsidP="00C46170">
            <w:pPr>
              <w:rPr>
                <w:del w:id="252" w:author="Author"/>
                <w:sz w:val="17"/>
                <w:szCs w:val="17"/>
                <w:lang w:val="fr-FR"/>
              </w:rPr>
            </w:pPr>
            <w:del w:id="253" w:author="Author">
              <w:r w:rsidRPr="00F30AF4" w:rsidDel="00C11060">
                <w:rPr>
                  <w:sz w:val="17"/>
                  <w:szCs w:val="17"/>
                  <w:lang w:val="fr-FR"/>
                </w:rPr>
                <w:delText>Numéro de publication inconnu</w:delText>
              </w:r>
              <w:r w:rsidR="00E937CE" w:rsidRPr="00F30AF4" w:rsidDel="00C11060">
                <w:rPr>
                  <w:sz w:val="17"/>
                  <w:szCs w:val="17"/>
                  <w:lang w:val="fr-FR"/>
                </w:rPr>
                <w:delText> :</w:delText>
              </w:r>
              <w:r w:rsidR="00807B26" w:rsidRPr="00F30AF4" w:rsidDel="00C11060">
                <w:rPr>
                  <w:sz w:val="17"/>
                  <w:szCs w:val="17"/>
                  <w:lang w:val="fr-FR"/>
                </w:rPr>
                <w:br/>
              </w:r>
              <w:r w:rsidRPr="00F30AF4" w:rsidDel="00C11060">
                <w:rPr>
                  <w:sz w:val="17"/>
                  <w:szCs w:val="17"/>
                  <w:lang w:val="fr-FR"/>
                </w:rPr>
                <w:delText>par exemple</w:delText>
              </w:r>
              <w:r w:rsidR="003C0C4B" w:rsidRPr="00F30AF4" w:rsidDel="00C11060">
                <w:rPr>
                  <w:sz w:val="17"/>
                  <w:szCs w:val="17"/>
                  <w:lang w:val="fr-FR"/>
                </w:rPr>
                <w:delText xml:space="preserve"> </w:delText>
              </w:r>
              <w:r w:rsidR="00676313" w:rsidRPr="00F30AF4" w:rsidDel="00C11060">
                <w:rPr>
                  <w:sz w:val="17"/>
                  <w:szCs w:val="17"/>
                  <w:lang w:val="fr-FR"/>
                </w:rPr>
                <w:delText>lorsque certains numéros de publication ont été trouvés dans la base de données au cours de la constitution du fichier d</w:delText>
              </w:r>
              <w:r w:rsidR="00E937CE" w:rsidRPr="00F30AF4" w:rsidDel="00C11060">
                <w:rPr>
                  <w:sz w:val="17"/>
                  <w:szCs w:val="17"/>
                  <w:lang w:val="fr-FR"/>
                </w:rPr>
                <w:delText>’</w:delText>
              </w:r>
              <w:r w:rsidR="00676313" w:rsidRPr="00F30AF4" w:rsidDel="00C11060">
                <w:rPr>
                  <w:sz w:val="17"/>
                  <w:szCs w:val="17"/>
                  <w:lang w:val="fr-FR"/>
                </w:rPr>
                <w:delText>autorité, mais que les documents correspondants sont manquants, sans que la raison soit conn</w:delText>
              </w:r>
              <w:r w:rsidR="00A613E5" w:rsidRPr="00F30AF4" w:rsidDel="00C11060">
                <w:rPr>
                  <w:sz w:val="17"/>
                  <w:szCs w:val="17"/>
                  <w:lang w:val="fr-FR"/>
                </w:rPr>
                <w:delText>ue.  Ce</w:delText>
              </w:r>
              <w:r w:rsidR="00144AD6" w:rsidRPr="00F30AF4" w:rsidDel="00C11060">
                <w:rPr>
                  <w:sz w:val="17"/>
                  <w:szCs w:val="17"/>
                  <w:lang w:val="fr-FR"/>
                </w:rPr>
                <w:delText xml:space="preserve"> code signale, le plus souvent, une erreur de base de données nécessitant une analyse plus approfondie.</w:delText>
              </w:r>
            </w:del>
          </w:p>
        </w:tc>
      </w:tr>
      <w:tr w:rsidR="00BF61DF" w:rsidRPr="002C5C94" w:rsidDel="00C11060" w14:paraId="0F4E4532" w14:textId="518C4A0A" w:rsidTr="008F2B4C">
        <w:trPr>
          <w:del w:id="254" w:author="Author"/>
        </w:trPr>
        <w:tc>
          <w:tcPr>
            <w:tcW w:w="1434" w:type="dxa"/>
          </w:tcPr>
          <w:p w14:paraId="04BA8BCD" w14:textId="18D986EE" w:rsidR="00807B26" w:rsidRPr="00F30AF4" w:rsidDel="00C11060" w:rsidRDefault="00807B26" w:rsidP="00C46170">
            <w:pPr>
              <w:rPr>
                <w:del w:id="255" w:author="Author"/>
                <w:sz w:val="17"/>
                <w:szCs w:val="17"/>
                <w:lang w:val="fr-FR"/>
              </w:rPr>
            </w:pPr>
            <w:del w:id="256" w:author="Author">
              <w:r w:rsidRPr="00F30AF4" w:rsidDel="00C11060">
                <w:rPr>
                  <w:sz w:val="17"/>
                  <w:szCs w:val="17"/>
                  <w:lang w:val="fr-FR"/>
                </w:rPr>
                <w:delText>W</w:delText>
              </w:r>
            </w:del>
          </w:p>
        </w:tc>
        <w:tc>
          <w:tcPr>
            <w:tcW w:w="7828" w:type="dxa"/>
          </w:tcPr>
          <w:p w14:paraId="0391E6C2" w14:textId="26136812" w:rsidR="00807B26" w:rsidRPr="00F30AF4" w:rsidDel="00C11060" w:rsidRDefault="00144AD6" w:rsidP="00C46170">
            <w:pPr>
              <w:rPr>
                <w:del w:id="257" w:author="Author"/>
                <w:sz w:val="17"/>
                <w:szCs w:val="17"/>
                <w:lang w:val="fr-FR"/>
              </w:rPr>
            </w:pPr>
            <w:del w:id="258" w:author="Author">
              <w:r w:rsidRPr="00F30AF4" w:rsidDel="00C11060">
                <w:rPr>
                  <w:sz w:val="17"/>
                  <w:szCs w:val="17"/>
                  <w:lang w:val="fr-FR"/>
                </w:rPr>
                <w:delText xml:space="preserve">Demandes </w:delText>
              </w:r>
              <w:r w:rsidR="00807B26" w:rsidRPr="00F30AF4" w:rsidDel="00C11060">
                <w:rPr>
                  <w:sz w:val="17"/>
                  <w:szCs w:val="17"/>
                  <w:lang w:val="fr-FR"/>
                </w:rPr>
                <w:delText>(</w:delText>
              </w:r>
              <w:r w:rsidRPr="00F30AF4" w:rsidDel="00C11060">
                <w:rPr>
                  <w:sz w:val="17"/>
                  <w:szCs w:val="17"/>
                  <w:lang w:val="fr-FR"/>
                </w:rPr>
                <w:delText>ou brevets</w:delText>
              </w:r>
              <w:r w:rsidR="00807B26" w:rsidRPr="00F30AF4" w:rsidDel="00C11060">
                <w:rPr>
                  <w:sz w:val="17"/>
                  <w:szCs w:val="17"/>
                  <w:lang w:val="fr-FR"/>
                </w:rPr>
                <w:delText xml:space="preserve">) </w:delText>
              </w:r>
              <w:r w:rsidRPr="00F30AF4" w:rsidDel="00C11060">
                <w:rPr>
                  <w:sz w:val="17"/>
                  <w:szCs w:val="17"/>
                  <w:lang w:val="fr-FR"/>
                </w:rPr>
                <w:delText>ayant fait l</w:delText>
              </w:r>
              <w:r w:rsidR="00E937CE" w:rsidRPr="00F30AF4" w:rsidDel="00C11060">
                <w:rPr>
                  <w:sz w:val="17"/>
                  <w:szCs w:val="17"/>
                  <w:lang w:val="fr-FR"/>
                </w:rPr>
                <w:delText>’</w:delText>
              </w:r>
              <w:r w:rsidRPr="00F30AF4" w:rsidDel="00C11060">
                <w:rPr>
                  <w:sz w:val="17"/>
                  <w:szCs w:val="17"/>
                  <w:lang w:val="fr-FR"/>
                </w:rPr>
                <w:delText>objet d</w:delText>
              </w:r>
              <w:r w:rsidR="00E937CE" w:rsidRPr="00F30AF4" w:rsidDel="00C11060">
                <w:rPr>
                  <w:sz w:val="17"/>
                  <w:szCs w:val="17"/>
                  <w:lang w:val="fr-FR"/>
                </w:rPr>
                <w:delText>’</w:delText>
              </w:r>
              <w:r w:rsidRPr="00F30AF4" w:rsidDel="00C11060">
                <w:rPr>
                  <w:sz w:val="17"/>
                  <w:szCs w:val="17"/>
                  <w:lang w:val="fr-FR"/>
                </w:rPr>
                <w:delText>un retrait avant la publication</w:delText>
              </w:r>
              <w:r w:rsidR="00807B26" w:rsidRPr="00F30AF4" w:rsidDel="00C11060">
                <w:rPr>
                  <w:sz w:val="17"/>
                  <w:szCs w:val="17"/>
                  <w:lang w:val="fr-FR"/>
                </w:rPr>
                <w:delText>;</w:delText>
              </w:r>
              <w:r w:rsidR="00807B26" w:rsidRPr="00F30AF4" w:rsidDel="00C11060">
                <w:rPr>
                  <w:sz w:val="17"/>
                  <w:szCs w:val="17"/>
                  <w:lang w:val="fr-FR"/>
                </w:rPr>
                <w:br/>
              </w:r>
              <w:r w:rsidR="00296D9D" w:rsidRPr="00F30AF4" w:rsidDel="00C11060">
                <w:rPr>
                  <w:sz w:val="17"/>
                  <w:szCs w:val="17"/>
                  <w:lang w:val="fr-FR"/>
                </w:rPr>
                <w:delText>cela peut comprendre les brevets arrivés à expiration</w:delText>
              </w:r>
              <w:r w:rsidR="002E3BAF" w:rsidRPr="00F30AF4" w:rsidDel="00C11060">
                <w:rPr>
                  <w:sz w:val="17"/>
                  <w:szCs w:val="17"/>
                  <w:lang w:val="fr-FR"/>
                </w:rPr>
                <w:delText xml:space="preserve"> ou ayant cessé de produire leurs effets, et </w:delText>
              </w:r>
              <w:r w:rsidR="000B5951" w:rsidRPr="00F30AF4" w:rsidDel="00C11060">
                <w:rPr>
                  <w:sz w:val="17"/>
                  <w:szCs w:val="17"/>
                  <w:lang w:val="fr-FR"/>
                </w:rPr>
                <w:delText>varier selon les dispositions des lois et règlements nationaux en matière de brevets.</w:delText>
              </w:r>
            </w:del>
          </w:p>
        </w:tc>
      </w:tr>
      <w:tr w:rsidR="00807B26" w:rsidRPr="002C5C94" w:rsidDel="00C11060" w14:paraId="6CADC76B" w14:textId="704B8067" w:rsidTr="008F2B4C">
        <w:trPr>
          <w:del w:id="259" w:author="Author"/>
        </w:trPr>
        <w:tc>
          <w:tcPr>
            <w:tcW w:w="1434" w:type="dxa"/>
          </w:tcPr>
          <w:p w14:paraId="48C142CA" w14:textId="5EB8551F" w:rsidR="00807B26" w:rsidRPr="00F30AF4" w:rsidDel="00C11060" w:rsidRDefault="00807B26" w:rsidP="00C46170">
            <w:pPr>
              <w:rPr>
                <w:del w:id="260" w:author="Author"/>
                <w:sz w:val="17"/>
                <w:szCs w:val="17"/>
                <w:lang w:val="fr-FR"/>
              </w:rPr>
            </w:pPr>
            <w:del w:id="261" w:author="Author">
              <w:r w:rsidRPr="00F30AF4" w:rsidDel="00C11060">
                <w:rPr>
                  <w:sz w:val="17"/>
                  <w:szCs w:val="17"/>
                  <w:lang w:val="fr-FR"/>
                </w:rPr>
                <w:delText>X</w:delText>
              </w:r>
            </w:del>
          </w:p>
        </w:tc>
        <w:tc>
          <w:tcPr>
            <w:tcW w:w="7828" w:type="dxa"/>
          </w:tcPr>
          <w:p w14:paraId="392C1EFE" w14:textId="5E0B3DB7" w:rsidR="00807B26" w:rsidRPr="00F30AF4" w:rsidDel="00C11060" w:rsidRDefault="00807B26" w:rsidP="00C46170">
            <w:pPr>
              <w:rPr>
                <w:del w:id="262" w:author="Author"/>
                <w:sz w:val="17"/>
                <w:szCs w:val="17"/>
                <w:lang w:val="fr-FR"/>
              </w:rPr>
            </w:pPr>
            <w:del w:id="263" w:author="Author">
              <w:r w:rsidRPr="00F30AF4" w:rsidDel="00C11060">
                <w:rPr>
                  <w:sz w:val="17"/>
                  <w:szCs w:val="17"/>
                  <w:lang w:val="fr-FR"/>
                </w:rPr>
                <w:delText xml:space="preserve">Code </w:delText>
              </w:r>
              <w:r w:rsidR="00041875" w:rsidRPr="00F30AF4" w:rsidDel="00C11060">
                <w:rPr>
                  <w:sz w:val="17"/>
                  <w:szCs w:val="17"/>
                  <w:lang w:val="fr-FR"/>
                </w:rPr>
                <w:delText>pouvant être utilisé à titre individuel ou provisoire par un office de propriété industrielle.</w:delText>
              </w:r>
            </w:del>
          </w:p>
        </w:tc>
      </w:tr>
    </w:tbl>
    <w:p w14:paraId="61C84935" w14:textId="1DB36135" w:rsidR="00807B26" w:rsidRPr="00F30AF4" w:rsidDel="00C11060" w:rsidRDefault="00850976" w:rsidP="00834EB9">
      <w:pPr>
        <w:pStyle w:val="ONUME"/>
        <w:numPr>
          <w:ilvl w:val="0"/>
          <w:numId w:val="49"/>
        </w:numPr>
        <w:tabs>
          <w:tab w:val="left" w:pos="567"/>
        </w:tabs>
        <w:spacing w:before="160"/>
        <w:ind w:left="0" w:firstLine="0"/>
        <w:rPr>
          <w:del w:id="264" w:author="Author"/>
          <w:sz w:val="17"/>
          <w:szCs w:val="17"/>
          <w:lang w:val="fr-FR"/>
        </w:rPr>
      </w:pPr>
      <w:del w:id="265" w:author="Author">
        <w:r w:rsidRPr="00F30AF4" w:rsidDel="00C11060">
          <w:rPr>
            <w:sz w:val="17"/>
            <w:szCs w:val="17"/>
            <w:lang w:val="fr-FR"/>
          </w:rPr>
          <w:delText>Il est recommandé</w:delText>
        </w:r>
        <w:r w:rsidR="0096532F" w:rsidRPr="00F30AF4" w:rsidDel="00C11060">
          <w:rPr>
            <w:sz w:val="17"/>
            <w:szCs w:val="17"/>
            <w:lang w:val="fr-FR"/>
          </w:rPr>
          <w:delText xml:space="preserve"> de </w:delText>
        </w:r>
        <w:r w:rsidR="00451083" w:rsidRPr="00F30AF4" w:rsidDel="00C11060">
          <w:rPr>
            <w:sz w:val="17"/>
            <w:szCs w:val="17"/>
            <w:lang w:val="fr-FR"/>
          </w:rPr>
          <w:delText>faire uniquement figurer dans la liste des numéros attribués par l</w:delText>
        </w:r>
        <w:r w:rsidR="00E937CE" w:rsidRPr="00F30AF4" w:rsidDel="00C11060">
          <w:rPr>
            <w:sz w:val="17"/>
            <w:szCs w:val="17"/>
            <w:lang w:val="fr-FR"/>
          </w:rPr>
          <w:delText>’</w:delText>
        </w:r>
        <w:r w:rsidR="00451083" w:rsidRPr="00F30AF4" w:rsidDel="00C11060">
          <w:rPr>
            <w:sz w:val="17"/>
            <w:szCs w:val="17"/>
            <w:lang w:val="fr-FR"/>
          </w:rPr>
          <w:delText>office de propriété industrie</w:delText>
        </w:r>
        <w:r w:rsidR="00CD7C7D" w:rsidRPr="00F30AF4" w:rsidDel="00C11060">
          <w:rPr>
            <w:sz w:val="17"/>
            <w:szCs w:val="17"/>
            <w:lang w:val="fr-FR"/>
          </w:rPr>
          <w:delText>lle;</w:delText>
        </w:r>
        <w:r w:rsidR="00451083" w:rsidRPr="00F30AF4" w:rsidDel="00C11060">
          <w:rPr>
            <w:sz w:val="17"/>
            <w:szCs w:val="17"/>
            <w:lang w:val="fr-FR"/>
          </w:rPr>
          <w:delText xml:space="preserve"> </w:delText>
        </w:r>
        <w:r w:rsidR="007B0A0F" w:rsidRPr="00F30AF4" w:rsidDel="00C11060">
          <w:rPr>
            <w:sz w:val="17"/>
            <w:szCs w:val="17"/>
            <w:lang w:val="fr-FR"/>
          </w:rPr>
          <w:delText xml:space="preserve"> </w:delText>
        </w:r>
        <w:r w:rsidR="00451083" w:rsidRPr="00F30AF4" w:rsidDel="00C11060">
          <w:rPr>
            <w:sz w:val="17"/>
            <w:szCs w:val="17"/>
            <w:lang w:val="fr-FR"/>
          </w:rPr>
          <w:delText>lorsqu</w:delText>
        </w:r>
        <w:r w:rsidR="00E937CE" w:rsidRPr="00F30AF4" w:rsidDel="00C11060">
          <w:rPr>
            <w:sz w:val="17"/>
            <w:szCs w:val="17"/>
            <w:lang w:val="fr-FR"/>
          </w:rPr>
          <w:delText>’</w:delText>
        </w:r>
        <w:r w:rsidR="00451083" w:rsidRPr="00F30AF4" w:rsidDel="00C11060">
          <w:rPr>
            <w:sz w:val="17"/>
            <w:szCs w:val="17"/>
            <w:lang w:val="fr-FR"/>
          </w:rPr>
          <w:delText xml:space="preserve">il existe un vide de faible importance dans la séquence numérique (moins </w:delText>
        </w:r>
        <w:r w:rsidR="0087167F" w:rsidRPr="00F30AF4" w:rsidDel="00C11060">
          <w:rPr>
            <w:sz w:val="17"/>
            <w:szCs w:val="17"/>
            <w:lang w:val="fr-FR"/>
          </w:rPr>
          <w:delText>de 1</w:delText>
        </w:r>
        <w:r w:rsidR="00C23B8D" w:rsidDel="00C23B8D">
          <w:rPr>
            <w:sz w:val="17"/>
            <w:szCs w:val="17"/>
            <w:lang w:val="fr-FR"/>
          </w:rPr>
          <w:delText> </w:delText>
        </w:r>
        <w:r w:rsidR="0087167F" w:rsidRPr="00F30AF4" w:rsidDel="00C11060">
          <w:rPr>
            <w:sz w:val="17"/>
            <w:szCs w:val="17"/>
            <w:lang w:val="fr-FR"/>
          </w:rPr>
          <w:delText>000</w:delText>
        </w:r>
        <w:r w:rsidR="006C14D8" w:rsidRPr="00F30AF4" w:rsidDel="00C11060">
          <w:rPr>
            <w:sz w:val="17"/>
            <w:szCs w:val="17"/>
            <w:lang w:val="fr-FR"/>
          </w:rPr>
          <w:delText> </w:delText>
        </w:r>
        <w:r w:rsidR="00451083" w:rsidRPr="00F30AF4" w:rsidDel="00C11060">
          <w:rPr>
            <w:sz w:val="17"/>
            <w:szCs w:val="17"/>
            <w:lang w:val="fr-FR"/>
          </w:rPr>
          <w:delText>numéros de publication consécutifs), l</w:delText>
        </w:r>
        <w:r w:rsidR="00E937CE" w:rsidRPr="00F30AF4" w:rsidDel="00C11060">
          <w:rPr>
            <w:sz w:val="17"/>
            <w:szCs w:val="17"/>
            <w:lang w:val="fr-FR"/>
          </w:rPr>
          <w:delText>’</w:delText>
        </w:r>
        <w:r w:rsidR="00451083" w:rsidRPr="00F30AF4" w:rsidDel="00C11060">
          <w:rPr>
            <w:sz w:val="17"/>
            <w:szCs w:val="17"/>
            <w:lang w:val="fr-FR"/>
          </w:rPr>
          <w:delText xml:space="preserve">office peut </w:delText>
        </w:r>
        <w:r w:rsidR="00CD7C7D" w:rsidRPr="00F30AF4" w:rsidDel="00C11060">
          <w:rPr>
            <w:sz w:val="17"/>
            <w:szCs w:val="17"/>
            <w:lang w:val="fr-FR"/>
          </w:rPr>
          <w:delText xml:space="preserve">cependant </w:delText>
        </w:r>
        <w:r w:rsidR="00451083" w:rsidRPr="00F30AF4" w:rsidDel="00C11060">
          <w:rPr>
            <w:sz w:val="17"/>
            <w:szCs w:val="17"/>
            <w:lang w:val="fr-FR"/>
          </w:rPr>
          <w:delText xml:space="preserve">utiliser le </w:delText>
        </w:r>
        <w:r w:rsidR="00F833C2" w:rsidRPr="00F30AF4" w:rsidDel="00C11060">
          <w:rPr>
            <w:sz w:val="17"/>
            <w:szCs w:val="17"/>
            <w:lang w:val="fr-FR"/>
          </w:rPr>
          <w:delText>code d</w:delText>
        </w:r>
        <w:r w:rsidR="00E937CE" w:rsidRPr="00F30AF4" w:rsidDel="00C11060">
          <w:rPr>
            <w:sz w:val="17"/>
            <w:szCs w:val="17"/>
            <w:lang w:val="fr-FR"/>
          </w:rPr>
          <w:delText>’</w:delText>
        </w:r>
        <w:r w:rsidR="00F833C2" w:rsidRPr="00F30AF4" w:rsidDel="00C11060">
          <w:rPr>
            <w:sz w:val="17"/>
            <w:szCs w:val="17"/>
            <w:lang w:val="fr-FR"/>
          </w:rPr>
          <w:delText>exception à la publication</w:delText>
        </w:r>
        <w:r w:rsidR="00807B26" w:rsidRPr="00F30AF4" w:rsidDel="00C11060">
          <w:rPr>
            <w:sz w:val="17"/>
            <w:szCs w:val="17"/>
            <w:lang w:val="fr-FR"/>
          </w:rPr>
          <w:delText xml:space="preserve"> </w:delText>
        </w:r>
        <w:r w:rsidR="00B46DFD" w:rsidRPr="00F30AF4" w:rsidDel="00C11060">
          <w:rPr>
            <w:sz w:val="17"/>
            <w:szCs w:val="17"/>
            <w:lang w:val="fr-FR"/>
          </w:rPr>
          <w:delText>“</w:delText>
        </w:r>
        <w:r w:rsidR="00807B26" w:rsidRPr="00F30AF4" w:rsidDel="00C11060">
          <w:rPr>
            <w:sz w:val="17"/>
            <w:szCs w:val="17"/>
            <w:lang w:val="fr-FR"/>
          </w:rPr>
          <w:delText>N</w:delText>
        </w:r>
        <w:r w:rsidR="00B46DFD" w:rsidRPr="00F30AF4" w:rsidDel="00C11060">
          <w:rPr>
            <w:sz w:val="17"/>
            <w:szCs w:val="17"/>
            <w:lang w:val="fr-FR"/>
          </w:rPr>
          <w:delText>”</w:delText>
        </w:r>
        <w:r w:rsidR="00BB5AC1" w:rsidRPr="00F30AF4" w:rsidDel="00C11060">
          <w:rPr>
            <w:sz w:val="17"/>
            <w:szCs w:val="17"/>
            <w:lang w:val="fr-FR"/>
          </w:rPr>
          <w:delText xml:space="preserve"> pour désigner les numéros inutilisés.</w:delText>
        </w:r>
      </w:del>
    </w:p>
    <w:p w14:paraId="5BAD617A" w14:textId="55B5D9E6" w:rsidR="00807B26" w:rsidRPr="00F30AF4" w:rsidDel="00C11060" w:rsidRDefault="00BB5AC1" w:rsidP="00783782">
      <w:pPr>
        <w:pStyle w:val="ONUME"/>
        <w:numPr>
          <w:ilvl w:val="0"/>
          <w:numId w:val="49"/>
        </w:numPr>
        <w:tabs>
          <w:tab w:val="left" w:pos="567"/>
        </w:tabs>
        <w:ind w:left="0" w:firstLine="0"/>
        <w:rPr>
          <w:del w:id="266" w:author="Author"/>
          <w:sz w:val="17"/>
          <w:szCs w:val="17"/>
          <w:lang w:val="fr-FR"/>
        </w:rPr>
      </w:pPr>
      <w:del w:id="267" w:author="Author">
        <w:r w:rsidRPr="00F30AF4" w:rsidDel="00C11060">
          <w:rPr>
            <w:sz w:val="17"/>
            <w:szCs w:val="17"/>
            <w:lang w:val="fr-FR"/>
          </w:rPr>
          <w:delText>L</w:delText>
        </w:r>
        <w:r w:rsidR="00E937CE" w:rsidRPr="00F30AF4" w:rsidDel="00C11060">
          <w:rPr>
            <w:sz w:val="17"/>
            <w:szCs w:val="17"/>
            <w:lang w:val="fr-FR"/>
          </w:rPr>
          <w:delText>’</w:delText>
        </w:r>
        <w:r w:rsidRPr="00F30AF4" w:rsidDel="00C11060">
          <w:rPr>
            <w:sz w:val="17"/>
            <w:szCs w:val="17"/>
            <w:lang w:val="fr-FR"/>
          </w:rPr>
          <w:delText xml:space="preserve">utilisation des </w:delText>
        </w:r>
        <w:r w:rsidR="00807B26" w:rsidRPr="00F30AF4" w:rsidDel="00C11060">
          <w:rPr>
            <w:sz w:val="17"/>
            <w:szCs w:val="17"/>
            <w:lang w:val="fr-FR"/>
          </w:rPr>
          <w:delText xml:space="preserve">codes </w:delText>
        </w:r>
        <w:r w:rsidR="00B46DFD" w:rsidRPr="00F30AF4" w:rsidDel="00C11060">
          <w:rPr>
            <w:sz w:val="17"/>
            <w:szCs w:val="17"/>
            <w:lang w:val="fr-FR"/>
          </w:rPr>
          <w:delText>“</w:delText>
        </w:r>
        <w:r w:rsidR="00807B26" w:rsidRPr="00F30AF4" w:rsidDel="00C11060">
          <w:rPr>
            <w:sz w:val="17"/>
            <w:szCs w:val="17"/>
            <w:lang w:val="fr-FR"/>
          </w:rPr>
          <w:delText>N</w:delText>
        </w:r>
        <w:r w:rsidR="00B46DFD" w:rsidRPr="00F30AF4" w:rsidDel="00C11060">
          <w:rPr>
            <w:sz w:val="17"/>
            <w:szCs w:val="17"/>
            <w:lang w:val="fr-FR"/>
          </w:rPr>
          <w:delText>”</w:delText>
        </w:r>
        <w:r w:rsidR="00807B26" w:rsidRPr="00F30AF4" w:rsidDel="00C11060">
          <w:rPr>
            <w:sz w:val="17"/>
            <w:szCs w:val="17"/>
            <w:lang w:val="fr-FR"/>
          </w:rPr>
          <w:delText xml:space="preserve">, </w:delText>
        </w:r>
        <w:r w:rsidR="00B46DFD" w:rsidRPr="00F30AF4" w:rsidDel="00C11060">
          <w:rPr>
            <w:sz w:val="17"/>
            <w:szCs w:val="17"/>
            <w:lang w:val="fr-FR"/>
          </w:rPr>
          <w:delText>“</w:delText>
        </w:r>
        <w:r w:rsidR="00807B26" w:rsidRPr="00F30AF4" w:rsidDel="00C11060">
          <w:rPr>
            <w:sz w:val="17"/>
            <w:szCs w:val="17"/>
            <w:lang w:val="fr-FR"/>
          </w:rPr>
          <w:delText>W</w:delText>
        </w:r>
        <w:r w:rsidR="00B46DFD" w:rsidRPr="00F30AF4" w:rsidDel="00C11060">
          <w:rPr>
            <w:sz w:val="17"/>
            <w:szCs w:val="17"/>
            <w:lang w:val="fr-FR"/>
          </w:rPr>
          <w:delText>”</w:delText>
        </w:r>
        <w:r w:rsidR="00807B26" w:rsidRPr="00F30AF4" w:rsidDel="00C11060">
          <w:rPr>
            <w:sz w:val="17"/>
            <w:szCs w:val="17"/>
            <w:lang w:val="fr-FR"/>
          </w:rPr>
          <w:delText xml:space="preserve"> </w:delText>
        </w:r>
        <w:r w:rsidRPr="00F30AF4" w:rsidDel="00C11060">
          <w:rPr>
            <w:sz w:val="17"/>
            <w:szCs w:val="17"/>
            <w:lang w:val="fr-FR"/>
          </w:rPr>
          <w:delText>et</w:delText>
        </w:r>
        <w:r w:rsidR="00807B26" w:rsidRPr="00F30AF4" w:rsidDel="00C11060">
          <w:rPr>
            <w:sz w:val="17"/>
            <w:szCs w:val="17"/>
            <w:lang w:val="fr-FR"/>
          </w:rPr>
          <w:delText xml:space="preserve"> </w:delText>
        </w:r>
        <w:r w:rsidR="00B46DFD" w:rsidRPr="00F30AF4" w:rsidDel="00C11060">
          <w:rPr>
            <w:sz w:val="17"/>
            <w:szCs w:val="17"/>
            <w:lang w:val="fr-FR"/>
          </w:rPr>
          <w:delText>“</w:delText>
        </w:r>
        <w:r w:rsidR="00807B26" w:rsidRPr="00F30AF4" w:rsidDel="00C11060">
          <w:rPr>
            <w:sz w:val="17"/>
            <w:szCs w:val="17"/>
            <w:lang w:val="fr-FR"/>
          </w:rPr>
          <w:delText>X</w:delText>
        </w:r>
        <w:r w:rsidR="00B46DFD" w:rsidRPr="00F30AF4" w:rsidDel="00C11060">
          <w:rPr>
            <w:sz w:val="17"/>
            <w:szCs w:val="17"/>
            <w:lang w:val="fr-FR"/>
          </w:rPr>
          <w:delText>”</w:delText>
        </w:r>
        <w:r w:rsidR="00981253" w:rsidRPr="00F30AF4" w:rsidDel="00C11060">
          <w:rPr>
            <w:sz w:val="17"/>
            <w:szCs w:val="17"/>
            <w:lang w:val="fr-FR"/>
          </w:rPr>
          <w:delText xml:space="preserve"> </w:delText>
        </w:r>
        <w:r w:rsidR="00FC63BC" w:rsidRPr="00F30AF4" w:rsidDel="00C11060">
          <w:rPr>
            <w:sz w:val="17"/>
            <w:szCs w:val="17"/>
            <w:lang w:val="fr-FR"/>
          </w:rPr>
          <w:delText xml:space="preserve">doit être expliquée dans le fichier de définition (voir les </w:delText>
        </w:r>
        <w:r w:rsidR="0087167F" w:rsidRPr="00F30AF4" w:rsidDel="00C11060">
          <w:rPr>
            <w:sz w:val="17"/>
            <w:szCs w:val="17"/>
            <w:lang w:val="fr-FR"/>
          </w:rPr>
          <w:delText>paragraphes 3</w:delText>
        </w:r>
        <w:r w:rsidR="00A77318" w:rsidRPr="00F30AF4" w:rsidDel="00C11060">
          <w:rPr>
            <w:sz w:val="17"/>
            <w:szCs w:val="17"/>
            <w:lang w:val="fr-FR"/>
          </w:rPr>
          <w:delText>6</w:delText>
        </w:r>
        <w:r w:rsidR="00807B26" w:rsidRPr="00F30AF4" w:rsidDel="00C11060">
          <w:rPr>
            <w:sz w:val="17"/>
            <w:szCs w:val="17"/>
            <w:lang w:val="fr-FR"/>
          </w:rPr>
          <w:delText xml:space="preserve"> </w:delText>
        </w:r>
        <w:r w:rsidR="00FC63BC" w:rsidRPr="00F30AF4" w:rsidDel="00C11060">
          <w:rPr>
            <w:sz w:val="17"/>
            <w:szCs w:val="17"/>
            <w:lang w:val="fr-FR"/>
          </w:rPr>
          <w:delText>et</w:delText>
        </w:r>
        <w:r w:rsidR="00807B26" w:rsidRPr="00F30AF4" w:rsidDel="00C11060">
          <w:rPr>
            <w:sz w:val="17"/>
            <w:szCs w:val="17"/>
            <w:lang w:val="fr-FR"/>
          </w:rPr>
          <w:delText xml:space="preserve"> 3</w:delText>
        </w:r>
        <w:r w:rsidR="00A77318" w:rsidRPr="00F30AF4" w:rsidDel="00C11060">
          <w:rPr>
            <w:sz w:val="17"/>
            <w:szCs w:val="17"/>
            <w:lang w:val="fr-FR"/>
          </w:rPr>
          <w:delText>7</w:delText>
        </w:r>
        <w:r w:rsidR="00807B26" w:rsidRPr="00F30AF4" w:rsidDel="00C11060">
          <w:rPr>
            <w:sz w:val="17"/>
            <w:szCs w:val="17"/>
            <w:lang w:val="fr-FR"/>
          </w:rPr>
          <w:delText xml:space="preserve"> </w:delText>
        </w:r>
        <w:r w:rsidR="00FC63BC" w:rsidRPr="00F30AF4" w:rsidDel="00C11060">
          <w:rPr>
            <w:sz w:val="17"/>
            <w:szCs w:val="17"/>
            <w:lang w:val="fr-FR"/>
          </w:rPr>
          <w:delText>ci</w:delText>
        </w:r>
        <w:r w:rsidR="00E937CE" w:rsidRPr="00F30AF4" w:rsidDel="00C11060">
          <w:rPr>
            <w:sz w:val="17"/>
            <w:szCs w:val="17"/>
            <w:lang w:val="fr-FR"/>
          </w:rPr>
          <w:delText>-</w:delText>
        </w:r>
        <w:r w:rsidR="00FC63BC" w:rsidRPr="00F30AF4" w:rsidDel="00C11060">
          <w:rPr>
            <w:sz w:val="17"/>
            <w:szCs w:val="17"/>
            <w:lang w:val="fr-FR"/>
          </w:rPr>
          <w:delText>dessous</w:delText>
        </w:r>
        <w:r w:rsidR="00807B26" w:rsidRPr="00F30AF4" w:rsidDel="00C11060">
          <w:rPr>
            <w:sz w:val="17"/>
            <w:szCs w:val="17"/>
            <w:lang w:val="fr-FR"/>
          </w:rPr>
          <w:delText>)</w:delText>
        </w:r>
        <w:r w:rsidR="00191469" w:rsidRPr="00F30AF4" w:rsidDel="00C11060">
          <w:rPr>
            <w:sz w:val="17"/>
            <w:szCs w:val="17"/>
            <w:lang w:val="fr-FR"/>
          </w:rPr>
          <w:delText>.</w:delText>
        </w:r>
      </w:del>
    </w:p>
    <w:p w14:paraId="25815C64" w14:textId="1AB95BA0" w:rsidR="00807B26" w:rsidRPr="00F30AF4" w:rsidDel="00C11060" w:rsidRDefault="0063589F" w:rsidP="005C587B">
      <w:pPr>
        <w:pStyle w:val="Heading3"/>
        <w:spacing w:before="0"/>
        <w:rPr>
          <w:del w:id="268" w:author="Author"/>
          <w:sz w:val="17"/>
          <w:szCs w:val="17"/>
          <w:lang w:val="fr-FR"/>
        </w:rPr>
      </w:pPr>
      <w:del w:id="269" w:author="Author">
        <w:r w:rsidRPr="00F30AF4" w:rsidDel="00C11060">
          <w:rPr>
            <w:sz w:val="17"/>
            <w:szCs w:val="17"/>
            <w:lang w:val="fr-FR"/>
          </w:rPr>
          <w:delText>Identification de la demande prioritaire</w:delText>
        </w:r>
      </w:del>
    </w:p>
    <w:p w14:paraId="6EC21E59" w14:textId="65FADF65" w:rsidR="00807B26" w:rsidRPr="00F30AF4" w:rsidDel="00C11060" w:rsidRDefault="00565B9B" w:rsidP="00783782">
      <w:pPr>
        <w:pStyle w:val="ONUME"/>
        <w:numPr>
          <w:ilvl w:val="0"/>
          <w:numId w:val="49"/>
        </w:numPr>
        <w:tabs>
          <w:tab w:val="left" w:pos="567"/>
        </w:tabs>
        <w:ind w:left="0" w:right="566" w:firstLine="0"/>
        <w:rPr>
          <w:del w:id="270" w:author="Author"/>
          <w:sz w:val="17"/>
          <w:szCs w:val="17"/>
          <w:lang w:val="fr-FR"/>
        </w:rPr>
      </w:pPr>
      <w:del w:id="271" w:author="Author">
        <w:r w:rsidRPr="00F30AF4" w:rsidDel="00C11060">
          <w:rPr>
            <w:sz w:val="17"/>
            <w:szCs w:val="17"/>
            <w:lang w:val="fr-FR"/>
          </w:rPr>
          <w:delText>Les recommandations</w:delText>
        </w:r>
        <w:r w:rsidR="000C3C52" w:rsidRPr="00F30AF4" w:rsidDel="00C11060">
          <w:rPr>
            <w:sz w:val="17"/>
            <w:szCs w:val="17"/>
            <w:lang w:val="fr-FR"/>
          </w:rPr>
          <w:delText xml:space="preserve"> des </w:delText>
        </w:r>
        <w:r w:rsidR="0087167F" w:rsidRPr="00F30AF4" w:rsidDel="00C11060">
          <w:rPr>
            <w:sz w:val="17"/>
            <w:szCs w:val="17"/>
            <w:lang w:val="fr-FR"/>
          </w:rPr>
          <w:delText>paragraphes 1</w:delText>
        </w:r>
        <w:r w:rsidR="00C328D0" w:rsidRPr="00F30AF4" w:rsidDel="00C11060">
          <w:rPr>
            <w:sz w:val="17"/>
            <w:szCs w:val="17"/>
            <w:lang w:val="fr-FR"/>
          </w:rPr>
          <w:delText>7 à 2</w:delText>
        </w:r>
        <w:r w:rsidR="008A4A26" w:rsidRPr="00F30AF4" w:rsidDel="00C11060">
          <w:rPr>
            <w:sz w:val="17"/>
            <w:szCs w:val="17"/>
            <w:lang w:val="fr-FR"/>
          </w:rPr>
          <w:delText>2</w:delText>
        </w:r>
        <w:r w:rsidR="000C3C52" w:rsidRPr="00F30AF4" w:rsidDel="00C11060">
          <w:rPr>
            <w:sz w:val="17"/>
            <w:szCs w:val="17"/>
            <w:lang w:val="fr-FR"/>
          </w:rPr>
          <w:delText xml:space="preserve"> ci</w:delText>
        </w:r>
        <w:r w:rsidR="00E937CE" w:rsidRPr="00F30AF4" w:rsidDel="00C11060">
          <w:rPr>
            <w:sz w:val="17"/>
            <w:szCs w:val="17"/>
            <w:lang w:val="fr-FR"/>
          </w:rPr>
          <w:delText>-</w:delText>
        </w:r>
        <w:r w:rsidR="000C3C52" w:rsidRPr="00F30AF4" w:rsidDel="00C11060">
          <w:rPr>
            <w:sz w:val="17"/>
            <w:szCs w:val="17"/>
            <w:lang w:val="fr-FR"/>
          </w:rPr>
          <w:delText>dessus</w:delText>
        </w:r>
        <w:r w:rsidRPr="00F30AF4" w:rsidDel="00C11060">
          <w:rPr>
            <w:sz w:val="17"/>
            <w:szCs w:val="17"/>
            <w:lang w:val="fr-FR"/>
          </w:rPr>
          <w:delText xml:space="preserve"> relatives aux éléments d</w:delText>
        </w:r>
        <w:r w:rsidR="00E937CE" w:rsidRPr="00F30AF4" w:rsidDel="00C11060">
          <w:rPr>
            <w:sz w:val="17"/>
            <w:szCs w:val="17"/>
            <w:lang w:val="fr-FR"/>
          </w:rPr>
          <w:delText>’</w:delText>
        </w:r>
        <w:r w:rsidRPr="00F30AF4" w:rsidDel="00C11060">
          <w:rPr>
            <w:sz w:val="17"/>
            <w:szCs w:val="17"/>
            <w:lang w:val="fr-FR"/>
          </w:rPr>
          <w:delText>information doivent être appliqué</w:delText>
        </w:r>
        <w:r w:rsidR="000C3C52" w:rsidRPr="00F30AF4" w:rsidDel="00C11060">
          <w:rPr>
            <w:sz w:val="17"/>
            <w:szCs w:val="17"/>
            <w:lang w:val="fr-FR"/>
          </w:rPr>
          <w:delText>e</w:delText>
        </w:r>
        <w:r w:rsidRPr="00F30AF4" w:rsidDel="00C11060">
          <w:rPr>
            <w:sz w:val="17"/>
            <w:szCs w:val="17"/>
            <w:lang w:val="fr-FR"/>
          </w:rPr>
          <w:delText>s mutatis mutandis à tous les sous</w:delText>
        </w:r>
        <w:r w:rsidR="00E937CE" w:rsidRPr="00F30AF4" w:rsidDel="00C11060">
          <w:rPr>
            <w:sz w:val="17"/>
            <w:szCs w:val="17"/>
            <w:lang w:val="fr-FR"/>
          </w:rPr>
          <w:delText>-</w:delText>
        </w:r>
        <w:r w:rsidRPr="00F30AF4" w:rsidDel="00C11060">
          <w:rPr>
            <w:sz w:val="17"/>
            <w:szCs w:val="17"/>
            <w:lang w:val="fr-FR"/>
          </w:rPr>
          <w:delText>éléments d</w:delText>
        </w:r>
        <w:r w:rsidR="00493421" w:rsidRPr="00F30AF4" w:rsidDel="00C11060">
          <w:rPr>
            <w:sz w:val="17"/>
            <w:szCs w:val="17"/>
            <w:lang w:val="fr-FR"/>
          </w:rPr>
          <w:delText>e l</w:delText>
        </w:r>
        <w:r w:rsidR="00E937CE" w:rsidRPr="00F30AF4" w:rsidDel="00C11060">
          <w:rPr>
            <w:sz w:val="17"/>
            <w:szCs w:val="17"/>
            <w:lang w:val="fr-FR"/>
          </w:rPr>
          <w:delText>’</w:delText>
        </w:r>
        <w:r w:rsidR="00493421" w:rsidRPr="00F30AF4" w:rsidDel="00C11060">
          <w:rPr>
            <w:sz w:val="17"/>
            <w:szCs w:val="17"/>
            <w:lang w:val="fr-FR"/>
          </w:rPr>
          <w:delText>élément</w:delText>
        </w:r>
        <w:r w:rsidR="006319AC" w:rsidRPr="00F30AF4" w:rsidDel="00C11060">
          <w:rPr>
            <w:sz w:val="17"/>
            <w:szCs w:val="17"/>
            <w:lang w:val="fr-FR"/>
          </w:rPr>
          <w:delText xml:space="preserve"> </w:delText>
        </w:r>
        <w:r w:rsidR="00B46DFD" w:rsidRPr="00F30AF4" w:rsidDel="00C11060">
          <w:rPr>
            <w:sz w:val="17"/>
            <w:szCs w:val="17"/>
            <w:lang w:val="fr-FR"/>
          </w:rPr>
          <w:delText>“</w:delText>
        </w:r>
        <w:r w:rsidR="007D5F3C" w:rsidRPr="00F30AF4" w:rsidDel="00C11060">
          <w:rPr>
            <w:sz w:val="17"/>
            <w:szCs w:val="17"/>
            <w:lang w:val="fr-FR"/>
          </w:rPr>
          <w:delText>identification de la demande prioritaire</w:delText>
        </w:r>
        <w:r w:rsidR="00B46DFD" w:rsidRPr="00F30AF4" w:rsidDel="00C11060">
          <w:rPr>
            <w:sz w:val="17"/>
            <w:szCs w:val="17"/>
            <w:lang w:val="fr-FR"/>
          </w:rPr>
          <w:delText>”</w:delText>
        </w:r>
        <w:r w:rsidR="007D5F3C" w:rsidRPr="00F30AF4" w:rsidDel="00C11060">
          <w:rPr>
            <w:sz w:val="17"/>
            <w:szCs w:val="17"/>
            <w:lang w:val="fr-FR"/>
          </w:rPr>
          <w:delText>.</w:delText>
        </w:r>
      </w:del>
    </w:p>
    <w:p w14:paraId="28133B1D" w14:textId="47D6D9F9" w:rsidR="00807B26" w:rsidRPr="00F30AF4" w:rsidDel="00C11060" w:rsidRDefault="007D7285" w:rsidP="00783782">
      <w:pPr>
        <w:pStyle w:val="ONUME"/>
        <w:numPr>
          <w:ilvl w:val="0"/>
          <w:numId w:val="49"/>
        </w:numPr>
        <w:tabs>
          <w:tab w:val="left" w:pos="567"/>
        </w:tabs>
        <w:ind w:left="0" w:firstLine="0"/>
        <w:rPr>
          <w:del w:id="272" w:author="Author"/>
          <w:sz w:val="17"/>
          <w:szCs w:val="17"/>
          <w:lang w:val="fr-FR"/>
        </w:rPr>
      </w:pPr>
      <w:del w:id="273" w:author="Author">
        <w:r w:rsidRPr="00F30AF4" w:rsidDel="00C11060">
          <w:rPr>
            <w:sz w:val="17"/>
            <w:szCs w:val="17"/>
            <w:lang w:val="fr-FR"/>
          </w:rPr>
          <w:delText xml:space="preserve">Les numéros des demandes prioritaires doivent </w:delText>
        </w:r>
        <w:r w:rsidR="008D19B4" w:rsidRPr="00F30AF4" w:rsidDel="00C11060">
          <w:rPr>
            <w:sz w:val="17"/>
            <w:szCs w:val="17"/>
            <w:lang w:val="fr-FR"/>
          </w:rPr>
          <w:delText xml:space="preserve">être </w:delText>
        </w:r>
        <w:r w:rsidRPr="00F30AF4" w:rsidDel="00C11060">
          <w:rPr>
            <w:sz w:val="17"/>
            <w:szCs w:val="17"/>
            <w:lang w:val="fr-FR"/>
          </w:rPr>
          <w:delText>présentés</w:delText>
        </w:r>
        <w:r w:rsidR="00C43FBC" w:rsidRPr="00F30AF4" w:rsidDel="00C11060">
          <w:rPr>
            <w:sz w:val="17"/>
            <w:szCs w:val="17"/>
            <w:lang w:val="fr-FR"/>
          </w:rPr>
          <w:delText xml:space="preserve"> conformément aux </w:delText>
        </w:r>
        <w:r w:rsidR="0087167F" w:rsidRPr="00F30AF4" w:rsidDel="00C11060">
          <w:rPr>
            <w:sz w:val="17"/>
            <w:szCs w:val="17"/>
            <w:lang w:val="fr-FR"/>
          </w:rPr>
          <w:delText>paragraphes 1</w:delText>
        </w:r>
        <w:r w:rsidR="00C43FBC" w:rsidRPr="00F30AF4" w:rsidDel="00C11060">
          <w:rPr>
            <w:sz w:val="17"/>
            <w:szCs w:val="17"/>
            <w:lang w:val="fr-FR"/>
          </w:rPr>
          <w:delText>2 et 13 de la norme</w:delText>
        </w:r>
        <w:r w:rsidR="002A5478" w:rsidRPr="00F30AF4" w:rsidDel="00C11060">
          <w:rPr>
            <w:sz w:val="17"/>
            <w:szCs w:val="17"/>
            <w:lang w:val="fr-FR"/>
          </w:rPr>
          <w:delText> </w:delText>
        </w:r>
        <w:r w:rsidR="00807B26" w:rsidRPr="00F30AF4" w:rsidDel="00C11060">
          <w:rPr>
            <w:sz w:val="17"/>
            <w:szCs w:val="17"/>
            <w:lang w:val="fr-FR"/>
          </w:rPr>
          <w:delText>ST.10/C</w:delText>
        </w:r>
        <w:r w:rsidR="00C43FBC" w:rsidRPr="00F30AF4" w:rsidDel="00C11060">
          <w:rPr>
            <w:sz w:val="17"/>
            <w:szCs w:val="17"/>
            <w:lang w:val="fr-FR"/>
          </w:rPr>
          <w:delText xml:space="preserve"> de l</w:delText>
        </w:r>
        <w:r w:rsidR="00E937CE" w:rsidRPr="00F30AF4" w:rsidDel="00C11060">
          <w:rPr>
            <w:sz w:val="17"/>
            <w:szCs w:val="17"/>
            <w:lang w:val="fr-FR"/>
          </w:rPr>
          <w:delText>’</w:delText>
        </w:r>
        <w:r w:rsidR="00C43FBC" w:rsidRPr="00F30AF4" w:rsidDel="00C11060">
          <w:rPr>
            <w:sz w:val="17"/>
            <w:szCs w:val="17"/>
            <w:lang w:val="fr-FR"/>
          </w:rPr>
          <w:delText>OMPI</w:delText>
        </w:r>
        <w:r w:rsidR="00807B26" w:rsidRPr="00F30AF4" w:rsidDel="00C11060">
          <w:rPr>
            <w:sz w:val="17"/>
            <w:szCs w:val="17"/>
            <w:lang w:val="fr-FR"/>
          </w:rPr>
          <w:delText>.</w:delText>
        </w:r>
      </w:del>
    </w:p>
    <w:p w14:paraId="04CF87E7" w14:textId="1EAE6F4D" w:rsidR="00807B26" w:rsidRPr="00F30AF4" w:rsidDel="00C11060" w:rsidRDefault="00807B26" w:rsidP="005C587B">
      <w:pPr>
        <w:pStyle w:val="Heading3"/>
        <w:spacing w:before="0"/>
        <w:rPr>
          <w:del w:id="274" w:author="Author"/>
          <w:sz w:val="17"/>
          <w:szCs w:val="17"/>
          <w:lang w:val="fr-FR"/>
        </w:rPr>
      </w:pPr>
      <w:del w:id="275" w:author="Author">
        <w:r w:rsidRPr="00F30AF4" w:rsidDel="00C11060">
          <w:rPr>
            <w:sz w:val="17"/>
            <w:szCs w:val="17"/>
            <w:lang w:val="fr-FR"/>
          </w:rPr>
          <w:delText>Identification</w:delText>
        </w:r>
        <w:r w:rsidR="000C3C52" w:rsidRPr="00F30AF4" w:rsidDel="00C11060">
          <w:rPr>
            <w:sz w:val="17"/>
            <w:szCs w:val="17"/>
            <w:lang w:val="fr-FR"/>
          </w:rPr>
          <w:delText xml:space="preserve"> de la demande</w:delText>
        </w:r>
      </w:del>
    </w:p>
    <w:p w14:paraId="289D5D85" w14:textId="179A09D1" w:rsidR="00807B26" w:rsidRPr="00F30AF4" w:rsidDel="00C11060" w:rsidRDefault="00E2189C" w:rsidP="00783782">
      <w:pPr>
        <w:pStyle w:val="ONUME"/>
        <w:numPr>
          <w:ilvl w:val="0"/>
          <w:numId w:val="49"/>
        </w:numPr>
        <w:tabs>
          <w:tab w:val="left" w:pos="567"/>
        </w:tabs>
        <w:ind w:left="0" w:firstLine="0"/>
        <w:rPr>
          <w:del w:id="276" w:author="Author"/>
          <w:sz w:val="17"/>
          <w:szCs w:val="17"/>
          <w:lang w:val="fr-FR"/>
        </w:rPr>
      </w:pPr>
      <w:del w:id="277" w:author="Author">
        <w:r w:rsidRPr="00F30AF4" w:rsidDel="00C11060">
          <w:rPr>
            <w:sz w:val="17"/>
            <w:szCs w:val="17"/>
            <w:lang w:val="fr-FR"/>
          </w:rPr>
          <w:delText xml:space="preserve">Les recommandations des </w:delText>
        </w:r>
        <w:r w:rsidR="0087167F" w:rsidRPr="00F30AF4" w:rsidDel="00C11060">
          <w:rPr>
            <w:sz w:val="17"/>
            <w:szCs w:val="17"/>
            <w:lang w:val="fr-FR"/>
          </w:rPr>
          <w:delText>paragraphes 1</w:delText>
        </w:r>
        <w:r w:rsidR="00000BE3" w:rsidRPr="00F30AF4" w:rsidDel="00C11060">
          <w:rPr>
            <w:sz w:val="17"/>
            <w:szCs w:val="17"/>
            <w:lang w:val="fr-FR"/>
          </w:rPr>
          <w:delText>7</w:delText>
        </w:r>
        <w:r w:rsidRPr="00F30AF4" w:rsidDel="00C11060">
          <w:rPr>
            <w:sz w:val="17"/>
            <w:szCs w:val="17"/>
            <w:lang w:val="fr-FR"/>
          </w:rPr>
          <w:delText xml:space="preserve"> à 2</w:delText>
        </w:r>
        <w:r w:rsidR="008B0F2E" w:rsidRPr="00F30AF4" w:rsidDel="00C11060">
          <w:rPr>
            <w:sz w:val="17"/>
            <w:szCs w:val="17"/>
            <w:lang w:val="fr-FR"/>
          </w:rPr>
          <w:delText>2</w:delText>
        </w:r>
        <w:r w:rsidRPr="00F30AF4" w:rsidDel="00C11060">
          <w:rPr>
            <w:sz w:val="17"/>
            <w:szCs w:val="17"/>
            <w:lang w:val="fr-FR"/>
          </w:rPr>
          <w:delText xml:space="preserve"> ci</w:delText>
        </w:r>
        <w:r w:rsidR="00E937CE" w:rsidRPr="00F30AF4" w:rsidDel="00C11060">
          <w:rPr>
            <w:sz w:val="17"/>
            <w:szCs w:val="17"/>
            <w:lang w:val="fr-FR"/>
          </w:rPr>
          <w:delText>-</w:delText>
        </w:r>
        <w:r w:rsidRPr="00F30AF4" w:rsidDel="00C11060">
          <w:rPr>
            <w:sz w:val="17"/>
            <w:szCs w:val="17"/>
            <w:lang w:val="fr-FR"/>
          </w:rPr>
          <w:delText>dessus relatives aux éléments d</w:delText>
        </w:r>
        <w:r w:rsidR="00E937CE" w:rsidRPr="00F30AF4" w:rsidDel="00C11060">
          <w:rPr>
            <w:sz w:val="17"/>
            <w:szCs w:val="17"/>
            <w:lang w:val="fr-FR"/>
          </w:rPr>
          <w:delText>’</w:delText>
        </w:r>
        <w:r w:rsidRPr="00F30AF4" w:rsidDel="00C11060">
          <w:rPr>
            <w:sz w:val="17"/>
            <w:szCs w:val="17"/>
            <w:lang w:val="fr-FR"/>
          </w:rPr>
          <w:delText>information doivent être appliquées mutatis mutandis à tous les sous</w:delText>
        </w:r>
        <w:r w:rsidR="00E937CE" w:rsidRPr="00F30AF4" w:rsidDel="00C11060">
          <w:rPr>
            <w:sz w:val="17"/>
            <w:szCs w:val="17"/>
            <w:lang w:val="fr-FR"/>
          </w:rPr>
          <w:delText>-</w:delText>
        </w:r>
        <w:r w:rsidRPr="00F30AF4" w:rsidDel="00C11060">
          <w:rPr>
            <w:sz w:val="17"/>
            <w:szCs w:val="17"/>
            <w:lang w:val="fr-FR"/>
          </w:rPr>
          <w:delText>éléments de l</w:delText>
        </w:r>
        <w:r w:rsidR="00E937CE" w:rsidRPr="00F30AF4" w:rsidDel="00C11060">
          <w:rPr>
            <w:sz w:val="17"/>
            <w:szCs w:val="17"/>
            <w:lang w:val="fr-FR"/>
          </w:rPr>
          <w:delText>’</w:delText>
        </w:r>
        <w:r w:rsidRPr="00F30AF4" w:rsidDel="00C11060">
          <w:rPr>
            <w:sz w:val="17"/>
            <w:szCs w:val="17"/>
            <w:lang w:val="fr-FR"/>
          </w:rPr>
          <w:delText xml:space="preserve">élément </w:delText>
        </w:r>
        <w:r w:rsidR="00B46DFD" w:rsidRPr="00F30AF4" w:rsidDel="00C11060">
          <w:rPr>
            <w:sz w:val="17"/>
            <w:szCs w:val="17"/>
            <w:lang w:val="fr-FR"/>
          </w:rPr>
          <w:delText>“</w:delText>
        </w:r>
        <w:r w:rsidR="00807B26" w:rsidRPr="00F30AF4" w:rsidDel="00C11060">
          <w:rPr>
            <w:sz w:val="17"/>
            <w:szCs w:val="17"/>
            <w:lang w:val="fr-FR"/>
          </w:rPr>
          <w:delText>identification</w:delText>
        </w:r>
        <w:r w:rsidRPr="00F30AF4" w:rsidDel="00C11060">
          <w:rPr>
            <w:sz w:val="17"/>
            <w:szCs w:val="17"/>
            <w:lang w:val="fr-FR"/>
          </w:rPr>
          <w:delText xml:space="preserve"> de la demande</w:delText>
        </w:r>
        <w:r w:rsidR="00B46DFD" w:rsidRPr="00F30AF4" w:rsidDel="00C11060">
          <w:rPr>
            <w:sz w:val="17"/>
            <w:szCs w:val="17"/>
            <w:lang w:val="fr-FR"/>
          </w:rPr>
          <w:delText>”</w:delText>
        </w:r>
        <w:r w:rsidR="00807B26" w:rsidRPr="00F30AF4" w:rsidDel="00C11060">
          <w:rPr>
            <w:sz w:val="17"/>
            <w:szCs w:val="17"/>
            <w:lang w:val="fr-FR"/>
          </w:rPr>
          <w:delText>.</w:delText>
        </w:r>
      </w:del>
    </w:p>
    <w:p w14:paraId="6FA11236" w14:textId="48FD32F6" w:rsidR="00E937CE" w:rsidRPr="00F30AF4" w:rsidDel="00C11060" w:rsidRDefault="002A4804" w:rsidP="00783782">
      <w:pPr>
        <w:pStyle w:val="ONUME"/>
        <w:numPr>
          <w:ilvl w:val="0"/>
          <w:numId w:val="49"/>
        </w:numPr>
        <w:tabs>
          <w:tab w:val="left" w:pos="567"/>
        </w:tabs>
        <w:ind w:left="0" w:firstLine="0"/>
        <w:rPr>
          <w:del w:id="278" w:author="Author"/>
          <w:sz w:val="17"/>
          <w:szCs w:val="17"/>
          <w:lang w:val="fr-FR"/>
        </w:rPr>
      </w:pPr>
      <w:del w:id="279" w:author="Author">
        <w:r w:rsidRPr="00F30AF4" w:rsidDel="00C11060">
          <w:rPr>
            <w:sz w:val="17"/>
            <w:szCs w:val="17"/>
            <w:lang w:val="fr-FR"/>
          </w:rPr>
          <w:delText xml:space="preserve">Les numéros des demandes doivent être présentés </w:delText>
        </w:r>
        <w:r w:rsidR="00C769E4" w:rsidRPr="00F30AF4" w:rsidDel="00C11060">
          <w:rPr>
            <w:sz w:val="17"/>
            <w:szCs w:val="17"/>
            <w:lang w:val="fr-FR"/>
          </w:rPr>
          <w:delText>sous la même forme que dans la publication de brevet originale</w:delText>
        </w:r>
        <w:r w:rsidRPr="00F30AF4" w:rsidDel="00C11060">
          <w:rPr>
            <w:sz w:val="17"/>
            <w:szCs w:val="17"/>
            <w:lang w:val="fr-FR"/>
          </w:rPr>
          <w:delText xml:space="preserve"> </w:delText>
        </w:r>
        <w:r w:rsidR="00C769E4" w:rsidRPr="00F30AF4" w:rsidDel="00C11060">
          <w:rPr>
            <w:sz w:val="17"/>
            <w:szCs w:val="17"/>
            <w:lang w:val="fr-FR"/>
          </w:rPr>
          <w:delText>de l</w:delText>
        </w:r>
        <w:r w:rsidR="00E937CE" w:rsidRPr="00F30AF4" w:rsidDel="00C11060">
          <w:rPr>
            <w:sz w:val="17"/>
            <w:szCs w:val="17"/>
            <w:lang w:val="fr-FR"/>
          </w:rPr>
          <w:delText>’</w:delText>
        </w:r>
        <w:r w:rsidR="00C769E4" w:rsidRPr="00F30AF4" w:rsidDel="00C11060">
          <w:rPr>
            <w:sz w:val="17"/>
            <w:szCs w:val="17"/>
            <w:lang w:val="fr-FR"/>
          </w:rPr>
          <w:delText>office de propriété industriel</w:delText>
        </w:r>
        <w:r w:rsidR="00A613E5" w:rsidRPr="00F30AF4" w:rsidDel="00C11060">
          <w:rPr>
            <w:sz w:val="17"/>
            <w:szCs w:val="17"/>
            <w:lang w:val="fr-FR"/>
          </w:rPr>
          <w:delText>le.  Si</w:delText>
        </w:r>
        <w:r w:rsidR="00D41E71" w:rsidRPr="00F30AF4" w:rsidDel="00C11060">
          <w:rPr>
            <w:sz w:val="17"/>
            <w:szCs w:val="17"/>
            <w:lang w:val="fr-FR"/>
          </w:rPr>
          <w:delText xml:space="preserve"> l</w:delText>
        </w:r>
        <w:r w:rsidR="00E937CE" w:rsidRPr="00F30AF4" w:rsidDel="00C11060">
          <w:rPr>
            <w:sz w:val="17"/>
            <w:szCs w:val="17"/>
            <w:lang w:val="fr-FR"/>
          </w:rPr>
          <w:delText>’</w:delText>
        </w:r>
        <w:r w:rsidR="00D41E71" w:rsidRPr="00F30AF4" w:rsidDel="00C11060">
          <w:rPr>
            <w:sz w:val="17"/>
            <w:szCs w:val="17"/>
            <w:lang w:val="fr-FR"/>
          </w:rPr>
          <w:delText>office de propriété industrielle utilise des configurations de numéros de demande dans le fichier d</w:delText>
        </w:r>
        <w:r w:rsidR="00E937CE" w:rsidRPr="00F30AF4" w:rsidDel="00C11060">
          <w:rPr>
            <w:sz w:val="17"/>
            <w:szCs w:val="17"/>
            <w:lang w:val="fr-FR"/>
          </w:rPr>
          <w:delText>’</w:delText>
        </w:r>
        <w:r w:rsidR="00D41E71" w:rsidRPr="00F30AF4" w:rsidDel="00C11060">
          <w:rPr>
            <w:sz w:val="17"/>
            <w:szCs w:val="17"/>
            <w:lang w:val="fr-FR"/>
          </w:rPr>
          <w:delText>autorité qui diffèrent de celles utilisées sur la publication originale, une explication de la configuration utilisée doit être fournie dans le fichier de définition.</w:delText>
        </w:r>
      </w:del>
    </w:p>
    <w:p w14:paraId="38197E6D" w14:textId="34386578" w:rsidR="00CB2F1D" w:rsidRPr="00F30AF4" w:rsidDel="00C11060" w:rsidRDefault="008A2F9E" w:rsidP="007E79FC">
      <w:pPr>
        <w:pStyle w:val="ONUME"/>
        <w:numPr>
          <w:ilvl w:val="0"/>
          <w:numId w:val="0"/>
        </w:numPr>
        <w:spacing w:after="60"/>
        <w:rPr>
          <w:del w:id="280" w:author="Author"/>
          <w:bCs/>
          <w:iCs/>
          <w:caps/>
          <w:sz w:val="17"/>
          <w:szCs w:val="17"/>
          <w:u w:val="single"/>
          <w:lang w:val="fr-FR"/>
        </w:rPr>
      </w:pPr>
      <w:del w:id="281" w:author="Author">
        <w:r w:rsidRPr="00F30AF4" w:rsidDel="00C11060">
          <w:rPr>
            <w:sz w:val="17"/>
            <w:szCs w:val="17"/>
            <w:u w:val="single"/>
            <w:lang w:val="fr-FR"/>
          </w:rPr>
          <w:delText>Disponibilité d</w:delText>
        </w:r>
        <w:r w:rsidR="00E937CE" w:rsidRPr="00F30AF4" w:rsidDel="00C11060">
          <w:rPr>
            <w:sz w:val="17"/>
            <w:szCs w:val="17"/>
            <w:u w:val="single"/>
            <w:lang w:val="fr-FR"/>
          </w:rPr>
          <w:delText>’</w:delText>
        </w:r>
        <w:r w:rsidRPr="00F30AF4" w:rsidDel="00C11060">
          <w:rPr>
            <w:sz w:val="17"/>
            <w:szCs w:val="17"/>
            <w:u w:val="single"/>
            <w:lang w:val="fr-FR"/>
          </w:rPr>
          <w:delText>une</w:delText>
        </w:r>
        <w:r w:rsidR="00000BE3" w:rsidRPr="00F30AF4" w:rsidDel="00C11060">
          <w:rPr>
            <w:sz w:val="17"/>
            <w:szCs w:val="17"/>
            <w:u w:val="single"/>
            <w:lang w:val="fr-FR"/>
          </w:rPr>
          <w:delText xml:space="preserve"> publication </w:delText>
        </w:r>
        <w:r w:rsidR="002E0E11" w:rsidRPr="00F30AF4" w:rsidDel="00C11060">
          <w:rPr>
            <w:sz w:val="17"/>
            <w:szCs w:val="17"/>
            <w:u w:val="single"/>
            <w:lang w:val="fr-FR"/>
          </w:rPr>
          <w:delText>dans un format se prêtant à la recherche</w:delText>
        </w:r>
      </w:del>
    </w:p>
    <w:p w14:paraId="428D745B" w14:textId="3AD817B5" w:rsidR="00000BE3" w:rsidRPr="00F30AF4" w:rsidDel="00C11060" w:rsidRDefault="002E0E11" w:rsidP="00783782">
      <w:pPr>
        <w:pStyle w:val="ONUME"/>
        <w:numPr>
          <w:ilvl w:val="0"/>
          <w:numId w:val="49"/>
        </w:numPr>
        <w:tabs>
          <w:tab w:val="left" w:pos="567"/>
        </w:tabs>
        <w:ind w:left="0" w:firstLine="0"/>
        <w:rPr>
          <w:del w:id="282" w:author="Author"/>
          <w:bCs/>
          <w:iCs/>
          <w:caps/>
          <w:sz w:val="17"/>
          <w:szCs w:val="17"/>
          <w:lang w:val="fr-FR"/>
        </w:rPr>
      </w:pPr>
      <w:del w:id="283" w:author="Author">
        <w:r w:rsidRPr="00F30AF4" w:rsidDel="00C11060">
          <w:rPr>
            <w:sz w:val="17"/>
            <w:szCs w:val="17"/>
            <w:lang w:val="fr-FR"/>
          </w:rPr>
          <w:delText>La disponibilité de l</w:delText>
        </w:r>
        <w:r w:rsidR="00E937CE" w:rsidRPr="00F30AF4" w:rsidDel="00C11060">
          <w:rPr>
            <w:sz w:val="17"/>
            <w:szCs w:val="17"/>
            <w:lang w:val="fr-FR"/>
          </w:rPr>
          <w:delText>’</w:delText>
        </w:r>
        <w:r w:rsidRPr="00F30AF4" w:rsidDel="00C11060">
          <w:rPr>
            <w:sz w:val="17"/>
            <w:szCs w:val="17"/>
            <w:lang w:val="fr-FR"/>
          </w:rPr>
          <w:delText>abrégé, de la description ou des revendications d</w:delText>
        </w:r>
        <w:r w:rsidR="00E937CE" w:rsidRPr="00F30AF4" w:rsidDel="00C11060">
          <w:rPr>
            <w:sz w:val="17"/>
            <w:szCs w:val="17"/>
            <w:lang w:val="fr-FR"/>
          </w:rPr>
          <w:delText>’</w:delText>
        </w:r>
        <w:r w:rsidRPr="00F30AF4" w:rsidDel="00C11060">
          <w:rPr>
            <w:sz w:val="17"/>
            <w:szCs w:val="17"/>
            <w:lang w:val="fr-FR"/>
          </w:rPr>
          <w:delText>une publication dans un format se prêtant à la recherche peut être indiquée dans le fichier d</w:delText>
        </w:r>
        <w:r w:rsidR="00E937CE" w:rsidRPr="00F30AF4" w:rsidDel="00C11060">
          <w:rPr>
            <w:sz w:val="17"/>
            <w:szCs w:val="17"/>
            <w:lang w:val="fr-FR"/>
          </w:rPr>
          <w:delText>’</w:delText>
        </w:r>
        <w:r w:rsidRPr="00F30AF4" w:rsidDel="00C11060">
          <w:rPr>
            <w:sz w:val="17"/>
            <w:szCs w:val="17"/>
            <w:lang w:val="fr-FR"/>
          </w:rPr>
          <w:delText>autorité en utilisant les codes appropri</w:delText>
        </w:r>
        <w:r w:rsidR="00F220E5" w:rsidRPr="00F30AF4" w:rsidDel="00C11060">
          <w:rPr>
            <w:sz w:val="17"/>
            <w:szCs w:val="17"/>
            <w:lang w:val="fr-FR"/>
          </w:rPr>
          <w:delText>és.</w:delText>
        </w:r>
      </w:del>
    </w:p>
    <w:p w14:paraId="3D002977" w14:textId="6D98E7E0" w:rsidR="00000BE3" w:rsidRPr="00F30AF4" w:rsidDel="00C11060" w:rsidRDefault="008A3867" w:rsidP="00783782">
      <w:pPr>
        <w:pStyle w:val="ONUME"/>
        <w:numPr>
          <w:ilvl w:val="0"/>
          <w:numId w:val="49"/>
        </w:numPr>
        <w:tabs>
          <w:tab w:val="left" w:pos="567"/>
        </w:tabs>
        <w:ind w:left="0" w:firstLine="0"/>
        <w:rPr>
          <w:del w:id="284" w:author="Author"/>
          <w:bCs/>
          <w:iCs/>
          <w:caps/>
          <w:sz w:val="17"/>
          <w:szCs w:val="17"/>
          <w:lang w:val="fr-FR"/>
        </w:rPr>
      </w:pPr>
      <w:del w:id="285" w:author="Author">
        <w:r w:rsidRPr="00F30AF4" w:rsidDel="00C11060">
          <w:rPr>
            <w:bCs/>
            <w:iCs/>
            <w:sz w:val="17"/>
            <w:szCs w:val="17"/>
            <w:lang w:val="fr-FR"/>
          </w:rPr>
          <w:delText>La disponibilité dans un format se prêtant à la recherche de chaque section d</w:delText>
        </w:r>
        <w:r w:rsidR="00E937CE" w:rsidRPr="00F30AF4" w:rsidDel="00C11060">
          <w:rPr>
            <w:bCs/>
            <w:iCs/>
            <w:sz w:val="17"/>
            <w:szCs w:val="17"/>
            <w:lang w:val="fr-FR"/>
          </w:rPr>
          <w:delText>’</w:delText>
        </w:r>
        <w:r w:rsidRPr="00F30AF4" w:rsidDel="00C11060">
          <w:rPr>
            <w:bCs/>
            <w:iCs/>
            <w:sz w:val="17"/>
            <w:szCs w:val="17"/>
            <w:lang w:val="fr-FR"/>
          </w:rPr>
          <w:delText>une publication doit être indiquée dans le fichier d</w:delText>
        </w:r>
        <w:r w:rsidR="00E937CE" w:rsidRPr="00F30AF4" w:rsidDel="00C11060">
          <w:rPr>
            <w:bCs/>
            <w:iCs/>
            <w:sz w:val="17"/>
            <w:szCs w:val="17"/>
            <w:lang w:val="fr-FR"/>
          </w:rPr>
          <w:delText>’</w:delText>
        </w:r>
        <w:r w:rsidRPr="00F30AF4" w:rsidDel="00C11060">
          <w:rPr>
            <w:bCs/>
            <w:iCs/>
            <w:sz w:val="17"/>
            <w:szCs w:val="17"/>
            <w:lang w:val="fr-FR"/>
          </w:rPr>
          <w:delText xml:space="preserve">autorité par un code </w:delText>
        </w:r>
        <w:r w:rsidR="00E937CE" w:rsidRPr="00F30AF4" w:rsidDel="00C11060">
          <w:rPr>
            <w:bCs/>
            <w:iCs/>
            <w:sz w:val="17"/>
            <w:szCs w:val="17"/>
            <w:lang w:val="fr-FR"/>
          </w:rPr>
          <w:delText>“N”</w:delText>
        </w:r>
        <w:r w:rsidRPr="00F30AF4" w:rsidDel="00C11060">
          <w:rPr>
            <w:bCs/>
            <w:iCs/>
            <w:sz w:val="17"/>
            <w:szCs w:val="17"/>
            <w:lang w:val="fr-FR"/>
          </w:rPr>
          <w:delText xml:space="preserve"> pour non disponible, ou un </w:delText>
        </w:r>
        <w:r w:rsidR="00E937CE" w:rsidRPr="00F30AF4" w:rsidDel="00C11060">
          <w:rPr>
            <w:bCs/>
            <w:iCs/>
            <w:sz w:val="17"/>
            <w:szCs w:val="17"/>
            <w:lang w:val="fr-FR"/>
          </w:rPr>
          <w:delText>“U”</w:delText>
        </w:r>
        <w:r w:rsidRPr="00F30AF4" w:rsidDel="00C11060">
          <w:rPr>
            <w:bCs/>
            <w:iCs/>
            <w:sz w:val="17"/>
            <w:szCs w:val="17"/>
            <w:lang w:val="fr-FR"/>
          </w:rPr>
          <w:delText xml:space="preserve"> pour </w:delText>
        </w:r>
        <w:r w:rsidR="00892CA2" w:rsidRPr="00F30AF4" w:rsidDel="00C11060">
          <w:rPr>
            <w:bCs/>
            <w:iCs/>
            <w:sz w:val="17"/>
            <w:szCs w:val="17"/>
            <w:lang w:val="fr-FR"/>
          </w:rPr>
          <w:delText>(</w:delText>
        </w:r>
        <w:r w:rsidRPr="00F30AF4" w:rsidDel="00C11060">
          <w:rPr>
            <w:bCs/>
            <w:iCs/>
            <w:sz w:val="17"/>
            <w:szCs w:val="17"/>
            <w:lang w:val="fr-FR"/>
          </w:rPr>
          <w:delText>disponibilité</w:delText>
        </w:r>
        <w:r w:rsidR="00892CA2" w:rsidRPr="00F30AF4" w:rsidDel="00C11060">
          <w:rPr>
            <w:bCs/>
            <w:iCs/>
            <w:sz w:val="17"/>
            <w:szCs w:val="17"/>
            <w:lang w:val="fr-FR"/>
          </w:rPr>
          <w:delText>)</w:delText>
        </w:r>
        <w:r w:rsidRPr="00F30AF4" w:rsidDel="00C11060">
          <w:rPr>
            <w:bCs/>
            <w:iCs/>
            <w:sz w:val="17"/>
            <w:szCs w:val="17"/>
            <w:lang w:val="fr-FR"/>
          </w:rPr>
          <w:delText xml:space="preserve"> inconnue ou le(s) code(s) de langue à deux lettres pour chaque langue correspondante</w:delText>
        </w:r>
        <w:r w:rsidR="002A62B2" w:rsidRPr="00F30AF4" w:rsidDel="00C11060">
          <w:rPr>
            <w:bCs/>
            <w:iCs/>
            <w:sz w:val="17"/>
            <w:szCs w:val="17"/>
            <w:lang w:val="fr-FR"/>
          </w:rPr>
          <w:delText xml:space="preserve"> mise à disposition par l’office soit dans la langue d’origine, soit en tant que traduction officielle</w:delText>
        </w:r>
        <w:r w:rsidR="00000BE3" w:rsidRPr="00F30AF4" w:rsidDel="00C11060">
          <w:rPr>
            <w:sz w:val="17"/>
            <w:szCs w:val="17"/>
            <w:lang w:val="fr-FR"/>
          </w:rPr>
          <w:delText>.</w:delText>
        </w:r>
      </w:del>
    </w:p>
    <w:p w14:paraId="3D87479F" w14:textId="77777777" w:rsidR="002B2A25" w:rsidRDefault="00404114" w:rsidP="00C46170">
      <w:pPr>
        <w:pStyle w:val="Heading2"/>
        <w:rPr>
          <w:ins w:id="286" w:author="Author"/>
          <w:sz w:val="17"/>
          <w:szCs w:val="17"/>
          <w:lang w:val="fr-FR"/>
        </w:rPr>
      </w:pPr>
      <w:bookmarkStart w:id="287" w:name="_Toc210292883"/>
      <w:del w:id="288" w:author="Author">
        <w:r w:rsidRPr="00F30AF4" w:rsidDel="00C11060">
          <w:rPr>
            <w:sz w:val="17"/>
            <w:szCs w:val="17"/>
            <w:lang w:val="fr-FR"/>
          </w:rPr>
          <w:delText>RECOMMANDATIONS</w:delText>
        </w:r>
        <w:r w:rsidR="00D236F4" w:rsidRPr="00F30AF4" w:rsidDel="00C11060">
          <w:rPr>
            <w:sz w:val="17"/>
            <w:szCs w:val="17"/>
            <w:lang w:val="fr-FR"/>
          </w:rPr>
          <w:delText xml:space="preserve"> RELATIVES À LA </w:delText>
        </w:r>
        <w:r w:rsidR="00807B26" w:rsidRPr="00F30AF4" w:rsidDel="00C11060">
          <w:rPr>
            <w:sz w:val="17"/>
            <w:szCs w:val="17"/>
            <w:lang w:val="fr-FR"/>
          </w:rPr>
          <w:delText xml:space="preserve">STRUCTURE </w:delText>
        </w:r>
        <w:r w:rsidR="00D236F4" w:rsidRPr="00F30AF4" w:rsidDel="00C11060">
          <w:rPr>
            <w:sz w:val="17"/>
            <w:szCs w:val="17"/>
            <w:lang w:val="fr-FR"/>
          </w:rPr>
          <w:delText>ET AU</w:delText>
        </w:r>
        <w:r w:rsidR="00807B26" w:rsidRPr="00F30AF4" w:rsidDel="00C11060">
          <w:rPr>
            <w:sz w:val="17"/>
            <w:szCs w:val="17"/>
            <w:lang w:val="fr-FR"/>
          </w:rPr>
          <w:delText xml:space="preserve"> FORMAT </w:delText>
        </w:r>
        <w:r w:rsidR="00D236F4" w:rsidRPr="00F30AF4" w:rsidDel="00C11060">
          <w:rPr>
            <w:sz w:val="17"/>
            <w:szCs w:val="17"/>
            <w:lang w:val="fr-FR"/>
          </w:rPr>
          <w:delText>DU FICHIER D</w:delText>
        </w:r>
        <w:r w:rsidR="00E937CE" w:rsidRPr="00F30AF4" w:rsidDel="00C11060">
          <w:rPr>
            <w:sz w:val="17"/>
            <w:szCs w:val="17"/>
            <w:lang w:val="fr-FR"/>
          </w:rPr>
          <w:delText>’</w:delText>
        </w:r>
        <w:r w:rsidR="00D236F4" w:rsidRPr="00F30AF4" w:rsidDel="00C11060">
          <w:rPr>
            <w:sz w:val="17"/>
            <w:szCs w:val="17"/>
            <w:lang w:val="fr-FR"/>
          </w:rPr>
          <w:delText>AUTORITÉ</w:delText>
        </w:r>
      </w:del>
    </w:p>
    <w:p w14:paraId="4513DD89" w14:textId="37406C4B" w:rsidR="0087167F" w:rsidRPr="00F30AF4" w:rsidRDefault="00F30AF4" w:rsidP="00C46170">
      <w:pPr>
        <w:pStyle w:val="Heading2"/>
        <w:rPr>
          <w:sz w:val="17"/>
          <w:szCs w:val="17"/>
          <w:lang w:val="fr-FR"/>
        </w:rPr>
      </w:pPr>
      <w:ins w:id="289" w:author="Author">
        <w:r w:rsidRPr="00F30AF4">
          <w:rPr>
            <w:sz w:val="17"/>
            <w:szCs w:val="17"/>
            <w:lang w:val="fr-FR"/>
          </w:rPr>
          <w:t>FICHIER DE DÉFINITION</w:t>
        </w:r>
      </w:ins>
      <w:bookmarkEnd w:id="287"/>
    </w:p>
    <w:p w14:paraId="1EC57413" w14:textId="0F3B3388" w:rsidR="00783782" w:rsidRDefault="00783782">
      <w:pPr>
        <w:pStyle w:val="ONUME"/>
        <w:numPr>
          <w:ilvl w:val="0"/>
          <w:numId w:val="0"/>
        </w:numPr>
        <w:tabs>
          <w:tab w:val="left" w:pos="567"/>
        </w:tabs>
        <w:ind w:right="141"/>
        <w:rPr>
          <w:sz w:val="17"/>
          <w:szCs w:val="17"/>
          <w:lang w:val="fr-FR"/>
        </w:rPr>
        <w:pPrChange w:id="290" w:author="Author">
          <w:pPr>
            <w:pStyle w:val="ONUME"/>
            <w:numPr>
              <w:numId w:val="50"/>
            </w:numPr>
            <w:tabs>
              <w:tab w:val="clear" w:pos="993"/>
              <w:tab w:val="left" w:pos="567"/>
            </w:tabs>
            <w:ind w:left="720" w:right="141" w:hanging="360"/>
          </w:pPr>
        </w:pPrChange>
      </w:pPr>
      <w:ins w:id="291" w:author="Author">
        <w:r w:rsidRPr="00F30AF4">
          <w:rPr>
            <w:sz w:val="17"/>
            <w:szCs w:val="17"/>
            <w:lang w:val="fr-FR"/>
          </w:rPr>
          <w:t>16.</w:t>
        </w:r>
        <w:r w:rsidRPr="00F30AF4">
          <w:rPr>
            <w:sz w:val="17"/>
            <w:szCs w:val="17"/>
            <w:lang w:val="fr-FR"/>
          </w:rPr>
          <w:tab/>
        </w:r>
      </w:ins>
      <w:r w:rsidR="00D3519F" w:rsidRPr="00F30AF4">
        <w:rPr>
          <w:sz w:val="17"/>
          <w:szCs w:val="17"/>
          <w:lang w:val="fr-FR"/>
        </w:rPr>
        <w:t xml:space="preserve">Il est </w:t>
      </w:r>
      <w:del w:id="292" w:author="Author">
        <w:r w:rsidR="00D3519F" w:rsidRPr="00F30AF4" w:rsidDel="00C11060">
          <w:rPr>
            <w:sz w:val="17"/>
            <w:szCs w:val="17"/>
            <w:lang w:val="fr-FR"/>
          </w:rPr>
          <w:delText xml:space="preserve">recommandé </w:delText>
        </w:r>
      </w:del>
      <w:ins w:id="293" w:author="Author">
        <w:r w:rsidR="00C11060" w:rsidRPr="00F30AF4">
          <w:rPr>
            <w:sz w:val="17"/>
            <w:szCs w:val="17"/>
            <w:lang w:val="fr-FR"/>
          </w:rPr>
          <w:t xml:space="preserve">requis des offices de propriété industrielle </w:t>
        </w:r>
      </w:ins>
      <w:r w:rsidR="00D3519F" w:rsidRPr="00F30AF4">
        <w:rPr>
          <w:sz w:val="17"/>
          <w:szCs w:val="17"/>
          <w:lang w:val="fr-FR"/>
        </w:rPr>
        <w:t>de fournir un</w:t>
      </w:r>
      <w:del w:id="294" w:author="Author">
        <w:r w:rsidR="00D3519F" w:rsidRPr="00F30AF4" w:rsidDel="00C11060">
          <w:rPr>
            <w:sz w:val="17"/>
            <w:szCs w:val="17"/>
            <w:lang w:val="fr-FR"/>
          </w:rPr>
          <w:delText xml:space="preserve"> seul fichier pour tous les numéros de publication d</w:delText>
        </w:r>
        <w:r w:rsidR="00E937CE" w:rsidRPr="00F30AF4" w:rsidDel="00C11060">
          <w:rPr>
            <w:sz w:val="17"/>
            <w:szCs w:val="17"/>
            <w:lang w:val="fr-FR"/>
          </w:rPr>
          <w:delText>’</w:delText>
        </w:r>
        <w:r w:rsidR="00D3519F" w:rsidRPr="00F30AF4" w:rsidDel="00C11060">
          <w:rPr>
            <w:sz w:val="17"/>
            <w:szCs w:val="17"/>
            <w:lang w:val="fr-FR"/>
          </w:rPr>
          <w:delText>un même fichier d</w:delText>
        </w:r>
        <w:r w:rsidR="00E937CE" w:rsidRPr="00F30AF4" w:rsidDel="00C11060">
          <w:rPr>
            <w:sz w:val="17"/>
            <w:szCs w:val="17"/>
            <w:lang w:val="fr-FR"/>
          </w:rPr>
          <w:delText>’</w:delText>
        </w:r>
        <w:r w:rsidR="00D3519F" w:rsidRPr="00F30AF4" w:rsidDel="00C11060">
          <w:rPr>
            <w:sz w:val="17"/>
            <w:szCs w:val="17"/>
            <w:lang w:val="fr-FR"/>
          </w:rPr>
          <w:delText>autorité.</w:delText>
        </w:r>
      </w:del>
      <w:r w:rsidR="0002349C" w:rsidRPr="00F30AF4">
        <w:rPr>
          <w:sz w:val="17"/>
          <w:szCs w:val="17"/>
          <w:lang w:val="fr-FR"/>
        </w:rPr>
        <w:t xml:space="preserve"> </w:t>
      </w:r>
    </w:p>
    <w:p w14:paraId="3385FEB1" w14:textId="043183D2" w:rsidR="00807B26" w:rsidRPr="00783782" w:rsidDel="00C11060" w:rsidRDefault="001B11F8" w:rsidP="00DE17C8">
      <w:pPr>
        <w:pStyle w:val="ONUME"/>
        <w:numPr>
          <w:ilvl w:val="0"/>
          <w:numId w:val="50"/>
        </w:numPr>
        <w:tabs>
          <w:tab w:val="left" w:pos="567"/>
        </w:tabs>
        <w:ind w:left="0" w:right="141" w:firstLine="0"/>
        <w:rPr>
          <w:del w:id="295" w:author="Author"/>
          <w:sz w:val="17"/>
          <w:szCs w:val="17"/>
          <w:lang w:val="fr-FR"/>
        </w:rPr>
      </w:pPr>
      <w:del w:id="296" w:author="Author">
        <w:r w:rsidRPr="00783782" w:rsidDel="00C11060">
          <w:rPr>
            <w:sz w:val="17"/>
            <w:szCs w:val="17"/>
            <w:lang w:val="fr-FR"/>
          </w:rPr>
          <w:delText>Si la constitution d</w:delText>
        </w:r>
        <w:r w:rsidR="00E937CE" w:rsidRPr="00783782" w:rsidDel="00C11060">
          <w:rPr>
            <w:sz w:val="17"/>
            <w:szCs w:val="17"/>
            <w:lang w:val="fr-FR"/>
          </w:rPr>
          <w:delText>’</w:delText>
        </w:r>
        <w:r w:rsidRPr="00783782" w:rsidDel="00C11060">
          <w:rPr>
            <w:sz w:val="17"/>
            <w:szCs w:val="17"/>
            <w:lang w:val="fr-FR"/>
          </w:rPr>
          <w:delText>un fichier unique s</w:delText>
        </w:r>
        <w:r w:rsidR="00E937CE" w:rsidRPr="00783782" w:rsidDel="00C11060">
          <w:rPr>
            <w:sz w:val="17"/>
            <w:szCs w:val="17"/>
            <w:lang w:val="fr-FR"/>
          </w:rPr>
          <w:delText>’</w:delText>
        </w:r>
        <w:r w:rsidRPr="00783782" w:rsidDel="00C11060">
          <w:rPr>
            <w:sz w:val="17"/>
            <w:szCs w:val="17"/>
            <w:lang w:val="fr-FR"/>
          </w:rPr>
          <w:delText xml:space="preserve">avère difficilement réalisable en raison de la taille </w:delText>
        </w:r>
        <w:r w:rsidR="002605BA" w:rsidRPr="00783782" w:rsidDel="00C11060">
          <w:rPr>
            <w:sz w:val="17"/>
            <w:szCs w:val="17"/>
            <w:lang w:val="fr-FR"/>
          </w:rPr>
          <w:delText>excessive qu</w:delText>
        </w:r>
        <w:r w:rsidR="00E937CE" w:rsidRPr="00783782" w:rsidDel="00C11060">
          <w:rPr>
            <w:sz w:val="17"/>
            <w:szCs w:val="17"/>
            <w:lang w:val="fr-FR"/>
          </w:rPr>
          <w:delText>’</w:delText>
        </w:r>
        <w:r w:rsidR="002605BA" w:rsidRPr="00783782" w:rsidDel="00C11060">
          <w:rPr>
            <w:sz w:val="17"/>
            <w:szCs w:val="17"/>
            <w:lang w:val="fr-FR"/>
          </w:rPr>
          <w:delText>aurait ce dernier, l</w:delText>
        </w:r>
        <w:r w:rsidR="00E937CE" w:rsidRPr="00783782" w:rsidDel="00C11060">
          <w:rPr>
            <w:sz w:val="17"/>
            <w:szCs w:val="17"/>
            <w:lang w:val="fr-FR"/>
          </w:rPr>
          <w:delText>’</w:delText>
        </w:r>
        <w:r w:rsidR="002605BA" w:rsidRPr="00783782" w:rsidDel="00C11060">
          <w:rPr>
            <w:sz w:val="17"/>
            <w:szCs w:val="17"/>
            <w:lang w:val="fr-FR"/>
          </w:rPr>
          <w:delText>office de propriété industrielle peut</w:delText>
        </w:r>
        <w:r w:rsidR="00901F28" w:rsidRPr="00783782" w:rsidDel="00C11060">
          <w:rPr>
            <w:sz w:val="17"/>
            <w:szCs w:val="17"/>
            <w:lang w:val="fr-FR"/>
          </w:rPr>
          <w:delText xml:space="preserve"> créer plusieurs fichiers, en découpant la liste des numéros de publication selon un ou plusieurs des critères suivants</w:delText>
        </w:r>
        <w:r w:rsidR="00E937CE" w:rsidRPr="00783782" w:rsidDel="00C11060">
          <w:rPr>
            <w:sz w:val="17"/>
            <w:szCs w:val="17"/>
            <w:lang w:val="fr-FR"/>
          </w:rPr>
          <w:delText> :</w:delText>
        </w:r>
      </w:del>
    </w:p>
    <w:p w14:paraId="3688961B" w14:textId="0DF50566" w:rsidR="00807B26" w:rsidRPr="00F30AF4" w:rsidDel="00C11060" w:rsidRDefault="00901F28" w:rsidP="00DE17C8">
      <w:pPr>
        <w:pStyle w:val="ListParagraph"/>
        <w:numPr>
          <w:ilvl w:val="0"/>
          <w:numId w:val="15"/>
        </w:numPr>
        <w:spacing w:before="120" w:after="120"/>
        <w:ind w:left="1134" w:hanging="567"/>
        <w:contextualSpacing w:val="0"/>
        <w:rPr>
          <w:del w:id="297" w:author="Author"/>
          <w:sz w:val="17"/>
          <w:szCs w:val="17"/>
          <w:lang w:val="fr-FR"/>
        </w:rPr>
      </w:pPr>
      <w:del w:id="298" w:author="Author">
        <w:r w:rsidRPr="00F30AF4" w:rsidDel="00C11060">
          <w:rPr>
            <w:sz w:val="17"/>
            <w:szCs w:val="17"/>
            <w:lang w:val="fr-FR"/>
          </w:rPr>
          <w:delText>date de publication (</w:delText>
        </w:r>
        <w:r w:rsidR="004079D3" w:rsidRPr="00F30AF4" w:rsidDel="00C11060">
          <w:rPr>
            <w:sz w:val="17"/>
            <w:szCs w:val="17"/>
            <w:lang w:val="fr-FR"/>
          </w:rPr>
          <w:delText>un fichier par année ou série d</w:delText>
        </w:r>
        <w:r w:rsidR="00E937CE" w:rsidRPr="00F30AF4" w:rsidDel="00C11060">
          <w:rPr>
            <w:sz w:val="17"/>
            <w:szCs w:val="17"/>
            <w:lang w:val="fr-FR"/>
          </w:rPr>
          <w:delText>’</w:delText>
        </w:r>
        <w:r w:rsidR="004079D3" w:rsidRPr="00F30AF4" w:rsidDel="00C11060">
          <w:rPr>
            <w:sz w:val="17"/>
            <w:szCs w:val="17"/>
            <w:lang w:val="fr-FR"/>
          </w:rPr>
          <w:delText>années</w:delText>
        </w:r>
        <w:r w:rsidR="00807B26" w:rsidRPr="00F30AF4" w:rsidDel="00C11060">
          <w:rPr>
            <w:sz w:val="17"/>
            <w:szCs w:val="17"/>
            <w:lang w:val="fr-FR"/>
          </w:rPr>
          <w:delText>)</w:delText>
        </w:r>
        <w:r w:rsidR="00EE0A39" w:rsidRPr="00F30AF4" w:rsidDel="00C11060">
          <w:rPr>
            <w:sz w:val="17"/>
            <w:szCs w:val="17"/>
            <w:lang w:val="fr-FR"/>
          </w:rPr>
          <w:delText>;</w:delText>
        </w:r>
      </w:del>
    </w:p>
    <w:p w14:paraId="30F3606D" w14:textId="58D29CF0" w:rsidR="00807B26" w:rsidRPr="00F30AF4" w:rsidDel="00C11060" w:rsidRDefault="004079D3" w:rsidP="00DE17C8">
      <w:pPr>
        <w:pStyle w:val="ListParagraph"/>
        <w:numPr>
          <w:ilvl w:val="0"/>
          <w:numId w:val="15"/>
        </w:numPr>
        <w:spacing w:before="120" w:after="120"/>
        <w:ind w:left="1134" w:hanging="567"/>
        <w:contextualSpacing w:val="0"/>
        <w:rPr>
          <w:del w:id="299" w:author="Author"/>
          <w:sz w:val="17"/>
          <w:szCs w:val="17"/>
          <w:lang w:val="fr-FR"/>
        </w:rPr>
      </w:pPr>
      <w:del w:id="300" w:author="Author">
        <w:r w:rsidRPr="00F30AF4" w:rsidDel="00C11060">
          <w:rPr>
            <w:sz w:val="17"/>
            <w:szCs w:val="17"/>
            <w:lang w:val="fr-FR"/>
          </w:rPr>
          <w:delText>niveau de publication (demande</w:delText>
        </w:r>
        <w:r w:rsidR="000012AA" w:rsidRPr="00F30AF4" w:rsidDel="00C11060">
          <w:rPr>
            <w:sz w:val="17"/>
            <w:szCs w:val="17"/>
            <w:lang w:val="fr-FR"/>
          </w:rPr>
          <w:delText>s</w:delText>
        </w:r>
        <w:r w:rsidRPr="00F30AF4" w:rsidDel="00C11060">
          <w:rPr>
            <w:sz w:val="17"/>
            <w:szCs w:val="17"/>
            <w:lang w:val="fr-FR"/>
          </w:rPr>
          <w:delText xml:space="preserve">, </w:delText>
        </w:r>
        <w:r w:rsidR="005A70C5" w:rsidRPr="00F30AF4" w:rsidDel="00C11060">
          <w:rPr>
            <w:sz w:val="17"/>
            <w:szCs w:val="17"/>
            <w:lang w:val="fr-FR"/>
          </w:rPr>
          <w:delText>titres</w:delText>
        </w:r>
        <w:r w:rsidR="000012AA" w:rsidRPr="00F30AF4" w:rsidDel="00C11060">
          <w:rPr>
            <w:sz w:val="17"/>
            <w:szCs w:val="17"/>
            <w:lang w:val="fr-FR"/>
          </w:rPr>
          <w:delText xml:space="preserve"> de propriété intellectuelle délivrés)</w:delText>
        </w:r>
        <w:r w:rsidR="00EE0A39" w:rsidRPr="00F30AF4" w:rsidDel="00C11060">
          <w:rPr>
            <w:sz w:val="17"/>
            <w:szCs w:val="17"/>
            <w:lang w:val="fr-FR"/>
          </w:rPr>
          <w:delText xml:space="preserve">;  </w:delText>
        </w:r>
        <w:r w:rsidR="000012AA" w:rsidRPr="00F30AF4" w:rsidDel="00C11060">
          <w:rPr>
            <w:sz w:val="17"/>
            <w:szCs w:val="17"/>
            <w:lang w:val="fr-FR"/>
          </w:rPr>
          <w:delText>et</w:delText>
        </w:r>
      </w:del>
    </w:p>
    <w:p w14:paraId="03C70E8B" w14:textId="17FECCCC" w:rsidR="00807B26" w:rsidRPr="00F30AF4" w:rsidDel="00C11060" w:rsidRDefault="000012AA" w:rsidP="00DE17C8">
      <w:pPr>
        <w:pStyle w:val="ListParagraph"/>
        <w:numPr>
          <w:ilvl w:val="0"/>
          <w:numId w:val="15"/>
        </w:numPr>
        <w:spacing w:after="220"/>
        <w:ind w:left="1134" w:hanging="567"/>
        <w:contextualSpacing w:val="0"/>
        <w:rPr>
          <w:del w:id="301" w:author="Author"/>
          <w:sz w:val="17"/>
          <w:szCs w:val="17"/>
          <w:lang w:val="fr-FR"/>
        </w:rPr>
      </w:pPr>
      <w:del w:id="302" w:author="Author">
        <w:r w:rsidRPr="00F30AF4" w:rsidDel="00C11060">
          <w:rPr>
            <w:sz w:val="17"/>
            <w:szCs w:val="17"/>
            <w:lang w:val="fr-FR"/>
          </w:rPr>
          <w:delText>t</w:delText>
        </w:r>
        <w:r w:rsidR="00807B26" w:rsidRPr="00F30AF4" w:rsidDel="00C11060">
          <w:rPr>
            <w:sz w:val="17"/>
            <w:szCs w:val="17"/>
            <w:lang w:val="fr-FR"/>
          </w:rPr>
          <w:delText xml:space="preserve">ypes </w:delText>
        </w:r>
        <w:r w:rsidRPr="00F30AF4" w:rsidDel="00C11060">
          <w:rPr>
            <w:sz w:val="17"/>
            <w:szCs w:val="17"/>
            <w:lang w:val="fr-FR"/>
          </w:rPr>
          <w:delText xml:space="preserve">de </w:delText>
        </w:r>
        <w:r w:rsidR="00807B26" w:rsidRPr="00F30AF4" w:rsidDel="00C11060">
          <w:rPr>
            <w:sz w:val="17"/>
            <w:szCs w:val="17"/>
            <w:lang w:val="fr-FR"/>
          </w:rPr>
          <w:delText>documents</w:delText>
        </w:r>
        <w:r w:rsidRPr="00F30AF4" w:rsidDel="00C11060">
          <w:rPr>
            <w:sz w:val="17"/>
            <w:szCs w:val="17"/>
            <w:lang w:val="fr-FR"/>
          </w:rPr>
          <w:delText xml:space="preserve"> de brevet</w:delText>
        </w:r>
        <w:r w:rsidR="00807B26" w:rsidRPr="00F30AF4" w:rsidDel="00C11060">
          <w:rPr>
            <w:sz w:val="17"/>
            <w:szCs w:val="17"/>
            <w:lang w:val="fr-FR"/>
          </w:rPr>
          <w:delText xml:space="preserve"> (</w:delText>
        </w:r>
        <w:r w:rsidRPr="00F30AF4" w:rsidDel="00C11060">
          <w:rPr>
            <w:sz w:val="17"/>
            <w:szCs w:val="17"/>
            <w:lang w:val="fr-FR"/>
          </w:rPr>
          <w:delText>un fichier par code de type de document</w:delText>
        </w:r>
        <w:r w:rsidR="00807B26" w:rsidRPr="00F30AF4" w:rsidDel="00C11060">
          <w:rPr>
            <w:sz w:val="17"/>
            <w:szCs w:val="17"/>
            <w:lang w:val="fr-FR"/>
          </w:rPr>
          <w:delText>).</w:delText>
        </w:r>
      </w:del>
    </w:p>
    <w:p w14:paraId="06858EEA" w14:textId="19D5378D" w:rsidR="00807B26" w:rsidRPr="00DE17C8" w:rsidDel="00C11060" w:rsidRDefault="00DE17C8" w:rsidP="00DE17C8">
      <w:pPr>
        <w:spacing w:after="220"/>
        <w:rPr>
          <w:del w:id="303" w:author="Author"/>
          <w:sz w:val="17"/>
          <w:szCs w:val="17"/>
          <w:lang w:val="fr-FR"/>
        </w:rPr>
      </w:pPr>
      <w:del w:id="304" w:author="Author">
        <w:r w:rsidRPr="00425661" w:rsidDel="00DE17C8">
          <w:rPr>
            <w:sz w:val="17"/>
            <w:szCs w:val="17"/>
            <w:lang w:val="fr-CH"/>
          </w:rPr>
          <w:delText>28.</w:delText>
        </w:r>
        <w:r w:rsidRPr="00425661" w:rsidDel="00DE17C8">
          <w:rPr>
            <w:sz w:val="17"/>
            <w:szCs w:val="17"/>
            <w:lang w:val="fr-CH"/>
          </w:rPr>
          <w:tab/>
        </w:r>
        <w:r w:rsidR="0063245F" w:rsidRPr="00DE17C8" w:rsidDel="00C11060">
          <w:rPr>
            <w:sz w:val="17"/>
            <w:szCs w:val="17"/>
            <w:lang w:val="fr-FR"/>
          </w:rPr>
          <w:delText>Afin de faciliter le traitement des fichiers, l</w:delText>
        </w:r>
        <w:r w:rsidR="00E937CE" w:rsidRPr="00DE17C8" w:rsidDel="00C11060">
          <w:rPr>
            <w:sz w:val="17"/>
            <w:szCs w:val="17"/>
            <w:lang w:val="fr-FR"/>
          </w:rPr>
          <w:delText>’</w:delText>
        </w:r>
        <w:r w:rsidR="0063245F" w:rsidRPr="00DE17C8" w:rsidDel="00C11060">
          <w:rPr>
            <w:sz w:val="17"/>
            <w:szCs w:val="17"/>
            <w:lang w:val="fr-FR"/>
          </w:rPr>
          <w:delText>office peut produire</w:delText>
        </w:r>
        <w:r w:rsidR="007C7322" w:rsidRPr="00DE17C8" w:rsidDel="00C11060">
          <w:rPr>
            <w:sz w:val="17"/>
            <w:szCs w:val="17"/>
            <w:lang w:val="fr-FR"/>
          </w:rPr>
          <w:delText xml:space="preserve"> un fichier actualisé comprenant les données relatives à l</w:delText>
        </w:r>
        <w:r w:rsidR="00E937CE" w:rsidRPr="00DE17C8" w:rsidDel="00C11060">
          <w:rPr>
            <w:sz w:val="17"/>
            <w:szCs w:val="17"/>
            <w:lang w:val="fr-FR"/>
          </w:rPr>
          <w:delText>’</w:delText>
        </w:r>
        <w:r w:rsidR="007C7322" w:rsidRPr="00DE17C8" w:rsidDel="00C11060">
          <w:rPr>
            <w:sz w:val="17"/>
            <w:szCs w:val="17"/>
            <w:lang w:val="fr-FR"/>
          </w:rPr>
          <w:delText xml:space="preserve">année en cours et </w:delText>
        </w:r>
        <w:r w:rsidR="0028559B" w:rsidRPr="00DE17C8" w:rsidDel="00C11060">
          <w:rPr>
            <w:sz w:val="17"/>
            <w:szCs w:val="17"/>
            <w:lang w:val="fr-FR"/>
          </w:rPr>
          <w:delText>à</w:delText>
        </w:r>
        <w:r w:rsidR="007C7322" w:rsidRPr="00DE17C8" w:rsidDel="00C11060">
          <w:rPr>
            <w:sz w:val="17"/>
            <w:szCs w:val="17"/>
            <w:lang w:val="fr-FR"/>
          </w:rPr>
          <w:delText xml:space="preserve"> l</w:delText>
        </w:r>
        <w:r w:rsidR="00E937CE" w:rsidRPr="00DE17C8" w:rsidDel="00C11060">
          <w:rPr>
            <w:sz w:val="17"/>
            <w:szCs w:val="17"/>
            <w:lang w:val="fr-FR"/>
          </w:rPr>
          <w:delText>’</w:delText>
        </w:r>
        <w:r w:rsidR="007C7322" w:rsidRPr="00DE17C8" w:rsidDel="00C11060">
          <w:rPr>
            <w:sz w:val="17"/>
            <w:szCs w:val="17"/>
            <w:lang w:val="fr-FR"/>
          </w:rPr>
          <w:delText>année civile précédente, et</w:delText>
        </w:r>
        <w:r w:rsidR="0028559B" w:rsidRPr="00DE17C8" w:rsidDel="00C11060">
          <w:rPr>
            <w:sz w:val="17"/>
            <w:szCs w:val="17"/>
            <w:lang w:val="fr-FR"/>
          </w:rPr>
          <w:delText xml:space="preserve"> un</w:delText>
        </w:r>
        <w:r w:rsidR="007C7322" w:rsidRPr="00DE17C8" w:rsidDel="00C11060">
          <w:rPr>
            <w:sz w:val="17"/>
            <w:szCs w:val="17"/>
            <w:lang w:val="fr-FR"/>
          </w:rPr>
          <w:delText xml:space="preserve"> fichier statique contenant les données plus anciennes.</w:delText>
        </w:r>
      </w:del>
    </w:p>
    <w:p w14:paraId="1D7234A8" w14:textId="77777777" w:rsidR="00DE17C8" w:rsidRDefault="003B4C21" w:rsidP="00DE17C8">
      <w:pPr>
        <w:pStyle w:val="ONUME"/>
        <w:numPr>
          <w:ilvl w:val="0"/>
          <w:numId w:val="0"/>
        </w:numPr>
        <w:tabs>
          <w:tab w:val="left" w:pos="567"/>
        </w:tabs>
        <w:ind w:right="141"/>
        <w:rPr>
          <w:sz w:val="17"/>
          <w:szCs w:val="17"/>
          <w:lang w:val="fr-FR"/>
        </w:rPr>
      </w:pPr>
      <w:del w:id="305" w:author="Author">
        <w:r w:rsidRPr="00DE17C8" w:rsidDel="00C11060">
          <w:rPr>
            <w:sz w:val="17"/>
            <w:szCs w:val="17"/>
            <w:lang w:val="fr-FR"/>
          </w:rPr>
          <w:delText>Fichier de définition</w:delText>
        </w:r>
      </w:del>
    </w:p>
    <w:p w14:paraId="3EDC465B" w14:textId="38613F32" w:rsidR="00807B26" w:rsidRPr="00F30AF4" w:rsidRDefault="00DE17C8" w:rsidP="00DE17C8">
      <w:pPr>
        <w:pStyle w:val="ONUME"/>
        <w:numPr>
          <w:ilvl w:val="0"/>
          <w:numId w:val="0"/>
        </w:numPr>
        <w:tabs>
          <w:tab w:val="left" w:pos="567"/>
        </w:tabs>
        <w:ind w:right="141"/>
        <w:rPr>
          <w:sz w:val="17"/>
          <w:szCs w:val="17"/>
          <w:lang w:val="fr-FR"/>
        </w:rPr>
      </w:pPr>
      <w:del w:id="306" w:author="Author">
        <w:r w:rsidDel="00DE17C8">
          <w:rPr>
            <w:sz w:val="17"/>
            <w:szCs w:val="17"/>
            <w:lang w:val="fr-FR"/>
          </w:rPr>
          <w:delText>29.</w:delText>
        </w:r>
        <w:r w:rsidDel="00DE17C8">
          <w:rPr>
            <w:sz w:val="17"/>
            <w:szCs w:val="17"/>
            <w:lang w:val="fr-FR"/>
          </w:rPr>
          <w:tab/>
        </w:r>
        <w:r w:rsidR="00093339" w:rsidRPr="00F30AF4" w:rsidDel="00C11060">
          <w:rPr>
            <w:sz w:val="17"/>
            <w:szCs w:val="17"/>
            <w:lang w:val="fr-FR"/>
          </w:rPr>
          <w:delText>Si certains des documents compris dans le fichier d</w:delText>
        </w:r>
        <w:r w:rsidR="00E937CE" w:rsidRPr="00F30AF4" w:rsidDel="00C11060">
          <w:rPr>
            <w:sz w:val="17"/>
            <w:szCs w:val="17"/>
            <w:lang w:val="fr-FR"/>
          </w:rPr>
          <w:delText>’</w:delText>
        </w:r>
        <w:r w:rsidR="00093339" w:rsidRPr="00F30AF4" w:rsidDel="00C11060">
          <w:rPr>
            <w:sz w:val="17"/>
            <w:szCs w:val="17"/>
            <w:lang w:val="fr-FR"/>
          </w:rPr>
          <w:delText>autorité contiennent des informations peu évidentes ou difficiles à comprendre, il est recommandé de fournir un</w:delText>
        </w:r>
      </w:del>
      <w:r w:rsidR="00093339" w:rsidRPr="00F30AF4">
        <w:rPr>
          <w:sz w:val="17"/>
          <w:szCs w:val="17"/>
          <w:lang w:val="fr-FR"/>
        </w:rPr>
        <w:t xml:space="preserve"> fichier de définition </w:t>
      </w:r>
      <w:ins w:id="307" w:author="Author">
        <w:r w:rsidR="00C11060" w:rsidRPr="00F30AF4">
          <w:rPr>
            <w:sz w:val="17"/>
            <w:szCs w:val="17"/>
            <w:lang w:val="fr-FR"/>
          </w:rPr>
          <w:t xml:space="preserve">dans le cadre ou </w:t>
        </w:r>
      </w:ins>
      <w:r w:rsidR="00093339" w:rsidRPr="00F30AF4">
        <w:rPr>
          <w:sz w:val="17"/>
          <w:szCs w:val="17"/>
          <w:lang w:val="fr-FR"/>
        </w:rPr>
        <w:t>en plus du fichier d</w:t>
      </w:r>
      <w:r w:rsidR="00E937CE" w:rsidRPr="00F30AF4">
        <w:rPr>
          <w:sz w:val="17"/>
          <w:szCs w:val="17"/>
          <w:lang w:val="fr-FR"/>
        </w:rPr>
        <w:t>’</w:t>
      </w:r>
      <w:r w:rsidR="00093339" w:rsidRPr="00F30AF4">
        <w:rPr>
          <w:sz w:val="17"/>
          <w:szCs w:val="17"/>
          <w:lang w:val="fr-FR"/>
        </w:rPr>
        <w:t>autori</w:t>
      </w:r>
      <w:r w:rsidR="00A613E5" w:rsidRPr="00F30AF4">
        <w:rPr>
          <w:sz w:val="17"/>
          <w:szCs w:val="17"/>
          <w:lang w:val="fr-FR"/>
        </w:rPr>
        <w:t>té.</w:t>
      </w:r>
      <w:ins w:id="308" w:author="Author">
        <w:r w:rsidR="005C0005" w:rsidRPr="00F30AF4">
          <w:rPr>
            <w:sz w:val="17"/>
            <w:szCs w:val="17"/>
            <w:lang w:val="fr-FR"/>
          </w:rPr>
          <w:t xml:space="preserve">  Les informations peu évidentes ou difficiles à comprendre</w:t>
        </w:r>
      </w:ins>
      <w:r w:rsidR="00A613E5" w:rsidRPr="00F30AF4">
        <w:rPr>
          <w:sz w:val="17"/>
          <w:szCs w:val="17"/>
          <w:lang w:val="fr-FR"/>
        </w:rPr>
        <w:t xml:space="preserve"> </w:t>
      </w:r>
      <w:ins w:id="309" w:author="Author">
        <w:r w:rsidR="005C0005" w:rsidRPr="00F30AF4">
          <w:rPr>
            <w:sz w:val="17"/>
            <w:szCs w:val="17"/>
            <w:lang w:val="fr-FR"/>
          </w:rPr>
          <w:t xml:space="preserve">doivent être fournies dans le fichier de définition. </w:t>
        </w:r>
      </w:ins>
      <w:r w:rsidR="00A613E5" w:rsidRPr="00F30AF4">
        <w:rPr>
          <w:sz w:val="17"/>
          <w:szCs w:val="17"/>
          <w:lang w:val="fr-FR"/>
        </w:rPr>
        <w:t xml:space="preserve"> Da</w:t>
      </w:r>
      <w:r w:rsidR="00093339" w:rsidRPr="00F30AF4">
        <w:rPr>
          <w:sz w:val="17"/>
          <w:szCs w:val="17"/>
          <w:lang w:val="fr-FR"/>
        </w:rPr>
        <w:t>ns un tel fichier de définition, l</w:t>
      </w:r>
      <w:r w:rsidR="00E937CE" w:rsidRPr="00F30AF4">
        <w:rPr>
          <w:sz w:val="17"/>
          <w:szCs w:val="17"/>
          <w:lang w:val="fr-FR"/>
        </w:rPr>
        <w:t>’</w:t>
      </w:r>
      <w:r w:rsidR="00093339" w:rsidRPr="00F30AF4">
        <w:rPr>
          <w:sz w:val="17"/>
          <w:szCs w:val="17"/>
          <w:lang w:val="fr-FR"/>
        </w:rPr>
        <w:t>office de propriété industrielle peut, par exemple</w:t>
      </w:r>
      <w:r w:rsidR="00E937CE" w:rsidRPr="00F30AF4">
        <w:rPr>
          <w:sz w:val="17"/>
          <w:szCs w:val="17"/>
          <w:lang w:val="fr-FR"/>
        </w:rPr>
        <w:t> :</w:t>
      </w:r>
    </w:p>
    <w:p w14:paraId="2383E0B6" w14:textId="664662CE" w:rsidR="00807B26" w:rsidRPr="00F30AF4" w:rsidRDefault="00C53B73" w:rsidP="007E79FC">
      <w:pPr>
        <w:pStyle w:val="ListParagraph"/>
        <w:numPr>
          <w:ilvl w:val="0"/>
          <w:numId w:val="14"/>
        </w:numPr>
        <w:spacing w:before="120" w:after="120"/>
        <w:ind w:left="1134" w:hanging="567"/>
        <w:contextualSpacing w:val="0"/>
        <w:rPr>
          <w:sz w:val="17"/>
          <w:szCs w:val="17"/>
          <w:lang w:val="fr-FR"/>
        </w:rPr>
      </w:pPr>
      <w:r w:rsidRPr="00F30AF4">
        <w:rPr>
          <w:sz w:val="17"/>
          <w:szCs w:val="17"/>
          <w:lang w:val="fr-FR"/>
        </w:rPr>
        <w:t xml:space="preserve">expliquer </w:t>
      </w:r>
      <w:r w:rsidR="00E30A82" w:rsidRPr="00F30AF4">
        <w:rPr>
          <w:sz w:val="17"/>
          <w:szCs w:val="17"/>
          <w:lang w:val="fr-FR"/>
        </w:rPr>
        <w:t>les critères spécifiques de constitution du ou des fichiers d</w:t>
      </w:r>
      <w:r w:rsidR="00E937CE" w:rsidRPr="00F30AF4">
        <w:rPr>
          <w:sz w:val="17"/>
          <w:szCs w:val="17"/>
          <w:lang w:val="fr-FR"/>
        </w:rPr>
        <w:t>’</w:t>
      </w:r>
      <w:r w:rsidR="00E30A82" w:rsidRPr="00F30AF4">
        <w:rPr>
          <w:sz w:val="17"/>
          <w:szCs w:val="17"/>
          <w:lang w:val="fr-FR"/>
        </w:rPr>
        <w:t>autorité</w:t>
      </w:r>
      <w:r w:rsidR="00191469" w:rsidRPr="00F30AF4">
        <w:rPr>
          <w:sz w:val="17"/>
          <w:szCs w:val="17"/>
          <w:lang w:val="fr-FR"/>
        </w:rPr>
        <w:t>;</w:t>
      </w:r>
    </w:p>
    <w:p w14:paraId="15505CD1" w14:textId="7ECDE94A" w:rsidR="00807B26" w:rsidRPr="00F30AF4" w:rsidRDefault="002450B2" w:rsidP="007E79FC">
      <w:pPr>
        <w:pStyle w:val="ListParagraph"/>
        <w:numPr>
          <w:ilvl w:val="0"/>
          <w:numId w:val="14"/>
        </w:numPr>
        <w:spacing w:before="120" w:after="120"/>
        <w:ind w:left="1134" w:hanging="567"/>
        <w:contextualSpacing w:val="0"/>
        <w:rPr>
          <w:sz w:val="17"/>
          <w:szCs w:val="17"/>
          <w:lang w:val="fr-FR"/>
        </w:rPr>
      </w:pPr>
      <w:r w:rsidRPr="00F30AF4">
        <w:rPr>
          <w:sz w:val="17"/>
          <w:szCs w:val="17"/>
          <w:lang w:val="fr-FR"/>
        </w:rPr>
        <w:t>expliquer l</w:t>
      </w:r>
      <w:r w:rsidR="00E937CE" w:rsidRPr="00F30AF4">
        <w:rPr>
          <w:sz w:val="17"/>
          <w:szCs w:val="17"/>
          <w:lang w:val="fr-FR"/>
        </w:rPr>
        <w:t>’</w:t>
      </w:r>
      <w:r w:rsidRPr="00F30AF4">
        <w:rPr>
          <w:sz w:val="17"/>
          <w:szCs w:val="17"/>
          <w:lang w:val="fr-FR"/>
        </w:rPr>
        <w:t xml:space="preserve">utilisation des </w:t>
      </w:r>
      <w:r w:rsidR="00F833C2" w:rsidRPr="00F30AF4">
        <w:rPr>
          <w:sz w:val="17"/>
          <w:szCs w:val="17"/>
          <w:lang w:val="fr-FR"/>
        </w:rPr>
        <w:t>codes d</w:t>
      </w:r>
      <w:r w:rsidR="00E937CE" w:rsidRPr="00F30AF4">
        <w:rPr>
          <w:sz w:val="17"/>
          <w:szCs w:val="17"/>
          <w:lang w:val="fr-FR"/>
        </w:rPr>
        <w:t>’</w:t>
      </w:r>
      <w:r w:rsidR="00F833C2" w:rsidRPr="00F30AF4">
        <w:rPr>
          <w:sz w:val="17"/>
          <w:szCs w:val="17"/>
          <w:lang w:val="fr-FR"/>
        </w:rPr>
        <w:t>exception à la publication</w:t>
      </w:r>
      <w:del w:id="310" w:author="Author">
        <w:r w:rsidR="00807B26" w:rsidRPr="00F30AF4" w:rsidDel="00DA436B">
          <w:rPr>
            <w:sz w:val="17"/>
            <w:szCs w:val="17"/>
            <w:lang w:val="fr-FR"/>
          </w:rPr>
          <w:delText xml:space="preserve">, </w:delText>
        </w:r>
        <w:r w:rsidRPr="00F30AF4" w:rsidDel="00DA436B">
          <w:rPr>
            <w:sz w:val="17"/>
            <w:szCs w:val="17"/>
            <w:lang w:val="fr-FR"/>
          </w:rPr>
          <w:delText>e</w:delText>
        </w:r>
        <w:r w:rsidR="009C0109" w:rsidRPr="00F30AF4" w:rsidDel="00DA436B">
          <w:rPr>
            <w:sz w:val="17"/>
            <w:szCs w:val="17"/>
            <w:lang w:val="fr-FR"/>
          </w:rPr>
          <w:delText>t en particulier celle d</w:delText>
        </w:r>
        <w:r w:rsidRPr="00F30AF4" w:rsidDel="00DA436B">
          <w:rPr>
            <w:sz w:val="17"/>
            <w:szCs w:val="17"/>
            <w:lang w:val="fr-FR"/>
          </w:rPr>
          <w:delText>es</w:delText>
        </w:r>
        <w:r w:rsidR="00807B26" w:rsidRPr="00F30AF4" w:rsidDel="00DA436B">
          <w:rPr>
            <w:sz w:val="17"/>
            <w:szCs w:val="17"/>
            <w:lang w:val="fr-FR"/>
          </w:rPr>
          <w:delText xml:space="preserve"> codes </w:delText>
        </w:r>
        <w:r w:rsidR="00B46DFD" w:rsidRPr="00F30AF4" w:rsidDel="00DA436B">
          <w:rPr>
            <w:sz w:val="17"/>
            <w:szCs w:val="17"/>
            <w:lang w:val="fr-FR"/>
          </w:rPr>
          <w:delText>“</w:delText>
        </w:r>
        <w:r w:rsidR="00807B26" w:rsidRPr="00F30AF4" w:rsidDel="00DA436B">
          <w:rPr>
            <w:sz w:val="17"/>
            <w:szCs w:val="17"/>
            <w:lang w:val="fr-FR"/>
          </w:rPr>
          <w:delText>N</w:delText>
        </w:r>
        <w:r w:rsidR="00B46DFD" w:rsidRPr="00F30AF4" w:rsidDel="00DA436B">
          <w:rPr>
            <w:sz w:val="17"/>
            <w:szCs w:val="17"/>
            <w:lang w:val="fr-FR"/>
          </w:rPr>
          <w:delText>”</w:delText>
        </w:r>
        <w:r w:rsidR="00807B26" w:rsidRPr="00F30AF4" w:rsidDel="00DA436B">
          <w:rPr>
            <w:sz w:val="17"/>
            <w:szCs w:val="17"/>
            <w:lang w:val="fr-FR"/>
          </w:rPr>
          <w:delText xml:space="preserve">, </w:delText>
        </w:r>
        <w:r w:rsidR="00B46DFD" w:rsidRPr="00F30AF4" w:rsidDel="00DA436B">
          <w:rPr>
            <w:sz w:val="17"/>
            <w:szCs w:val="17"/>
            <w:lang w:val="fr-FR"/>
          </w:rPr>
          <w:delText>“</w:delText>
        </w:r>
        <w:r w:rsidR="00807B26" w:rsidRPr="00F30AF4" w:rsidDel="00DA436B">
          <w:rPr>
            <w:sz w:val="17"/>
            <w:szCs w:val="17"/>
            <w:lang w:val="fr-FR"/>
          </w:rPr>
          <w:delText>W</w:delText>
        </w:r>
        <w:r w:rsidR="00B46DFD" w:rsidRPr="00F30AF4" w:rsidDel="00DA436B">
          <w:rPr>
            <w:sz w:val="17"/>
            <w:szCs w:val="17"/>
            <w:lang w:val="fr-FR"/>
          </w:rPr>
          <w:delText>”</w:delText>
        </w:r>
        <w:r w:rsidR="00807B26" w:rsidRPr="00F30AF4" w:rsidDel="00DA436B">
          <w:rPr>
            <w:sz w:val="17"/>
            <w:szCs w:val="17"/>
            <w:lang w:val="fr-FR"/>
          </w:rPr>
          <w:delText xml:space="preserve"> or </w:delText>
        </w:r>
        <w:r w:rsidR="00B46DFD" w:rsidRPr="00F30AF4" w:rsidDel="00DA436B">
          <w:rPr>
            <w:sz w:val="17"/>
            <w:szCs w:val="17"/>
            <w:lang w:val="fr-FR"/>
          </w:rPr>
          <w:delText>“</w:delText>
        </w:r>
        <w:r w:rsidR="00807B26" w:rsidRPr="00F30AF4" w:rsidDel="00DA436B">
          <w:rPr>
            <w:sz w:val="17"/>
            <w:szCs w:val="17"/>
            <w:lang w:val="fr-FR"/>
          </w:rPr>
          <w:delText>X</w:delText>
        </w:r>
        <w:r w:rsidR="00B46DFD" w:rsidRPr="00F30AF4" w:rsidDel="00DA436B">
          <w:rPr>
            <w:sz w:val="17"/>
            <w:szCs w:val="17"/>
            <w:lang w:val="fr-FR"/>
          </w:rPr>
          <w:delText>”</w:delText>
        </w:r>
      </w:del>
      <w:r w:rsidR="00191469" w:rsidRPr="00F30AF4">
        <w:rPr>
          <w:sz w:val="17"/>
          <w:szCs w:val="17"/>
          <w:lang w:val="fr-FR"/>
        </w:rPr>
        <w:t>;</w:t>
      </w:r>
    </w:p>
    <w:p w14:paraId="47058854" w14:textId="6EA374C7" w:rsidR="00807B26" w:rsidRPr="00F30AF4" w:rsidRDefault="002450B2" w:rsidP="007E79FC">
      <w:pPr>
        <w:pStyle w:val="ListParagraph"/>
        <w:numPr>
          <w:ilvl w:val="0"/>
          <w:numId w:val="14"/>
        </w:numPr>
        <w:spacing w:before="120" w:after="120"/>
        <w:ind w:left="1134" w:hanging="567"/>
        <w:contextualSpacing w:val="0"/>
        <w:rPr>
          <w:sz w:val="17"/>
          <w:szCs w:val="17"/>
          <w:lang w:val="fr-FR"/>
        </w:rPr>
      </w:pPr>
      <w:r w:rsidRPr="00F30AF4">
        <w:rPr>
          <w:sz w:val="17"/>
          <w:szCs w:val="17"/>
          <w:lang w:val="fr-FR"/>
        </w:rPr>
        <w:t>expliquer l</w:t>
      </w:r>
      <w:r w:rsidR="00E937CE" w:rsidRPr="00F30AF4">
        <w:rPr>
          <w:sz w:val="17"/>
          <w:szCs w:val="17"/>
          <w:lang w:val="fr-FR"/>
        </w:rPr>
        <w:t>’</w:t>
      </w:r>
      <w:r w:rsidRPr="00F30AF4">
        <w:rPr>
          <w:sz w:val="17"/>
          <w:szCs w:val="17"/>
          <w:lang w:val="fr-FR"/>
        </w:rPr>
        <w:t xml:space="preserve">utilisation des codes de type de document </w:t>
      </w:r>
      <w:del w:id="311" w:author="Author">
        <w:r w:rsidR="005A70C5" w:rsidRPr="00F30AF4" w:rsidDel="00DA436B">
          <w:rPr>
            <w:sz w:val="17"/>
            <w:szCs w:val="17"/>
            <w:lang w:val="fr-FR"/>
          </w:rPr>
          <w:delText xml:space="preserve">(voir le </w:delText>
        </w:r>
        <w:r w:rsidR="0087167F" w:rsidRPr="00F30AF4" w:rsidDel="00DA436B">
          <w:rPr>
            <w:sz w:val="17"/>
            <w:szCs w:val="17"/>
            <w:lang w:val="fr-FR"/>
          </w:rPr>
          <w:delText>paragraphe 1</w:delText>
        </w:r>
        <w:r w:rsidR="005A70C5" w:rsidRPr="00F30AF4" w:rsidDel="00DA436B">
          <w:rPr>
            <w:sz w:val="17"/>
            <w:szCs w:val="17"/>
            <w:lang w:val="fr-FR"/>
          </w:rPr>
          <w:delText>8 ci</w:delText>
        </w:r>
        <w:r w:rsidR="00E937CE" w:rsidRPr="00F30AF4" w:rsidDel="00DA436B">
          <w:rPr>
            <w:sz w:val="17"/>
            <w:szCs w:val="17"/>
            <w:lang w:val="fr-FR"/>
          </w:rPr>
          <w:delText>-</w:delText>
        </w:r>
        <w:r w:rsidR="005A70C5" w:rsidRPr="00F30AF4" w:rsidDel="00DA436B">
          <w:rPr>
            <w:sz w:val="17"/>
            <w:szCs w:val="17"/>
            <w:lang w:val="fr-FR"/>
          </w:rPr>
          <w:delText xml:space="preserve">dessus) </w:delText>
        </w:r>
      </w:del>
      <w:r w:rsidR="005A70C5" w:rsidRPr="00F30AF4">
        <w:rPr>
          <w:sz w:val="17"/>
          <w:szCs w:val="17"/>
          <w:lang w:val="fr-FR"/>
        </w:rPr>
        <w:t>ou</w:t>
      </w:r>
      <w:r w:rsidR="009C0109" w:rsidRPr="00F30AF4">
        <w:rPr>
          <w:sz w:val="17"/>
          <w:szCs w:val="17"/>
          <w:lang w:val="fr-FR"/>
        </w:rPr>
        <w:t xml:space="preserve"> </w:t>
      </w:r>
      <w:r w:rsidR="00CA6AEC" w:rsidRPr="00F30AF4">
        <w:rPr>
          <w:sz w:val="17"/>
          <w:szCs w:val="17"/>
          <w:lang w:val="fr-FR"/>
        </w:rPr>
        <w:t>renvoyer à</w:t>
      </w:r>
      <w:r w:rsidR="009C0109" w:rsidRPr="00F30AF4">
        <w:rPr>
          <w:sz w:val="17"/>
          <w:szCs w:val="17"/>
          <w:lang w:val="fr-FR"/>
        </w:rPr>
        <w:t xml:space="preserve"> la partie</w:t>
      </w:r>
      <w:r w:rsidR="006C14D8" w:rsidRPr="00F30AF4">
        <w:rPr>
          <w:sz w:val="17"/>
          <w:szCs w:val="17"/>
          <w:lang w:val="fr-FR"/>
        </w:rPr>
        <w:t> </w:t>
      </w:r>
      <w:r w:rsidR="009C0109" w:rsidRPr="00F30AF4">
        <w:rPr>
          <w:sz w:val="17"/>
          <w:szCs w:val="17"/>
          <w:lang w:val="fr-FR"/>
        </w:rPr>
        <w:t>7.3 du Manuel de l</w:t>
      </w:r>
      <w:r w:rsidR="00E937CE" w:rsidRPr="00F30AF4">
        <w:rPr>
          <w:sz w:val="17"/>
          <w:szCs w:val="17"/>
          <w:lang w:val="fr-FR"/>
        </w:rPr>
        <w:t>’</w:t>
      </w:r>
      <w:r w:rsidR="009C0109" w:rsidRPr="00F30AF4">
        <w:rPr>
          <w:sz w:val="17"/>
          <w:szCs w:val="17"/>
          <w:lang w:val="fr-FR"/>
        </w:rPr>
        <w:t>OMPI</w:t>
      </w:r>
      <w:r w:rsidRPr="00F30AF4">
        <w:rPr>
          <w:sz w:val="17"/>
          <w:szCs w:val="17"/>
          <w:lang w:val="fr-FR"/>
        </w:rPr>
        <w:t xml:space="preserve"> </w:t>
      </w:r>
      <w:r w:rsidR="0018127B" w:rsidRPr="00F30AF4">
        <w:rPr>
          <w:sz w:val="17"/>
          <w:szCs w:val="17"/>
          <w:lang w:val="fr-FR"/>
        </w:rPr>
        <w:t>si cette dernière contient déjà des informations actualisées sur les codes de type de document</w:t>
      </w:r>
      <w:r w:rsidR="00191469" w:rsidRPr="00F30AF4">
        <w:rPr>
          <w:sz w:val="17"/>
          <w:szCs w:val="17"/>
          <w:lang w:val="fr-FR"/>
        </w:rPr>
        <w:t>;</w:t>
      </w:r>
    </w:p>
    <w:p w14:paraId="404D6D70" w14:textId="1156D4A2" w:rsidR="00E937CE" w:rsidRPr="00F30AF4" w:rsidRDefault="00686D2C" w:rsidP="007E79FC">
      <w:pPr>
        <w:pStyle w:val="ListParagraph"/>
        <w:numPr>
          <w:ilvl w:val="0"/>
          <w:numId w:val="14"/>
        </w:numPr>
        <w:spacing w:before="120" w:after="120"/>
        <w:ind w:left="1134" w:hanging="567"/>
        <w:contextualSpacing w:val="0"/>
        <w:rPr>
          <w:sz w:val="17"/>
          <w:szCs w:val="17"/>
          <w:lang w:val="fr-FR"/>
        </w:rPr>
      </w:pPr>
      <w:r w:rsidRPr="00F30AF4">
        <w:rPr>
          <w:sz w:val="17"/>
          <w:szCs w:val="17"/>
          <w:lang w:val="fr-FR"/>
        </w:rPr>
        <w:t>indiquer la date du document le plus récent recensé dans la liste</w:t>
      </w:r>
      <w:del w:id="312" w:author="Author">
        <w:r w:rsidRPr="00F30AF4" w:rsidDel="00DA436B">
          <w:rPr>
            <w:sz w:val="17"/>
            <w:szCs w:val="17"/>
            <w:lang w:val="fr-FR"/>
          </w:rPr>
          <w:delText xml:space="preserve"> (voir le </w:delText>
        </w:r>
        <w:r w:rsidR="0087167F" w:rsidRPr="00F30AF4" w:rsidDel="00DA436B">
          <w:rPr>
            <w:sz w:val="17"/>
            <w:szCs w:val="17"/>
            <w:lang w:val="fr-FR"/>
          </w:rPr>
          <w:delText>paragraphe </w:delText>
        </w:r>
        <w:r w:rsidR="00286C85" w:rsidRPr="00F30AF4" w:rsidDel="00DA436B">
          <w:rPr>
            <w:sz w:val="17"/>
            <w:szCs w:val="17"/>
            <w:lang w:val="fr-FR"/>
          </w:rPr>
          <w:delText>7</w:delText>
        </w:r>
        <w:r w:rsidRPr="00F30AF4" w:rsidDel="00DA436B">
          <w:rPr>
            <w:sz w:val="17"/>
            <w:szCs w:val="17"/>
            <w:lang w:val="fr-FR"/>
          </w:rPr>
          <w:delText xml:space="preserve"> ci</w:delText>
        </w:r>
        <w:r w:rsidR="00E937CE" w:rsidRPr="00F30AF4" w:rsidDel="00DA436B">
          <w:rPr>
            <w:sz w:val="17"/>
            <w:szCs w:val="17"/>
            <w:lang w:val="fr-FR"/>
          </w:rPr>
          <w:delText>-</w:delText>
        </w:r>
        <w:r w:rsidRPr="00F30AF4" w:rsidDel="00DA436B">
          <w:rPr>
            <w:sz w:val="17"/>
            <w:szCs w:val="17"/>
            <w:lang w:val="fr-FR"/>
          </w:rPr>
          <w:delText>dessus)</w:delText>
        </w:r>
      </w:del>
      <w:r w:rsidR="00191469" w:rsidRPr="00F30AF4">
        <w:rPr>
          <w:sz w:val="17"/>
          <w:szCs w:val="17"/>
          <w:lang w:val="fr-FR"/>
        </w:rPr>
        <w:t>;</w:t>
      </w:r>
      <w:ins w:id="313" w:author="Author">
        <w:r w:rsidR="00DA436B" w:rsidRPr="00F30AF4">
          <w:rPr>
            <w:sz w:val="17"/>
            <w:szCs w:val="17"/>
            <w:lang w:val="fr-FR"/>
          </w:rPr>
          <w:t xml:space="preserve"> </w:t>
        </w:r>
        <w:r w:rsidR="002B2A25">
          <w:rPr>
            <w:sz w:val="17"/>
            <w:szCs w:val="17"/>
            <w:lang w:val="fr-FR"/>
          </w:rPr>
          <w:t xml:space="preserve"> </w:t>
        </w:r>
        <w:r w:rsidR="00DA436B" w:rsidRPr="00F30AF4">
          <w:rPr>
            <w:sz w:val="17"/>
            <w:szCs w:val="17"/>
            <w:lang w:val="fr-FR"/>
          </w:rPr>
          <w:t>et</w:t>
        </w:r>
      </w:ins>
    </w:p>
    <w:p w14:paraId="0CD7344B" w14:textId="33214E5B" w:rsidR="00807B26" w:rsidRPr="00F30AF4" w:rsidRDefault="00032032" w:rsidP="007E79FC">
      <w:pPr>
        <w:pStyle w:val="ListParagraph"/>
        <w:numPr>
          <w:ilvl w:val="0"/>
          <w:numId w:val="14"/>
        </w:numPr>
        <w:spacing w:before="120" w:after="120"/>
        <w:ind w:left="1134" w:hanging="567"/>
        <w:contextualSpacing w:val="0"/>
        <w:rPr>
          <w:sz w:val="17"/>
          <w:szCs w:val="17"/>
          <w:lang w:val="fr-FR"/>
        </w:rPr>
      </w:pPr>
      <w:del w:id="314" w:author="Author">
        <w:r w:rsidRPr="00F30AF4" w:rsidDel="00DA436B">
          <w:rPr>
            <w:sz w:val="17"/>
            <w:szCs w:val="17"/>
            <w:lang w:val="fr-FR"/>
          </w:rPr>
          <w:delText xml:space="preserve">décrire </w:delText>
        </w:r>
      </w:del>
      <w:ins w:id="315" w:author="Author">
        <w:r w:rsidR="00DA436B" w:rsidRPr="00F30AF4">
          <w:rPr>
            <w:sz w:val="17"/>
            <w:szCs w:val="17"/>
            <w:lang w:val="fr-FR"/>
          </w:rPr>
          <w:t xml:space="preserve">définir </w:t>
        </w:r>
      </w:ins>
      <w:r w:rsidRPr="00F30AF4">
        <w:rPr>
          <w:sz w:val="17"/>
          <w:szCs w:val="17"/>
          <w:lang w:val="fr-FR"/>
        </w:rPr>
        <w:t xml:space="preserve">les systèmes de numérotation </w:t>
      </w:r>
      <w:del w:id="316" w:author="Author">
        <w:r w:rsidRPr="00F30AF4" w:rsidDel="00DA436B">
          <w:rPr>
            <w:sz w:val="17"/>
            <w:szCs w:val="17"/>
            <w:lang w:val="fr-FR"/>
          </w:rPr>
          <w:delText xml:space="preserve">utilisés </w:delText>
        </w:r>
      </w:del>
      <w:r w:rsidRPr="00F30AF4">
        <w:rPr>
          <w:sz w:val="17"/>
          <w:szCs w:val="17"/>
          <w:lang w:val="fr-FR"/>
        </w:rPr>
        <w:t>ou renvoyer aux parties</w:t>
      </w:r>
      <w:r w:rsidR="006C14D8" w:rsidRPr="00F30AF4">
        <w:rPr>
          <w:sz w:val="17"/>
          <w:szCs w:val="17"/>
          <w:lang w:val="fr-FR"/>
        </w:rPr>
        <w:t> </w:t>
      </w:r>
      <w:r w:rsidR="00807B26" w:rsidRPr="00F30AF4">
        <w:rPr>
          <w:sz w:val="17"/>
          <w:szCs w:val="17"/>
          <w:lang w:val="fr-FR"/>
        </w:rPr>
        <w:t xml:space="preserve">7.2.6 </w:t>
      </w:r>
      <w:r w:rsidRPr="00F30AF4">
        <w:rPr>
          <w:sz w:val="17"/>
          <w:szCs w:val="17"/>
          <w:lang w:val="fr-FR"/>
        </w:rPr>
        <w:t>et</w:t>
      </w:r>
      <w:r w:rsidR="00807B26" w:rsidRPr="00F30AF4">
        <w:rPr>
          <w:sz w:val="17"/>
          <w:szCs w:val="17"/>
          <w:lang w:val="fr-FR"/>
        </w:rPr>
        <w:t xml:space="preserve"> 7.2.7</w:t>
      </w:r>
      <w:r w:rsidRPr="00F30AF4">
        <w:rPr>
          <w:sz w:val="17"/>
          <w:szCs w:val="17"/>
          <w:lang w:val="fr-FR"/>
        </w:rPr>
        <w:t xml:space="preserve"> du Manuel de l</w:t>
      </w:r>
      <w:r w:rsidR="00E937CE" w:rsidRPr="00F30AF4">
        <w:rPr>
          <w:sz w:val="17"/>
          <w:szCs w:val="17"/>
          <w:lang w:val="fr-FR"/>
        </w:rPr>
        <w:t>’</w:t>
      </w:r>
      <w:r w:rsidRPr="00F30AF4">
        <w:rPr>
          <w:sz w:val="17"/>
          <w:szCs w:val="17"/>
          <w:lang w:val="fr-FR"/>
        </w:rPr>
        <w:t xml:space="preserve">OMPI si ces dernières contiennent déjà </w:t>
      </w:r>
      <w:r w:rsidR="00B258B4" w:rsidRPr="00F30AF4">
        <w:rPr>
          <w:sz w:val="17"/>
          <w:szCs w:val="17"/>
          <w:lang w:val="fr-FR"/>
        </w:rPr>
        <w:t>une description des systèmes de numérotation utilisés</w:t>
      </w:r>
      <w:del w:id="317" w:author="Author">
        <w:r w:rsidR="008A3867" w:rsidRPr="00F30AF4" w:rsidDel="00DA436B">
          <w:rPr>
            <w:sz w:val="17"/>
            <w:szCs w:val="17"/>
            <w:lang w:val="fr-FR"/>
          </w:rPr>
          <w:delText>;  et</w:delText>
        </w:r>
      </w:del>
      <w:ins w:id="318" w:author="Author">
        <w:r w:rsidR="00DA436B" w:rsidRPr="00F30AF4">
          <w:rPr>
            <w:sz w:val="17"/>
            <w:szCs w:val="17"/>
            <w:lang w:val="fr-FR"/>
          </w:rPr>
          <w:t>.</w:t>
        </w:r>
      </w:ins>
    </w:p>
    <w:p w14:paraId="03C24678" w14:textId="722016A6" w:rsidR="008A3867" w:rsidRPr="00F30AF4" w:rsidDel="00DA436B" w:rsidRDefault="008A3867" w:rsidP="007E79FC">
      <w:pPr>
        <w:pStyle w:val="ListParagraph"/>
        <w:numPr>
          <w:ilvl w:val="0"/>
          <w:numId w:val="14"/>
        </w:numPr>
        <w:spacing w:before="120" w:after="120"/>
        <w:ind w:left="1134" w:hanging="567"/>
        <w:contextualSpacing w:val="0"/>
        <w:rPr>
          <w:del w:id="319" w:author="Author"/>
          <w:sz w:val="17"/>
          <w:szCs w:val="17"/>
          <w:lang w:val="fr-FR"/>
        </w:rPr>
      </w:pPr>
      <w:del w:id="320" w:author="Author">
        <w:r w:rsidRPr="00F30AF4" w:rsidDel="00DA436B">
          <w:rPr>
            <w:sz w:val="17"/>
            <w:szCs w:val="17"/>
            <w:lang w:val="fr-FR"/>
          </w:rPr>
          <w:delText>décrire les codes utilisés pour indiquer la disponibilité des sections de la publication dans un format se prêtant à la recherche.</w:delText>
        </w:r>
      </w:del>
    </w:p>
    <w:p w14:paraId="36FDC8A9" w14:textId="3B0B4C15" w:rsidR="005C587B" w:rsidRPr="00F30AF4" w:rsidRDefault="00DE17C8" w:rsidP="00DE17C8">
      <w:pPr>
        <w:pStyle w:val="ONUME"/>
        <w:numPr>
          <w:ilvl w:val="0"/>
          <w:numId w:val="0"/>
        </w:numPr>
        <w:tabs>
          <w:tab w:val="left" w:pos="567"/>
        </w:tabs>
        <w:rPr>
          <w:ins w:id="321" w:author="Author"/>
          <w:sz w:val="17"/>
          <w:szCs w:val="17"/>
          <w:lang w:val="fr-FR"/>
        </w:rPr>
      </w:pPr>
      <w:del w:id="322" w:author="Author">
        <w:r w:rsidDel="00DE17C8">
          <w:rPr>
            <w:sz w:val="17"/>
            <w:szCs w:val="17"/>
            <w:lang w:val="fr-FR"/>
          </w:rPr>
          <w:delText>30.</w:delText>
        </w:r>
        <w:r w:rsidDel="00DE17C8">
          <w:rPr>
            <w:sz w:val="17"/>
            <w:szCs w:val="17"/>
            <w:lang w:val="fr-FR"/>
          </w:rPr>
          <w:tab/>
        </w:r>
      </w:del>
      <w:ins w:id="323" w:author="Author">
        <w:r>
          <w:rPr>
            <w:sz w:val="17"/>
            <w:szCs w:val="17"/>
            <w:lang w:val="fr-FR"/>
          </w:rPr>
          <w:t>17.</w:t>
        </w:r>
        <w:r>
          <w:rPr>
            <w:sz w:val="17"/>
            <w:szCs w:val="17"/>
            <w:lang w:val="fr-FR"/>
          </w:rPr>
          <w:tab/>
        </w:r>
      </w:ins>
      <w:r w:rsidR="00AB5557" w:rsidRPr="00F30AF4">
        <w:rPr>
          <w:sz w:val="17"/>
          <w:szCs w:val="17"/>
          <w:lang w:val="fr-FR"/>
        </w:rPr>
        <w:t>Pour permettre aux autres offices de propriété industrielle et parties intéressées d</w:t>
      </w:r>
      <w:r w:rsidR="00E937CE" w:rsidRPr="00F30AF4">
        <w:rPr>
          <w:sz w:val="17"/>
          <w:szCs w:val="17"/>
          <w:lang w:val="fr-FR"/>
        </w:rPr>
        <w:t>’</w:t>
      </w:r>
      <w:r w:rsidR="00AB5557" w:rsidRPr="00F30AF4">
        <w:rPr>
          <w:sz w:val="17"/>
          <w:szCs w:val="17"/>
          <w:lang w:val="fr-FR"/>
        </w:rPr>
        <w:t>évaluer l</w:t>
      </w:r>
      <w:r w:rsidR="00E937CE" w:rsidRPr="00F30AF4">
        <w:rPr>
          <w:sz w:val="17"/>
          <w:szCs w:val="17"/>
          <w:lang w:val="fr-FR"/>
        </w:rPr>
        <w:t>’</w:t>
      </w:r>
      <w:r w:rsidR="00AB5557" w:rsidRPr="00F30AF4">
        <w:rPr>
          <w:sz w:val="17"/>
          <w:szCs w:val="17"/>
          <w:lang w:val="fr-FR"/>
        </w:rPr>
        <w:t xml:space="preserve">exhaustivité de la documentation disponible en matière de brevets, </w:t>
      </w:r>
      <w:r w:rsidR="00D46441" w:rsidRPr="00F30AF4">
        <w:rPr>
          <w:sz w:val="17"/>
          <w:szCs w:val="17"/>
          <w:lang w:val="fr-FR"/>
        </w:rPr>
        <w:t xml:space="preserve">le fichier de définition </w:t>
      </w:r>
      <w:del w:id="324" w:author="Author">
        <w:r w:rsidR="00D46441" w:rsidRPr="00F30AF4" w:rsidDel="002B2A25">
          <w:rPr>
            <w:sz w:val="17"/>
            <w:szCs w:val="17"/>
            <w:lang w:val="fr-FR"/>
          </w:rPr>
          <w:delText xml:space="preserve">peut </w:delText>
        </w:r>
      </w:del>
      <w:ins w:id="325" w:author="Author">
        <w:r w:rsidR="002B2A25">
          <w:rPr>
            <w:sz w:val="17"/>
            <w:szCs w:val="17"/>
            <w:lang w:val="fr-FR"/>
          </w:rPr>
          <w:t xml:space="preserve">doit </w:t>
        </w:r>
      </w:ins>
      <w:r w:rsidR="00D46441" w:rsidRPr="00F30AF4">
        <w:rPr>
          <w:sz w:val="17"/>
          <w:szCs w:val="17"/>
          <w:lang w:val="fr-FR"/>
        </w:rPr>
        <w:t xml:space="preserve">également comprendre </w:t>
      </w:r>
      <w:r w:rsidR="00B90F44" w:rsidRPr="00F30AF4">
        <w:rPr>
          <w:sz w:val="17"/>
          <w:szCs w:val="17"/>
          <w:lang w:val="fr-FR"/>
        </w:rPr>
        <w:t>une vue d</w:t>
      </w:r>
      <w:r w:rsidR="00E937CE" w:rsidRPr="00F30AF4">
        <w:rPr>
          <w:sz w:val="17"/>
          <w:szCs w:val="17"/>
          <w:lang w:val="fr-FR"/>
        </w:rPr>
        <w:t>’</w:t>
      </w:r>
      <w:r w:rsidR="00B90F44" w:rsidRPr="00F30AF4">
        <w:rPr>
          <w:sz w:val="17"/>
          <w:szCs w:val="17"/>
          <w:lang w:val="fr-FR"/>
        </w:rPr>
        <w:t>ensemble des données couvertes, par exemple le nombre de publications par année</w:t>
      </w:r>
      <w:r w:rsidR="00627B6F" w:rsidRPr="00F30AF4">
        <w:rPr>
          <w:sz w:val="17"/>
          <w:szCs w:val="17"/>
          <w:lang w:val="fr-FR"/>
        </w:rPr>
        <w:t>,</w:t>
      </w:r>
      <w:r w:rsidR="00B90F44" w:rsidRPr="00F30AF4">
        <w:rPr>
          <w:sz w:val="17"/>
          <w:szCs w:val="17"/>
          <w:lang w:val="fr-FR"/>
        </w:rPr>
        <w:t xml:space="preserve"> par code de type de document </w:t>
      </w:r>
      <w:r w:rsidR="00627B6F" w:rsidRPr="00F30AF4">
        <w:rPr>
          <w:sz w:val="17"/>
          <w:szCs w:val="17"/>
          <w:lang w:val="fr-FR"/>
        </w:rPr>
        <w:t xml:space="preserve">ou </w:t>
      </w:r>
      <w:r w:rsidR="00B90F44" w:rsidRPr="00F30AF4">
        <w:rPr>
          <w:sz w:val="17"/>
          <w:szCs w:val="17"/>
          <w:lang w:val="fr-FR"/>
        </w:rPr>
        <w:t>par niveau de publicati</w:t>
      </w:r>
      <w:r w:rsidR="00A613E5" w:rsidRPr="00F30AF4">
        <w:rPr>
          <w:sz w:val="17"/>
          <w:szCs w:val="17"/>
          <w:lang w:val="fr-FR"/>
        </w:rPr>
        <w:t xml:space="preserve">on.  </w:t>
      </w:r>
      <w:del w:id="326" w:author="Author">
        <w:r w:rsidR="00A613E5" w:rsidRPr="00F30AF4" w:rsidDel="00B912E1">
          <w:rPr>
            <w:sz w:val="17"/>
            <w:szCs w:val="17"/>
            <w:lang w:val="fr-FR"/>
          </w:rPr>
          <w:delText>L’a</w:delText>
        </w:r>
        <w:r w:rsidR="0087167F" w:rsidRPr="00F30AF4" w:rsidDel="00B912E1">
          <w:rPr>
            <w:sz w:val="17"/>
            <w:szCs w:val="17"/>
            <w:lang w:val="fr-FR"/>
          </w:rPr>
          <w:delText>nnexe I</w:delText>
        </w:r>
        <w:r w:rsidR="00B90F44" w:rsidRPr="00F30AF4" w:rsidDel="00B912E1">
          <w:rPr>
            <w:sz w:val="17"/>
            <w:szCs w:val="17"/>
            <w:lang w:val="fr-FR"/>
          </w:rPr>
          <w:delText xml:space="preserve"> contient un exemple de fichier de définition dont les offices de propriété industrielle peuvent s</w:delText>
        </w:r>
        <w:r w:rsidR="00E937CE" w:rsidRPr="00F30AF4" w:rsidDel="00B912E1">
          <w:rPr>
            <w:sz w:val="17"/>
            <w:szCs w:val="17"/>
            <w:lang w:val="fr-FR"/>
          </w:rPr>
          <w:delText>’</w:delText>
        </w:r>
        <w:r w:rsidR="00B90F44" w:rsidRPr="00F30AF4" w:rsidDel="00B912E1">
          <w:rPr>
            <w:sz w:val="17"/>
            <w:szCs w:val="17"/>
            <w:lang w:val="fr-FR"/>
          </w:rPr>
          <w:delText>inspirer pour élaborer leurs propres fichiers de définition.</w:delText>
        </w:r>
      </w:del>
    </w:p>
    <w:p w14:paraId="6DEFE013" w14:textId="56412A9A" w:rsidR="00B912E1" w:rsidRPr="00F30AF4" w:rsidRDefault="00DE17C8" w:rsidP="00DE17C8">
      <w:pPr>
        <w:pStyle w:val="ONUME"/>
        <w:numPr>
          <w:ilvl w:val="0"/>
          <w:numId w:val="0"/>
        </w:numPr>
        <w:tabs>
          <w:tab w:val="left" w:pos="567"/>
        </w:tabs>
        <w:rPr>
          <w:ins w:id="327" w:author="Author"/>
          <w:sz w:val="17"/>
          <w:szCs w:val="17"/>
          <w:lang w:val="fr-FR"/>
        </w:rPr>
      </w:pPr>
      <w:ins w:id="328" w:author="Author">
        <w:r>
          <w:rPr>
            <w:sz w:val="17"/>
            <w:szCs w:val="17"/>
            <w:lang w:val="fr-FR"/>
          </w:rPr>
          <w:t>18.</w:t>
        </w:r>
        <w:r>
          <w:rPr>
            <w:sz w:val="17"/>
            <w:szCs w:val="17"/>
            <w:lang w:val="fr-FR"/>
          </w:rPr>
          <w:tab/>
        </w:r>
        <w:r w:rsidR="00B912E1" w:rsidRPr="00F30AF4">
          <w:rPr>
            <w:sz w:val="17"/>
            <w:szCs w:val="17"/>
            <w:lang w:val="fr-FR"/>
          </w:rPr>
          <w:t>L’annexe I contient un exemple de fichier de définition dont les offices de propriété industrielle peuvent s’inspirer pour élaborer leurs propres fichiers de définition.</w:t>
        </w:r>
      </w:ins>
    </w:p>
    <w:p w14:paraId="2F0D3F7E" w14:textId="0AE632D4" w:rsidR="00DE50DF" w:rsidRPr="00F30AF4" w:rsidRDefault="00E45A66" w:rsidP="00F30AF4">
      <w:pPr>
        <w:pStyle w:val="Heading2"/>
        <w:rPr>
          <w:ins w:id="329" w:author="Author"/>
          <w:sz w:val="17"/>
          <w:szCs w:val="17"/>
          <w:lang w:val="fr-FR"/>
        </w:rPr>
      </w:pPr>
      <w:bookmarkStart w:id="330" w:name="_Toc210292884"/>
      <w:ins w:id="331" w:author="Author">
        <w:r w:rsidRPr="00F30AF4">
          <w:rPr>
            <w:sz w:val="17"/>
            <w:szCs w:val="17"/>
            <w:lang w:val="fr-FR"/>
          </w:rPr>
          <w:t>É</w:t>
        </w:r>
        <w:r w:rsidR="00DE50DF" w:rsidRPr="00F30AF4">
          <w:rPr>
            <w:sz w:val="17"/>
            <w:szCs w:val="17"/>
            <w:lang w:val="fr-FR"/>
          </w:rPr>
          <w:t>L</w:t>
        </w:r>
        <w:r w:rsidRPr="00F30AF4">
          <w:rPr>
            <w:sz w:val="17"/>
            <w:szCs w:val="17"/>
            <w:lang w:val="fr-FR"/>
          </w:rPr>
          <w:t>É</w:t>
        </w:r>
        <w:r w:rsidR="00DE50DF" w:rsidRPr="00F30AF4">
          <w:rPr>
            <w:sz w:val="17"/>
            <w:szCs w:val="17"/>
            <w:lang w:val="fr-FR"/>
          </w:rPr>
          <w:t>MENTS D’INFORMATION FACULTATIFS</w:t>
        </w:r>
        <w:bookmarkEnd w:id="330"/>
      </w:ins>
    </w:p>
    <w:p w14:paraId="5A7FA700" w14:textId="4BDF5A8F" w:rsidR="00DE50DF" w:rsidRPr="00BF0368" w:rsidRDefault="00DE17C8" w:rsidP="00DE17C8">
      <w:pPr>
        <w:pStyle w:val="ONUME"/>
        <w:numPr>
          <w:ilvl w:val="0"/>
          <w:numId w:val="0"/>
        </w:numPr>
        <w:tabs>
          <w:tab w:val="left" w:pos="567"/>
        </w:tabs>
        <w:rPr>
          <w:ins w:id="332" w:author="Author"/>
          <w:sz w:val="17"/>
          <w:szCs w:val="17"/>
          <w:lang w:val="fr-FR"/>
          <w:rPrChange w:id="333" w:author="Author">
            <w:rPr>
              <w:ins w:id="334" w:author="Author"/>
              <w:szCs w:val="17"/>
            </w:rPr>
          </w:rPrChange>
        </w:rPr>
      </w:pPr>
      <w:ins w:id="335" w:author="Author">
        <w:r>
          <w:rPr>
            <w:sz w:val="17"/>
            <w:szCs w:val="17"/>
            <w:lang w:val="fr-FR"/>
          </w:rPr>
          <w:t>19.</w:t>
        </w:r>
        <w:r>
          <w:rPr>
            <w:sz w:val="17"/>
            <w:szCs w:val="17"/>
            <w:lang w:val="fr-FR"/>
          </w:rPr>
          <w:tab/>
        </w:r>
        <w:r w:rsidR="00DE50DF" w:rsidRPr="00F30AF4">
          <w:rPr>
            <w:sz w:val="17"/>
            <w:szCs w:val="17"/>
            <w:lang w:val="fr-FR"/>
          </w:rPr>
          <w:t>Outre les éléments de données obligatoires énumérés ci-dessus</w:t>
        </w:r>
      </w:ins>
      <w:del w:id="336" w:author="Author">
        <w:r w:rsidR="00781056" w:rsidRPr="00BF0368" w:rsidDel="00781056">
          <w:rPr>
            <w:color w:val="0000FF"/>
            <w:sz w:val="17"/>
            <w:szCs w:val="17"/>
            <w:u w:val="single" w:color="0000FF"/>
            <w:lang w:val="fr-FR"/>
            <w:rPrChange w:id="337" w:author="Author">
              <w:rPr>
                <w:color w:val="0000FF"/>
                <w:sz w:val="17"/>
                <w:szCs w:val="17"/>
                <w:u w:val="single"/>
                <w:lang w:val="fr-FR"/>
              </w:rPr>
            </w:rPrChange>
          </w:rPr>
          <w:delText xml:space="preserve"> au paragraphe 7</w:delText>
        </w:r>
      </w:del>
      <w:ins w:id="338" w:author="Author">
        <w:r w:rsidR="00DE50DF" w:rsidRPr="00F30AF4">
          <w:rPr>
            <w:sz w:val="17"/>
            <w:szCs w:val="17"/>
            <w:lang w:val="fr-FR"/>
          </w:rPr>
          <w:t xml:space="preserve">, le fichier d’autorité </w:t>
        </w:r>
        <w:r w:rsidR="00B47E4C" w:rsidRPr="00F30AF4">
          <w:rPr>
            <w:sz w:val="17"/>
            <w:szCs w:val="17"/>
            <w:lang w:val="fr-FR"/>
          </w:rPr>
          <w:t>peut</w:t>
        </w:r>
        <w:r w:rsidR="00DE50DF" w:rsidRPr="00F30AF4">
          <w:rPr>
            <w:sz w:val="17"/>
            <w:szCs w:val="17"/>
            <w:lang w:val="fr-FR"/>
          </w:rPr>
          <w:t xml:space="preserve"> contenir les éléments </w:t>
        </w:r>
        <w:r w:rsidR="00B47E4C" w:rsidRPr="00F30AF4">
          <w:rPr>
            <w:sz w:val="17"/>
            <w:szCs w:val="17"/>
            <w:lang w:val="fr-FR"/>
          </w:rPr>
          <w:t>d’information suivants</w:t>
        </w:r>
        <w:r w:rsidR="00DE50DF" w:rsidRPr="00F30AF4">
          <w:rPr>
            <w:sz w:val="17"/>
            <w:szCs w:val="17"/>
            <w:lang w:val="fr-FR"/>
          </w:rPr>
          <w:t xml:space="preserve"> : </w:t>
        </w:r>
      </w:ins>
    </w:p>
    <w:p w14:paraId="6E368BA8" w14:textId="6FD34D93" w:rsidR="00DE50DF" w:rsidRPr="00BF0368" w:rsidRDefault="00B47E4C" w:rsidP="00E45A66">
      <w:pPr>
        <w:pStyle w:val="ListParagraph"/>
        <w:numPr>
          <w:ilvl w:val="0"/>
          <w:numId w:val="13"/>
        </w:numPr>
        <w:spacing w:before="120" w:after="120"/>
        <w:ind w:left="1134" w:hanging="567"/>
        <w:contextualSpacing w:val="0"/>
        <w:rPr>
          <w:ins w:id="339" w:author="Author"/>
          <w:sz w:val="17"/>
          <w:szCs w:val="17"/>
          <w:lang w:val="fr-FR"/>
          <w:rPrChange w:id="340" w:author="Author">
            <w:rPr>
              <w:ins w:id="341" w:author="Author"/>
              <w:szCs w:val="17"/>
            </w:rPr>
          </w:rPrChange>
        </w:rPr>
      </w:pPr>
      <w:bookmarkStart w:id="342" w:name="_Ref76724148"/>
      <w:ins w:id="343" w:author="Author">
        <w:r w:rsidRPr="00BF0368">
          <w:rPr>
            <w:sz w:val="17"/>
            <w:szCs w:val="17"/>
            <w:lang w:val="fr-FR"/>
            <w:rPrChange w:id="344" w:author="Author">
              <w:rPr>
                <w:sz w:val="17"/>
                <w:szCs w:val="17"/>
              </w:rPr>
            </w:rPrChange>
          </w:rPr>
          <w:t>code d’exception à la publication</w:t>
        </w:r>
        <w:r w:rsidR="00DE50DF" w:rsidRPr="00BF0368">
          <w:rPr>
            <w:sz w:val="17"/>
            <w:szCs w:val="17"/>
            <w:lang w:val="fr-FR"/>
            <w:rPrChange w:id="345" w:author="Author">
              <w:rPr>
                <w:szCs w:val="17"/>
              </w:rPr>
            </w:rPrChange>
          </w:rPr>
          <w:t>;</w:t>
        </w:r>
        <w:bookmarkEnd w:id="342"/>
      </w:ins>
    </w:p>
    <w:p w14:paraId="3D989202" w14:textId="2F43FC82" w:rsidR="00DE50DF" w:rsidRPr="00BF0368" w:rsidRDefault="00B47E4C" w:rsidP="00E45A66">
      <w:pPr>
        <w:pStyle w:val="ListParagraph"/>
        <w:numPr>
          <w:ilvl w:val="0"/>
          <w:numId w:val="13"/>
        </w:numPr>
        <w:spacing w:before="120" w:after="120"/>
        <w:ind w:left="1134" w:hanging="567"/>
        <w:contextualSpacing w:val="0"/>
        <w:rPr>
          <w:ins w:id="346" w:author="Author"/>
          <w:sz w:val="17"/>
          <w:szCs w:val="17"/>
          <w:lang w:val="fr-FR"/>
          <w:rPrChange w:id="347" w:author="Author">
            <w:rPr>
              <w:ins w:id="348" w:author="Author"/>
              <w:szCs w:val="17"/>
            </w:rPr>
          </w:rPrChange>
        </w:rPr>
      </w:pPr>
      <w:ins w:id="349" w:author="Author">
        <w:r w:rsidRPr="00F30AF4">
          <w:rPr>
            <w:sz w:val="17"/>
            <w:szCs w:val="17"/>
            <w:lang w:val="fr-FR"/>
          </w:rPr>
          <w:t>identification de la demande correspondant à la publication, laquelle contient généralement les sous-éléments suivants :</w:t>
        </w:r>
      </w:ins>
    </w:p>
    <w:p w14:paraId="212638CF" w14:textId="707198D3" w:rsidR="00DE50DF" w:rsidRPr="00BF0368" w:rsidRDefault="00B47E4C">
      <w:pPr>
        <w:pStyle w:val="ListParagraph"/>
        <w:numPr>
          <w:ilvl w:val="0"/>
          <w:numId w:val="12"/>
        </w:numPr>
        <w:spacing w:before="120" w:after="120"/>
        <w:ind w:left="1701" w:hanging="567"/>
        <w:contextualSpacing w:val="0"/>
        <w:rPr>
          <w:ins w:id="350" w:author="Author"/>
          <w:sz w:val="17"/>
          <w:szCs w:val="17"/>
          <w:lang w:val="fr-FR"/>
          <w:rPrChange w:id="351" w:author="Author">
            <w:rPr>
              <w:ins w:id="352" w:author="Author"/>
            </w:rPr>
          </w:rPrChange>
        </w:rPr>
        <w:pPrChange w:id="353" w:author="Author">
          <w:pPr>
            <w:pStyle w:val="ListParagraph"/>
            <w:numPr>
              <w:numId w:val="9"/>
            </w:numPr>
            <w:spacing w:before="120" w:after="120"/>
            <w:ind w:hanging="360"/>
          </w:pPr>
        </w:pPrChange>
      </w:pPr>
      <w:ins w:id="354" w:author="Author">
        <w:r w:rsidRPr="00BF0368">
          <w:rPr>
            <w:sz w:val="17"/>
            <w:szCs w:val="17"/>
            <w:lang w:val="fr-FR"/>
            <w:rPrChange w:id="355" w:author="Author">
              <w:rPr>
                <w:sz w:val="17"/>
                <w:szCs w:val="17"/>
              </w:rPr>
            </w:rPrChange>
          </w:rPr>
          <w:t>code alphabétique à deux lettres de l’office de propriété industrielle qui a publié la demande</w:t>
        </w:r>
        <w:r w:rsidR="00DE50DF" w:rsidRPr="00BF0368">
          <w:rPr>
            <w:sz w:val="17"/>
            <w:szCs w:val="17"/>
            <w:lang w:val="fr-FR"/>
            <w:rPrChange w:id="356" w:author="Author">
              <w:rPr/>
            </w:rPrChange>
          </w:rPr>
          <w:t>;</w:t>
        </w:r>
      </w:ins>
    </w:p>
    <w:p w14:paraId="525E2E1F" w14:textId="1D4ABADF" w:rsidR="00DE50DF" w:rsidRPr="00BF0368" w:rsidRDefault="00B47E4C">
      <w:pPr>
        <w:pStyle w:val="ListParagraph"/>
        <w:numPr>
          <w:ilvl w:val="0"/>
          <w:numId w:val="12"/>
        </w:numPr>
        <w:spacing w:before="120" w:after="120"/>
        <w:ind w:left="1701" w:hanging="567"/>
        <w:contextualSpacing w:val="0"/>
        <w:rPr>
          <w:ins w:id="357" w:author="Author"/>
          <w:sz w:val="17"/>
          <w:szCs w:val="17"/>
          <w:lang w:val="fr-FR"/>
          <w:rPrChange w:id="358" w:author="Author">
            <w:rPr>
              <w:ins w:id="359" w:author="Author"/>
            </w:rPr>
          </w:rPrChange>
        </w:rPr>
        <w:pPrChange w:id="360" w:author="Author">
          <w:pPr>
            <w:pStyle w:val="ListParagraph"/>
            <w:numPr>
              <w:numId w:val="9"/>
            </w:numPr>
            <w:spacing w:before="120" w:after="120"/>
            <w:ind w:hanging="360"/>
          </w:pPr>
        </w:pPrChange>
      </w:pPr>
      <w:ins w:id="361" w:author="Author">
        <w:r w:rsidRPr="00F30AF4">
          <w:rPr>
            <w:sz w:val="17"/>
            <w:szCs w:val="17"/>
            <w:lang w:val="fr-FR"/>
          </w:rPr>
          <w:t>numéro de la demande</w:t>
        </w:r>
        <w:r w:rsidR="00DE50DF" w:rsidRPr="00BF0368">
          <w:rPr>
            <w:sz w:val="17"/>
            <w:szCs w:val="17"/>
            <w:lang w:val="fr-FR"/>
            <w:rPrChange w:id="362" w:author="Author">
              <w:rPr/>
            </w:rPrChange>
          </w:rPr>
          <w:t xml:space="preserve">; </w:t>
        </w:r>
        <w:r w:rsidRPr="00F30AF4">
          <w:rPr>
            <w:sz w:val="17"/>
            <w:szCs w:val="17"/>
            <w:lang w:val="fr-FR"/>
          </w:rPr>
          <w:t xml:space="preserve"> et</w:t>
        </w:r>
      </w:ins>
    </w:p>
    <w:p w14:paraId="021C3BB3" w14:textId="2066534A" w:rsidR="00DE50DF" w:rsidRPr="00BF0368" w:rsidRDefault="00B47E4C">
      <w:pPr>
        <w:pStyle w:val="ListParagraph"/>
        <w:numPr>
          <w:ilvl w:val="0"/>
          <w:numId w:val="12"/>
        </w:numPr>
        <w:spacing w:before="120" w:after="120"/>
        <w:ind w:left="1701" w:hanging="567"/>
        <w:contextualSpacing w:val="0"/>
        <w:rPr>
          <w:ins w:id="363" w:author="Author"/>
          <w:sz w:val="17"/>
          <w:szCs w:val="17"/>
          <w:lang w:val="fr-FR"/>
          <w:rPrChange w:id="364" w:author="Author">
            <w:rPr>
              <w:ins w:id="365" w:author="Author"/>
            </w:rPr>
          </w:rPrChange>
        </w:rPr>
        <w:pPrChange w:id="366" w:author="Author">
          <w:pPr>
            <w:pStyle w:val="ListParagraph"/>
            <w:numPr>
              <w:numId w:val="9"/>
            </w:numPr>
            <w:spacing w:before="120" w:after="120"/>
            <w:ind w:hanging="360"/>
          </w:pPr>
        </w:pPrChange>
      </w:pPr>
      <w:ins w:id="367" w:author="Author">
        <w:r w:rsidRPr="00F30AF4">
          <w:rPr>
            <w:sz w:val="17"/>
            <w:szCs w:val="17"/>
            <w:lang w:val="fr-FR"/>
          </w:rPr>
          <w:t>date de dépôt</w:t>
        </w:r>
        <w:r w:rsidR="00DE50DF" w:rsidRPr="00BF0368">
          <w:rPr>
            <w:sz w:val="17"/>
            <w:szCs w:val="17"/>
            <w:lang w:val="fr-FR"/>
            <w:rPrChange w:id="368" w:author="Author">
              <w:rPr/>
            </w:rPrChange>
          </w:rPr>
          <w:t>.</w:t>
        </w:r>
      </w:ins>
    </w:p>
    <w:p w14:paraId="102AECBD" w14:textId="4E5E81EE" w:rsidR="00DE50DF" w:rsidRPr="00BF0368" w:rsidRDefault="00B47E4C" w:rsidP="00E45A66">
      <w:pPr>
        <w:pStyle w:val="ListParagraph"/>
        <w:numPr>
          <w:ilvl w:val="0"/>
          <w:numId w:val="13"/>
        </w:numPr>
        <w:spacing w:before="120" w:after="120"/>
        <w:ind w:left="1134" w:hanging="567"/>
        <w:contextualSpacing w:val="0"/>
        <w:rPr>
          <w:ins w:id="369" w:author="Author"/>
          <w:sz w:val="17"/>
          <w:szCs w:val="17"/>
          <w:lang w:val="fr-FR"/>
          <w:rPrChange w:id="370" w:author="Author">
            <w:rPr>
              <w:ins w:id="371" w:author="Author"/>
              <w:szCs w:val="17"/>
            </w:rPr>
          </w:rPrChange>
        </w:rPr>
      </w:pPr>
      <w:bookmarkStart w:id="372" w:name="_Ref76724215"/>
      <w:ins w:id="373" w:author="Author">
        <w:r w:rsidRPr="00F30AF4">
          <w:rPr>
            <w:sz w:val="17"/>
            <w:szCs w:val="17"/>
            <w:lang w:val="fr-FR"/>
          </w:rPr>
          <w:t>identification de la demande correspondant à la publication, laquelle contient généralement les sous-éléments suivants</w:t>
        </w:r>
        <w:r w:rsidR="00DE50DF" w:rsidRPr="00BF0368">
          <w:rPr>
            <w:sz w:val="17"/>
            <w:szCs w:val="17"/>
            <w:lang w:val="fr-FR"/>
            <w:rPrChange w:id="374" w:author="Author">
              <w:rPr>
                <w:szCs w:val="17"/>
              </w:rPr>
            </w:rPrChange>
          </w:rPr>
          <w:t>:</w:t>
        </w:r>
        <w:bookmarkEnd w:id="372"/>
      </w:ins>
    </w:p>
    <w:p w14:paraId="59C8D6AB" w14:textId="3351602D" w:rsidR="00DE50DF" w:rsidRPr="00BF0368" w:rsidRDefault="00B47E4C">
      <w:pPr>
        <w:pStyle w:val="ListParagraph"/>
        <w:numPr>
          <w:ilvl w:val="0"/>
          <w:numId w:val="42"/>
        </w:numPr>
        <w:spacing w:before="120" w:after="120"/>
        <w:ind w:left="1701" w:hanging="567"/>
        <w:contextualSpacing w:val="0"/>
        <w:rPr>
          <w:ins w:id="375" w:author="Author"/>
          <w:sz w:val="17"/>
          <w:szCs w:val="17"/>
          <w:lang w:val="fr-FR"/>
          <w:rPrChange w:id="376" w:author="Author">
            <w:rPr>
              <w:ins w:id="377" w:author="Author"/>
            </w:rPr>
          </w:rPrChange>
        </w:rPr>
        <w:pPrChange w:id="378" w:author="Author">
          <w:pPr>
            <w:pStyle w:val="ListParagraph"/>
            <w:numPr>
              <w:numId w:val="7"/>
            </w:numPr>
            <w:tabs>
              <w:tab w:val="num" w:pos="993"/>
            </w:tabs>
            <w:spacing w:before="120" w:after="120"/>
            <w:ind w:left="1560" w:hanging="426"/>
          </w:pPr>
        </w:pPrChange>
      </w:pPr>
      <w:ins w:id="379" w:author="Author">
        <w:r w:rsidRPr="00F30AF4">
          <w:rPr>
            <w:sz w:val="17"/>
            <w:szCs w:val="17"/>
            <w:lang w:val="fr-FR"/>
          </w:rPr>
          <w:t>code alphabétique à deux lettres de l’office de propriété industrielle qui a publié la demande prioritaire</w:t>
        </w:r>
        <w:r w:rsidR="00DE50DF" w:rsidRPr="00BF0368">
          <w:rPr>
            <w:sz w:val="17"/>
            <w:szCs w:val="17"/>
            <w:lang w:val="fr-FR"/>
            <w:rPrChange w:id="380" w:author="Author">
              <w:rPr/>
            </w:rPrChange>
          </w:rPr>
          <w:t>;</w:t>
        </w:r>
      </w:ins>
    </w:p>
    <w:p w14:paraId="08E03DF5" w14:textId="3612D631" w:rsidR="00DE50DF" w:rsidRPr="00BF0368" w:rsidRDefault="00B47E4C" w:rsidP="0002349C">
      <w:pPr>
        <w:pStyle w:val="ListParagraph"/>
        <w:numPr>
          <w:ilvl w:val="0"/>
          <w:numId w:val="42"/>
        </w:numPr>
        <w:spacing w:before="120" w:after="120"/>
        <w:ind w:left="1701" w:hanging="567"/>
        <w:contextualSpacing w:val="0"/>
        <w:rPr>
          <w:ins w:id="381" w:author="Author"/>
          <w:sz w:val="17"/>
          <w:szCs w:val="17"/>
          <w:lang w:val="fr-FR"/>
          <w:rPrChange w:id="382" w:author="Author">
            <w:rPr>
              <w:ins w:id="383" w:author="Author"/>
              <w:szCs w:val="17"/>
            </w:rPr>
          </w:rPrChange>
        </w:rPr>
      </w:pPr>
      <w:ins w:id="384" w:author="Author">
        <w:r w:rsidRPr="00F30AF4">
          <w:rPr>
            <w:sz w:val="17"/>
            <w:szCs w:val="17"/>
            <w:lang w:val="fr-FR"/>
          </w:rPr>
          <w:t>numéro de la demande prioritaire</w:t>
        </w:r>
        <w:r w:rsidR="00DE50DF" w:rsidRPr="00BF0368">
          <w:rPr>
            <w:sz w:val="17"/>
            <w:szCs w:val="17"/>
            <w:lang w:val="fr-FR"/>
            <w:rPrChange w:id="385" w:author="Author">
              <w:rPr/>
            </w:rPrChange>
          </w:rPr>
          <w:t>;</w:t>
        </w:r>
        <w:r w:rsidR="00DE50DF" w:rsidRPr="00BF0368">
          <w:rPr>
            <w:sz w:val="17"/>
            <w:szCs w:val="17"/>
            <w:lang w:val="fr-FR"/>
            <w:rPrChange w:id="386" w:author="Author">
              <w:rPr>
                <w:szCs w:val="17"/>
              </w:rPr>
            </w:rPrChange>
          </w:rPr>
          <w:t xml:space="preserve"> </w:t>
        </w:r>
        <w:r w:rsidRPr="00F30AF4">
          <w:rPr>
            <w:sz w:val="17"/>
            <w:szCs w:val="17"/>
            <w:lang w:val="fr-FR"/>
          </w:rPr>
          <w:t xml:space="preserve"> et</w:t>
        </w:r>
      </w:ins>
    </w:p>
    <w:p w14:paraId="1DB59FB2" w14:textId="32D7EE3A" w:rsidR="00DE50DF" w:rsidRPr="00BF0368" w:rsidRDefault="00B47E4C">
      <w:pPr>
        <w:pStyle w:val="ListParagraph"/>
        <w:numPr>
          <w:ilvl w:val="0"/>
          <w:numId w:val="42"/>
        </w:numPr>
        <w:spacing w:before="120" w:after="120"/>
        <w:ind w:left="1701" w:hanging="567"/>
        <w:contextualSpacing w:val="0"/>
        <w:rPr>
          <w:ins w:id="387" w:author="Author"/>
          <w:sz w:val="17"/>
          <w:szCs w:val="17"/>
          <w:lang w:val="fr-FR"/>
          <w:rPrChange w:id="388" w:author="Author">
            <w:rPr>
              <w:ins w:id="389" w:author="Author"/>
            </w:rPr>
          </w:rPrChange>
        </w:rPr>
        <w:pPrChange w:id="390" w:author="Author">
          <w:pPr>
            <w:pStyle w:val="ListParagraph"/>
            <w:numPr>
              <w:numId w:val="7"/>
            </w:numPr>
            <w:tabs>
              <w:tab w:val="num" w:pos="993"/>
            </w:tabs>
            <w:spacing w:before="120" w:after="120"/>
            <w:ind w:left="1560" w:hanging="426"/>
          </w:pPr>
        </w:pPrChange>
      </w:pPr>
      <w:ins w:id="391" w:author="Author">
        <w:r w:rsidRPr="00F30AF4">
          <w:rPr>
            <w:sz w:val="17"/>
            <w:szCs w:val="17"/>
            <w:lang w:val="fr-FR"/>
          </w:rPr>
          <w:t>date de dépôt de la demande prioritaire</w:t>
        </w:r>
        <w:r w:rsidR="00DE50DF" w:rsidRPr="00BF0368">
          <w:rPr>
            <w:sz w:val="17"/>
            <w:szCs w:val="17"/>
            <w:lang w:val="fr-FR"/>
            <w:rPrChange w:id="392" w:author="Author">
              <w:rPr/>
            </w:rPrChange>
          </w:rPr>
          <w:t>.</w:t>
        </w:r>
      </w:ins>
    </w:p>
    <w:p w14:paraId="5BBC3246" w14:textId="4395C004" w:rsidR="00DE50DF" w:rsidRPr="00BF0368" w:rsidRDefault="00B0091C" w:rsidP="00E45A66">
      <w:pPr>
        <w:pStyle w:val="ListParagraph"/>
        <w:numPr>
          <w:ilvl w:val="0"/>
          <w:numId w:val="13"/>
        </w:numPr>
        <w:spacing w:before="120" w:after="120"/>
        <w:ind w:left="1134" w:hanging="567"/>
        <w:contextualSpacing w:val="0"/>
        <w:rPr>
          <w:ins w:id="393" w:author="Author"/>
          <w:sz w:val="17"/>
          <w:szCs w:val="17"/>
          <w:lang w:val="fr-FR"/>
          <w:rPrChange w:id="394" w:author="Author">
            <w:rPr>
              <w:ins w:id="395" w:author="Author"/>
              <w:szCs w:val="17"/>
            </w:rPr>
          </w:rPrChange>
        </w:rPr>
      </w:pPr>
      <w:ins w:id="396" w:author="Author">
        <w:r w:rsidRPr="00F30AF4">
          <w:rPr>
            <w:sz w:val="17"/>
            <w:szCs w:val="17"/>
            <w:lang w:val="fr-FR"/>
          </w:rPr>
          <w:t>indication de la possibilité ou non d’effectuer une recherche textuelle dans l’abrégé, la description ou les revendications d’une publication au moyen de l’un des codes suivants :</w:t>
        </w:r>
      </w:ins>
    </w:p>
    <w:p w14:paraId="5DE193A0" w14:textId="1AFC1C8B" w:rsidR="00DE50DF" w:rsidRPr="00BF0368" w:rsidRDefault="00DE50DF" w:rsidP="00E45A66">
      <w:pPr>
        <w:pStyle w:val="ListParagraph"/>
        <w:numPr>
          <w:ilvl w:val="0"/>
          <w:numId w:val="40"/>
        </w:numPr>
        <w:spacing w:before="120" w:after="120"/>
        <w:ind w:left="1701" w:hanging="567"/>
        <w:contextualSpacing w:val="0"/>
        <w:rPr>
          <w:ins w:id="397" w:author="Author"/>
          <w:color w:val="000000"/>
          <w:sz w:val="17"/>
          <w:szCs w:val="17"/>
          <w:lang w:val="fr-FR"/>
          <w:rPrChange w:id="398" w:author="Author">
            <w:rPr>
              <w:ins w:id="399" w:author="Author"/>
              <w:color w:val="000000"/>
              <w:szCs w:val="17"/>
            </w:rPr>
          </w:rPrChange>
        </w:rPr>
      </w:pPr>
      <w:ins w:id="400" w:author="Author">
        <w:r w:rsidRPr="00BF0368">
          <w:rPr>
            <w:color w:val="000000"/>
            <w:sz w:val="17"/>
            <w:szCs w:val="17"/>
            <w:lang w:val="fr-FR"/>
            <w:rPrChange w:id="401" w:author="Author">
              <w:rPr>
                <w:color w:val="000000"/>
                <w:szCs w:val="17"/>
              </w:rPr>
            </w:rPrChange>
          </w:rPr>
          <w:t xml:space="preserve">“N” – </w:t>
        </w:r>
        <w:r w:rsidR="008714E3" w:rsidRPr="00F30AF4">
          <w:rPr>
            <w:color w:val="000000"/>
            <w:sz w:val="17"/>
            <w:szCs w:val="17"/>
            <w:lang w:val="fr-FR"/>
          </w:rPr>
          <w:t>non disponible</w:t>
        </w:r>
        <w:r w:rsidRPr="00BF0368">
          <w:rPr>
            <w:color w:val="000000"/>
            <w:sz w:val="17"/>
            <w:szCs w:val="17"/>
            <w:lang w:val="fr-FR"/>
            <w:rPrChange w:id="402" w:author="Author">
              <w:rPr>
                <w:color w:val="000000"/>
                <w:szCs w:val="17"/>
              </w:rPr>
            </w:rPrChange>
          </w:rPr>
          <w:t xml:space="preserve">; </w:t>
        </w:r>
        <w:r w:rsidR="008714E3" w:rsidRPr="00F30AF4">
          <w:rPr>
            <w:color w:val="000000"/>
            <w:sz w:val="17"/>
            <w:szCs w:val="17"/>
            <w:lang w:val="fr-FR"/>
          </w:rPr>
          <w:t>et</w:t>
        </w:r>
      </w:ins>
    </w:p>
    <w:p w14:paraId="31E9460E" w14:textId="6911BF7A" w:rsidR="00DE50DF" w:rsidRPr="00BF0368" w:rsidRDefault="008714E3" w:rsidP="00E45A66">
      <w:pPr>
        <w:pStyle w:val="ListParagraph"/>
        <w:numPr>
          <w:ilvl w:val="0"/>
          <w:numId w:val="40"/>
        </w:numPr>
        <w:spacing w:before="120" w:after="120"/>
        <w:ind w:left="1701" w:hanging="567"/>
        <w:contextualSpacing w:val="0"/>
        <w:rPr>
          <w:ins w:id="403" w:author="Author"/>
          <w:color w:val="000000"/>
          <w:sz w:val="17"/>
          <w:szCs w:val="17"/>
          <w:lang w:val="fr-FR"/>
          <w:rPrChange w:id="404" w:author="Author">
            <w:rPr>
              <w:ins w:id="405" w:author="Author"/>
              <w:color w:val="000000"/>
              <w:szCs w:val="17"/>
            </w:rPr>
          </w:rPrChange>
        </w:rPr>
      </w:pPr>
      <w:ins w:id="406" w:author="Author">
        <w:r w:rsidRPr="00F30AF4">
          <w:rPr>
            <w:color w:val="000000"/>
            <w:sz w:val="17"/>
            <w:szCs w:val="17"/>
            <w:lang w:val="fr-FR"/>
          </w:rPr>
          <w:t>code(s) de langue à deux lettres dans laquelle le texte se prêtant à la recherche est mis à disposition soit dans la langue d’origine, soit en tant que traduction officielle</w:t>
        </w:r>
        <w:r w:rsidR="00DE50DF" w:rsidRPr="00BF0368">
          <w:rPr>
            <w:color w:val="000000"/>
            <w:sz w:val="17"/>
            <w:szCs w:val="17"/>
            <w:lang w:val="fr-FR"/>
            <w:rPrChange w:id="407" w:author="Author">
              <w:rPr>
                <w:color w:val="000000"/>
                <w:szCs w:val="17"/>
              </w:rPr>
            </w:rPrChange>
          </w:rPr>
          <w:t>.</w:t>
        </w:r>
      </w:ins>
    </w:p>
    <w:p w14:paraId="43EC8267" w14:textId="6F2E70D8" w:rsidR="00B57E1C" w:rsidRPr="00F30AF4" w:rsidRDefault="00B57E1C" w:rsidP="00DE17C8">
      <w:pPr>
        <w:pStyle w:val="ONUME"/>
        <w:numPr>
          <w:ilvl w:val="0"/>
          <w:numId w:val="51"/>
        </w:numPr>
        <w:tabs>
          <w:tab w:val="left" w:pos="567"/>
        </w:tabs>
        <w:ind w:left="0" w:firstLine="0"/>
        <w:rPr>
          <w:ins w:id="408" w:author="Author"/>
          <w:sz w:val="17"/>
          <w:szCs w:val="17"/>
          <w:lang w:val="fr-FR"/>
        </w:rPr>
      </w:pPr>
      <w:ins w:id="409" w:author="Author">
        <w:r w:rsidRPr="00F30AF4">
          <w:rPr>
            <w:sz w:val="17"/>
            <w:szCs w:val="17"/>
            <w:lang w:val="fr-FR"/>
          </w:rPr>
          <w:t xml:space="preserve">La décision d’indiquer ou non les éléments d’information facultatifs </w:t>
        </w:r>
      </w:ins>
      <w:del w:id="410" w:author="Author">
        <w:r w:rsidR="00781056" w:rsidRPr="00BF0368" w:rsidDel="00781056">
          <w:rPr>
            <w:sz w:val="17"/>
            <w:szCs w:val="17"/>
            <w:u w:val="single" w:color="0000FF"/>
            <w:lang w:val="fr-FR"/>
            <w:rPrChange w:id="411" w:author="Author">
              <w:rPr>
                <w:sz w:val="17"/>
                <w:szCs w:val="17"/>
                <w:lang w:val="fr-FR"/>
              </w:rPr>
            </w:rPrChange>
          </w:rPr>
          <w:delText>visés aux paragraphes 19.a) à 19.d)</w:delText>
        </w:r>
        <w:r w:rsidR="00781056" w:rsidRPr="00781056" w:rsidDel="00781056">
          <w:rPr>
            <w:sz w:val="17"/>
            <w:szCs w:val="17"/>
            <w:lang w:val="fr-FR"/>
          </w:rPr>
          <w:delText xml:space="preserve"> </w:delText>
        </w:r>
      </w:del>
      <w:ins w:id="412" w:author="Author">
        <w:r w:rsidRPr="00F30AF4">
          <w:rPr>
            <w:sz w:val="17"/>
            <w:szCs w:val="17"/>
            <w:lang w:val="fr-FR"/>
          </w:rPr>
          <w:t>relève du pouvoir discrétionnaire de l’office de propriété industrielle qui constitue le fichier d’autorité et les offices de propriété industrielle peuvent fournir des informations incomplètes ou toute modification nécessaire des sous-éléments pour ces éléments d’information facultatifs, si ces informations ne sont pas disponibles.</w:t>
        </w:r>
      </w:ins>
    </w:p>
    <w:p w14:paraId="63FD3DE6" w14:textId="63539025" w:rsidR="00B57E1C" w:rsidRDefault="00B57E1C">
      <w:pPr>
        <w:pStyle w:val="Heading3"/>
        <w:rPr>
          <w:ins w:id="413" w:author="Author"/>
          <w:sz w:val="17"/>
          <w:szCs w:val="17"/>
          <w:lang w:val="fr-FR"/>
        </w:rPr>
      </w:pPr>
      <w:bookmarkStart w:id="414" w:name="_Toc210292885"/>
      <w:ins w:id="415" w:author="Author">
        <w:r w:rsidRPr="00F30AF4">
          <w:rPr>
            <w:sz w:val="17"/>
            <w:szCs w:val="17"/>
            <w:lang w:val="fr-FR"/>
          </w:rPr>
          <w:t>Identification de la demande prioritaire</w:t>
        </w:r>
        <w:bookmarkEnd w:id="414"/>
      </w:ins>
    </w:p>
    <w:p w14:paraId="2975512B" w14:textId="4B4ECC73" w:rsidR="00EB68A2" w:rsidRPr="00BF0368" w:rsidRDefault="00EB68A2">
      <w:pPr>
        <w:spacing w:after="220"/>
        <w:rPr>
          <w:ins w:id="416" w:author="Author"/>
          <w:sz w:val="17"/>
          <w:szCs w:val="17"/>
          <w:u w:val="single" w:color="0000FF"/>
          <w:lang w:val="fr-FR"/>
          <w:rPrChange w:id="417" w:author="Author">
            <w:rPr>
              <w:ins w:id="418" w:author="Author"/>
              <w:sz w:val="17"/>
              <w:szCs w:val="17"/>
              <w:lang w:val="fr-FR"/>
            </w:rPr>
          </w:rPrChange>
        </w:rPr>
        <w:pPrChange w:id="419" w:author="Author">
          <w:pPr>
            <w:pStyle w:val="ONUME"/>
          </w:pPr>
        </w:pPrChange>
      </w:pPr>
      <w:del w:id="420" w:author="Author">
        <w:r w:rsidRPr="00BF0368" w:rsidDel="00EB68A2">
          <w:rPr>
            <w:sz w:val="17"/>
            <w:szCs w:val="17"/>
            <w:u w:val="single" w:color="0000FF"/>
            <w:lang w:val="fr-FR"/>
            <w:rPrChange w:id="421" w:author="Author">
              <w:rPr>
                <w:sz w:val="17"/>
                <w:szCs w:val="17"/>
                <w:lang w:val="fr-FR"/>
              </w:rPr>
            </w:rPrChange>
          </w:rPr>
          <w:delText>21.</w:delText>
        </w:r>
        <w:r w:rsidRPr="00BF0368" w:rsidDel="00EB68A2">
          <w:rPr>
            <w:sz w:val="17"/>
            <w:szCs w:val="17"/>
            <w:u w:val="single" w:color="0000FF"/>
            <w:lang w:val="fr-FR"/>
            <w:rPrChange w:id="422" w:author="Author">
              <w:rPr>
                <w:sz w:val="17"/>
                <w:szCs w:val="17"/>
                <w:lang w:val="fr-FR"/>
              </w:rPr>
            </w:rPrChange>
          </w:rPr>
          <w:tab/>
          <w:delText xml:space="preserve">Les recommandations des paragraphes 19.c)i à 19.c)ii ci-dessus relatives aux éléments d’information doivent être appliquées, sous réserve des modifications nécessaires, à tous les sous-éléments de l’élément </w:delText>
        </w:r>
        <w:r w:rsidDel="00EB68A2">
          <w:rPr>
            <w:sz w:val="17"/>
            <w:szCs w:val="17"/>
            <w:u w:val="single" w:color="0000FF"/>
            <w:lang w:val="fr-FR"/>
          </w:rPr>
          <w:delText>“</w:delText>
        </w:r>
        <w:r w:rsidRPr="00BF0368" w:rsidDel="00EB68A2">
          <w:rPr>
            <w:sz w:val="17"/>
            <w:szCs w:val="17"/>
            <w:u w:val="single" w:color="0000FF"/>
            <w:lang w:val="fr-FR"/>
            <w:rPrChange w:id="423" w:author="Author">
              <w:rPr>
                <w:sz w:val="17"/>
                <w:szCs w:val="17"/>
                <w:lang w:val="fr-FR"/>
              </w:rPr>
            </w:rPrChange>
          </w:rPr>
          <w:delText>identification de la demande prioritaire”.</w:delText>
        </w:r>
      </w:del>
    </w:p>
    <w:p w14:paraId="4DCD9AF8" w14:textId="7D235BFB" w:rsidR="00B57E1C" w:rsidRDefault="00EB68A2" w:rsidP="00EB68A2">
      <w:pPr>
        <w:pStyle w:val="ONUME"/>
        <w:numPr>
          <w:ilvl w:val="0"/>
          <w:numId w:val="0"/>
        </w:numPr>
        <w:tabs>
          <w:tab w:val="left" w:pos="567"/>
        </w:tabs>
        <w:rPr>
          <w:ins w:id="424" w:author="Author"/>
          <w:sz w:val="17"/>
          <w:szCs w:val="17"/>
          <w:lang w:val="fr-FR"/>
        </w:rPr>
      </w:pPr>
      <w:r>
        <w:rPr>
          <w:sz w:val="17"/>
          <w:szCs w:val="17"/>
          <w:lang w:val="fr-FR"/>
        </w:rPr>
        <w:t>2</w:t>
      </w:r>
      <w:ins w:id="425" w:author="Author">
        <w:r>
          <w:rPr>
            <w:sz w:val="17"/>
            <w:szCs w:val="17"/>
            <w:lang w:val="fr-FR"/>
          </w:rPr>
          <w:t>1</w:t>
        </w:r>
      </w:ins>
      <w:del w:id="426" w:author="Author">
        <w:r w:rsidDel="00EB68A2">
          <w:rPr>
            <w:sz w:val="17"/>
            <w:szCs w:val="17"/>
            <w:lang w:val="fr-FR"/>
          </w:rPr>
          <w:delText>2</w:delText>
        </w:r>
      </w:del>
      <w:r>
        <w:rPr>
          <w:sz w:val="17"/>
          <w:szCs w:val="17"/>
          <w:lang w:val="fr-FR"/>
        </w:rPr>
        <w:t>.</w:t>
      </w:r>
      <w:r>
        <w:rPr>
          <w:sz w:val="17"/>
          <w:szCs w:val="17"/>
          <w:lang w:val="fr-FR"/>
        </w:rPr>
        <w:tab/>
      </w:r>
      <w:r w:rsidR="00B57E1C" w:rsidRPr="00F30AF4">
        <w:rPr>
          <w:sz w:val="17"/>
          <w:szCs w:val="17"/>
          <w:lang w:val="fr-FR"/>
        </w:rPr>
        <w:t>Les numéros des demandes prioritaires doivent être présentés conformément au paragraphe 12 de la norme </w:t>
      </w:r>
      <w:ins w:id="427" w:author="Author">
        <w:r w:rsidR="002B2A25">
          <w:rPr>
            <w:sz w:val="17"/>
            <w:szCs w:val="17"/>
            <w:lang w:val="fr-FR"/>
          </w:rPr>
          <w:fldChar w:fldCharType="begin"/>
        </w:r>
        <w:r w:rsidR="002B2A25">
          <w:rPr>
            <w:sz w:val="17"/>
            <w:szCs w:val="17"/>
            <w:lang w:val="fr-FR"/>
          </w:rPr>
          <w:instrText>HYPERLINK "https://www.wipo.int/documents/d/standards/docs-fr-03-10-c.pdf"</w:instrText>
        </w:r>
      </w:ins>
      <w:r w:rsidR="002C5C94">
        <w:rPr>
          <w:sz w:val="17"/>
          <w:szCs w:val="17"/>
          <w:lang w:val="fr-FR"/>
        </w:rPr>
      </w:r>
      <w:ins w:id="428" w:author="Author">
        <w:r w:rsidR="002B2A25">
          <w:rPr>
            <w:sz w:val="17"/>
            <w:szCs w:val="17"/>
            <w:lang w:val="fr-FR"/>
          </w:rPr>
          <w:fldChar w:fldCharType="separate"/>
        </w:r>
        <w:r w:rsidR="00B57E1C" w:rsidRPr="002B2A25">
          <w:rPr>
            <w:rStyle w:val="Hyperlink"/>
            <w:sz w:val="17"/>
            <w:szCs w:val="17"/>
            <w:lang w:val="fr-FR"/>
          </w:rPr>
          <w:t>ST.10/C</w:t>
        </w:r>
        <w:r w:rsidR="002B2A25">
          <w:rPr>
            <w:sz w:val="17"/>
            <w:szCs w:val="17"/>
            <w:lang w:val="fr-FR"/>
          </w:rPr>
          <w:fldChar w:fldCharType="end"/>
        </w:r>
      </w:ins>
      <w:r w:rsidR="00B57E1C" w:rsidRPr="00F30AF4">
        <w:rPr>
          <w:sz w:val="17"/>
          <w:szCs w:val="17"/>
          <w:lang w:val="fr-FR"/>
        </w:rPr>
        <w:t xml:space="preserve"> de l’OMPI.</w:t>
      </w:r>
    </w:p>
    <w:p w14:paraId="076FC0EA" w14:textId="70356A8F" w:rsidR="00B57E1C" w:rsidRDefault="00B57E1C">
      <w:pPr>
        <w:pStyle w:val="Heading3"/>
        <w:rPr>
          <w:ins w:id="429" w:author="Author"/>
          <w:sz w:val="17"/>
          <w:szCs w:val="17"/>
          <w:lang w:val="fr-FR"/>
        </w:rPr>
      </w:pPr>
      <w:bookmarkStart w:id="430" w:name="_Toc210292886"/>
      <w:r w:rsidRPr="00F30AF4">
        <w:rPr>
          <w:sz w:val="17"/>
          <w:szCs w:val="17"/>
          <w:lang w:val="fr-FR"/>
        </w:rPr>
        <w:t>Identification de la demande</w:t>
      </w:r>
      <w:bookmarkEnd w:id="430"/>
    </w:p>
    <w:p w14:paraId="2E4175E5" w14:textId="20E66170" w:rsidR="00B57E1C" w:rsidRPr="00F30AF4" w:rsidRDefault="00B57E1C">
      <w:pPr>
        <w:pStyle w:val="ONUME"/>
        <w:numPr>
          <w:ilvl w:val="0"/>
          <w:numId w:val="54"/>
        </w:numPr>
        <w:tabs>
          <w:tab w:val="left" w:pos="567"/>
        </w:tabs>
        <w:ind w:left="0" w:firstLine="0"/>
        <w:rPr>
          <w:ins w:id="431" w:author="Author"/>
          <w:sz w:val="17"/>
          <w:szCs w:val="17"/>
          <w:lang w:val="fr-FR"/>
        </w:rPr>
        <w:pPrChange w:id="432" w:author="Author">
          <w:pPr>
            <w:pStyle w:val="ONUME"/>
            <w:numPr>
              <w:numId w:val="51"/>
            </w:numPr>
            <w:tabs>
              <w:tab w:val="clear" w:pos="993"/>
              <w:tab w:val="left" w:pos="567"/>
            </w:tabs>
            <w:ind w:left="0" w:hanging="360"/>
          </w:pPr>
        </w:pPrChange>
      </w:pPr>
      <w:ins w:id="433" w:author="Author">
        <w:r w:rsidRPr="00F30AF4">
          <w:rPr>
            <w:sz w:val="17"/>
            <w:szCs w:val="17"/>
            <w:lang w:val="fr-FR"/>
          </w:rPr>
          <w:t>Les numéros des demandes doivent être présentés sous la même forme que dans la publication de brevet originale de l’office de propriété industrielle.  Si l’office de propriété industrielle utilise des configurations de numéros de demande dans le fichier d’autorité qui diffèrent de celles utilisées sur la publication originale, une explication de la configuration utilisée doit être fournie dans le fichier de définition.</w:t>
        </w:r>
      </w:ins>
    </w:p>
    <w:p w14:paraId="433947C0" w14:textId="57E122DC" w:rsidR="00312005" w:rsidRPr="00F30AF4" w:rsidRDefault="00607D76">
      <w:pPr>
        <w:pStyle w:val="Heading3"/>
        <w:rPr>
          <w:ins w:id="434" w:author="Author"/>
          <w:sz w:val="17"/>
          <w:szCs w:val="17"/>
          <w:lang w:val="fr-FR"/>
        </w:rPr>
        <w:pPrChange w:id="435" w:author="Author">
          <w:pPr>
            <w:pStyle w:val="ONUME"/>
          </w:pPr>
        </w:pPrChange>
      </w:pPr>
      <w:bookmarkStart w:id="436" w:name="_Toc210292887"/>
      <w:ins w:id="437" w:author="Author">
        <w:r w:rsidRPr="00F30AF4">
          <w:rPr>
            <w:sz w:val="17"/>
            <w:szCs w:val="17"/>
            <w:lang w:val="fr-FR"/>
          </w:rPr>
          <w:t>Code d’exception à la publication</w:t>
        </w:r>
        <w:bookmarkEnd w:id="436"/>
      </w:ins>
    </w:p>
    <w:p w14:paraId="3C6CF3F5" w14:textId="07035B99" w:rsidR="00312005" w:rsidRPr="00F30AF4" w:rsidRDefault="002B2A25">
      <w:pPr>
        <w:pStyle w:val="ONUME"/>
        <w:numPr>
          <w:ilvl w:val="0"/>
          <w:numId w:val="54"/>
        </w:numPr>
        <w:tabs>
          <w:tab w:val="left" w:pos="567"/>
        </w:tabs>
        <w:ind w:left="0" w:firstLine="0"/>
        <w:rPr>
          <w:ins w:id="438" w:author="Author"/>
          <w:sz w:val="17"/>
          <w:szCs w:val="17"/>
          <w:lang w:val="fr-FR"/>
        </w:rPr>
        <w:pPrChange w:id="439" w:author="Author">
          <w:pPr>
            <w:pStyle w:val="ONUME"/>
            <w:numPr>
              <w:numId w:val="51"/>
            </w:numPr>
            <w:tabs>
              <w:tab w:val="clear" w:pos="993"/>
              <w:tab w:val="left" w:pos="567"/>
            </w:tabs>
            <w:ind w:left="0" w:hanging="360"/>
          </w:pPr>
        </w:pPrChange>
      </w:pPr>
      <w:ins w:id="440" w:author="Author">
        <w:r>
          <w:rPr>
            <w:sz w:val="17"/>
            <w:szCs w:val="17"/>
            <w:lang w:val="fr-FR"/>
          </w:rPr>
          <w:t xml:space="preserve">Lorsque </w:t>
        </w:r>
        <w:r w:rsidR="00607D76" w:rsidRPr="00F30AF4">
          <w:rPr>
            <w:sz w:val="17"/>
            <w:szCs w:val="17"/>
            <w:lang w:val="fr-FR"/>
          </w:rPr>
          <w:t xml:space="preserve">la publication complète n’est pas disponible </w:t>
        </w:r>
        <w:r>
          <w:rPr>
            <w:sz w:val="17"/>
            <w:szCs w:val="17"/>
            <w:lang w:val="fr-FR"/>
          </w:rPr>
          <w:t xml:space="preserve">dans un format </w:t>
        </w:r>
        <w:r w:rsidR="00607D76" w:rsidRPr="00F30AF4">
          <w:rPr>
            <w:sz w:val="17"/>
            <w:szCs w:val="17"/>
            <w:lang w:val="fr-FR"/>
          </w:rPr>
          <w:t>lisible par une machine</w:t>
        </w:r>
        <w:r>
          <w:rPr>
            <w:sz w:val="17"/>
            <w:szCs w:val="17"/>
            <w:lang w:val="fr-FR"/>
          </w:rPr>
          <w:t xml:space="preserve">, un </w:t>
        </w:r>
        <w:r w:rsidRPr="006521AE">
          <w:rPr>
            <w:sz w:val="17"/>
            <w:szCs w:val="17"/>
            <w:lang w:val="fr-FR"/>
          </w:rPr>
          <w:t>code d’exception à la publication</w:t>
        </w:r>
        <w:r>
          <w:rPr>
            <w:sz w:val="17"/>
            <w:szCs w:val="17"/>
            <w:lang w:val="fr-FR"/>
          </w:rPr>
          <w:t xml:space="preserve"> doit toujours être inclus</w:t>
        </w:r>
        <w:r w:rsidR="00607D76" w:rsidRPr="00F30AF4">
          <w:rPr>
            <w:sz w:val="17"/>
            <w:szCs w:val="17"/>
            <w:lang w:val="fr-FR"/>
          </w:rPr>
          <w:t xml:space="preserve">.  </w:t>
        </w:r>
        <w:r w:rsidR="00311DF7" w:rsidRPr="00F30AF4">
          <w:rPr>
            <w:sz w:val="17"/>
            <w:szCs w:val="17"/>
            <w:lang w:val="fr-FR"/>
          </w:rPr>
          <w:t xml:space="preserve">Si ce n’est pas le cas, l’élément d’information </w:t>
        </w:r>
        <w:r>
          <w:rPr>
            <w:sz w:val="17"/>
            <w:szCs w:val="17"/>
            <w:lang w:val="fr-FR"/>
          </w:rPr>
          <w:t>“</w:t>
        </w:r>
        <w:r w:rsidR="00311DF7" w:rsidRPr="00F30AF4">
          <w:rPr>
            <w:sz w:val="17"/>
            <w:szCs w:val="17"/>
            <w:lang w:val="fr-FR"/>
          </w:rPr>
          <w:t>code d’exception à la publication” ne doit pas être renseigné.</w:t>
        </w:r>
      </w:ins>
    </w:p>
    <w:p w14:paraId="13A8595E" w14:textId="70860E5B" w:rsidR="00311DF7" w:rsidRPr="00F30AF4" w:rsidRDefault="00311DF7">
      <w:pPr>
        <w:pStyle w:val="ONUME"/>
        <w:numPr>
          <w:ilvl w:val="0"/>
          <w:numId w:val="54"/>
        </w:numPr>
        <w:tabs>
          <w:tab w:val="left" w:pos="567"/>
        </w:tabs>
        <w:ind w:left="0" w:firstLine="0"/>
        <w:rPr>
          <w:ins w:id="441" w:author="Author"/>
          <w:sz w:val="17"/>
          <w:szCs w:val="17"/>
          <w:lang w:val="fr-FR"/>
        </w:rPr>
        <w:pPrChange w:id="442" w:author="Author">
          <w:pPr>
            <w:pStyle w:val="ONUME"/>
            <w:numPr>
              <w:numId w:val="51"/>
            </w:numPr>
            <w:tabs>
              <w:tab w:val="clear" w:pos="993"/>
              <w:tab w:val="left" w:pos="567"/>
            </w:tabs>
            <w:ind w:left="0" w:hanging="360"/>
          </w:pPr>
        </w:pPrChange>
      </w:pPr>
      <w:ins w:id="443" w:author="Author">
        <w:r w:rsidRPr="00BF0368">
          <w:rPr>
            <w:sz w:val="17"/>
            <w:szCs w:val="17"/>
            <w:lang w:val="fr-FR"/>
            <w:rPrChange w:id="444" w:author="Author">
              <w:rPr>
                <w:sz w:val="17"/>
                <w:szCs w:val="17"/>
              </w:rPr>
            </w:rPrChange>
          </w:rPr>
          <w:t>Les codes alphabétiques à une seule lettre suivants doivent être utilisés pour indiquer la raison pour laquelle le document publié complet auquel est attribué le numéro correspondant n’est pas disponible :</w:t>
        </w:r>
      </w:ins>
    </w:p>
    <w:tbl>
      <w:tblPr>
        <w:tblStyle w:val="TableGrid"/>
        <w:tblW w:w="0" w:type="auto"/>
        <w:tblInd w:w="535" w:type="dxa"/>
        <w:tblLook w:val="04A0" w:firstRow="1" w:lastRow="0" w:firstColumn="1" w:lastColumn="0" w:noHBand="0" w:noVBand="1"/>
      </w:tblPr>
      <w:tblGrid>
        <w:gridCol w:w="2579"/>
        <w:gridCol w:w="4955"/>
      </w:tblGrid>
      <w:tr w:rsidR="00311DF7" w:rsidRPr="00F30AF4" w14:paraId="5AC775BE" w14:textId="77777777" w:rsidTr="00EB68A2">
        <w:trPr>
          <w:ins w:id="445" w:author="Author"/>
        </w:trPr>
        <w:tc>
          <w:tcPr>
            <w:tcW w:w="2579" w:type="dxa"/>
          </w:tcPr>
          <w:p w14:paraId="2432CAC4" w14:textId="6CC3DAEE" w:rsidR="00311DF7" w:rsidRPr="00BF0368" w:rsidRDefault="00311DF7" w:rsidP="00D542B1">
            <w:pPr>
              <w:spacing w:before="60" w:after="60"/>
              <w:rPr>
                <w:ins w:id="446" w:author="Author"/>
                <w:b/>
                <w:sz w:val="17"/>
                <w:szCs w:val="17"/>
                <w:lang w:val="fr-FR"/>
                <w:rPrChange w:id="447" w:author="Author">
                  <w:rPr>
                    <w:ins w:id="448" w:author="Author"/>
                    <w:b/>
                    <w:szCs w:val="17"/>
                  </w:rPr>
                </w:rPrChange>
              </w:rPr>
            </w:pPr>
            <w:ins w:id="449" w:author="Author">
              <w:r w:rsidRPr="00BF0368">
                <w:rPr>
                  <w:b/>
                  <w:sz w:val="17"/>
                  <w:szCs w:val="17"/>
                  <w:lang w:val="fr-FR"/>
                  <w:rPrChange w:id="450" w:author="Author">
                    <w:rPr>
                      <w:b/>
                      <w:sz w:val="17"/>
                      <w:szCs w:val="17"/>
                    </w:rPr>
                  </w:rPrChange>
                </w:rPr>
                <w:t>Lettre de code d’exception à</w:t>
              </w:r>
              <w:r w:rsidR="00EB68A2">
                <w:rPr>
                  <w:b/>
                  <w:sz w:val="17"/>
                  <w:szCs w:val="17"/>
                  <w:lang w:val="fr-FR"/>
                </w:rPr>
                <w:t> </w:t>
              </w:r>
              <w:r w:rsidRPr="00BF0368">
                <w:rPr>
                  <w:b/>
                  <w:sz w:val="17"/>
                  <w:szCs w:val="17"/>
                  <w:lang w:val="fr-FR"/>
                  <w:rPrChange w:id="451" w:author="Author">
                    <w:rPr>
                      <w:b/>
                      <w:sz w:val="17"/>
                      <w:szCs w:val="17"/>
                    </w:rPr>
                  </w:rPrChange>
                </w:rPr>
                <w:t>la p</w:t>
              </w:r>
              <w:r w:rsidRPr="00F30AF4">
                <w:rPr>
                  <w:b/>
                  <w:sz w:val="17"/>
                  <w:szCs w:val="17"/>
                  <w:lang w:val="fr-FR"/>
                </w:rPr>
                <w:t>ublication</w:t>
              </w:r>
            </w:ins>
          </w:p>
        </w:tc>
        <w:tc>
          <w:tcPr>
            <w:tcW w:w="4955" w:type="dxa"/>
          </w:tcPr>
          <w:p w14:paraId="4B997FC5" w14:textId="038DA186" w:rsidR="00311DF7" w:rsidRPr="00BF0368" w:rsidRDefault="00311DF7" w:rsidP="00D542B1">
            <w:pPr>
              <w:spacing w:before="60" w:after="60"/>
              <w:rPr>
                <w:ins w:id="452" w:author="Author"/>
                <w:b/>
                <w:sz w:val="17"/>
                <w:szCs w:val="17"/>
                <w:lang w:val="fr-FR"/>
                <w:rPrChange w:id="453" w:author="Author">
                  <w:rPr>
                    <w:ins w:id="454" w:author="Author"/>
                    <w:b/>
                    <w:szCs w:val="17"/>
                  </w:rPr>
                </w:rPrChange>
              </w:rPr>
            </w:pPr>
            <w:ins w:id="455" w:author="Author">
              <w:r w:rsidRPr="00F30AF4">
                <w:rPr>
                  <w:b/>
                  <w:sz w:val="17"/>
                  <w:szCs w:val="17"/>
                  <w:lang w:val="fr-FR"/>
                </w:rPr>
                <w:t>Description du code</w:t>
              </w:r>
            </w:ins>
          </w:p>
        </w:tc>
      </w:tr>
      <w:tr w:rsidR="00311DF7" w:rsidRPr="002C5C94" w14:paraId="284B155E" w14:textId="77777777" w:rsidTr="00EB68A2">
        <w:trPr>
          <w:ins w:id="456" w:author="Author"/>
        </w:trPr>
        <w:tc>
          <w:tcPr>
            <w:tcW w:w="2579" w:type="dxa"/>
          </w:tcPr>
          <w:p w14:paraId="30FCD74F" w14:textId="77777777" w:rsidR="00311DF7" w:rsidRPr="00BF0368" w:rsidRDefault="00311DF7" w:rsidP="00D542B1">
            <w:pPr>
              <w:spacing w:before="60" w:after="60"/>
              <w:rPr>
                <w:ins w:id="457" w:author="Author"/>
                <w:sz w:val="17"/>
                <w:szCs w:val="17"/>
                <w:lang w:val="fr-FR"/>
                <w:rPrChange w:id="458" w:author="Author">
                  <w:rPr>
                    <w:ins w:id="459" w:author="Author"/>
                    <w:szCs w:val="17"/>
                  </w:rPr>
                </w:rPrChange>
              </w:rPr>
            </w:pPr>
            <w:ins w:id="460" w:author="Author">
              <w:r w:rsidRPr="00BF0368">
                <w:rPr>
                  <w:sz w:val="17"/>
                  <w:szCs w:val="17"/>
                  <w:lang w:val="fr-FR"/>
                  <w:rPrChange w:id="461" w:author="Author">
                    <w:rPr>
                      <w:szCs w:val="17"/>
                    </w:rPr>
                  </w:rPrChange>
                </w:rPr>
                <w:t>C</w:t>
              </w:r>
            </w:ins>
          </w:p>
        </w:tc>
        <w:tc>
          <w:tcPr>
            <w:tcW w:w="4955" w:type="dxa"/>
          </w:tcPr>
          <w:p w14:paraId="6EDCD101" w14:textId="4B902312" w:rsidR="00311DF7" w:rsidRPr="00BF0368" w:rsidRDefault="00311DF7" w:rsidP="00D542B1">
            <w:pPr>
              <w:spacing w:before="60" w:after="60"/>
              <w:rPr>
                <w:ins w:id="462" w:author="Author"/>
                <w:sz w:val="17"/>
                <w:szCs w:val="17"/>
                <w:lang w:val="fr-FR"/>
                <w:rPrChange w:id="463" w:author="Author">
                  <w:rPr>
                    <w:ins w:id="464" w:author="Author"/>
                    <w:szCs w:val="17"/>
                  </w:rPr>
                </w:rPrChange>
              </w:rPr>
            </w:pPr>
            <w:ins w:id="465" w:author="Author">
              <w:r w:rsidRPr="00BF0368">
                <w:rPr>
                  <w:sz w:val="17"/>
                  <w:szCs w:val="17"/>
                  <w:lang w:val="fr-FR"/>
                  <w:rPrChange w:id="466" w:author="Author">
                    <w:rPr>
                      <w:sz w:val="17"/>
                      <w:szCs w:val="17"/>
                    </w:rPr>
                  </w:rPrChange>
                </w:rPr>
                <w:t xml:space="preserve">Document de publication corrompu, de sorte que tout le texte </w:t>
              </w:r>
              <w:r w:rsidRPr="00F30AF4">
                <w:rPr>
                  <w:sz w:val="17"/>
                  <w:szCs w:val="17"/>
                  <w:lang w:val="fr-FR"/>
                </w:rPr>
                <w:t>ne se prête pas à la recherche</w:t>
              </w:r>
            </w:ins>
          </w:p>
        </w:tc>
      </w:tr>
      <w:tr w:rsidR="00311DF7" w:rsidRPr="002C5C94" w14:paraId="70DED430" w14:textId="77777777" w:rsidTr="00EB68A2">
        <w:trPr>
          <w:ins w:id="467" w:author="Author"/>
        </w:trPr>
        <w:tc>
          <w:tcPr>
            <w:tcW w:w="2579" w:type="dxa"/>
          </w:tcPr>
          <w:p w14:paraId="637F7051" w14:textId="77777777" w:rsidR="00311DF7" w:rsidRPr="00BF0368" w:rsidRDefault="00311DF7" w:rsidP="00D542B1">
            <w:pPr>
              <w:spacing w:before="60" w:after="60"/>
              <w:rPr>
                <w:ins w:id="468" w:author="Author"/>
                <w:sz w:val="17"/>
                <w:szCs w:val="17"/>
                <w:lang w:val="fr-FR"/>
                <w:rPrChange w:id="469" w:author="Author">
                  <w:rPr>
                    <w:ins w:id="470" w:author="Author"/>
                    <w:szCs w:val="17"/>
                  </w:rPr>
                </w:rPrChange>
              </w:rPr>
            </w:pPr>
            <w:ins w:id="471" w:author="Author">
              <w:r w:rsidRPr="00BF0368">
                <w:rPr>
                  <w:sz w:val="17"/>
                  <w:szCs w:val="17"/>
                  <w:lang w:val="fr-FR"/>
                  <w:rPrChange w:id="472" w:author="Author">
                    <w:rPr>
                      <w:szCs w:val="17"/>
                    </w:rPr>
                  </w:rPrChange>
                </w:rPr>
                <w:t>D</w:t>
              </w:r>
            </w:ins>
          </w:p>
        </w:tc>
        <w:tc>
          <w:tcPr>
            <w:tcW w:w="4955" w:type="dxa"/>
          </w:tcPr>
          <w:p w14:paraId="2B04C3F8" w14:textId="1088CC6C" w:rsidR="00311DF7" w:rsidRPr="00BF0368" w:rsidRDefault="001A6711" w:rsidP="00D542B1">
            <w:pPr>
              <w:spacing w:before="60" w:after="60"/>
              <w:rPr>
                <w:ins w:id="473" w:author="Author"/>
                <w:sz w:val="17"/>
                <w:szCs w:val="17"/>
                <w:lang w:val="fr-FR"/>
                <w:rPrChange w:id="474" w:author="Author">
                  <w:rPr>
                    <w:ins w:id="475" w:author="Author"/>
                    <w:szCs w:val="17"/>
                  </w:rPr>
                </w:rPrChange>
              </w:rPr>
            </w:pPr>
            <w:ins w:id="476" w:author="Author">
              <w:r w:rsidRPr="00F30AF4">
                <w:rPr>
                  <w:sz w:val="17"/>
                  <w:szCs w:val="17"/>
                  <w:lang w:val="fr-FR"/>
                </w:rPr>
                <w:t xml:space="preserve">Document de publication </w:t>
              </w:r>
              <w:r w:rsidR="00EB7391" w:rsidRPr="00F30AF4">
                <w:rPr>
                  <w:sz w:val="17"/>
                  <w:szCs w:val="17"/>
                  <w:lang w:val="fr-FR"/>
                </w:rPr>
                <w:t>effacé</w:t>
              </w:r>
              <w:r w:rsidRPr="00F30AF4">
                <w:rPr>
                  <w:sz w:val="17"/>
                  <w:szCs w:val="17"/>
                  <w:lang w:val="fr-FR"/>
                </w:rPr>
                <w:t xml:space="preserve"> après la publication</w:t>
              </w:r>
            </w:ins>
          </w:p>
        </w:tc>
      </w:tr>
      <w:tr w:rsidR="00311DF7" w:rsidRPr="002C5C94" w14:paraId="23BB0805" w14:textId="77777777" w:rsidTr="00EB68A2">
        <w:trPr>
          <w:ins w:id="477" w:author="Author"/>
        </w:trPr>
        <w:tc>
          <w:tcPr>
            <w:tcW w:w="2579" w:type="dxa"/>
          </w:tcPr>
          <w:p w14:paraId="2F7F2023" w14:textId="77777777" w:rsidR="00311DF7" w:rsidRPr="00BF0368" w:rsidRDefault="00311DF7" w:rsidP="00D542B1">
            <w:pPr>
              <w:spacing w:before="60" w:after="60"/>
              <w:rPr>
                <w:ins w:id="478" w:author="Author"/>
                <w:sz w:val="17"/>
                <w:szCs w:val="17"/>
                <w:lang w:val="fr-FR"/>
                <w:rPrChange w:id="479" w:author="Author">
                  <w:rPr>
                    <w:ins w:id="480" w:author="Author"/>
                    <w:szCs w:val="17"/>
                  </w:rPr>
                </w:rPrChange>
              </w:rPr>
            </w:pPr>
            <w:ins w:id="481" w:author="Author">
              <w:r w:rsidRPr="00BF0368">
                <w:rPr>
                  <w:sz w:val="17"/>
                  <w:szCs w:val="17"/>
                  <w:lang w:val="fr-FR"/>
                  <w:rPrChange w:id="482" w:author="Author">
                    <w:rPr>
                      <w:szCs w:val="17"/>
                    </w:rPr>
                  </w:rPrChange>
                </w:rPr>
                <w:t>E</w:t>
              </w:r>
            </w:ins>
          </w:p>
        </w:tc>
        <w:tc>
          <w:tcPr>
            <w:tcW w:w="4955" w:type="dxa"/>
          </w:tcPr>
          <w:p w14:paraId="3B00AB5E" w14:textId="579DBA5A" w:rsidR="00311DF7" w:rsidRPr="00BF0368" w:rsidRDefault="00787533" w:rsidP="00787533">
            <w:pPr>
              <w:spacing w:before="60" w:after="60"/>
              <w:rPr>
                <w:ins w:id="483" w:author="Author"/>
                <w:sz w:val="17"/>
                <w:szCs w:val="17"/>
                <w:lang w:val="fr-FR"/>
                <w:rPrChange w:id="484" w:author="Author">
                  <w:rPr>
                    <w:ins w:id="485" w:author="Author"/>
                    <w:szCs w:val="17"/>
                  </w:rPr>
                </w:rPrChange>
              </w:rPr>
            </w:pPr>
            <w:ins w:id="486" w:author="Author">
              <w:r w:rsidRPr="00F30AF4">
                <w:rPr>
                  <w:sz w:val="17"/>
                  <w:szCs w:val="17"/>
                  <w:lang w:val="fr-FR"/>
                </w:rPr>
                <w:t>Numéro de publication attribué par l’office de propriété industrielle représentant une entrée dans la phase nationale ou régionale du PCT (par exemple, euro-PCT).  Aucun document correspondant publié.  Une demande euro-PCT est une demande internationale de brevet (selon le PCT) qui est entrée dans la phase régionale européenne</w:t>
              </w:r>
            </w:ins>
          </w:p>
        </w:tc>
      </w:tr>
      <w:tr w:rsidR="00311DF7" w:rsidRPr="002C5C94" w14:paraId="30580BB0" w14:textId="77777777" w:rsidTr="00EB68A2">
        <w:trPr>
          <w:ins w:id="487" w:author="Author"/>
        </w:trPr>
        <w:tc>
          <w:tcPr>
            <w:tcW w:w="2579" w:type="dxa"/>
          </w:tcPr>
          <w:p w14:paraId="592F7D9C" w14:textId="77777777" w:rsidR="00311DF7" w:rsidRPr="00BF0368" w:rsidRDefault="00311DF7" w:rsidP="00D542B1">
            <w:pPr>
              <w:spacing w:before="60" w:after="60"/>
              <w:rPr>
                <w:ins w:id="488" w:author="Author"/>
                <w:sz w:val="17"/>
                <w:szCs w:val="17"/>
                <w:lang w:val="fr-FR"/>
                <w:rPrChange w:id="489" w:author="Author">
                  <w:rPr>
                    <w:ins w:id="490" w:author="Author"/>
                    <w:szCs w:val="17"/>
                  </w:rPr>
                </w:rPrChange>
              </w:rPr>
            </w:pPr>
            <w:ins w:id="491" w:author="Author">
              <w:r w:rsidRPr="00BF0368">
                <w:rPr>
                  <w:sz w:val="17"/>
                  <w:szCs w:val="17"/>
                  <w:lang w:val="fr-FR"/>
                  <w:rPrChange w:id="492" w:author="Author">
                    <w:rPr>
                      <w:szCs w:val="17"/>
                    </w:rPr>
                  </w:rPrChange>
                </w:rPr>
                <w:t>M</w:t>
              </w:r>
            </w:ins>
          </w:p>
        </w:tc>
        <w:tc>
          <w:tcPr>
            <w:tcW w:w="4955" w:type="dxa"/>
          </w:tcPr>
          <w:p w14:paraId="0DF2A2B1" w14:textId="416C9607" w:rsidR="00311DF7" w:rsidRPr="00BF0368" w:rsidRDefault="00155DDD" w:rsidP="00D542B1">
            <w:pPr>
              <w:spacing w:before="60" w:after="60"/>
              <w:rPr>
                <w:ins w:id="493" w:author="Author"/>
                <w:sz w:val="17"/>
                <w:szCs w:val="17"/>
                <w:lang w:val="fr-FR"/>
                <w:rPrChange w:id="494" w:author="Author">
                  <w:rPr>
                    <w:ins w:id="495" w:author="Author"/>
                    <w:szCs w:val="17"/>
                  </w:rPr>
                </w:rPrChange>
              </w:rPr>
            </w:pPr>
            <w:ins w:id="496" w:author="Author">
              <w:r w:rsidRPr="00F30AF4">
                <w:rPr>
                  <w:sz w:val="17"/>
                  <w:szCs w:val="17"/>
                  <w:lang w:val="fr-FR"/>
                </w:rPr>
                <w:t>Document publié considéré comme manquant</w:t>
              </w:r>
            </w:ins>
          </w:p>
        </w:tc>
      </w:tr>
      <w:tr w:rsidR="00311DF7" w:rsidRPr="002C5C94" w14:paraId="542C4096" w14:textId="77777777" w:rsidTr="00EB68A2">
        <w:trPr>
          <w:ins w:id="497" w:author="Author"/>
        </w:trPr>
        <w:tc>
          <w:tcPr>
            <w:tcW w:w="2579" w:type="dxa"/>
          </w:tcPr>
          <w:p w14:paraId="3CC518EF" w14:textId="77777777" w:rsidR="00311DF7" w:rsidRPr="00BF0368" w:rsidRDefault="00311DF7" w:rsidP="00D542B1">
            <w:pPr>
              <w:spacing w:before="60" w:after="60"/>
              <w:rPr>
                <w:ins w:id="498" w:author="Author"/>
                <w:sz w:val="17"/>
                <w:szCs w:val="17"/>
                <w:lang w:val="fr-FR"/>
                <w:rPrChange w:id="499" w:author="Author">
                  <w:rPr>
                    <w:ins w:id="500" w:author="Author"/>
                    <w:szCs w:val="17"/>
                  </w:rPr>
                </w:rPrChange>
              </w:rPr>
            </w:pPr>
            <w:ins w:id="501" w:author="Author">
              <w:r w:rsidRPr="00BF0368">
                <w:rPr>
                  <w:sz w:val="17"/>
                  <w:szCs w:val="17"/>
                  <w:lang w:val="fr-FR"/>
                  <w:rPrChange w:id="502" w:author="Author">
                    <w:rPr>
                      <w:szCs w:val="17"/>
                    </w:rPr>
                  </w:rPrChange>
                </w:rPr>
                <w:t>N</w:t>
              </w:r>
            </w:ins>
          </w:p>
        </w:tc>
        <w:tc>
          <w:tcPr>
            <w:tcW w:w="4955" w:type="dxa"/>
          </w:tcPr>
          <w:p w14:paraId="705A52ED" w14:textId="7182F29D" w:rsidR="00311DF7" w:rsidRPr="00BF0368" w:rsidRDefault="005E63CC" w:rsidP="00D542B1">
            <w:pPr>
              <w:spacing w:before="60" w:after="60"/>
              <w:rPr>
                <w:ins w:id="503" w:author="Author"/>
                <w:sz w:val="17"/>
                <w:szCs w:val="17"/>
                <w:lang w:val="fr-FR"/>
                <w:rPrChange w:id="504" w:author="Author">
                  <w:rPr>
                    <w:ins w:id="505" w:author="Author"/>
                    <w:szCs w:val="17"/>
                  </w:rPr>
                </w:rPrChange>
              </w:rPr>
            </w:pPr>
            <w:ins w:id="506" w:author="Author">
              <w:r w:rsidRPr="00F30AF4">
                <w:rPr>
                  <w:sz w:val="17"/>
                  <w:szCs w:val="17"/>
                  <w:lang w:val="fr-FR"/>
                </w:rPr>
                <w:t>Plage de numéros de publication pour laquelle aucun document de publication n'a jamais été produit</w:t>
              </w:r>
            </w:ins>
          </w:p>
        </w:tc>
      </w:tr>
      <w:tr w:rsidR="00311DF7" w:rsidRPr="002C5C94" w14:paraId="626C492F" w14:textId="77777777" w:rsidTr="00EB68A2">
        <w:trPr>
          <w:ins w:id="507" w:author="Author"/>
        </w:trPr>
        <w:tc>
          <w:tcPr>
            <w:tcW w:w="2579" w:type="dxa"/>
          </w:tcPr>
          <w:p w14:paraId="6155B5EC" w14:textId="77777777" w:rsidR="00311DF7" w:rsidRPr="00BF0368" w:rsidRDefault="00311DF7" w:rsidP="00D542B1">
            <w:pPr>
              <w:spacing w:before="60" w:after="60"/>
              <w:rPr>
                <w:ins w:id="508" w:author="Author"/>
                <w:sz w:val="17"/>
                <w:szCs w:val="17"/>
                <w:lang w:val="fr-FR"/>
                <w:rPrChange w:id="509" w:author="Author">
                  <w:rPr>
                    <w:ins w:id="510" w:author="Author"/>
                    <w:szCs w:val="17"/>
                  </w:rPr>
                </w:rPrChange>
              </w:rPr>
            </w:pPr>
            <w:ins w:id="511" w:author="Author">
              <w:r w:rsidRPr="00BF0368">
                <w:rPr>
                  <w:sz w:val="17"/>
                  <w:szCs w:val="17"/>
                  <w:lang w:val="fr-FR"/>
                  <w:rPrChange w:id="512" w:author="Author">
                    <w:rPr>
                      <w:szCs w:val="17"/>
                    </w:rPr>
                  </w:rPrChange>
                </w:rPr>
                <w:t>P</w:t>
              </w:r>
            </w:ins>
          </w:p>
        </w:tc>
        <w:tc>
          <w:tcPr>
            <w:tcW w:w="4955" w:type="dxa"/>
          </w:tcPr>
          <w:p w14:paraId="3030FD25" w14:textId="0791AAA2" w:rsidR="00311DF7" w:rsidRPr="00BF0368" w:rsidRDefault="00F02F34" w:rsidP="00D542B1">
            <w:pPr>
              <w:spacing w:before="60" w:after="60"/>
              <w:rPr>
                <w:ins w:id="513" w:author="Author"/>
                <w:sz w:val="17"/>
                <w:szCs w:val="17"/>
                <w:lang w:val="fr-FR"/>
                <w:rPrChange w:id="514" w:author="Author">
                  <w:rPr>
                    <w:ins w:id="515" w:author="Author"/>
                    <w:szCs w:val="17"/>
                  </w:rPr>
                </w:rPrChange>
              </w:rPr>
            </w:pPr>
            <w:ins w:id="516" w:author="Author">
              <w:r w:rsidRPr="00F30AF4">
                <w:rPr>
                  <w:sz w:val="17"/>
                  <w:szCs w:val="17"/>
                  <w:lang w:val="fr-FR"/>
                </w:rPr>
                <w:t>Document de publication disponible uniquement sur papier</w:t>
              </w:r>
            </w:ins>
          </w:p>
        </w:tc>
      </w:tr>
      <w:tr w:rsidR="00311DF7" w:rsidRPr="002C5C94" w14:paraId="6485B54B" w14:textId="77777777" w:rsidTr="00EB68A2">
        <w:trPr>
          <w:ins w:id="517" w:author="Author"/>
        </w:trPr>
        <w:tc>
          <w:tcPr>
            <w:tcW w:w="2579" w:type="dxa"/>
          </w:tcPr>
          <w:p w14:paraId="6F407A9F" w14:textId="77777777" w:rsidR="00311DF7" w:rsidRPr="00BF0368" w:rsidRDefault="00311DF7" w:rsidP="00D542B1">
            <w:pPr>
              <w:spacing w:before="60" w:after="60"/>
              <w:rPr>
                <w:ins w:id="518" w:author="Author"/>
                <w:sz w:val="17"/>
                <w:szCs w:val="17"/>
                <w:lang w:val="fr-FR"/>
                <w:rPrChange w:id="519" w:author="Author">
                  <w:rPr>
                    <w:ins w:id="520" w:author="Author"/>
                    <w:szCs w:val="17"/>
                  </w:rPr>
                </w:rPrChange>
              </w:rPr>
            </w:pPr>
            <w:ins w:id="521" w:author="Author">
              <w:r w:rsidRPr="00BF0368">
                <w:rPr>
                  <w:sz w:val="17"/>
                  <w:szCs w:val="17"/>
                  <w:lang w:val="fr-FR"/>
                  <w:rPrChange w:id="522" w:author="Author">
                    <w:rPr>
                      <w:szCs w:val="17"/>
                    </w:rPr>
                  </w:rPrChange>
                </w:rPr>
                <w:t>W</w:t>
              </w:r>
            </w:ins>
          </w:p>
        </w:tc>
        <w:tc>
          <w:tcPr>
            <w:tcW w:w="4955" w:type="dxa"/>
          </w:tcPr>
          <w:p w14:paraId="17AD0AD8" w14:textId="70655A1D" w:rsidR="00311DF7" w:rsidRPr="00BF0368" w:rsidRDefault="007A0116" w:rsidP="00D542B1">
            <w:pPr>
              <w:spacing w:before="60" w:after="60"/>
              <w:rPr>
                <w:ins w:id="523" w:author="Author"/>
                <w:sz w:val="17"/>
                <w:szCs w:val="17"/>
                <w:lang w:val="fr-FR"/>
                <w:rPrChange w:id="524" w:author="Author">
                  <w:rPr>
                    <w:ins w:id="525" w:author="Author"/>
                    <w:szCs w:val="17"/>
                  </w:rPr>
                </w:rPrChange>
              </w:rPr>
            </w:pPr>
            <w:ins w:id="526" w:author="Author">
              <w:r w:rsidRPr="00F30AF4">
                <w:rPr>
                  <w:sz w:val="17"/>
                  <w:szCs w:val="17"/>
                  <w:lang w:val="fr-FR"/>
                </w:rPr>
                <w:t>Nu</w:t>
              </w:r>
              <w:r w:rsidRPr="00BF0368">
                <w:rPr>
                  <w:sz w:val="17"/>
                  <w:szCs w:val="17"/>
                  <w:lang w:val="fr-FR"/>
                  <w:rPrChange w:id="527" w:author="Author">
                    <w:rPr>
                      <w:sz w:val="17"/>
                      <w:szCs w:val="17"/>
                    </w:rPr>
                  </w:rPrChange>
                </w:rPr>
                <w:t>méro de publication ayant été attribué mais retir</w:t>
              </w:r>
              <w:r w:rsidRPr="00F30AF4">
                <w:rPr>
                  <w:sz w:val="17"/>
                  <w:szCs w:val="17"/>
                  <w:lang w:val="fr-FR"/>
                </w:rPr>
                <w:t>é</w:t>
              </w:r>
              <w:r w:rsidRPr="00BF0368">
                <w:rPr>
                  <w:sz w:val="17"/>
                  <w:szCs w:val="17"/>
                  <w:lang w:val="fr-FR"/>
                  <w:rPrChange w:id="528" w:author="Author">
                    <w:rPr>
                      <w:sz w:val="17"/>
                      <w:szCs w:val="17"/>
                    </w:rPr>
                  </w:rPrChange>
                </w:rPr>
                <w:t xml:space="preserve"> a</w:t>
              </w:r>
              <w:r w:rsidRPr="00F30AF4">
                <w:rPr>
                  <w:sz w:val="17"/>
                  <w:szCs w:val="17"/>
                  <w:lang w:val="fr-FR"/>
                </w:rPr>
                <w:t>vant la publication du document</w:t>
              </w:r>
              <w:r w:rsidR="00311DF7" w:rsidRPr="00BF0368">
                <w:rPr>
                  <w:sz w:val="17"/>
                  <w:szCs w:val="17"/>
                  <w:lang w:val="fr-FR"/>
                  <w:rPrChange w:id="529" w:author="Author">
                    <w:rPr>
                      <w:szCs w:val="17"/>
                    </w:rPr>
                  </w:rPrChange>
                </w:rPr>
                <w:t>.</w:t>
              </w:r>
            </w:ins>
          </w:p>
        </w:tc>
      </w:tr>
      <w:tr w:rsidR="00311DF7" w:rsidRPr="002C5C94" w14:paraId="2532730E" w14:textId="77777777" w:rsidTr="00EB68A2">
        <w:trPr>
          <w:ins w:id="530" w:author="Author"/>
        </w:trPr>
        <w:tc>
          <w:tcPr>
            <w:tcW w:w="2579" w:type="dxa"/>
          </w:tcPr>
          <w:p w14:paraId="7888DA41" w14:textId="77777777" w:rsidR="00311DF7" w:rsidRPr="00BF0368" w:rsidRDefault="00311DF7" w:rsidP="00D542B1">
            <w:pPr>
              <w:spacing w:before="60" w:after="60"/>
              <w:rPr>
                <w:ins w:id="531" w:author="Author"/>
                <w:sz w:val="17"/>
                <w:szCs w:val="17"/>
                <w:lang w:val="fr-FR"/>
                <w:rPrChange w:id="532" w:author="Author">
                  <w:rPr>
                    <w:ins w:id="533" w:author="Author"/>
                    <w:szCs w:val="17"/>
                  </w:rPr>
                </w:rPrChange>
              </w:rPr>
            </w:pPr>
            <w:ins w:id="534" w:author="Author">
              <w:r w:rsidRPr="00BF0368">
                <w:rPr>
                  <w:sz w:val="17"/>
                  <w:szCs w:val="17"/>
                  <w:lang w:val="fr-FR"/>
                  <w:rPrChange w:id="535" w:author="Author">
                    <w:rPr>
                      <w:szCs w:val="17"/>
                    </w:rPr>
                  </w:rPrChange>
                </w:rPr>
                <w:t>X</w:t>
              </w:r>
            </w:ins>
          </w:p>
        </w:tc>
        <w:tc>
          <w:tcPr>
            <w:tcW w:w="4955" w:type="dxa"/>
          </w:tcPr>
          <w:p w14:paraId="3529F1EA" w14:textId="719B5B40" w:rsidR="00311DF7" w:rsidRPr="00BF0368" w:rsidRDefault="007A0116" w:rsidP="00D542B1">
            <w:pPr>
              <w:spacing w:before="60" w:after="60"/>
              <w:rPr>
                <w:ins w:id="536" w:author="Author"/>
                <w:sz w:val="17"/>
                <w:szCs w:val="17"/>
                <w:lang w:val="fr-FR"/>
                <w:rPrChange w:id="537" w:author="Author">
                  <w:rPr>
                    <w:ins w:id="538" w:author="Author"/>
                    <w:szCs w:val="17"/>
                  </w:rPr>
                </w:rPrChange>
              </w:rPr>
            </w:pPr>
            <w:ins w:id="539" w:author="Author">
              <w:r w:rsidRPr="00F30AF4">
                <w:rPr>
                  <w:sz w:val="17"/>
                  <w:szCs w:val="17"/>
                  <w:lang w:val="fr-FR"/>
                </w:rPr>
                <w:t>L’u</w:t>
              </w:r>
              <w:r w:rsidRPr="00BF0368">
                <w:rPr>
                  <w:sz w:val="17"/>
                  <w:szCs w:val="17"/>
                  <w:lang w:val="fr-FR"/>
                  <w:rPrChange w:id="540" w:author="Author">
                    <w:rPr>
                      <w:sz w:val="17"/>
                      <w:szCs w:val="17"/>
                    </w:rPr>
                  </w:rPrChange>
                </w:rPr>
                <w:t xml:space="preserve">tilisation du </w:t>
              </w:r>
              <w:r w:rsidR="00311DF7" w:rsidRPr="00BF0368">
                <w:rPr>
                  <w:sz w:val="17"/>
                  <w:szCs w:val="17"/>
                  <w:lang w:val="fr-FR"/>
                  <w:rPrChange w:id="541" w:author="Author">
                    <w:rPr>
                      <w:szCs w:val="17"/>
                    </w:rPr>
                  </w:rPrChange>
                </w:rPr>
                <w:t xml:space="preserve">code 'X' </w:t>
              </w:r>
              <w:r w:rsidRPr="00BF0368">
                <w:rPr>
                  <w:sz w:val="17"/>
                  <w:szCs w:val="17"/>
                  <w:lang w:val="fr-FR"/>
                  <w:rPrChange w:id="542" w:author="Author">
                    <w:rPr>
                      <w:sz w:val="17"/>
                      <w:szCs w:val="17"/>
                    </w:rPr>
                  </w:rPrChange>
                </w:rPr>
                <w:t>doit être décrite dans le fichier de défini</w:t>
              </w:r>
              <w:r w:rsidRPr="00F30AF4">
                <w:rPr>
                  <w:sz w:val="17"/>
                  <w:szCs w:val="17"/>
                  <w:lang w:val="fr-FR"/>
                </w:rPr>
                <w:t>tion de l’office de propriété industrielle</w:t>
              </w:r>
            </w:ins>
          </w:p>
        </w:tc>
      </w:tr>
    </w:tbl>
    <w:p w14:paraId="1C5B05E5" w14:textId="4163E60A" w:rsidR="00311DF7" w:rsidRPr="00F30AF4" w:rsidRDefault="00FC7373">
      <w:pPr>
        <w:pStyle w:val="ONUME"/>
        <w:numPr>
          <w:ilvl w:val="0"/>
          <w:numId w:val="54"/>
        </w:numPr>
        <w:tabs>
          <w:tab w:val="left" w:pos="567"/>
        </w:tabs>
        <w:spacing w:before="160"/>
        <w:ind w:left="0" w:firstLine="0"/>
        <w:rPr>
          <w:ins w:id="543" w:author="Author"/>
          <w:sz w:val="17"/>
          <w:szCs w:val="17"/>
          <w:lang w:val="fr-FR"/>
        </w:rPr>
        <w:pPrChange w:id="544" w:author="Author">
          <w:pPr>
            <w:pStyle w:val="ONUME"/>
            <w:numPr>
              <w:numId w:val="51"/>
            </w:numPr>
            <w:tabs>
              <w:tab w:val="clear" w:pos="993"/>
              <w:tab w:val="left" w:pos="567"/>
            </w:tabs>
            <w:spacing w:before="160"/>
            <w:ind w:left="0" w:hanging="360"/>
          </w:pPr>
        </w:pPrChange>
      </w:pPr>
      <w:ins w:id="545" w:author="Author">
        <w:r w:rsidRPr="00F30AF4">
          <w:rPr>
            <w:sz w:val="17"/>
            <w:szCs w:val="17"/>
            <w:lang w:val="fr-FR"/>
          </w:rPr>
          <w:t>Il est recommandé de faire uniquement figurer dans la liste des numéros attribués par l’office de propriété industrielle; lorsqu’il existe un vide de faible importance dans la séquence numérique (moins de 1</w:t>
        </w:r>
        <w:r w:rsidR="00C23B8D">
          <w:rPr>
            <w:sz w:val="17"/>
            <w:szCs w:val="17"/>
            <w:lang w:val="fr-FR"/>
          </w:rPr>
          <w:t> </w:t>
        </w:r>
        <w:r w:rsidRPr="00F30AF4">
          <w:rPr>
            <w:sz w:val="17"/>
            <w:szCs w:val="17"/>
            <w:lang w:val="fr-FR"/>
          </w:rPr>
          <w:t>000 numéros de publication consécutifs), l’office peut cependant utiliser le code d’exception à la publication "N” pour désigner les numéros inutilisés.</w:t>
        </w:r>
      </w:ins>
    </w:p>
    <w:p w14:paraId="70EB08B1" w14:textId="395FD91A" w:rsidR="00FC7373" w:rsidRPr="00F30AF4" w:rsidRDefault="009D6D22">
      <w:pPr>
        <w:pStyle w:val="Heading3"/>
        <w:spacing w:after="80"/>
        <w:rPr>
          <w:ins w:id="546" w:author="Author"/>
          <w:sz w:val="17"/>
          <w:szCs w:val="17"/>
          <w:lang w:val="fr-FR"/>
        </w:rPr>
        <w:pPrChange w:id="547" w:author="Author">
          <w:pPr>
            <w:pStyle w:val="ONUME"/>
          </w:pPr>
        </w:pPrChange>
      </w:pPr>
      <w:bookmarkStart w:id="548" w:name="_Toc210292888"/>
      <w:ins w:id="549" w:author="Author">
        <w:r w:rsidRPr="00F30AF4">
          <w:rPr>
            <w:sz w:val="17"/>
            <w:szCs w:val="17"/>
            <w:lang w:val="fr-FR"/>
          </w:rPr>
          <w:t>Indicateurs relatifs à la disponibilité d’une publication dans un format se prêtant à la recherche</w:t>
        </w:r>
        <w:bookmarkEnd w:id="548"/>
      </w:ins>
    </w:p>
    <w:p w14:paraId="523D8690" w14:textId="6F3937E4" w:rsidR="00FC7373" w:rsidRPr="00F30AF4" w:rsidRDefault="009D6D22">
      <w:pPr>
        <w:pStyle w:val="ONUME"/>
        <w:numPr>
          <w:ilvl w:val="0"/>
          <w:numId w:val="54"/>
        </w:numPr>
        <w:tabs>
          <w:tab w:val="left" w:pos="567"/>
        </w:tabs>
        <w:ind w:left="0" w:firstLine="0"/>
        <w:rPr>
          <w:ins w:id="550" w:author="Author"/>
          <w:sz w:val="17"/>
          <w:szCs w:val="17"/>
          <w:lang w:val="fr-FR"/>
        </w:rPr>
        <w:pPrChange w:id="551" w:author="Author">
          <w:pPr>
            <w:pStyle w:val="ONUME"/>
            <w:numPr>
              <w:numId w:val="51"/>
            </w:numPr>
            <w:tabs>
              <w:tab w:val="clear" w:pos="993"/>
              <w:tab w:val="left" w:pos="567"/>
            </w:tabs>
            <w:ind w:left="0" w:hanging="360"/>
          </w:pPr>
        </w:pPrChange>
      </w:pPr>
      <w:ins w:id="552" w:author="Author">
        <w:r w:rsidRPr="00F30AF4">
          <w:rPr>
            <w:sz w:val="17"/>
            <w:szCs w:val="17"/>
            <w:lang w:val="fr-FR"/>
          </w:rPr>
          <w:t>La disponibilité de l’abrégé, de la description ou des revendications d’une publication dans un format se prêtant à la recherche peut être indiquée dans le fichier d’autorité en utilisant les codes appropriés.</w:t>
        </w:r>
      </w:ins>
    </w:p>
    <w:p w14:paraId="335C28B7" w14:textId="3CBD8B5B" w:rsidR="009D6D22" w:rsidRPr="00F30AF4" w:rsidRDefault="009734D0">
      <w:pPr>
        <w:pStyle w:val="ONUME"/>
        <w:numPr>
          <w:ilvl w:val="0"/>
          <w:numId w:val="54"/>
        </w:numPr>
        <w:tabs>
          <w:tab w:val="left" w:pos="567"/>
        </w:tabs>
        <w:ind w:left="0" w:firstLine="0"/>
        <w:rPr>
          <w:ins w:id="553" w:author="Author"/>
          <w:sz w:val="17"/>
          <w:szCs w:val="17"/>
          <w:lang w:val="fr-FR"/>
        </w:rPr>
        <w:pPrChange w:id="554" w:author="Author">
          <w:pPr>
            <w:pStyle w:val="ONUME"/>
            <w:numPr>
              <w:numId w:val="51"/>
            </w:numPr>
            <w:tabs>
              <w:tab w:val="clear" w:pos="993"/>
              <w:tab w:val="left" w:pos="567"/>
            </w:tabs>
            <w:ind w:left="0" w:hanging="360"/>
          </w:pPr>
        </w:pPrChange>
      </w:pPr>
      <w:ins w:id="555" w:author="Author">
        <w:r w:rsidRPr="00F30AF4">
          <w:rPr>
            <w:sz w:val="17"/>
            <w:szCs w:val="17"/>
            <w:lang w:val="fr-FR"/>
          </w:rPr>
          <w:t xml:space="preserve">La disponibilité dans un format se prêtant à la recherche de chaque section d’une publication doit être indiquée dans le fichier d’autorité par un code "N” pour non disponible ou le(s) code(s) de langue à deux lettres pour chaque langue correspondante mise à disposition par l’office </w:t>
        </w:r>
      </w:ins>
      <w:del w:id="556" w:author="Author">
        <w:r w:rsidR="00EB68A2" w:rsidRPr="00E12EF9" w:rsidDel="00E12EF9">
          <w:rPr>
            <w:sz w:val="17"/>
            <w:szCs w:val="17"/>
            <w:u w:val="single" w:color="0000FF"/>
            <w:lang w:val="fr-FR"/>
          </w:rPr>
          <w:delText xml:space="preserve">ayant </w:delText>
        </w:r>
        <w:r w:rsidR="00E12EF9" w:rsidRPr="00E12EF9" w:rsidDel="00E12EF9">
          <w:rPr>
            <w:sz w:val="17"/>
            <w:szCs w:val="17"/>
            <w:u w:val="single" w:color="0000FF"/>
            <w:lang w:val="fr-FR"/>
          </w:rPr>
          <w:delText>créé le fichier d’autorité</w:delText>
        </w:r>
      </w:del>
      <w:ins w:id="557" w:author="Author">
        <w:r w:rsidRPr="00F30AF4">
          <w:rPr>
            <w:sz w:val="17"/>
            <w:szCs w:val="17"/>
            <w:lang w:val="fr-FR"/>
          </w:rPr>
          <w:t>de propriété industrielle soit dans la langue d’origine, soit en tant que traduction officielle.</w:t>
        </w:r>
      </w:ins>
    </w:p>
    <w:p w14:paraId="41506630" w14:textId="47973DBB" w:rsidR="008E3E7E" w:rsidRPr="00F30AF4" w:rsidRDefault="008E3E7E">
      <w:pPr>
        <w:pStyle w:val="ONUME"/>
        <w:numPr>
          <w:ilvl w:val="0"/>
          <w:numId w:val="54"/>
        </w:numPr>
        <w:tabs>
          <w:tab w:val="left" w:pos="567"/>
        </w:tabs>
        <w:ind w:left="0" w:firstLine="0"/>
        <w:rPr>
          <w:ins w:id="558" w:author="Author"/>
          <w:sz w:val="17"/>
          <w:szCs w:val="17"/>
          <w:lang w:val="fr-FR"/>
        </w:rPr>
        <w:pPrChange w:id="559" w:author="Author">
          <w:pPr>
            <w:pStyle w:val="ONUME"/>
            <w:numPr>
              <w:numId w:val="51"/>
            </w:numPr>
            <w:tabs>
              <w:tab w:val="clear" w:pos="993"/>
              <w:tab w:val="left" w:pos="567"/>
            </w:tabs>
            <w:ind w:left="0" w:hanging="360"/>
          </w:pPr>
        </w:pPrChange>
      </w:pPr>
      <w:ins w:id="560" w:author="Author">
        <w:r w:rsidRPr="00F30AF4">
          <w:rPr>
            <w:sz w:val="17"/>
            <w:szCs w:val="17"/>
            <w:lang w:val="fr-FR"/>
          </w:rPr>
          <w:t xml:space="preserve">Le code à deux lettres indiquant la langue dans laquelle le texte est mis à disposition doit être défini conformément aux recommandations de la norme ST.96 de l’OMPI, </w:t>
        </w:r>
        <w:r w:rsidRPr="00BF0368">
          <w:rPr>
            <w:rFonts w:ascii="Courier New" w:hAnsi="Courier New" w:cs="Courier New"/>
            <w:sz w:val="17"/>
            <w:szCs w:val="17"/>
            <w:lang w:val="fr-FR"/>
            <w:rPrChange w:id="561" w:author="Author">
              <w:rPr>
                <w:sz w:val="17"/>
                <w:szCs w:val="17"/>
                <w:lang w:val="fr-FR"/>
              </w:rPr>
            </w:rPrChange>
          </w:rPr>
          <w:t>ExtendedISOLanguageCodeType</w:t>
        </w:r>
        <w:r w:rsidRPr="00F30AF4">
          <w:rPr>
            <w:sz w:val="17"/>
            <w:szCs w:val="17"/>
            <w:lang w:val="fr-FR"/>
          </w:rPr>
          <w:t>, qui est fondée sur la norme internationale ISO 639-1 "Codes pour la représentation des noms de langues – Partie 1 : Code Alpha-2”.</w:t>
        </w:r>
      </w:ins>
    </w:p>
    <w:p w14:paraId="25914059" w14:textId="0644D883" w:rsidR="00DD7A4F" w:rsidRPr="00F30AF4" w:rsidRDefault="00DD7A4F" w:rsidP="00F30AF4">
      <w:pPr>
        <w:pStyle w:val="Heading2"/>
        <w:spacing w:after="80"/>
        <w:rPr>
          <w:ins w:id="562" w:author="Author"/>
          <w:sz w:val="17"/>
          <w:szCs w:val="17"/>
          <w:lang w:val="fr-FR"/>
        </w:rPr>
      </w:pPr>
      <w:bookmarkStart w:id="563" w:name="_Toc210292889"/>
      <w:ins w:id="564" w:author="Author">
        <w:del w:id="565" w:author="Author">
          <w:r w:rsidRPr="00F30AF4" w:rsidDel="009560C9">
            <w:rPr>
              <w:sz w:val="17"/>
              <w:szCs w:val="17"/>
              <w:lang w:val="fr-FR"/>
            </w:rPr>
            <w:delText xml:space="preserve">FORMATS </w:delText>
          </w:r>
        </w:del>
        <w:r w:rsidR="009560C9">
          <w:rPr>
            <w:sz w:val="17"/>
            <w:szCs w:val="17"/>
            <w:lang w:val="fr-FR"/>
          </w:rPr>
          <w:t xml:space="preserve">TRAITEMENT </w:t>
        </w:r>
        <w:r w:rsidRPr="00F30AF4">
          <w:rPr>
            <w:sz w:val="17"/>
            <w:szCs w:val="17"/>
            <w:lang w:val="fr-FR"/>
          </w:rPr>
          <w:t>DU FICHIER</w:t>
        </w:r>
        <w:bookmarkEnd w:id="563"/>
      </w:ins>
    </w:p>
    <w:p w14:paraId="63A10C20" w14:textId="51BB1EB0" w:rsidR="00A87F86" w:rsidRPr="00BF0368" w:rsidRDefault="00A87F86">
      <w:pPr>
        <w:pStyle w:val="ONUME"/>
        <w:numPr>
          <w:ilvl w:val="0"/>
          <w:numId w:val="54"/>
        </w:numPr>
        <w:tabs>
          <w:tab w:val="left" w:pos="547"/>
        </w:tabs>
        <w:ind w:left="0" w:firstLine="0"/>
        <w:rPr>
          <w:ins w:id="566" w:author="Author"/>
          <w:sz w:val="17"/>
          <w:szCs w:val="17"/>
          <w:lang w:val="fr-FR"/>
          <w:rPrChange w:id="567" w:author="Author">
            <w:rPr>
              <w:ins w:id="568" w:author="Author"/>
              <w:szCs w:val="17"/>
            </w:rPr>
          </w:rPrChange>
        </w:rPr>
        <w:pPrChange w:id="569" w:author="Author">
          <w:pPr>
            <w:pStyle w:val="ONUME"/>
            <w:numPr>
              <w:numId w:val="0"/>
            </w:numPr>
            <w:tabs>
              <w:tab w:val="clear" w:pos="993"/>
              <w:tab w:val="left" w:pos="547"/>
            </w:tabs>
            <w:spacing w:after="120"/>
            <w:ind w:left="0" w:right="141"/>
          </w:pPr>
        </w:pPrChange>
      </w:pPr>
      <w:ins w:id="570" w:author="Author">
        <w:r w:rsidRPr="00F30AF4">
          <w:rPr>
            <w:sz w:val="17"/>
            <w:szCs w:val="17"/>
            <w:lang w:val="fr-FR"/>
          </w:rPr>
          <w:t>Si l’office de propriété industrielle juge nécessaire de générer le fichier d’autorité avec plusieurs fichiers, il est recommandé de découper la liste des numéros de publication selon un ou plusieurs des critères suivants :</w:t>
        </w:r>
      </w:ins>
    </w:p>
    <w:p w14:paraId="6610BA05" w14:textId="77777777" w:rsidR="00B00C2A" w:rsidRPr="00F30AF4" w:rsidRDefault="00B00C2A" w:rsidP="00A87F86">
      <w:pPr>
        <w:pStyle w:val="ListParagraph"/>
        <w:numPr>
          <w:ilvl w:val="0"/>
          <w:numId w:val="15"/>
        </w:numPr>
        <w:spacing w:before="120" w:after="120"/>
        <w:ind w:left="907"/>
        <w:contextualSpacing w:val="0"/>
        <w:rPr>
          <w:ins w:id="571" w:author="Author"/>
          <w:sz w:val="17"/>
          <w:szCs w:val="17"/>
          <w:lang w:val="fr-FR"/>
        </w:rPr>
      </w:pPr>
      <w:ins w:id="572" w:author="Author">
        <w:r w:rsidRPr="00F30AF4">
          <w:rPr>
            <w:sz w:val="17"/>
            <w:szCs w:val="17"/>
            <w:lang w:val="fr-FR"/>
          </w:rPr>
          <w:t>date de publication (un fichier par année ou série d’années);</w:t>
        </w:r>
      </w:ins>
    </w:p>
    <w:p w14:paraId="27CBE4EC" w14:textId="10D6ED71" w:rsidR="00A87F86" w:rsidRPr="00BF0368" w:rsidRDefault="00B00C2A">
      <w:pPr>
        <w:pStyle w:val="ListParagraph"/>
        <w:numPr>
          <w:ilvl w:val="0"/>
          <w:numId w:val="15"/>
        </w:numPr>
        <w:spacing w:before="120" w:after="120"/>
        <w:ind w:left="907"/>
        <w:contextualSpacing w:val="0"/>
        <w:rPr>
          <w:ins w:id="573" w:author="Author"/>
          <w:sz w:val="17"/>
          <w:szCs w:val="17"/>
          <w:lang w:val="fr-FR"/>
          <w:rPrChange w:id="574" w:author="Author">
            <w:rPr>
              <w:ins w:id="575" w:author="Author"/>
            </w:rPr>
          </w:rPrChange>
        </w:rPr>
        <w:pPrChange w:id="576" w:author="Author">
          <w:pPr>
            <w:pStyle w:val="ListParagraph"/>
            <w:numPr>
              <w:numId w:val="13"/>
            </w:numPr>
            <w:spacing w:before="120" w:after="120"/>
            <w:ind w:left="1440" w:hanging="360"/>
          </w:pPr>
        </w:pPrChange>
      </w:pPr>
      <w:ins w:id="577" w:author="Author">
        <w:r w:rsidRPr="00BF0368">
          <w:rPr>
            <w:sz w:val="17"/>
            <w:szCs w:val="17"/>
            <w:lang w:val="fr-FR"/>
            <w:rPrChange w:id="578" w:author="Author">
              <w:rPr>
                <w:sz w:val="17"/>
                <w:szCs w:val="17"/>
              </w:rPr>
            </w:rPrChange>
          </w:rPr>
          <w:t>niveau de publication (demandes, titres de propriété intellectuelle délivrés); et</w:t>
        </w:r>
      </w:ins>
    </w:p>
    <w:p w14:paraId="5419FF0F" w14:textId="315FAB68" w:rsidR="00A87F86" w:rsidRPr="00BF0368" w:rsidRDefault="00B00C2A" w:rsidP="00A87F86">
      <w:pPr>
        <w:pStyle w:val="ListParagraph"/>
        <w:numPr>
          <w:ilvl w:val="0"/>
          <w:numId w:val="15"/>
        </w:numPr>
        <w:spacing w:before="120" w:after="220"/>
        <w:ind w:left="907"/>
        <w:contextualSpacing w:val="0"/>
        <w:rPr>
          <w:ins w:id="579" w:author="Author"/>
          <w:sz w:val="17"/>
          <w:szCs w:val="17"/>
          <w:lang w:val="fr-FR"/>
          <w:rPrChange w:id="580" w:author="Author">
            <w:rPr>
              <w:ins w:id="581" w:author="Author"/>
              <w:szCs w:val="17"/>
            </w:rPr>
          </w:rPrChange>
        </w:rPr>
      </w:pPr>
      <w:ins w:id="582" w:author="Author">
        <w:r w:rsidRPr="00F30AF4">
          <w:rPr>
            <w:sz w:val="17"/>
            <w:szCs w:val="17"/>
            <w:lang w:val="fr-FR"/>
          </w:rPr>
          <w:t>types de documents de brevet (un fichier par code de type de document).</w:t>
        </w:r>
      </w:ins>
    </w:p>
    <w:p w14:paraId="67BF1CD3" w14:textId="3B83C398" w:rsidR="00A87F86" w:rsidRPr="00F30AF4" w:rsidRDefault="00470356">
      <w:pPr>
        <w:pStyle w:val="ONUME"/>
        <w:numPr>
          <w:ilvl w:val="0"/>
          <w:numId w:val="54"/>
        </w:numPr>
        <w:ind w:left="0" w:firstLine="0"/>
        <w:rPr>
          <w:ins w:id="583" w:author="Author"/>
          <w:sz w:val="17"/>
          <w:szCs w:val="17"/>
          <w:lang w:val="fr-FR"/>
        </w:rPr>
        <w:pPrChange w:id="584" w:author="Author">
          <w:pPr>
            <w:pStyle w:val="ONUME"/>
            <w:numPr>
              <w:numId w:val="51"/>
            </w:numPr>
            <w:tabs>
              <w:tab w:val="clear" w:pos="993"/>
            </w:tabs>
            <w:ind w:left="0" w:hanging="360"/>
          </w:pPr>
        </w:pPrChange>
      </w:pPr>
      <w:ins w:id="585" w:author="Author">
        <w:r w:rsidRPr="00F30AF4">
          <w:rPr>
            <w:sz w:val="17"/>
            <w:szCs w:val="17"/>
            <w:lang w:val="fr-FR"/>
          </w:rPr>
          <w:t xml:space="preserve">Afin de faciliter le traitement des fichiers, l’office peut produire un fichier actualisé comprenant les données relatives à l’année en cours et un fichier statique contenant les données plus anciennes.  </w:t>
        </w:r>
        <w:r w:rsidRPr="00BF0368">
          <w:rPr>
            <w:sz w:val="17"/>
            <w:szCs w:val="17"/>
            <w:lang w:val="fr-FR"/>
            <w:rPrChange w:id="586" w:author="Author">
              <w:rPr>
                <w:sz w:val="17"/>
                <w:szCs w:val="17"/>
              </w:rPr>
            </w:rPrChange>
          </w:rPr>
          <w:t>L'office indiquerait alors, à l'aide de la catégorie de mise à jour, que le nouveau fichier ne contient que les modifications.</w:t>
        </w:r>
      </w:ins>
    </w:p>
    <w:p w14:paraId="61EB8EBB" w14:textId="3B8BB988" w:rsidR="00807B26" w:rsidRPr="00F30AF4" w:rsidRDefault="00DE17C8" w:rsidP="00DE17C8">
      <w:pPr>
        <w:pStyle w:val="ONUME"/>
        <w:numPr>
          <w:ilvl w:val="0"/>
          <w:numId w:val="0"/>
        </w:numPr>
        <w:rPr>
          <w:sz w:val="17"/>
          <w:szCs w:val="17"/>
          <w:lang w:val="fr-FR"/>
        </w:rPr>
      </w:pPr>
      <w:ins w:id="587" w:author="Author">
        <w:r>
          <w:rPr>
            <w:sz w:val="17"/>
            <w:szCs w:val="17"/>
            <w:lang w:val="fr-FR"/>
          </w:rPr>
          <w:t>31.</w:t>
        </w:r>
        <w:r>
          <w:rPr>
            <w:sz w:val="17"/>
            <w:szCs w:val="17"/>
            <w:lang w:val="fr-FR"/>
          </w:rPr>
          <w:tab/>
        </w:r>
      </w:ins>
      <w:r w:rsidR="00F679ED" w:rsidRPr="00F30AF4">
        <w:rPr>
          <w:sz w:val="17"/>
          <w:szCs w:val="17"/>
          <w:lang w:val="fr-FR"/>
        </w:rPr>
        <w:t>La norme d</w:t>
      </w:r>
      <w:r w:rsidR="00E937CE" w:rsidRPr="00F30AF4">
        <w:rPr>
          <w:sz w:val="17"/>
          <w:szCs w:val="17"/>
          <w:lang w:val="fr-FR"/>
        </w:rPr>
        <w:t>’</w:t>
      </w:r>
      <w:r w:rsidR="00F679ED" w:rsidRPr="00F30AF4">
        <w:rPr>
          <w:sz w:val="17"/>
          <w:szCs w:val="17"/>
          <w:lang w:val="fr-FR"/>
        </w:rPr>
        <w:t>encodage utilisée pour le fichier doit être l</w:t>
      </w:r>
      <w:r w:rsidR="00E937CE" w:rsidRPr="00F30AF4">
        <w:rPr>
          <w:sz w:val="17"/>
          <w:szCs w:val="17"/>
          <w:lang w:val="fr-FR"/>
        </w:rPr>
        <w:t>’</w:t>
      </w:r>
      <w:r w:rsidR="00F679ED" w:rsidRPr="00F30AF4">
        <w:rPr>
          <w:sz w:val="17"/>
          <w:szCs w:val="17"/>
          <w:lang w:val="fr-FR"/>
        </w:rPr>
        <w:t xml:space="preserve">Unicode </w:t>
      </w:r>
      <w:r w:rsidR="00807B26" w:rsidRPr="00F30AF4">
        <w:rPr>
          <w:sz w:val="17"/>
          <w:szCs w:val="17"/>
          <w:lang w:val="fr-FR"/>
        </w:rPr>
        <w:t>UTF</w:t>
      </w:r>
      <w:r w:rsidR="00E937CE" w:rsidRPr="00F30AF4">
        <w:rPr>
          <w:sz w:val="17"/>
          <w:szCs w:val="17"/>
          <w:lang w:val="fr-FR"/>
        </w:rPr>
        <w:t>-</w:t>
      </w:r>
      <w:r w:rsidR="00807B26" w:rsidRPr="00F30AF4">
        <w:rPr>
          <w:sz w:val="17"/>
          <w:szCs w:val="17"/>
          <w:lang w:val="fr-FR"/>
        </w:rPr>
        <w:t>8.</w:t>
      </w:r>
    </w:p>
    <w:p w14:paraId="24CF7A92" w14:textId="39F06544" w:rsidR="00807B26" w:rsidRPr="00F30AF4" w:rsidRDefault="00DE17C8" w:rsidP="00DE17C8">
      <w:pPr>
        <w:pStyle w:val="ONUME"/>
        <w:numPr>
          <w:ilvl w:val="0"/>
          <w:numId w:val="0"/>
        </w:numPr>
        <w:rPr>
          <w:sz w:val="17"/>
          <w:szCs w:val="17"/>
          <w:lang w:val="fr-FR"/>
        </w:rPr>
      </w:pPr>
      <w:ins w:id="588" w:author="Author">
        <w:r>
          <w:rPr>
            <w:sz w:val="17"/>
            <w:szCs w:val="17"/>
            <w:lang w:val="fr-FR"/>
          </w:rPr>
          <w:t>32.</w:t>
        </w:r>
        <w:r>
          <w:rPr>
            <w:sz w:val="17"/>
            <w:szCs w:val="17"/>
            <w:lang w:val="fr-FR"/>
          </w:rPr>
          <w:tab/>
        </w:r>
      </w:ins>
      <w:r w:rsidR="00D766CF" w:rsidRPr="00F30AF4">
        <w:rPr>
          <w:sz w:val="17"/>
          <w:szCs w:val="17"/>
          <w:lang w:val="fr-FR"/>
        </w:rPr>
        <w:t>Afin</w:t>
      </w:r>
      <w:r w:rsidR="008601BC" w:rsidRPr="00F30AF4">
        <w:rPr>
          <w:sz w:val="17"/>
          <w:szCs w:val="17"/>
          <w:lang w:val="fr-FR"/>
        </w:rPr>
        <w:t xml:space="preserve"> d</w:t>
      </w:r>
      <w:r w:rsidR="00E937CE" w:rsidRPr="00F30AF4">
        <w:rPr>
          <w:sz w:val="17"/>
          <w:szCs w:val="17"/>
          <w:lang w:val="fr-FR"/>
        </w:rPr>
        <w:t>’</w:t>
      </w:r>
      <w:r w:rsidR="00CC2110" w:rsidRPr="00F30AF4">
        <w:rPr>
          <w:sz w:val="17"/>
          <w:szCs w:val="17"/>
          <w:lang w:val="fr-FR"/>
        </w:rPr>
        <w:t>assurer</w:t>
      </w:r>
      <w:r w:rsidR="008601BC" w:rsidRPr="00F30AF4">
        <w:rPr>
          <w:sz w:val="17"/>
          <w:szCs w:val="17"/>
          <w:lang w:val="fr-FR"/>
        </w:rPr>
        <w:t xml:space="preserve"> </w:t>
      </w:r>
      <w:r w:rsidR="00C524D6" w:rsidRPr="00F30AF4">
        <w:rPr>
          <w:sz w:val="17"/>
          <w:szCs w:val="17"/>
          <w:lang w:val="fr-FR"/>
        </w:rPr>
        <w:t>la plus large</w:t>
      </w:r>
      <w:r w:rsidR="008601BC" w:rsidRPr="00F30AF4">
        <w:rPr>
          <w:sz w:val="17"/>
          <w:szCs w:val="17"/>
          <w:lang w:val="fr-FR"/>
        </w:rPr>
        <w:t xml:space="preserve"> compatibilité possible avec les pratiques actuelles en matière d</w:t>
      </w:r>
      <w:r w:rsidR="00E937CE" w:rsidRPr="00F30AF4">
        <w:rPr>
          <w:sz w:val="17"/>
          <w:szCs w:val="17"/>
          <w:lang w:val="fr-FR"/>
        </w:rPr>
        <w:t>’</w:t>
      </w:r>
      <w:r w:rsidR="008601BC" w:rsidRPr="00F30AF4">
        <w:rPr>
          <w:sz w:val="17"/>
          <w:szCs w:val="17"/>
          <w:lang w:val="fr-FR"/>
        </w:rPr>
        <w:t>échange et d</w:t>
      </w:r>
      <w:r w:rsidR="00E937CE" w:rsidRPr="00F30AF4">
        <w:rPr>
          <w:sz w:val="17"/>
          <w:szCs w:val="17"/>
          <w:lang w:val="fr-FR"/>
        </w:rPr>
        <w:t>’</w:t>
      </w:r>
      <w:r w:rsidR="008601BC" w:rsidRPr="00F30AF4">
        <w:rPr>
          <w:sz w:val="17"/>
          <w:szCs w:val="17"/>
          <w:lang w:val="fr-FR"/>
        </w:rPr>
        <w:t>analyse syntaxique des fichiers d</w:t>
      </w:r>
      <w:r w:rsidR="00E937CE" w:rsidRPr="00F30AF4">
        <w:rPr>
          <w:sz w:val="17"/>
          <w:szCs w:val="17"/>
          <w:lang w:val="fr-FR"/>
        </w:rPr>
        <w:t>’</w:t>
      </w:r>
      <w:r w:rsidR="008601BC" w:rsidRPr="00F30AF4">
        <w:rPr>
          <w:sz w:val="17"/>
          <w:szCs w:val="17"/>
          <w:lang w:val="fr-FR"/>
        </w:rPr>
        <w:t>autorité</w:t>
      </w:r>
      <w:r w:rsidR="00C524D6" w:rsidRPr="00F30AF4">
        <w:rPr>
          <w:sz w:val="17"/>
          <w:szCs w:val="17"/>
          <w:lang w:val="fr-FR"/>
        </w:rPr>
        <w:t>, deux</w:t>
      </w:r>
      <w:r w:rsidR="002A5478" w:rsidRPr="00F30AF4">
        <w:rPr>
          <w:sz w:val="17"/>
          <w:szCs w:val="17"/>
          <w:lang w:val="fr-FR"/>
        </w:rPr>
        <w:t> </w:t>
      </w:r>
      <w:r w:rsidR="00C524D6" w:rsidRPr="00F30AF4">
        <w:rPr>
          <w:sz w:val="17"/>
          <w:szCs w:val="17"/>
          <w:lang w:val="fr-FR"/>
        </w:rPr>
        <w:t>formats de fichier sont recommandés</w:t>
      </w:r>
      <w:r w:rsidR="00E937CE" w:rsidRPr="00F30AF4">
        <w:rPr>
          <w:sz w:val="17"/>
          <w:szCs w:val="17"/>
          <w:lang w:val="fr-FR"/>
        </w:rPr>
        <w:t> :</w:t>
      </w:r>
    </w:p>
    <w:p w14:paraId="469DF653" w14:textId="2FF5AEEE" w:rsidR="00807B26" w:rsidRPr="00F30AF4" w:rsidRDefault="00C524D6" w:rsidP="007E79FC">
      <w:pPr>
        <w:pStyle w:val="ListParagraph"/>
        <w:numPr>
          <w:ilvl w:val="0"/>
          <w:numId w:val="16"/>
        </w:numPr>
        <w:spacing w:before="120" w:after="120"/>
        <w:ind w:left="1134" w:hanging="567"/>
        <w:contextualSpacing w:val="0"/>
        <w:rPr>
          <w:sz w:val="17"/>
          <w:szCs w:val="17"/>
          <w:lang w:val="fr-FR"/>
        </w:rPr>
      </w:pPr>
      <w:r w:rsidRPr="00F30AF4">
        <w:rPr>
          <w:sz w:val="17"/>
          <w:szCs w:val="17"/>
          <w:lang w:val="fr-FR"/>
        </w:rPr>
        <w:t xml:space="preserve">le format </w:t>
      </w:r>
      <w:r w:rsidR="00807B26" w:rsidRPr="00F30AF4">
        <w:rPr>
          <w:sz w:val="17"/>
          <w:szCs w:val="17"/>
          <w:lang w:val="fr-FR"/>
        </w:rPr>
        <w:t xml:space="preserve">XML (eXtensible Markup Language) – </w:t>
      </w:r>
      <w:r w:rsidR="00834841" w:rsidRPr="00F30AF4">
        <w:rPr>
          <w:sz w:val="17"/>
          <w:szCs w:val="17"/>
          <w:lang w:val="fr-FR"/>
        </w:rPr>
        <w:t>pour identifi</w:t>
      </w:r>
      <w:r w:rsidR="001E74EB" w:rsidRPr="00F30AF4">
        <w:rPr>
          <w:sz w:val="17"/>
          <w:szCs w:val="17"/>
          <w:lang w:val="fr-FR"/>
        </w:rPr>
        <w:t>er le</w:t>
      </w:r>
      <w:r w:rsidR="00834841" w:rsidRPr="00F30AF4">
        <w:rPr>
          <w:sz w:val="17"/>
          <w:szCs w:val="17"/>
          <w:lang w:val="fr-FR"/>
        </w:rPr>
        <w:t xml:space="preserve"> contenu </w:t>
      </w:r>
      <w:ins w:id="589" w:author="Author">
        <w:r w:rsidR="009A0630" w:rsidRPr="00F30AF4">
          <w:rPr>
            <w:sz w:val="17"/>
            <w:szCs w:val="17"/>
            <w:lang w:val="fr-FR"/>
          </w:rPr>
          <w:t>d’éléments d’information minimums</w:t>
        </w:r>
      </w:ins>
      <w:del w:id="590" w:author="Author">
        <w:r w:rsidR="00834841" w:rsidRPr="00F30AF4" w:rsidDel="009A0630">
          <w:rPr>
            <w:sz w:val="17"/>
            <w:szCs w:val="17"/>
            <w:lang w:val="fr-FR"/>
          </w:rPr>
          <w:delText>des champs de données</w:delText>
        </w:r>
      </w:del>
      <w:r w:rsidR="00834841" w:rsidRPr="00F30AF4">
        <w:rPr>
          <w:sz w:val="17"/>
          <w:szCs w:val="17"/>
          <w:lang w:val="fr-FR"/>
        </w:rPr>
        <w:t xml:space="preserve"> d</w:t>
      </w:r>
      <w:r w:rsidR="00E937CE" w:rsidRPr="00F30AF4">
        <w:rPr>
          <w:sz w:val="17"/>
          <w:szCs w:val="17"/>
          <w:lang w:val="fr-FR"/>
        </w:rPr>
        <w:t>’</w:t>
      </w:r>
      <w:r w:rsidR="00834841" w:rsidRPr="00F30AF4">
        <w:rPr>
          <w:sz w:val="17"/>
          <w:szCs w:val="17"/>
          <w:lang w:val="fr-FR"/>
        </w:rPr>
        <w:t>un fichier d</w:t>
      </w:r>
      <w:r w:rsidR="00E937CE" w:rsidRPr="00F30AF4">
        <w:rPr>
          <w:sz w:val="17"/>
          <w:szCs w:val="17"/>
          <w:lang w:val="fr-FR"/>
        </w:rPr>
        <w:t>’</w:t>
      </w:r>
      <w:r w:rsidR="00834841" w:rsidRPr="00F30AF4">
        <w:rPr>
          <w:sz w:val="17"/>
          <w:szCs w:val="17"/>
          <w:lang w:val="fr-FR"/>
        </w:rPr>
        <w:t>autorité (voir le</w:t>
      </w:r>
      <w:del w:id="591" w:author="Author">
        <w:r w:rsidR="00834841" w:rsidRPr="00F30AF4" w:rsidDel="009A0630">
          <w:rPr>
            <w:sz w:val="17"/>
            <w:szCs w:val="17"/>
            <w:lang w:val="fr-FR"/>
          </w:rPr>
          <w:delText>s</w:delText>
        </w:r>
      </w:del>
      <w:r w:rsidR="00834841" w:rsidRPr="00F30AF4">
        <w:rPr>
          <w:sz w:val="17"/>
          <w:szCs w:val="17"/>
          <w:lang w:val="fr-FR"/>
        </w:rPr>
        <w:t xml:space="preserve"> </w:t>
      </w:r>
      <w:r w:rsidR="0087167F" w:rsidRPr="00F30AF4">
        <w:rPr>
          <w:sz w:val="17"/>
          <w:szCs w:val="17"/>
          <w:lang w:val="fr-FR"/>
        </w:rPr>
        <w:t>paragraphe</w:t>
      </w:r>
      <w:del w:id="592" w:author="Author">
        <w:r w:rsidR="0087167F" w:rsidRPr="00F30AF4" w:rsidDel="009A0630">
          <w:rPr>
            <w:sz w:val="17"/>
            <w:szCs w:val="17"/>
            <w:lang w:val="fr-FR"/>
          </w:rPr>
          <w:delText>s</w:delText>
        </w:r>
      </w:del>
      <w:r w:rsidR="0087167F" w:rsidRPr="00F30AF4">
        <w:rPr>
          <w:sz w:val="17"/>
          <w:szCs w:val="17"/>
          <w:lang w:val="fr-FR"/>
        </w:rPr>
        <w:t> </w:t>
      </w:r>
      <w:del w:id="593" w:author="Author">
        <w:r w:rsidR="00286C85" w:rsidRPr="00F30AF4" w:rsidDel="009A0630">
          <w:rPr>
            <w:sz w:val="17"/>
            <w:szCs w:val="17"/>
            <w:lang w:val="fr-FR"/>
          </w:rPr>
          <w:delText>8</w:delText>
        </w:r>
        <w:r w:rsidR="00834841" w:rsidRPr="00F30AF4" w:rsidDel="009A0630">
          <w:rPr>
            <w:sz w:val="17"/>
            <w:szCs w:val="17"/>
            <w:lang w:val="fr-FR"/>
          </w:rPr>
          <w:delText xml:space="preserve"> et </w:delText>
        </w:r>
        <w:r w:rsidR="00286C85" w:rsidRPr="00F30AF4" w:rsidDel="009A0630">
          <w:rPr>
            <w:sz w:val="17"/>
            <w:szCs w:val="17"/>
            <w:lang w:val="fr-FR"/>
          </w:rPr>
          <w:delText>9</w:delText>
        </w:r>
        <w:r w:rsidR="00834841" w:rsidRPr="00F30AF4" w:rsidDel="009A0630">
          <w:rPr>
            <w:sz w:val="17"/>
            <w:szCs w:val="17"/>
            <w:lang w:val="fr-FR"/>
          </w:rPr>
          <w:delText xml:space="preserve"> ci</w:delText>
        </w:r>
        <w:r w:rsidR="00E937CE" w:rsidRPr="00F30AF4" w:rsidDel="009A0630">
          <w:rPr>
            <w:sz w:val="17"/>
            <w:szCs w:val="17"/>
            <w:lang w:val="fr-FR"/>
          </w:rPr>
          <w:delText>-</w:delText>
        </w:r>
        <w:r w:rsidR="00834841" w:rsidRPr="00F30AF4" w:rsidDel="009A0630">
          <w:rPr>
            <w:sz w:val="17"/>
            <w:szCs w:val="17"/>
            <w:lang w:val="fr-FR"/>
          </w:rPr>
          <w:delText>dessus</w:delText>
        </w:r>
      </w:del>
      <w:ins w:id="594" w:author="Author">
        <w:r w:rsidR="009A0630" w:rsidRPr="00F30AF4">
          <w:rPr>
            <w:sz w:val="17"/>
            <w:szCs w:val="17"/>
            <w:lang w:val="fr-FR"/>
          </w:rPr>
          <w:t>7</w:t>
        </w:r>
      </w:ins>
      <w:r w:rsidR="00834841" w:rsidRPr="00F30AF4">
        <w:rPr>
          <w:sz w:val="17"/>
          <w:szCs w:val="17"/>
          <w:lang w:val="fr-FR"/>
        </w:rPr>
        <w:t xml:space="preserve">) </w:t>
      </w:r>
      <w:r w:rsidR="001849CB" w:rsidRPr="00F30AF4">
        <w:rPr>
          <w:sz w:val="17"/>
          <w:szCs w:val="17"/>
          <w:lang w:val="fr-FR"/>
        </w:rPr>
        <w:t>à l</w:t>
      </w:r>
      <w:r w:rsidR="00E937CE" w:rsidRPr="00F30AF4">
        <w:rPr>
          <w:sz w:val="17"/>
          <w:szCs w:val="17"/>
          <w:lang w:val="fr-FR"/>
        </w:rPr>
        <w:t>’</w:t>
      </w:r>
      <w:r w:rsidR="001849CB" w:rsidRPr="00F30AF4">
        <w:rPr>
          <w:sz w:val="17"/>
          <w:szCs w:val="17"/>
          <w:lang w:val="fr-FR"/>
        </w:rPr>
        <w:t>aide d</w:t>
      </w:r>
      <w:r w:rsidR="007244A8" w:rsidRPr="00F30AF4">
        <w:rPr>
          <w:sz w:val="17"/>
          <w:szCs w:val="17"/>
          <w:lang w:val="fr-FR"/>
        </w:rPr>
        <w:t>es balises XML d</w:t>
      </w:r>
      <w:r w:rsidR="00E937CE" w:rsidRPr="00F30AF4">
        <w:rPr>
          <w:sz w:val="17"/>
          <w:szCs w:val="17"/>
          <w:lang w:val="fr-FR"/>
        </w:rPr>
        <w:t>’</w:t>
      </w:r>
      <w:r w:rsidR="007244A8" w:rsidRPr="00F30AF4">
        <w:rPr>
          <w:sz w:val="17"/>
          <w:szCs w:val="17"/>
          <w:lang w:val="fr-FR"/>
        </w:rPr>
        <w:t xml:space="preserve">une instance, dans un </w:t>
      </w:r>
      <w:r w:rsidR="00EE6881" w:rsidRPr="00F30AF4">
        <w:rPr>
          <w:sz w:val="17"/>
          <w:szCs w:val="17"/>
          <w:lang w:val="fr-FR"/>
        </w:rPr>
        <w:t xml:space="preserve">format </w:t>
      </w:r>
      <w:r w:rsidR="007244A8" w:rsidRPr="00F30AF4">
        <w:rPr>
          <w:sz w:val="17"/>
          <w:szCs w:val="17"/>
          <w:lang w:val="fr-FR"/>
        </w:rPr>
        <w:t>XML</w:t>
      </w:r>
      <w:r w:rsidR="00EE6881" w:rsidRPr="00F30AF4">
        <w:rPr>
          <w:sz w:val="17"/>
          <w:szCs w:val="17"/>
          <w:lang w:val="fr-FR"/>
        </w:rPr>
        <w:t xml:space="preserve"> Schema</w:t>
      </w:r>
      <w:r w:rsidR="007244A8" w:rsidRPr="00F30AF4">
        <w:rPr>
          <w:sz w:val="17"/>
          <w:szCs w:val="17"/>
          <w:lang w:val="fr-FR"/>
        </w:rPr>
        <w:t xml:space="preserve"> (tel que défini à l</w:t>
      </w:r>
      <w:r w:rsidR="00E937CE" w:rsidRPr="00F30AF4">
        <w:rPr>
          <w:sz w:val="17"/>
          <w:szCs w:val="17"/>
          <w:lang w:val="fr-FR"/>
        </w:rPr>
        <w:t>’</w:t>
      </w:r>
      <w:r w:rsidR="0087167F" w:rsidRPr="00F30AF4">
        <w:rPr>
          <w:sz w:val="17"/>
          <w:szCs w:val="17"/>
          <w:lang w:val="fr-FR"/>
        </w:rPr>
        <w:t>annexe I</w:t>
      </w:r>
      <w:r w:rsidR="007244A8" w:rsidRPr="00F30AF4">
        <w:rPr>
          <w:sz w:val="17"/>
          <w:szCs w:val="17"/>
          <w:lang w:val="fr-FR"/>
        </w:rPr>
        <w:t>II)</w:t>
      </w:r>
      <w:r w:rsidR="00EE6881" w:rsidRPr="00F30AF4">
        <w:rPr>
          <w:sz w:val="17"/>
          <w:szCs w:val="17"/>
          <w:lang w:val="fr-FR"/>
        </w:rPr>
        <w:t xml:space="preserve"> ou</w:t>
      </w:r>
      <w:r w:rsidR="001849CB" w:rsidRPr="00F30AF4">
        <w:rPr>
          <w:sz w:val="17"/>
          <w:szCs w:val="17"/>
          <w:lang w:val="fr-FR"/>
        </w:rPr>
        <w:t xml:space="preserve"> DTD (définition de type de document) (voir l</w:t>
      </w:r>
      <w:r w:rsidR="00E937CE" w:rsidRPr="00F30AF4">
        <w:rPr>
          <w:sz w:val="17"/>
          <w:szCs w:val="17"/>
          <w:lang w:val="fr-FR"/>
        </w:rPr>
        <w:t>’</w:t>
      </w:r>
      <w:r w:rsidR="0087167F" w:rsidRPr="00F30AF4">
        <w:rPr>
          <w:sz w:val="17"/>
          <w:szCs w:val="17"/>
          <w:lang w:val="fr-FR"/>
        </w:rPr>
        <w:t>annexe I</w:t>
      </w:r>
      <w:r w:rsidR="001849CB" w:rsidRPr="00F30AF4">
        <w:rPr>
          <w:sz w:val="17"/>
          <w:szCs w:val="17"/>
          <w:lang w:val="fr-FR"/>
        </w:rPr>
        <w:t>V);  et</w:t>
      </w:r>
    </w:p>
    <w:p w14:paraId="34FFAC57" w14:textId="3457A4A2" w:rsidR="0087167F" w:rsidRPr="00F30AF4" w:rsidRDefault="00E57300" w:rsidP="007E79FC">
      <w:pPr>
        <w:pStyle w:val="ListParagraph"/>
        <w:numPr>
          <w:ilvl w:val="0"/>
          <w:numId w:val="16"/>
        </w:numPr>
        <w:spacing w:after="220"/>
        <w:ind w:left="1134" w:hanging="567"/>
        <w:contextualSpacing w:val="0"/>
        <w:rPr>
          <w:sz w:val="17"/>
          <w:szCs w:val="17"/>
          <w:lang w:val="fr-FR"/>
        </w:rPr>
      </w:pPr>
      <w:r w:rsidRPr="00F30AF4">
        <w:rPr>
          <w:sz w:val="17"/>
          <w:szCs w:val="17"/>
          <w:lang w:val="fr-FR"/>
        </w:rPr>
        <w:t xml:space="preserve">le format texte </w:t>
      </w:r>
      <w:r w:rsidR="00807B26" w:rsidRPr="00F30AF4">
        <w:rPr>
          <w:sz w:val="17"/>
          <w:szCs w:val="17"/>
          <w:lang w:val="fr-FR"/>
        </w:rPr>
        <w:t>(</w:t>
      </w:r>
      <w:r w:rsidR="0062618C" w:rsidRPr="00F30AF4">
        <w:rPr>
          <w:sz w:val="17"/>
          <w:szCs w:val="17"/>
          <w:lang w:val="fr-FR"/>
        </w:rPr>
        <w:t>extension de nom de fichier .txt</w:t>
      </w:r>
      <w:ins w:id="595" w:author="Author">
        <w:r w:rsidR="00EC4035" w:rsidRPr="00F30AF4">
          <w:rPr>
            <w:sz w:val="17"/>
            <w:szCs w:val="17"/>
            <w:lang w:val="fr-FR"/>
          </w:rPr>
          <w:t xml:space="preserve"> ou .cvs</w:t>
        </w:r>
      </w:ins>
      <w:r w:rsidR="00807B26" w:rsidRPr="00F30AF4">
        <w:rPr>
          <w:sz w:val="17"/>
          <w:szCs w:val="17"/>
          <w:lang w:val="fr-FR"/>
        </w:rPr>
        <w:t xml:space="preserve">) – </w:t>
      </w:r>
      <w:r w:rsidR="0062618C" w:rsidRPr="00F30AF4">
        <w:rPr>
          <w:sz w:val="17"/>
          <w:szCs w:val="17"/>
          <w:lang w:val="fr-FR"/>
        </w:rPr>
        <w:t xml:space="preserve">pour identifier le contenu des </w:t>
      </w:r>
      <w:del w:id="596" w:author="Author">
        <w:r w:rsidR="0062618C" w:rsidRPr="00F30AF4" w:rsidDel="00EC4035">
          <w:rPr>
            <w:sz w:val="17"/>
            <w:szCs w:val="17"/>
            <w:lang w:val="fr-FR"/>
          </w:rPr>
          <w:delText xml:space="preserve">champs </w:delText>
        </w:r>
      </w:del>
      <w:ins w:id="597" w:author="Author">
        <w:r w:rsidR="00EC4035" w:rsidRPr="00F30AF4">
          <w:rPr>
            <w:sz w:val="17"/>
            <w:szCs w:val="17"/>
            <w:lang w:val="fr-FR"/>
          </w:rPr>
          <w:t>éléments d’information minimums</w:t>
        </w:r>
      </w:ins>
      <w:del w:id="598" w:author="Author">
        <w:r w:rsidR="0062618C" w:rsidRPr="00F30AF4" w:rsidDel="00EC4035">
          <w:rPr>
            <w:sz w:val="17"/>
            <w:szCs w:val="17"/>
            <w:lang w:val="fr-FR"/>
          </w:rPr>
          <w:delText>de données minimaux</w:delText>
        </w:r>
      </w:del>
      <w:r w:rsidR="0062618C" w:rsidRPr="00F30AF4">
        <w:rPr>
          <w:sz w:val="17"/>
          <w:szCs w:val="17"/>
          <w:lang w:val="fr-FR"/>
        </w:rPr>
        <w:t xml:space="preserve"> et de l</w:t>
      </w:r>
      <w:r w:rsidR="00E937CE" w:rsidRPr="00F30AF4">
        <w:rPr>
          <w:sz w:val="17"/>
          <w:szCs w:val="17"/>
          <w:lang w:val="fr-FR"/>
        </w:rPr>
        <w:t>’</w:t>
      </w:r>
      <w:r w:rsidR="0062618C" w:rsidRPr="00F30AF4">
        <w:rPr>
          <w:sz w:val="17"/>
          <w:szCs w:val="17"/>
          <w:lang w:val="fr-FR"/>
        </w:rPr>
        <w:t xml:space="preserve">élément facultatif du </w:t>
      </w:r>
      <w:r w:rsidR="00F833C2" w:rsidRPr="00F30AF4">
        <w:rPr>
          <w:sz w:val="17"/>
          <w:szCs w:val="17"/>
          <w:lang w:val="fr-FR"/>
        </w:rPr>
        <w:t>code d</w:t>
      </w:r>
      <w:r w:rsidR="00E937CE" w:rsidRPr="00F30AF4">
        <w:rPr>
          <w:sz w:val="17"/>
          <w:szCs w:val="17"/>
          <w:lang w:val="fr-FR"/>
        </w:rPr>
        <w:t>’</w:t>
      </w:r>
      <w:r w:rsidR="00F833C2" w:rsidRPr="00F30AF4">
        <w:rPr>
          <w:sz w:val="17"/>
          <w:szCs w:val="17"/>
          <w:lang w:val="fr-FR"/>
        </w:rPr>
        <w:t>exception à la publication</w:t>
      </w:r>
      <w:r w:rsidR="00607B72" w:rsidRPr="00F30AF4">
        <w:rPr>
          <w:sz w:val="17"/>
          <w:szCs w:val="17"/>
          <w:lang w:val="fr-FR"/>
        </w:rPr>
        <w:t xml:space="preserve">, </w:t>
      </w:r>
      <w:r w:rsidR="00543E72" w:rsidRPr="00F30AF4">
        <w:rPr>
          <w:sz w:val="17"/>
          <w:szCs w:val="17"/>
          <w:lang w:val="fr-FR"/>
        </w:rPr>
        <w:t xml:space="preserve">en utilisant une </w:t>
      </w:r>
      <w:r w:rsidR="00592ADE" w:rsidRPr="00F30AF4">
        <w:rPr>
          <w:sz w:val="17"/>
          <w:szCs w:val="17"/>
          <w:lang w:val="fr-FR"/>
        </w:rPr>
        <w:t>séquence continue</w:t>
      </w:r>
      <w:r w:rsidR="00543E72" w:rsidRPr="00F30AF4">
        <w:rPr>
          <w:sz w:val="17"/>
          <w:szCs w:val="17"/>
          <w:lang w:val="fr-FR"/>
        </w:rPr>
        <w:t xml:space="preserve"> en format texte dont les éléments sont </w:t>
      </w:r>
      <w:r w:rsidR="00C94C7F" w:rsidRPr="00F30AF4">
        <w:rPr>
          <w:sz w:val="17"/>
          <w:szCs w:val="17"/>
          <w:lang w:val="fr-FR"/>
        </w:rPr>
        <w:t>délimit</w:t>
      </w:r>
      <w:r w:rsidR="00543E72" w:rsidRPr="00F30AF4">
        <w:rPr>
          <w:sz w:val="17"/>
          <w:szCs w:val="17"/>
          <w:lang w:val="fr-FR"/>
        </w:rPr>
        <w:t>és par des virgules (</w:t>
      </w:r>
      <w:r w:rsidR="00E41111" w:rsidRPr="00F30AF4">
        <w:rPr>
          <w:sz w:val="17"/>
          <w:szCs w:val="17"/>
          <w:lang w:val="fr-FR"/>
        </w:rPr>
        <w:t>de préférence</w:t>
      </w:r>
      <w:r w:rsidR="00A068BD" w:rsidRPr="00F30AF4">
        <w:rPr>
          <w:sz w:val="17"/>
          <w:szCs w:val="17"/>
          <w:lang w:val="fr-FR"/>
        </w:rPr>
        <w:t>)</w:t>
      </w:r>
      <w:r w:rsidR="00807B26" w:rsidRPr="00F30AF4">
        <w:rPr>
          <w:sz w:val="17"/>
          <w:szCs w:val="17"/>
          <w:lang w:val="fr-FR"/>
        </w:rPr>
        <w:t xml:space="preserve">, </w:t>
      </w:r>
      <w:r w:rsidR="00CD2120" w:rsidRPr="00F30AF4">
        <w:rPr>
          <w:sz w:val="17"/>
          <w:szCs w:val="17"/>
          <w:lang w:val="fr-FR"/>
        </w:rPr>
        <w:t>des tabulations ou des points</w:t>
      </w:r>
      <w:r w:rsidR="00E937CE" w:rsidRPr="00F30AF4">
        <w:rPr>
          <w:sz w:val="17"/>
          <w:szCs w:val="17"/>
          <w:lang w:val="fr-FR"/>
        </w:rPr>
        <w:t>-</w:t>
      </w:r>
      <w:r w:rsidR="00CD2120" w:rsidRPr="00F30AF4">
        <w:rPr>
          <w:sz w:val="17"/>
          <w:szCs w:val="17"/>
          <w:lang w:val="fr-FR"/>
        </w:rPr>
        <w:t xml:space="preserve">virgules </w:t>
      </w:r>
      <w:r w:rsidR="00DA318F" w:rsidRPr="00F30AF4">
        <w:rPr>
          <w:sz w:val="17"/>
          <w:szCs w:val="17"/>
          <w:lang w:val="fr-FR"/>
        </w:rPr>
        <w:t xml:space="preserve">et un </w:t>
      </w:r>
      <w:r w:rsidR="00CC29F9" w:rsidRPr="00F30AF4">
        <w:rPr>
          <w:sz w:val="17"/>
          <w:szCs w:val="17"/>
          <w:lang w:val="fr-FR"/>
        </w:rPr>
        <w:t>caractère CRLF (</w:t>
      </w:r>
      <w:r w:rsidR="00061C42" w:rsidRPr="00F30AF4">
        <w:rPr>
          <w:sz w:val="17"/>
          <w:szCs w:val="17"/>
          <w:lang w:val="fr-FR"/>
        </w:rPr>
        <w:t>nouvelle</w:t>
      </w:r>
      <w:r w:rsidR="00CC29F9" w:rsidRPr="00F30AF4">
        <w:rPr>
          <w:sz w:val="17"/>
          <w:szCs w:val="17"/>
          <w:lang w:val="fr-FR"/>
        </w:rPr>
        <w:t xml:space="preserve"> ligne</w:t>
      </w:r>
      <w:r w:rsidR="00B7181C" w:rsidRPr="00F30AF4">
        <w:rPr>
          <w:sz w:val="17"/>
          <w:szCs w:val="17"/>
          <w:lang w:val="fr-FR"/>
        </w:rPr>
        <w:t xml:space="preserve"> et saut de ligne</w:t>
      </w:r>
      <w:r w:rsidR="00CC29F9" w:rsidRPr="00F30AF4">
        <w:rPr>
          <w:sz w:val="17"/>
          <w:szCs w:val="17"/>
          <w:lang w:val="fr-FR"/>
        </w:rPr>
        <w:t xml:space="preserve">) </w:t>
      </w:r>
      <w:r w:rsidR="00C94C7F" w:rsidRPr="00F30AF4">
        <w:rPr>
          <w:sz w:val="17"/>
          <w:szCs w:val="17"/>
          <w:lang w:val="fr-FR"/>
        </w:rPr>
        <w:t xml:space="preserve">pour </w:t>
      </w:r>
      <w:r w:rsidR="00944554" w:rsidRPr="00F30AF4">
        <w:rPr>
          <w:sz w:val="17"/>
          <w:szCs w:val="17"/>
          <w:lang w:val="fr-FR"/>
        </w:rPr>
        <w:t>marqu</w:t>
      </w:r>
      <w:r w:rsidR="00C94C7F" w:rsidRPr="00F30AF4">
        <w:rPr>
          <w:sz w:val="17"/>
          <w:szCs w:val="17"/>
          <w:lang w:val="fr-FR"/>
        </w:rPr>
        <w:t>er</w:t>
      </w:r>
      <w:r w:rsidR="004830EE" w:rsidRPr="00F30AF4">
        <w:rPr>
          <w:sz w:val="17"/>
          <w:szCs w:val="17"/>
          <w:lang w:val="fr-FR"/>
        </w:rPr>
        <w:t xml:space="preserve"> la fin de chaque </w:t>
      </w:r>
      <w:r w:rsidR="00944554" w:rsidRPr="00F30AF4">
        <w:rPr>
          <w:sz w:val="17"/>
          <w:szCs w:val="17"/>
          <w:lang w:val="fr-FR"/>
        </w:rPr>
        <w:t>élément</w:t>
      </w:r>
      <w:del w:id="599" w:author="Author">
        <w:r w:rsidR="004830EE" w:rsidRPr="00F30AF4" w:rsidDel="00EC4035">
          <w:rPr>
            <w:sz w:val="17"/>
            <w:szCs w:val="17"/>
            <w:lang w:val="fr-FR"/>
          </w:rPr>
          <w:delText xml:space="preserve"> (</w:delText>
        </w:r>
        <w:r w:rsidR="00944554" w:rsidRPr="00F30AF4" w:rsidDel="00EC4035">
          <w:rPr>
            <w:sz w:val="17"/>
            <w:szCs w:val="17"/>
            <w:lang w:val="fr-FR"/>
          </w:rPr>
          <w:delText>tel que défini à l</w:delText>
        </w:r>
        <w:r w:rsidR="00E937CE" w:rsidRPr="00F30AF4" w:rsidDel="00EC4035">
          <w:rPr>
            <w:sz w:val="17"/>
            <w:szCs w:val="17"/>
            <w:lang w:val="fr-FR"/>
          </w:rPr>
          <w:delText>’</w:delText>
        </w:r>
        <w:r w:rsidR="0087167F" w:rsidRPr="00F30AF4" w:rsidDel="00EC4035">
          <w:rPr>
            <w:sz w:val="17"/>
            <w:szCs w:val="17"/>
            <w:lang w:val="fr-FR"/>
          </w:rPr>
          <w:delText>annexe I</w:delText>
        </w:r>
        <w:r w:rsidR="00944554" w:rsidRPr="00F30AF4" w:rsidDel="00EC4035">
          <w:rPr>
            <w:sz w:val="17"/>
            <w:szCs w:val="17"/>
            <w:lang w:val="fr-FR"/>
          </w:rPr>
          <w:delText>I</w:delText>
        </w:r>
        <w:r w:rsidR="00807B26" w:rsidRPr="00F30AF4" w:rsidDel="00EC4035">
          <w:rPr>
            <w:sz w:val="17"/>
            <w:szCs w:val="17"/>
            <w:lang w:val="fr-FR"/>
          </w:rPr>
          <w:delText xml:space="preserve">). </w:delText>
        </w:r>
        <w:r w:rsidR="00761001" w:rsidRPr="00F30AF4" w:rsidDel="00EC4035">
          <w:rPr>
            <w:sz w:val="17"/>
            <w:szCs w:val="17"/>
            <w:lang w:val="fr-FR"/>
          </w:rPr>
          <w:delText xml:space="preserve"> </w:delText>
        </w:r>
        <w:r w:rsidR="00FA3414" w:rsidRPr="00F30AF4" w:rsidDel="00EC4035">
          <w:rPr>
            <w:sz w:val="17"/>
            <w:szCs w:val="17"/>
            <w:lang w:val="fr-FR"/>
          </w:rPr>
          <w:delText>Les fichiers en format texte sont moins volumineux que ceux en format XML</w:delText>
        </w:r>
      </w:del>
      <w:r w:rsidR="00FA3414" w:rsidRPr="00F30AF4">
        <w:rPr>
          <w:sz w:val="17"/>
          <w:szCs w:val="17"/>
          <w:lang w:val="fr-FR"/>
        </w:rPr>
        <w:t>.</w:t>
      </w:r>
      <w:ins w:id="600" w:author="Author">
        <w:r w:rsidR="00EC4035" w:rsidRPr="00F30AF4">
          <w:rPr>
            <w:sz w:val="17"/>
            <w:szCs w:val="17"/>
            <w:lang w:val="fr-FR"/>
          </w:rPr>
          <w:t xml:space="preserve">  Toutefois, les offices de propriété intellectuelle peuvent également inclure des informations d’identification de la demande, pour autant que le contenu de chaque champ de données soit clair et explicite.  Des exemples illustrant des champs de données minimaux et des éléments facultatifs sont présentés à l’annexe II. </w:t>
        </w:r>
      </w:ins>
    </w:p>
    <w:p w14:paraId="4F834572" w14:textId="614C3E62" w:rsidR="00807B26" w:rsidRPr="00F30AF4" w:rsidDel="00A44FE3" w:rsidRDefault="004924A0" w:rsidP="00DE17C8">
      <w:pPr>
        <w:pStyle w:val="ONUME"/>
        <w:numPr>
          <w:ilvl w:val="0"/>
          <w:numId w:val="52"/>
        </w:numPr>
        <w:ind w:left="0" w:firstLine="0"/>
        <w:rPr>
          <w:del w:id="601" w:author="Author"/>
          <w:sz w:val="17"/>
          <w:szCs w:val="17"/>
          <w:lang w:val="fr-FR"/>
        </w:rPr>
      </w:pPr>
      <w:del w:id="602" w:author="Author">
        <w:r w:rsidRPr="00F30AF4" w:rsidDel="00DD7A4F">
          <w:rPr>
            <w:sz w:val="17"/>
            <w:szCs w:val="17"/>
            <w:lang w:val="fr-FR"/>
          </w:rPr>
          <w:delText xml:space="preserve">Le format </w:delText>
        </w:r>
        <w:r w:rsidR="00807B26" w:rsidRPr="00F30AF4" w:rsidDel="00DD7A4F">
          <w:rPr>
            <w:sz w:val="17"/>
            <w:szCs w:val="17"/>
            <w:lang w:val="fr-FR"/>
          </w:rPr>
          <w:delText xml:space="preserve">XML </w:delText>
        </w:r>
        <w:r w:rsidRPr="00F30AF4" w:rsidDel="00DD7A4F">
          <w:rPr>
            <w:sz w:val="17"/>
            <w:szCs w:val="17"/>
            <w:lang w:val="fr-FR"/>
          </w:rPr>
          <w:delText>est préféré aux fins de la présente norme</w:delText>
        </w:r>
        <w:r w:rsidR="00C94C7F" w:rsidRPr="00F30AF4" w:rsidDel="00DD7A4F">
          <w:rPr>
            <w:sz w:val="17"/>
            <w:szCs w:val="17"/>
            <w:lang w:val="fr-FR"/>
          </w:rPr>
          <w:delText xml:space="preserve"> parce qu</w:delText>
        </w:r>
        <w:r w:rsidR="00E937CE" w:rsidRPr="00F30AF4" w:rsidDel="00DD7A4F">
          <w:rPr>
            <w:sz w:val="17"/>
            <w:szCs w:val="17"/>
            <w:lang w:val="fr-FR"/>
          </w:rPr>
          <w:delText>’</w:delText>
        </w:r>
        <w:r w:rsidR="00C94C7F" w:rsidRPr="00F30AF4" w:rsidDel="00DD7A4F">
          <w:rPr>
            <w:sz w:val="17"/>
            <w:szCs w:val="17"/>
            <w:lang w:val="fr-FR"/>
          </w:rPr>
          <w:delText>il</w:delText>
        </w:r>
        <w:r w:rsidR="00BC5CB6" w:rsidRPr="00F30AF4" w:rsidDel="00DD7A4F">
          <w:rPr>
            <w:sz w:val="17"/>
            <w:szCs w:val="17"/>
            <w:lang w:val="fr-FR"/>
          </w:rPr>
          <w:delText xml:space="preserve"> </w:delText>
        </w:r>
        <w:r w:rsidR="00243629" w:rsidRPr="00F30AF4" w:rsidDel="00DD7A4F">
          <w:rPr>
            <w:sz w:val="17"/>
            <w:szCs w:val="17"/>
            <w:lang w:val="fr-FR"/>
          </w:rPr>
          <w:delText xml:space="preserve">permet </w:delText>
        </w:r>
        <w:r w:rsidR="007D42D9" w:rsidRPr="00F30AF4" w:rsidDel="00DD7A4F">
          <w:rPr>
            <w:sz w:val="17"/>
            <w:szCs w:val="17"/>
            <w:lang w:val="fr-FR"/>
          </w:rPr>
          <w:delText>une lecture claire du contenu des éléments d</w:delText>
        </w:r>
        <w:r w:rsidR="00E937CE" w:rsidRPr="00F30AF4" w:rsidDel="00DD7A4F">
          <w:rPr>
            <w:sz w:val="17"/>
            <w:szCs w:val="17"/>
            <w:lang w:val="fr-FR"/>
          </w:rPr>
          <w:delText>’</w:delText>
        </w:r>
        <w:r w:rsidR="007D42D9" w:rsidRPr="00F30AF4" w:rsidDel="00DD7A4F">
          <w:rPr>
            <w:sz w:val="17"/>
            <w:szCs w:val="17"/>
            <w:lang w:val="fr-FR"/>
          </w:rPr>
          <w:delText>information, ainsi qu</w:delText>
        </w:r>
        <w:r w:rsidR="00E937CE" w:rsidRPr="00F30AF4" w:rsidDel="00DD7A4F">
          <w:rPr>
            <w:sz w:val="17"/>
            <w:szCs w:val="17"/>
            <w:lang w:val="fr-FR"/>
          </w:rPr>
          <w:delText>’</w:delText>
        </w:r>
        <w:r w:rsidR="007D42D9" w:rsidRPr="00F30AF4" w:rsidDel="00DD7A4F">
          <w:rPr>
            <w:sz w:val="17"/>
            <w:szCs w:val="17"/>
            <w:lang w:val="fr-FR"/>
          </w:rPr>
          <w:delText>une validation automatique du type et de la structure de ces dernie</w:delText>
        </w:r>
        <w:r w:rsidR="00A613E5" w:rsidRPr="00F30AF4" w:rsidDel="00DD7A4F">
          <w:rPr>
            <w:sz w:val="17"/>
            <w:szCs w:val="17"/>
            <w:lang w:val="fr-FR"/>
          </w:rPr>
          <w:delText>rs.  Le</w:delText>
        </w:r>
        <w:r w:rsidR="007D42D9" w:rsidRPr="00F30AF4" w:rsidDel="00DD7A4F">
          <w:rPr>
            <w:sz w:val="17"/>
            <w:szCs w:val="17"/>
            <w:lang w:val="fr-FR"/>
          </w:rPr>
          <w:delText>s offices de propriété industrielle peuvent utiliser le format texte pour des fichiers d</w:delText>
        </w:r>
        <w:r w:rsidR="00E937CE" w:rsidRPr="00F30AF4" w:rsidDel="00DD7A4F">
          <w:rPr>
            <w:sz w:val="17"/>
            <w:szCs w:val="17"/>
            <w:lang w:val="fr-FR"/>
          </w:rPr>
          <w:delText>’</w:delText>
        </w:r>
        <w:r w:rsidR="007D42D9" w:rsidRPr="00F30AF4" w:rsidDel="00DD7A4F">
          <w:rPr>
            <w:sz w:val="17"/>
            <w:szCs w:val="17"/>
            <w:lang w:val="fr-FR"/>
          </w:rPr>
          <w:delText xml:space="preserve">autorité simples, </w:delText>
        </w:r>
        <w:r w:rsidR="004C303B" w:rsidRPr="00F30AF4" w:rsidDel="00DD7A4F">
          <w:rPr>
            <w:sz w:val="17"/>
            <w:szCs w:val="17"/>
            <w:lang w:val="fr-FR"/>
          </w:rPr>
          <w:delText xml:space="preserve">contenant seulement </w:delText>
        </w:r>
        <w:r w:rsidR="0056089E" w:rsidRPr="00F30AF4" w:rsidDel="00DD7A4F">
          <w:rPr>
            <w:sz w:val="17"/>
            <w:szCs w:val="17"/>
            <w:lang w:val="fr-FR"/>
          </w:rPr>
          <w:delText xml:space="preserve">les </w:delText>
        </w:r>
        <w:r w:rsidR="004C303B" w:rsidRPr="00F30AF4" w:rsidDel="00DD7A4F">
          <w:rPr>
            <w:sz w:val="17"/>
            <w:szCs w:val="17"/>
            <w:lang w:val="fr-FR"/>
          </w:rPr>
          <w:delText>éléments d</w:delText>
        </w:r>
        <w:r w:rsidR="00E937CE" w:rsidRPr="00F30AF4" w:rsidDel="00DD7A4F">
          <w:rPr>
            <w:sz w:val="17"/>
            <w:szCs w:val="17"/>
            <w:lang w:val="fr-FR"/>
          </w:rPr>
          <w:delText>’</w:delText>
        </w:r>
        <w:r w:rsidR="004C303B" w:rsidRPr="00F30AF4" w:rsidDel="00DD7A4F">
          <w:rPr>
            <w:sz w:val="17"/>
            <w:szCs w:val="17"/>
            <w:lang w:val="fr-FR"/>
          </w:rPr>
          <w:delText>information</w:delText>
        </w:r>
        <w:r w:rsidR="0056089E" w:rsidRPr="00F30AF4" w:rsidDel="00DD7A4F">
          <w:rPr>
            <w:sz w:val="17"/>
            <w:szCs w:val="17"/>
            <w:lang w:val="fr-FR"/>
          </w:rPr>
          <w:delText xml:space="preserve"> minimums</w:delText>
        </w:r>
        <w:r w:rsidR="004C303B" w:rsidRPr="00F30AF4" w:rsidDel="00DD7A4F">
          <w:rPr>
            <w:sz w:val="17"/>
            <w:szCs w:val="17"/>
            <w:lang w:val="fr-FR"/>
          </w:rPr>
          <w:delText xml:space="preserve"> (voir le </w:delText>
        </w:r>
        <w:r w:rsidR="0087167F" w:rsidRPr="00F30AF4" w:rsidDel="00DD7A4F">
          <w:rPr>
            <w:sz w:val="17"/>
            <w:szCs w:val="17"/>
            <w:lang w:val="fr-FR"/>
          </w:rPr>
          <w:delText>paragraphe </w:delText>
        </w:r>
        <w:r w:rsidR="00286C85" w:rsidRPr="00F30AF4" w:rsidDel="00DD7A4F">
          <w:rPr>
            <w:sz w:val="17"/>
            <w:szCs w:val="17"/>
            <w:lang w:val="fr-FR"/>
          </w:rPr>
          <w:delText>8</w:delText>
        </w:r>
        <w:r w:rsidR="004C303B" w:rsidRPr="00F30AF4" w:rsidDel="00DD7A4F">
          <w:rPr>
            <w:sz w:val="17"/>
            <w:szCs w:val="17"/>
            <w:lang w:val="fr-FR"/>
          </w:rPr>
          <w:delText xml:space="preserve"> ci</w:delText>
        </w:r>
        <w:r w:rsidR="00E937CE" w:rsidRPr="00F30AF4" w:rsidDel="00DD7A4F">
          <w:rPr>
            <w:sz w:val="17"/>
            <w:szCs w:val="17"/>
            <w:lang w:val="fr-FR"/>
          </w:rPr>
          <w:delText>-</w:delText>
        </w:r>
        <w:r w:rsidR="004C303B" w:rsidRPr="00F30AF4" w:rsidDel="00DD7A4F">
          <w:rPr>
            <w:sz w:val="17"/>
            <w:szCs w:val="17"/>
            <w:lang w:val="fr-FR"/>
          </w:rPr>
          <w:delText>dessus) et, le cas échéant,</w:delText>
        </w:r>
        <w:r w:rsidR="009538C4" w:rsidRPr="00F30AF4" w:rsidDel="00DD7A4F">
          <w:rPr>
            <w:sz w:val="17"/>
            <w:szCs w:val="17"/>
            <w:lang w:val="fr-FR"/>
          </w:rPr>
          <w:delText xml:space="preserve"> un </w:delText>
        </w:r>
        <w:r w:rsidR="00F833C2" w:rsidRPr="00F30AF4" w:rsidDel="00DD7A4F">
          <w:rPr>
            <w:sz w:val="17"/>
            <w:szCs w:val="17"/>
            <w:lang w:val="fr-FR"/>
          </w:rPr>
          <w:delText>code d</w:delText>
        </w:r>
        <w:r w:rsidR="00E937CE" w:rsidRPr="00F30AF4" w:rsidDel="00DD7A4F">
          <w:rPr>
            <w:sz w:val="17"/>
            <w:szCs w:val="17"/>
            <w:lang w:val="fr-FR"/>
          </w:rPr>
          <w:delText>’</w:delText>
        </w:r>
        <w:r w:rsidR="00F833C2" w:rsidRPr="00F30AF4" w:rsidDel="00DD7A4F">
          <w:rPr>
            <w:sz w:val="17"/>
            <w:szCs w:val="17"/>
            <w:lang w:val="fr-FR"/>
          </w:rPr>
          <w:delText>exception à la publication</w:delText>
        </w:r>
        <w:r w:rsidR="003E6DA6" w:rsidRPr="00F30AF4" w:rsidDel="00DD7A4F">
          <w:rPr>
            <w:sz w:val="17"/>
            <w:szCs w:val="17"/>
            <w:lang w:val="fr-FR"/>
          </w:rPr>
          <w:delText>;</w:delText>
        </w:r>
        <w:r w:rsidR="009538C4" w:rsidRPr="00F30AF4" w:rsidDel="00DD7A4F">
          <w:rPr>
            <w:sz w:val="17"/>
            <w:szCs w:val="17"/>
            <w:lang w:val="fr-FR"/>
          </w:rPr>
          <w:delText xml:space="preserve"> </w:delText>
        </w:r>
        <w:r w:rsidR="007B0A0F" w:rsidRPr="00F30AF4" w:rsidDel="00DD7A4F">
          <w:rPr>
            <w:sz w:val="17"/>
            <w:szCs w:val="17"/>
            <w:lang w:val="fr-FR"/>
          </w:rPr>
          <w:delText xml:space="preserve"> </w:delText>
        </w:r>
        <w:r w:rsidR="009538C4" w:rsidRPr="00F30AF4" w:rsidDel="00DD7A4F">
          <w:rPr>
            <w:sz w:val="17"/>
            <w:szCs w:val="17"/>
            <w:lang w:val="fr-FR"/>
          </w:rPr>
          <w:delText>le contenu de chaque champ de données doit être évident.</w:delText>
        </w:r>
      </w:del>
    </w:p>
    <w:p w14:paraId="6B38206F" w14:textId="3B2C4212" w:rsidR="00A44FE3" w:rsidRPr="00F30AF4" w:rsidRDefault="00A44FE3" w:rsidP="00DE17C8">
      <w:pPr>
        <w:pStyle w:val="ONUME"/>
        <w:numPr>
          <w:ilvl w:val="0"/>
          <w:numId w:val="53"/>
        </w:numPr>
        <w:ind w:left="0" w:firstLine="0"/>
        <w:rPr>
          <w:ins w:id="603" w:author="Author"/>
          <w:sz w:val="17"/>
          <w:szCs w:val="17"/>
          <w:lang w:val="fr-FR"/>
        </w:rPr>
      </w:pPr>
      <w:ins w:id="604" w:author="Author">
        <w:r w:rsidRPr="00F30AF4">
          <w:rPr>
            <w:sz w:val="17"/>
            <w:szCs w:val="17"/>
            <w:lang w:val="fr-FR"/>
          </w:rPr>
          <w:t>Des exemples de format texte et de structures de fichiers XML sont donnés dans les annexes II à IV.</w:t>
        </w:r>
      </w:ins>
    </w:p>
    <w:p w14:paraId="7A0BF6F5" w14:textId="6F4D92BC" w:rsidR="00807B26" w:rsidRPr="00F30AF4" w:rsidRDefault="00BF1073" w:rsidP="00F30AF4">
      <w:pPr>
        <w:pStyle w:val="Heading2"/>
        <w:rPr>
          <w:sz w:val="17"/>
          <w:szCs w:val="17"/>
          <w:lang w:val="fr-FR"/>
        </w:rPr>
      </w:pPr>
      <w:bookmarkStart w:id="605" w:name="_Toc210292890"/>
      <w:del w:id="606" w:author="Author">
        <w:r w:rsidRPr="00F30AF4" w:rsidDel="00DD7A4F">
          <w:rPr>
            <w:sz w:val="17"/>
            <w:szCs w:val="17"/>
            <w:lang w:val="fr-FR"/>
          </w:rPr>
          <w:delText>N</w:delText>
        </w:r>
        <w:r w:rsidR="00F30AF4" w:rsidRPr="00F30AF4" w:rsidDel="00DD7A4F">
          <w:rPr>
            <w:caps w:val="0"/>
            <w:sz w:val="17"/>
            <w:szCs w:val="17"/>
            <w:lang w:val="fr-FR"/>
          </w:rPr>
          <w:delText>om du fichier</w:delText>
        </w:r>
      </w:del>
      <w:ins w:id="607" w:author="Author">
        <w:r w:rsidR="00DD7A4F" w:rsidRPr="00F30AF4">
          <w:rPr>
            <w:rStyle w:val="Heading2Char"/>
            <w:sz w:val="17"/>
            <w:szCs w:val="17"/>
            <w:lang w:val="fr-FR"/>
          </w:rPr>
          <w:t>NOM DU FICHIER</w:t>
        </w:r>
      </w:ins>
      <w:bookmarkEnd w:id="605"/>
    </w:p>
    <w:p w14:paraId="380E1F53" w14:textId="007612B2" w:rsidR="00807B26" w:rsidRPr="00F30AF4" w:rsidRDefault="00BF1073">
      <w:pPr>
        <w:pStyle w:val="ONUME"/>
        <w:numPr>
          <w:ilvl w:val="0"/>
          <w:numId w:val="53"/>
        </w:numPr>
        <w:ind w:left="0" w:firstLine="0"/>
        <w:rPr>
          <w:sz w:val="17"/>
          <w:szCs w:val="17"/>
          <w:lang w:val="fr-FR"/>
        </w:rPr>
        <w:pPrChange w:id="608" w:author="Author">
          <w:pPr>
            <w:pStyle w:val="ONUME"/>
            <w:numPr>
              <w:numId w:val="0"/>
            </w:numPr>
            <w:tabs>
              <w:tab w:val="clear" w:pos="993"/>
            </w:tabs>
            <w:ind w:left="0"/>
          </w:pPr>
        </w:pPrChange>
      </w:pPr>
      <w:r w:rsidRPr="00F30AF4">
        <w:rPr>
          <w:sz w:val="17"/>
          <w:szCs w:val="17"/>
          <w:lang w:val="fr-FR"/>
        </w:rPr>
        <w:t xml:space="preserve">La structure du nom </w:t>
      </w:r>
      <w:ins w:id="609" w:author="Author">
        <w:r w:rsidR="00AF45F6" w:rsidRPr="00F30AF4">
          <w:rPr>
            <w:sz w:val="17"/>
            <w:szCs w:val="17"/>
            <w:lang w:val="fr-FR"/>
          </w:rPr>
          <w:t xml:space="preserve">du fichier </w:t>
        </w:r>
      </w:ins>
      <w:r w:rsidRPr="00F30AF4">
        <w:rPr>
          <w:sz w:val="17"/>
          <w:szCs w:val="17"/>
          <w:lang w:val="fr-FR"/>
        </w:rPr>
        <w:t>du fichier d</w:t>
      </w:r>
      <w:r w:rsidR="00E937CE" w:rsidRPr="00F30AF4">
        <w:rPr>
          <w:sz w:val="17"/>
          <w:szCs w:val="17"/>
          <w:lang w:val="fr-FR"/>
        </w:rPr>
        <w:t>’</w:t>
      </w:r>
      <w:r w:rsidRPr="00F30AF4">
        <w:rPr>
          <w:sz w:val="17"/>
          <w:szCs w:val="17"/>
          <w:lang w:val="fr-FR"/>
        </w:rPr>
        <w:t>autorité constitué par l</w:t>
      </w:r>
      <w:r w:rsidR="00E937CE" w:rsidRPr="00F30AF4">
        <w:rPr>
          <w:sz w:val="17"/>
          <w:szCs w:val="17"/>
          <w:lang w:val="fr-FR"/>
        </w:rPr>
        <w:t>’</w:t>
      </w:r>
      <w:r w:rsidRPr="00F30AF4">
        <w:rPr>
          <w:sz w:val="17"/>
          <w:szCs w:val="17"/>
          <w:lang w:val="fr-FR"/>
        </w:rPr>
        <w:t>office de propriété industrielle doit suivre les règles suivantes</w:t>
      </w:r>
      <w:r w:rsidR="00E937CE" w:rsidRPr="00F30AF4">
        <w:rPr>
          <w:sz w:val="17"/>
          <w:szCs w:val="17"/>
          <w:lang w:val="fr-FR"/>
        </w:rPr>
        <w:t> :</w:t>
      </w:r>
    </w:p>
    <w:p w14:paraId="10D4729F" w14:textId="328E51CE" w:rsidR="00807B26" w:rsidRPr="00F30AF4" w:rsidRDefault="00BF1073" w:rsidP="007E79FC">
      <w:pPr>
        <w:pStyle w:val="ListParagraph"/>
        <w:numPr>
          <w:ilvl w:val="0"/>
          <w:numId w:val="17"/>
        </w:numPr>
        <w:spacing w:before="120" w:after="120"/>
        <w:ind w:left="1134" w:hanging="567"/>
        <w:contextualSpacing w:val="0"/>
        <w:rPr>
          <w:sz w:val="17"/>
          <w:szCs w:val="17"/>
          <w:lang w:val="fr-FR"/>
        </w:rPr>
      </w:pPr>
      <w:del w:id="610" w:author="Author">
        <w:r w:rsidRPr="00F30AF4" w:rsidDel="00517D9E">
          <w:rPr>
            <w:sz w:val="17"/>
            <w:szCs w:val="17"/>
            <w:lang w:val="fr-FR"/>
          </w:rPr>
          <w:delText>s</w:delText>
        </w:r>
        <w:r w:rsidR="00E937CE" w:rsidRPr="00F30AF4" w:rsidDel="00517D9E">
          <w:rPr>
            <w:sz w:val="17"/>
            <w:szCs w:val="17"/>
            <w:lang w:val="fr-FR"/>
          </w:rPr>
          <w:delText>’</w:delText>
        </w:r>
        <w:r w:rsidRPr="00F30AF4" w:rsidDel="00517D9E">
          <w:rPr>
            <w:sz w:val="17"/>
            <w:szCs w:val="17"/>
            <w:lang w:val="fr-FR"/>
          </w:rPr>
          <w:delText>il s</w:delText>
        </w:r>
        <w:r w:rsidR="00E937CE" w:rsidRPr="00F30AF4" w:rsidDel="00517D9E">
          <w:rPr>
            <w:sz w:val="17"/>
            <w:szCs w:val="17"/>
            <w:lang w:val="fr-FR"/>
          </w:rPr>
          <w:delText>’</w:delText>
        </w:r>
        <w:r w:rsidRPr="00F30AF4" w:rsidDel="00517D9E">
          <w:rPr>
            <w:sz w:val="17"/>
            <w:szCs w:val="17"/>
            <w:lang w:val="fr-FR"/>
          </w:rPr>
          <w:delText>agit d</w:delText>
        </w:r>
        <w:r w:rsidR="00E937CE" w:rsidRPr="00F30AF4" w:rsidDel="00517D9E">
          <w:rPr>
            <w:sz w:val="17"/>
            <w:szCs w:val="17"/>
            <w:lang w:val="fr-FR"/>
          </w:rPr>
          <w:delText>’</w:delText>
        </w:r>
        <w:r w:rsidRPr="00F30AF4" w:rsidDel="00517D9E">
          <w:rPr>
            <w:sz w:val="17"/>
            <w:szCs w:val="17"/>
            <w:lang w:val="fr-FR"/>
          </w:rPr>
          <w:delText>un</w:delText>
        </w:r>
      </w:del>
      <w:ins w:id="611" w:author="Author">
        <w:r w:rsidR="00517D9E" w:rsidRPr="00F30AF4">
          <w:rPr>
            <w:sz w:val="17"/>
            <w:szCs w:val="17"/>
            <w:lang w:val="fr-FR"/>
          </w:rPr>
          <w:t>Un nom de</w:t>
        </w:r>
      </w:ins>
      <w:r w:rsidRPr="00F30AF4">
        <w:rPr>
          <w:sz w:val="17"/>
          <w:szCs w:val="17"/>
          <w:lang w:val="fr-FR"/>
        </w:rPr>
        <w:t xml:space="preserve"> fichier unique</w:t>
      </w:r>
      <w:del w:id="612" w:author="Author">
        <w:r w:rsidRPr="00F30AF4" w:rsidDel="00517D9E">
          <w:rPr>
            <w:sz w:val="17"/>
            <w:szCs w:val="17"/>
            <w:lang w:val="fr-FR"/>
          </w:rPr>
          <w:delText xml:space="preserve"> (voir le </w:delText>
        </w:r>
        <w:r w:rsidR="0087167F" w:rsidRPr="00F30AF4" w:rsidDel="00517D9E">
          <w:rPr>
            <w:sz w:val="17"/>
            <w:szCs w:val="17"/>
            <w:lang w:val="fr-FR"/>
          </w:rPr>
          <w:delText>paragraphe 3</w:delText>
        </w:r>
        <w:r w:rsidR="00710366" w:rsidRPr="00F30AF4" w:rsidDel="00517D9E">
          <w:rPr>
            <w:sz w:val="17"/>
            <w:szCs w:val="17"/>
            <w:lang w:val="fr-FR"/>
          </w:rPr>
          <w:delText>3</w:delText>
        </w:r>
        <w:r w:rsidRPr="00F30AF4" w:rsidDel="00517D9E">
          <w:rPr>
            <w:sz w:val="17"/>
            <w:szCs w:val="17"/>
            <w:lang w:val="fr-FR"/>
          </w:rPr>
          <w:delText xml:space="preserve"> ci</w:delText>
        </w:r>
        <w:r w:rsidR="00E937CE" w:rsidRPr="00F30AF4" w:rsidDel="00517D9E">
          <w:rPr>
            <w:sz w:val="17"/>
            <w:szCs w:val="17"/>
            <w:lang w:val="fr-FR"/>
          </w:rPr>
          <w:delText>-</w:delText>
        </w:r>
        <w:r w:rsidRPr="00F30AF4" w:rsidDel="00517D9E">
          <w:rPr>
            <w:sz w:val="17"/>
            <w:szCs w:val="17"/>
            <w:lang w:val="fr-FR"/>
          </w:rPr>
          <w:delText>dessus)</w:delText>
        </w:r>
        <w:r w:rsidR="00E937CE" w:rsidRPr="00F30AF4" w:rsidDel="00517D9E">
          <w:rPr>
            <w:sz w:val="17"/>
            <w:szCs w:val="17"/>
            <w:lang w:val="fr-FR"/>
          </w:rPr>
          <w:delText> :</w:delText>
        </w:r>
        <w:r w:rsidRPr="00F30AF4" w:rsidDel="00517D9E">
          <w:rPr>
            <w:sz w:val="17"/>
            <w:szCs w:val="17"/>
            <w:lang w:val="fr-FR"/>
          </w:rPr>
          <w:delText xml:space="preserve"> </w:delText>
        </w:r>
        <w:r w:rsidR="00807B26" w:rsidRPr="00F30AF4" w:rsidDel="00517D9E">
          <w:rPr>
            <w:sz w:val="17"/>
            <w:szCs w:val="17"/>
            <w:lang w:val="fr-FR"/>
          </w:rPr>
          <w:delText xml:space="preserve">CC_AF_YYYYMMDD, </w:delText>
        </w:r>
        <w:r w:rsidR="00B46DFD" w:rsidRPr="00F30AF4" w:rsidDel="00517D9E">
          <w:rPr>
            <w:sz w:val="17"/>
            <w:szCs w:val="17"/>
            <w:lang w:val="fr-FR"/>
          </w:rPr>
          <w:delText>“</w:delText>
        </w:r>
        <w:r w:rsidR="00807B26" w:rsidRPr="00F30AF4" w:rsidDel="00517D9E">
          <w:rPr>
            <w:sz w:val="17"/>
            <w:szCs w:val="17"/>
            <w:lang w:val="fr-FR"/>
          </w:rPr>
          <w:delText>CC</w:delText>
        </w:r>
        <w:r w:rsidR="00B46DFD" w:rsidRPr="00F30AF4" w:rsidDel="00517D9E">
          <w:rPr>
            <w:sz w:val="17"/>
            <w:szCs w:val="17"/>
            <w:lang w:val="fr-FR"/>
          </w:rPr>
          <w:delText>”</w:delText>
        </w:r>
      </w:del>
      <w:ins w:id="613" w:author="Author">
        <w:r w:rsidR="00517D9E" w:rsidRPr="00F30AF4">
          <w:rPr>
            <w:sz w:val="17"/>
            <w:szCs w:val="17"/>
            <w:lang w:val="fr-FR"/>
          </w:rPr>
          <w:t xml:space="preserve"> devrait comprendre </w:t>
        </w:r>
      </w:ins>
      <w:del w:id="614" w:author="Author">
        <w:r w:rsidR="00807B26" w:rsidRPr="00F30AF4" w:rsidDel="00517D9E">
          <w:rPr>
            <w:sz w:val="17"/>
            <w:szCs w:val="17"/>
            <w:lang w:val="fr-FR"/>
          </w:rPr>
          <w:delText xml:space="preserve"> </w:delText>
        </w:r>
        <w:r w:rsidRPr="00F30AF4" w:rsidDel="00517D9E">
          <w:rPr>
            <w:sz w:val="17"/>
            <w:szCs w:val="17"/>
            <w:lang w:val="fr-FR"/>
          </w:rPr>
          <w:delText xml:space="preserve">étant </w:delText>
        </w:r>
      </w:del>
      <w:r w:rsidRPr="00F30AF4">
        <w:rPr>
          <w:sz w:val="17"/>
          <w:szCs w:val="17"/>
          <w:lang w:val="fr-FR"/>
        </w:rPr>
        <w:t xml:space="preserve">le code </w:t>
      </w:r>
      <w:r w:rsidR="00807B26" w:rsidRPr="00F30AF4">
        <w:rPr>
          <w:sz w:val="17"/>
          <w:szCs w:val="17"/>
          <w:lang w:val="fr-FR"/>
        </w:rPr>
        <w:t xml:space="preserve">ST.3 </w:t>
      </w:r>
      <w:r w:rsidRPr="00F30AF4">
        <w:rPr>
          <w:sz w:val="17"/>
          <w:szCs w:val="17"/>
          <w:lang w:val="fr-FR"/>
        </w:rPr>
        <w:t>de l</w:t>
      </w:r>
      <w:r w:rsidR="00E937CE" w:rsidRPr="00F30AF4">
        <w:rPr>
          <w:sz w:val="17"/>
          <w:szCs w:val="17"/>
          <w:lang w:val="fr-FR"/>
        </w:rPr>
        <w:t>’</w:t>
      </w:r>
      <w:r w:rsidRPr="00F30AF4">
        <w:rPr>
          <w:sz w:val="17"/>
          <w:szCs w:val="17"/>
          <w:lang w:val="fr-FR"/>
        </w:rPr>
        <w:t xml:space="preserve">office </w:t>
      </w:r>
      <w:del w:id="615" w:author="Author">
        <w:r w:rsidRPr="00F30AF4" w:rsidDel="00517D9E">
          <w:rPr>
            <w:sz w:val="17"/>
            <w:szCs w:val="17"/>
            <w:lang w:val="fr-FR"/>
          </w:rPr>
          <w:delText>de propriété industrielle</w:delText>
        </w:r>
      </w:del>
      <w:ins w:id="616" w:author="Author">
        <w:r w:rsidR="00517D9E" w:rsidRPr="00F30AF4">
          <w:rPr>
            <w:sz w:val="17"/>
            <w:szCs w:val="17"/>
            <w:lang w:val="fr-FR"/>
          </w:rPr>
          <w:t>ayant créé le fichier d’autorité</w:t>
        </w:r>
      </w:ins>
      <w:r w:rsidRPr="00F30AF4">
        <w:rPr>
          <w:sz w:val="17"/>
          <w:szCs w:val="17"/>
          <w:lang w:val="fr-FR"/>
        </w:rPr>
        <w:t xml:space="preserve">, </w:t>
      </w:r>
      <w:del w:id="617" w:author="Author">
        <w:r w:rsidRPr="00F30AF4" w:rsidDel="00517D9E">
          <w:rPr>
            <w:sz w:val="17"/>
            <w:szCs w:val="17"/>
            <w:lang w:val="fr-FR"/>
          </w:rPr>
          <w:delText>les lettres</w:delText>
        </w:r>
      </w:del>
      <w:ins w:id="618" w:author="Author">
        <w:r w:rsidR="00517D9E" w:rsidRPr="00F30AF4">
          <w:rPr>
            <w:sz w:val="17"/>
            <w:szCs w:val="17"/>
            <w:lang w:val="fr-FR"/>
          </w:rPr>
          <w:t>la chaîne</w:t>
        </w:r>
      </w:ins>
      <w:r w:rsidRPr="00F30AF4">
        <w:rPr>
          <w:sz w:val="17"/>
          <w:szCs w:val="17"/>
          <w:lang w:val="fr-FR"/>
        </w:rPr>
        <w:t xml:space="preserve"> </w:t>
      </w:r>
      <w:r w:rsidR="00B46DFD" w:rsidRPr="00F30AF4">
        <w:rPr>
          <w:sz w:val="17"/>
          <w:szCs w:val="17"/>
          <w:lang w:val="fr-FR"/>
        </w:rPr>
        <w:t>“</w:t>
      </w:r>
      <w:r w:rsidR="00807B26" w:rsidRPr="00F30AF4">
        <w:rPr>
          <w:sz w:val="17"/>
          <w:szCs w:val="17"/>
          <w:lang w:val="fr-FR"/>
        </w:rPr>
        <w:t>AF</w:t>
      </w:r>
      <w:del w:id="619" w:author="Author">
        <w:r w:rsidR="00B46DFD" w:rsidRPr="00F30AF4" w:rsidDel="00517D9E">
          <w:rPr>
            <w:sz w:val="17"/>
            <w:szCs w:val="17"/>
            <w:lang w:val="fr-FR"/>
          </w:rPr>
          <w:delText>”</w:delText>
        </w:r>
        <w:r w:rsidR="00807B26" w:rsidRPr="00F30AF4" w:rsidDel="00517D9E">
          <w:rPr>
            <w:sz w:val="17"/>
            <w:szCs w:val="17"/>
            <w:lang w:val="fr-FR"/>
          </w:rPr>
          <w:delText xml:space="preserve"> </w:delText>
        </w:r>
        <w:r w:rsidRPr="00F30AF4" w:rsidDel="00517D9E">
          <w:rPr>
            <w:sz w:val="17"/>
            <w:szCs w:val="17"/>
            <w:lang w:val="fr-FR"/>
          </w:rPr>
          <w:delText xml:space="preserve">signifiant </w:delText>
        </w:r>
        <w:r w:rsidR="00B46DFD" w:rsidRPr="00F30AF4" w:rsidDel="00517D9E">
          <w:rPr>
            <w:sz w:val="17"/>
            <w:szCs w:val="17"/>
            <w:lang w:val="fr-FR"/>
          </w:rPr>
          <w:delText>“</w:delText>
        </w:r>
        <w:r w:rsidR="00807B26" w:rsidRPr="00F30AF4" w:rsidDel="00517D9E">
          <w:rPr>
            <w:sz w:val="17"/>
            <w:szCs w:val="17"/>
            <w:lang w:val="fr-FR"/>
          </w:rPr>
          <w:delText>authority</w:delText>
        </w:r>
      </w:del>
      <w:r w:rsidR="00807B26" w:rsidRPr="00F30AF4">
        <w:rPr>
          <w:sz w:val="17"/>
          <w:szCs w:val="17"/>
          <w:lang w:val="fr-FR"/>
        </w:rPr>
        <w:t xml:space="preserve"> file</w:t>
      </w:r>
      <w:r w:rsidR="00B46DFD" w:rsidRPr="00F30AF4">
        <w:rPr>
          <w:sz w:val="17"/>
          <w:szCs w:val="17"/>
          <w:lang w:val="fr-FR"/>
        </w:rPr>
        <w:t>”</w:t>
      </w:r>
      <w:r w:rsidR="008165E7" w:rsidRPr="00F30AF4">
        <w:rPr>
          <w:sz w:val="17"/>
          <w:szCs w:val="17"/>
          <w:lang w:val="fr-FR"/>
        </w:rPr>
        <w:t xml:space="preserve"> (fichier d</w:t>
      </w:r>
      <w:r w:rsidR="00E937CE" w:rsidRPr="00F30AF4">
        <w:rPr>
          <w:sz w:val="17"/>
          <w:szCs w:val="17"/>
          <w:lang w:val="fr-FR"/>
        </w:rPr>
        <w:t>’</w:t>
      </w:r>
      <w:r w:rsidR="008165E7" w:rsidRPr="00F30AF4">
        <w:rPr>
          <w:sz w:val="17"/>
          <w:szCs w:val="17"/>
          <w:lang w:val="fr-FR"/>
        </w:rPr>
        <w:t>autorité) et</w:t>
      </w:r>
      <w:r w:rsidR="00807B26" w:rsidRPr="00F30AF4">
        <w:rPr>
          <w:sz w:val="17"/>
          <w:szCs w:val="17"/>
          <w:lang w:val="fr-FR"/>
        </w:rPr>
        <w:t xml:space="preserve"> </w:t>
      </w:r>
      <w:del w:id="620" w:author="Author">
        <w:r w:rsidR="00B46DFD" w:rsidRPr="00F30AF4" w:rsidDel="00517D9E">
          <w:rPr>
            <w:sz w:val="17"/>
            <w:szCs w:val="17"/>
            <w:lang w:val="fr-FR"/>
          </w:rPr>
          <w:delText>“</w:delText>
        </w:r>
        <w:r w:rsidR="00807B26" w:rsidRPr="00F30AF4" w:rsidDel="00517D9E">
          <w:rPr>
            <w:sz w:val="17"/>
            <w:szCs w:val="17"/>
            <w:lang w:val="fr-FR"/>
          </w:rPr>
          <w:delText>YYYYMMDD</w:delText>
        </w:r>
        <w:r w:rsidR="00B46DFD" w:rsidRPr="00F30AF4" w:rsidDel="00517D9E">
          <w:rPr>
            <w:sz w:val="17"/>
            <w:szCs w:val="17"/>
            <w:lang w:val="fr-FR"/>
          </w:rPr>
          <w:delText>”</w:delText>
        </w:r>
        <w:r w:rsidR="008165E7" w:rsidRPr="00F30AF4" w:rsidDel="00517D9E">
          <w:rPr>
            <w:sz w:val="17"/>
            <w:szCs w:val="17"/>
            <w:lang w:val="fr-FR"/>
          </w:rPr>
          <w:delText xml:space="preserve"> étant le format de </w:delText>
        </w:r>
      </w:del>
      <w:r w:rsidR="008165E7" w:rsidRPr="00F30AF4">
        <w:rPr>
          <w:sz w:val="17"/>
          <w:szCs w:val="17"/>
          <w:lang w:val="fr-FR"/>
        </w:rPr>
        <w:t xml:space="preserve">la date de création </w:t>
      </w:r>
      <w:del w:id="621" w:author="Author">
        <w:r w:rsidR="008165E7" w:rsidRPr="00F30AF4" w:rsidDel="00517D9E">
          <w:rPr>
            <w:sz w:val="17"/>
            <w:szCs w:val="17"/>
            <w:lang w:val="fr-FR"/>
          </w:rPr>
          <w:delText>du fichier d</w:delText>
        </w:r>
        <w:r w:rsidR="00E937CE" w:rsidRPr="00F30AF4" w:rsidDel="00517D9E">
          <w:rPr>
            <w:sz w:val="17"/>
            <w:szCs w:val="17"/>
            <w:lang w:val="fr-FR"/>
          </w:rPr>
          <w:delText>’</w:delText>
        </w:r>
        <w:r w:rsidR="008165E7" w:rsidRPr="00F30AF4" w:rsidDel="00517D9E">
          <w:rPr>
            <w:sz w:val="17"/>
            <w:szCs w:val="17"/>
            <w:lang w:val="fr-FR"/>
          </w:rPr>
          <w:delText>autorité.</w:delText>
        </w:r>
      </w:del>
      <w:ins w:id="622" w:author="Author">
        <w:r w:rsidR="00517D9E" w:rsidRPr="00F30AF4">
          <w:rPr>
            <w:sz w:val="17"/>
            <w:szCs w:val="17"/>
            <w:lang w:val="fr-FR"/>
          </w:rPr>
          <w:t xml:space="preserve">au format YYYMMDD suivi de l’extension du fichier, c’est-à-dire </w:t>
        </w:r>
        <w:r w:rsidR="00517D9E" w:rsidRPr="00BF0368">
          <w:rPr>
            <w:rFonts w:ascii="Courier New" w:hAnsi="Courier New" w:cs="Courier New"/>
            <w:sz w:val="17"/>
            <w:szCs w:val="17"/>
            <w:lang w:val="fr-FR"/>
            <w:rPrChange w:id="623" w:author="Author">
              <w:rPr>
                <w:sz w:val="17"/>
                <w:szCs w:val="17"/>
              </w:rPr>
            </w:rPrChange>
          </w:rPr>
          <w:t>&lt;generating Office ST.3 code&gt;_AF_YYYYMMDD.&lt;file extension (xml or txt or csv)&gt;</w:t>
        </w:r>
      </w:ins>
      <w:r w:rsidR="00807B26" w:rsidRPr="00F30AF4">
        <w:rPr>
          <w:sz w:val="17"/>
          <w:szCs w:val="17"/>
          <w:lang w:val="fr-FR"/>
        </w:rPr>
        <w:br/>
      </w:r>
      <w:r w:rsidR="00807B26" w:rsidRPr="00F30AF4">
        <w:rPr>
          <w:sz w:val="17"/>
          <w:szCs w:val="17"/>
          <w:lang w:val="fr-FR"/>
        </w:rPr>
        <w:br/>
      </w:r>
      <w:r w:rsidR="008165E7" w:rsidRPr="00F30AF4">
        <w:rPr>
          <w:sz w:val="17"/>
          <w:szCs w:val="17"/>
          <w:lang w:val="fr-FR"/>
        </w:rPr>
        <w:t>Par</w:t>
      </w:r>
      <w:r w:rsidR="00807B26" w:rsidRPr="00F30AF4">
        <w:rPr>
          <w:sz w:val="17"/>
          <w:szCs w:val="17"/>
          <w:lang w:val="fr-FR"/>
        </w:rPr>
        <w:t xml:space="preserve"> ex</w:t>
      </w:r>
      <w:r w:rsidR="008165E7" w:rsidRPr="00F30AF4">
        <w:rPr>
          <w:sz w:val="17"/>
          <w:szCs w:val="17"/>
          <w:lang w:val="fr-FR"/>
        </w:rPr>
        <w:t>e</w:t>
      </w:r>
      <w:r w:rsidR="00533877" w:rsidRPr="00F30AF4">
        <w:rPr>
          <w:sz w:val="17"/>
          <w:szCs w:val="17"/>
          <w:lang w:val="fr-FR"/>
        </w:rPr>
        <w:t>mple</w:t>
      </w:r>
      <w:r w:rsidR="00E937CE" w:rsidRPr="00F30AF4">
        <w:rPr>
          <w:sz w:val="17"/>
          <w:szCs w:val="17"/>
          <w:lang w:val="fr-FR"/>
        </w:rPr>
        <w:t> :</w:t>
      </w:r>
      <w:r w:rsidR="00807B26" w:rsidRPr="00F30AF4">
        <w:rPr>
          <w:sz w:val="17"/>
          <w:szCs w:val="17"/>
          <w:lang w:val="fr-FR"/>
        </w:rPr>
        <w:br/>
      </w:r>
      <w:r w:rsidR="00807B26" w:rsidRPr="00BF0368">
        <w:rPr>
          <w:rFonts w:ascii="Courier New" w:hAnsi="Courier New" w:cs="Courier New"/>
          <w:sz w:val="17"/>
          <w:szCs w:val="17"/>
          <w:lang w:val="fr-FR"/>
          <w:rPrChange w:id="624" w:author="Author">
            <w:rPr>
              <w:sz w:val="17"/>
              <w:szCs w:val="17"/>
              <w:lang w:val="fr-FR"/>
            </w:rPr>
          </w:rPrChange>
        </w:rPr>
        <w:t>EP_AF_20160327</w:t>
      </w:r>
      <w:ins w:id="625" w:author="Author">
        <w:r w:rsidR="00123D92" w:rsidRPr="00BF0368">
          <w:rPr>
            <w:rFonts w:ascii="Courier New" w:hAnsi="Courier New" w:cs="Courier New"/>
            <w:sz w:val="17"/>
            <w:szCs w:val="17"/>
            <w:lang w:val="fr-FR"/>
            <w:rPrChange w:id="626" w:author="Author">
              <w:rPr>
                <w:sz w:val="17"/>
                <w:szCs w:val="17"/>
                <w:lang w:val="fr-FR"/>
              </w:rPr>
            </w:rPrChange>
          </w:rPr>
          <w:t>.txt</w:t>
        </w:r>
      </w:ins>
      <w:r w:rsidR="00807B26" w:rsidRPr="00F30AF4">
        <w:rPr>
          <w:sz w:val="17"/>
          <w:szCs w:val="17"/>
          <w:lang w:val="fr-FR"/>
        </w:rPr>
        <w:t xml:space="preserve"> </w:t>
      </w:r>
      <w:r w:rsidR="008165E7" w:rsidRPr="00F30AF4">
        <w:rPr>
          <w:sz w:val="17"/>
          <w:szCs w:val="17"/>
          <w:lang w:val="fr-FR"/>
        </w:rPr>
        <w:t>est le nom d</w:t>
      </w:r>
      <w:r w:rsidR="00E937CE" w:rsidRPr="00F30AF4">
        <w:rPr>
          <w:sz w:val="17"/>
          <w:szCs w:val="17"/>
          <w:lang w:val="fr-FR"/>
        </w:rPr>
        <w:t>’</w:t>
      </w:r>
      <w:r w:rsidR="008165E7" w:rsidRPr="00F30AF4">
        <w:rPr>
          <w:sz w:val="17"/>
          <w:szCs w:val="17"/>
          <w:lang w:val="fr-FR"/>
        </w:rPr>
        <w:t>un fichier d</w:t>
      </w:r>
      <w:r w:rsidR="00E937CE" w:rsidRPr="00F30AF4">
        <w:rPr>
          <w:sz w:val="17"/>
          <w:szCs w:val="17"/>
          <w:lang w:val="fr-FR"/>
        </w:rPr>
        <w:t>’</w:t>
      </w:r>
      <w:r w:rsidR="008165E7" w:rsidRPr="00F30AF4">
        <w:rPr>
          <w:sz w:val="17"/>
          <w:szCs w:val="17"/>
          <w:lang w:val="fr-FR"/>
        </w:rPr>
        <w:t>autorité créé par l</w:t>
      </w:r>
      <w:r w:rsidR="00E937CE" w:rsidRPr="00F30AF4">
        <w:rPr>
          <w:sz w:val="17"/>
          <w:szCs w:val="17"/>
          <w:lang w:val="fr-FR"/>
        </w:rPr>
        <w:t>’</w:t>
      </w:r>
      <w:r w:rsidR="008165E7" w:rsidRPr="00F30AF4">
        <w:rPr>
          <w:sz w:val="17"/>
          <w:szCs w:val="17"/>
          <w:lang w:val="fr-FR"/>
        </w:rPr>
        <w:t>OEB le 2</w:t>
      </w:r>
      <w:r w:rsidR="0087167F" w:rsidRPr="00F30AF4">
        <w:rPr>
          <w:sz w:val="17"/>
          <w:szCs w:val="17"/>
          <w:lang w:val="fr-FR"/>
        </w:rPr>
        <w:t>7 mars 20</w:t>
      </w:r>
      <w:r w:rsidR="008165E7" w:rsidRPr="00F30AF4">
        <w:rPr>
          <w:sz w:val="17"/>
          <w:szCs w:val="17"/>
          <w:lang w:val="fr-FR"/>
        </w:rPr>
        <w:t>16</w:t>
      </w:r>
      <w:del w:id="627" w:author="Author">
        <w:r w:rsidR="00EE0A39" w:rsidRPr="00F30AF4" w:rsidDel="00123D92">
          <w:rPr>
            <w:sz w:val="17"/>
            <w:szCs w:val="17"/>
            <w:lang w:val="fr-FR"/>
          </w:rPr>
          <w:delText>;</w:delText>
        </w:r>
      </w:del>
      <w:ins w:id="628" w:author="Author">
        <w:r w:rsidR="00123D92" w:rsidRPr="00F30AF4">
          <w:rPr>
            <w:sz w:val="17"/>
            <w:szCs w:val="17"/>
            <w:lang w:val="fr-FR"/>
          </w:rPr>
          <w:t xml:space="preserve"> en format texte;</w:t>
        </w:r>
      </w:ins>
      <w:r w:rsidR="00EE0A39" w:rsidRPr="00F30AF4">
        <w:rPr>
          <w:sz w:val="17"/>
          <w:szCs w:val="17"/>
          <w:lang w:val="fr-FR"/>
        </w:rPr>
        <w:t xml:space="preserve">  </w:t>
      </w:r>
      <w:r w:rsidR="008165E7" w:rsidRPr="00F30AF4">
        <w:rPr>
          <w:sz w:val="17"/>
          <w:szCs w:val="17"/>
          <w:lang w:val="fr-FR"/>
        </w:rPr>
        <w:t>et</w:t>
      </w:r>
    </w:p>
    <w:p w14:paraId="0F6E5925" w14:textId="5C215F29" w:rsidR="00E937CE" w:rsidRPr="00F30AF4" w:rsidRDefault="0004221D" w:rsidP="007E79FC">
      <w:pPr>
        <w:pStyle w:val="ListParagraph"/>
        <w:numPr>
          <w:ilvl w:val="0"/>
          <w:numId w:val="17"/>
        </w:numPr>
        <w:spacing w:before="120" w:after="120"/>
        <w:ind w:left="1134" w:hanging="567"/>
        <w:contextualSpacing w:val="0"/>
        <w:rPr>
          <w:sz w:val="17"/>
          <w:szCs w:val="17"/>
          <w:lang w:val="fr-FR"/>
        </w:rPr>
      </w:pPr>
      <w:ins w:id="629" w:author="Author">
        <w:r w:rsidRPr="00F30AF4">
          <w:rPr>
            <w:sz w:val="17"/>
            <w:szCs w:val="17"/>
            <w:lang w:val="fr-FR"/>
          </w:rPr>
          <w:t>Le nom de fichier de chacun des</w:t>
        </w:r>
      </w:ins>
      <w:del w:id="630" w:author="Author">
        <w:r w:rsidR="009521E2" w:rsidRPr="00F30AF4" w:rsidDel="0004221D">
          <w:rPr>
            <w:sz w:val="17"/>
            <w:szCs w:val="17"/>
            <w:lang w:val="fr-FR"/>
          </w:rPr>
          <w:delText>s</w:delText>
        </w:r>
        <w:r w:rsidR="00E937CE" w:rsidRPr="00F30AF4" w:rsidDel="0004221D">
          <w:rPr>
            <w:sz w:val="17"/>
            <w:szCs w:val="17"/>
            <w:lang w:val="fr-FR"/>
          </w:rPr>
          <w:delText>’</w:delText>
        </w:r>
        <w:r w:rsidR="009521E2" w:rsidRPr="00F30AF4" w:rsidDel="0004221D">
          <w:rPr>
            <w:sz w:val="17"/>
            <w:szCs w:val="17"/>
            <w:lang w:val="fr-FR"/>
          </w:rPr>
          <w:delText>il s</w:delText>
        </w:r>
        <w:r w:rsidR="00E937CE" w:rsidRPr="00F30AF4" w:rsidDel="0004221D">
          <w:rPr>
            <w:sz w:val="17"/>
            <w:szCs w:val="17"/>
            <w:lang w:val="fr-FR"/>
          </w:rPr>
          <w:delText>’</w:delText>
        </w:r>
        <w:r w:rsidR="009521E2" w:rsidRPr="00F30AF4" w:rsidDel="0004221D">
          <w:rPr>
            <w:sz w:val="17"/>
            <w:szCs w:val="17"/>
            <w:lang w:val="fr-FR"/>
          </w:rPr>
          <w:delText>agit de plusieurs</w:delText>
        </w:r>
      </w:del>
      <w:r w:rsidR="009521E2" w:rsidRPr="00F30AF4">
        <w:rPr>
          <w:sz w:val="17"/>
          <w:szCs w:val="17"/>
          <w:lang w:val="fr-FR"/>
        </w:rPr>
        <w:t xml:space="preserve"> fichiers </w:t>
      </w:r>
      <w:del w:id="631" w:author="Author">
        <w:r w:rsidR="009521E2" w:rsidRPr="00F30AF4" w:rsidDel="0004221D">
          <w:rPr>
            <w:sz w:val="17"/>
            <w:szCs w:val="17"/>
            <w:lang w:val="fr-FR"/>
          </w:rPr>
          <w:delText xml:space="preserve">(voir le </w:delText>
        </w:r>
        <w:r w:rsidR="0087167F" w:rsidRPr="00F30AF4" w:rsidDel="0004221D">
          <w:rPr>
            <w:sz w:val="17"/>
            <w:szCs w:val="17"/>
            <w:lang w:val="fr-FR"/>
          </w:rPr>
          <w:delText>paragraphe 3</w:delText>
        </w:r>
        <w:r w:rsidR="00710366" w:rsidRPr="00F30AF4" w:rsidDel="0004221D">
          <w:rPr>
            <w:sz w:val="17"/>
            <w:szCs w:val="17"/>
            <w:lang w:val="fr-FR"/>
          </w:rPr>
          <w:delText>4</w:delText>
        </w:r>
        <w:r w:rsidR="009521E2" w:rsidRPr="00F30AF4" w:rsidDel="0004221D">
          <w:rPr>
            <w:sz w:val="17"/>
            <w:szCs w:val="17"/>
            <w:lang w:val="fr-FR"/>
          </w:rPr>
          <w:delText xml:space="preserve"> ci</w:delText>
        </w:r>
        <w:r w:rsidR="00E937CE" w:rsidRPr="00F30AF4" w:rsidDel="0004221D">
          <w:rPr>
            <w:sz w:val="17"/>
            <w:szCs w:val="17"/>
            <w:lang w:val="fr-FR"/>
          </w:rPr>
          <w:delText>-</w:delText>
        </w:r>
        <w:r w:rsidR="009521E2" w:rsidRPr="00F30AF4" w:rsidDel="0004221D">
          <w:rPr>
            <w:sz w:val="17"/>
            <w:szCs w:val="17"/>
            <w:lang w:val="fr-FR"/>
          </w:rPr>
          <w:delText>dessus)</w:delText>
        </w:r>
      </w:del>
      <w:ins w:id="632" w:author="Author">
        <w:r w:rsidRPr="00F30AF4">
          <w:rPr>
            <w:sz w:val="17"/>
            <w:szCs w:val="17"/>
            <w:lang w:val="fr-FR"/>
          </w:rPr>
          <w:t>composant le fichier d’autorité devrait comprendre le code ST.3 de l’office ayant créé le fichier d’autorité</w:t>
        </w:r>
      </w:ins>
      <w:r w:rsidR="009521E2" w:rsidRPr="00F30AF4">
        <w:rPr>
          <w:sz w:val="17"/>
          <w:szCs w:val="17"/>
          <w:lang w:val="fr-FR"/>
        </w:rPr>
        <w:t xml:space="preserve">, </w:t>
      </w:r>
      <w:ins w:id="633" w:author="Author">
        <w:r w:rsidR="00F34E11" w:rsidRPr="00F30AF4">
          <w:rPr>
            <w:sz w:val="17"/>
            <w:szCs w:val="17"/>
            <w:lang w:val="fr-FR"/>
          </w:rPr>
          <w:t xml:space="preserve">la chaîne </w:t>
        </w:r>
        <w:r w:rsidR="00F34E11" w:rsidRPr="006521AE">
          <w:rPr>
            <w:sz w:val="17"/>
            <w:szCs w:val="17"/>
            <w:lang w:val="fr-FR"/>
          </w:rPr>
          <w:t>“AF”,</w:t>
        </w:r>
        <w:r w:rsidR="00F34E11" w:rsidRPr="00F30AF4">
          <w:rPr>
            <w:sz w:val="17"/>
            <w:szCs w:val="17"/>
            <w:lang w:val="fr-FR"/>
          </w:rPr>
          <w:t xml:space="preserve"> </w:t>
        </w:r>
      </w:ins>
      <w:del w:id="634" w:author="Author">
        <w:r w:rsidR="009521E2" w:rsidRPr="00F30AF4" w:rsidDel="0004221D">
          <w:rPr>
            <w:sz w:val="17"/>
            <w:szCs w:val="17"/>
            <w:lang w:val="fr-FR"/>
          </w:rPr>
          <w:delText>le nom de chacun de ces fichiers doit être formé de la manière suivante</w:delText>
        </w:r>
        <w:r w:rsidR="00E937CE" w:rsidRPr="00F30AF4" w:rsidDel="0004221D">
          <w:rPr>
            <w:sz w:val="17"/>
            <w:szCs w:val="17"/>
            <w:lang w:val="fr-FR"/>
          </w:rPr>
          <w:delText> :</w:delText>
        </w:r>
        <w:r w:rsidR="009521E2" w:rsidRPr="00F30AF4" w:rsidDel="0004221D">
          <w:rPr>
            <w:sz w:val="17"/>
            <w:szCs w:val="17"/>
            <w:lang w:val="fr-FR"/>
          </w:rPr>
          <w:delText xml:space="preserve"> </w:delText>
        </w:r>
        <w:r w:rsidR="00807B26" w:rsidRPr="00F30AF4" w:rsidDel="0004221D">
          <w:rPr>
            <w:sz w:val="17"/>
            <w:szCs w:val="17"/>
            <w:lang w:val="fr-FR"/>
          </w:rPr>
          <w:delText>CC_AF_{</w:delText>
        </w:r>
      </w:del>
      <w:r w:rsidR="00807B26" w:rsidRPr="00F30AF4">
        <w:rPr>
          <w:sz w:val="17"/>
          <w:szCs w:val="17"/>
          <w:lang w:val="fr-FR"/>
        </w:rPr>
        <w:t>criterion information</w:t>
      </w:r>
      <w:del w:id="635" w:author="Author">
        <w:r w:rsidR="00807B26" w:rsidRPr="00F30AF4" w:rsidDel="0004221D">
          <w:rPr>
            <w:sz w:val="17"/>
            <w:szCs w:val="17"/>
            <w:lang w:val="fr-FR"/>
          </w:rPr>
          <w:delText xml:space="preserve">}_KofN_YYYYMMDD, </w:delText>
        </w:r>
        <w:r w:rsidR="00B46DFD" w:rsidRPr="00F30AF4" w:rsidDel="0004221D">
          <w:rPr>
            <w:sz w:val="17"/>
            <w:szCs w:val="17"/>
            <w:lang w:val="fr-FR"/>
          </w:rPr>
          <w:delText>“</w:delText>
        </w:r>
        <w:r w:rsidR="009521E2" w:rsidRPr="00F30AF4" w:rsidDel="0004221D">
          <w:rPr>
            <w:sz w:val="17"/>
            <w:szCs w:val="17"/>
            <w:lang w:val="fr-FR"/>
          </w:rPr>
          <w:delText>CC</w:delText>
        </w:r>
        <w:r w:rsidR="00B46DFD" w:rsidRPr="00F30AF4" w:rsidDel="0004221D">
          <w:rPr>
            <w:sz w:val="17"/>
            <w:szCs w:val="17"/>
            <w:lang w:val="fr-FR"/>
          </w:rPr>
          <w:delText>”</w:delText>
        </w:r>
        <w:r w:rsidR="009521E2" w:rsidRPr="00F30AF4" w:rsidDel="0004221D">
          <w:rPr>
            <w:sz w:val="17"/>
            <w:szCs w:val="17"/>
            <w:lang w:val="fr-FR"/>
          </w:rPr>
          <w:delText xml:space="preserve"> étant le code ST.3 de l</w:delText>
        </w:r>
        <w:r w:rsidR="00E937CE" w:rsidRPr="00F30AF4" w:rsidDel="0004221D">
          <w:rPr>
            <w:sz w:val="17"/>
            <w:szCs w:val="17"/>
            <w:lang w:val="fr-FR"/>
          </w:rPr>
          <w:delText>’</w:delText>
        </w:r>
        <w:r w:rsidR="009521E2" w:rsidRPr="00F30AF4" w:rsidDel="0004221D">
          <w:rPr>
            <w:sz w:val="17"/>
            <w:szCs w:val="17"/>
            <w:lang w:val="fr-FR"/>
          </w:rPr>
          <w:delText xml:space="preserve">office de propriété industrielle, les lettres </w:delText>
        </w:r>
        <w:r w:rsidR="00B46DFD" w:rsidRPr="00F30AF4" w:rsidDel="0004221D">
          <w:rPr>
            <w:sz w:val="17"/>
            <w:szCs w:val="17"/>
            <w:lang w:val="fr-FR"/>
          </w:rPr>
          <w:delText>“</w:delText>
        </w:r>
        <w:r w:rsidR="009521E2" w:rsidRPr="00F30AF4" w:rsidDel="0004221D">
          <w:rPr>
            <w:sz w:val="17"/>
            <w:szCs w:val="17"/>
            <w:lang w:val="fr-FR"/>
          </w:rPr>
          <w:delText>AF</w:delText>
        </w:r>
        <w:r w:rsidR="00B46DFD" w:rsidRPr="00F30AF4" w:rsidDel="0004221D">
          <w:rPr>
            <w:sz w:val="17"/>
            <w:szCs w:val="17"/>
            <w:lang w:val="fr-FR"/>
          </w:rPr>
          <w:delText>”</w:delText>
        </w:r>
        <w:r w:rsidR="009521E2" w:rsidRPr="00F30AF4" w:rsidDel="0004221D">
          <w:rPr>
            <w:sz w:val="17"/>
            <w:szCs w:val="17"/>
            <w:lang w:val="fr-FR"/>
          </w:rPr>
          <w:delText xml:space="preserve"> signifiant </w:delText>
        </w:r>
        <w:r w:rsidR="00B46DFD" w:rsidRPr="00F30AF4" w:rsidDel="0004221D">
          <w:rPr>
            <w:sz w:val="17"/>
            <w:szCs w:val="17"/>
            <w:lang w:val="fr-FR"/>
          </w:rPr>
          <w:delText>“</w:delText>
        </w:r>
        <w:r w:rsidR="009521E2" w:rsidRPr="00F30AF4" w:rsidDel="0004221D">
          <w:rPr>
            <w:sz w:val="17"/>
            <w:szCs w:val="17"/>
            <w:lang w:val="fr-FR"/>
          </w:rPr>
          <w:delText>authority file</w:delText>
        </w:r>
        <w:r w:rsidR="00B46DFD" w:rsidRPr="00F30AF4" w:rsidDel="0004221D">
          <w:rPr>
            <w:sz w:val="17"/>
            <w:szCs w:val="17"/>
            <w:lang w:val="fr-FR"/>
          </w:rPr>
          <w:delText>”</w:delText>
        </w:r>
        <w:r w:rsidR="009521E2" w:rsidRPr="00F30AF4" w:rsidDel="0004221D">
          <w:rPr>
            <w:sz w:val="17"/>
            <w:szCs w:val="17"/>
            <w:lang w:val="fr-FR"/>
          </w:rPr>
          <w:delText xml:space="preserve"> (fichier d</w:delText>
        </w:r>
        <w:r w:rsidR="00E937CE" w:rsidRPr="00F30AF4" w:rsidDel="0004221D">
          <w:rPr>
            <w:sz w:val="17"/>
            <w:szCs w:val="17"/>
            <w:lang w:val="fr-FR"/>
          </w:rPr>
          <w:delText>’</w:delText>
        </w:r>
        <w:r w:rsidR="009521E2" w:rsidRPr="00F30AF4" w:rsidDel="0004221D">
          <w:rPr>
            <w:sz w:val="17"/>
            <w:szCs w:val="17"/>
            <w:lang w:val="fr-FR"/>
          </w:rPr>
          <w:delText>autorité)</w:delText>
        </w:r>
        <w:r w:rsidR="00807B26" w:rsidRPr="00F30AF4" w:rsidDel="0004221D">
          <w:rPr>
            <w:sz w:val="17"/>
            <w:szCs w:val="17"/>
            <w:lang w:val="fr-FR"/>
          </w:rPr>
          <w:delText xml:space="preserve">, {criterion information} </w:delText>
        </w:r>
        <w:r w:rsidR="009521E2" w:rsidRPr="00F30AF4" w:rsidDel="0004221D">
          <w:rPr>
            <w:sz w:val="17"/>
            <w:szCs w:val="17"/>
            <w:lang w:val="fr-FR"/>
          </w:rPr>
          <w:delText>désignant un espace réservé</w:delText>
        </w:r>
        <w:r w:rsidR="00FE1594" w:rsidRPr="00F30AF4" w:rsidDel="0004221D">
          <w:rPr>
            <w:sz w:val="17"/>
            <w:szCs w:val="17"/>
            <w:lang w:val="fr-FR"/>
          </w:rPr>
          <w:delText>,</w:delText>
        </w:r>
        <w:r w:rsidR="009521E2" w:rsidRPr="00F30AF4" w:rsidDel="0004221D">
          <w:rPr>
            <w:sz w:val="17"/>
            <w:szCs w:val="17"/>
            <w:lang w:val="fr-FR"/>
          </w:rPr>
          <w:delText xml:space="preserve"> </w:delText>
        </w:r>
        <w:r w:rsidR="00807B26" w:rsidRPr="00F30AF4" w:rsidDel="0004221D">
          <w:rPr>
            <w:sz w:val="17"/>
            <w:szCs w:val="17"/>
            <w:lang w:val="fr-FR"/>
          </w:rPr>
          <w:delText xml:space="preserve">K </w:delText>
        </w:r>
        <w:r w:rsidR="00FE1594" w:rsidRPr="00F30AF4" w:rsidDel="0004221D">
          <w:rPr>
            <w:sz w:val="17"/>
            <w:szCs w:val="17"/>
            <w:lang w:val="fr-FR"/>
          </w:rPr>
          <w:delText>étant</w:delText>
        </w:r>
      </w:del>
      <w:ins w:id="636" w:author="Author">
        <w:r w:rsidRPr="00F30AF4">
          <w:rPr>
            <w:sz w:val="17"/>
            <w:szCs w:val="17"/>
            <w:lang w:val="fr-FR"/>
          </w:rPr>
          <w:t xml:space="preserve">, </w:t>
        </w:r>
        <w:del w:id="637" w:author="Author">
          <w:r w:rsidRPr="00F30AF4" w:rsidDel="00F34E11">
            <w:rPr>
              <w:sz w:val="17"/>
              <w:szCs w:val="17"/>
              <w:lang w:val="fr-FR"/>
            </w:rPr>
            <w:delText xml:space="preserve">la chaîne </w:delText>
          </w:r>
          <w:r w:rsidRPr="00BF0368" w:rsidDel="00F34E11">
            <w:rPr>
              <w:sz w:val="17"/>
              <w:szCs w:val="17"/>
              <w:lang w:val="fr-FR"/>
              <w:rPrChange w:id="638" w:author="Author">
                <w:rPr>
                  <w:sz w:val="17"/>
                  <w:szCs w:val="17"/>
                </w:rPr>
              </w:rPrChange>
            </w:rPr>
            <w:delText>“AF”,</w:delText>
          </w:r>
        </w:del>
      </w:ins>
      <w:del w:id="639" w:author="Author">
        <w:r w:rsidR="00FE1594" w:rsidRPr="00F30AF4" w:rsidDel="00F34E11">
          <w:rPr>
            <w:sz w:val="17"/>
            <w:szCs w:val="17"/>
            <w:lang w:val="fr-FR"/>
          </w:rPr>
          <w:delText xml:space="preserve"> </w:delText>
        </w:r>
      </w:del>
      <w:r w:rsidR="00FE1594" w:rsidRPr="00F30AF4">
        <w:rPr>
          <w:sz w:val="17"/>
          <w:szCs w:val="17"/>
          <w:lang w:val="fr-FR"/>
        </w:rPr>
        <w:t xml:space="preserve">le matricule </w:t>
      </w:r>
      <w:del w:id="640" w:author="Author">
        <w:r w:rsidR="00FE1594" w:rsidRPr="00F30AF4" w:rsidDel="0004221D">
          <w:rPr>
            <w:sz w:val="17"/>
            <w:szCs w:val="17"/>
            <w:lang w:val="fr-FR"/>
          </w:rPr>
          <w:delText>de ce</w:delText>
        </w:r>
      </w:del>
      <w:ins w:id="641" w:author="Author">
        <w:r w:rsidRPr="00F30AF4">
          <w:rPr>
            <w:sz w:val="17"/>
            <w:szCs w:val="17"/>
            <w:lang w:val="fr-FR"/>
          </w:rPr>
          <w:t>du</w:t>
        </w:r>
      </w:ins>
      <w:r w:rsidR="00FE1594" w:rsidRPr="00F30AF4">
        <w:rPr>
          <w:sz w:val="17"/>
          <w:szCs w:val="17"/>
          <w:lang w:val="fr-FR"/>
        </w:rPr>
        <w:t xml:space="preserve"> fichier</w:t>
      </w:r>
      <w:ins w:id="642" w:author="Author">
        <w:r w:rsidRPr="00F30AF4">
          <w:rPr>
            <w:sz w:val="17"/>
            <w:szCs w:val="17"/>
            <w:lang w:val="fr-FR"/>
          </w:rPr>
          <w:t xml:space="preserve"> par rapport au nombre total de fichiers suivi de la chaîne </w:t>
        </w:r>
        <w:r w:rsidRPr="00BF0368">
          <w:rPr>
            <w:sz w:val="17"/>
            <w:szCs w:val="17"/>
            <w:lang w:val="fr-FR"/>
            <w:rPrChange w:id="643" w:author="Author">
              <w:rPr>
                <w:sz w:val="17"/>
                <w:szCs w:val="17"/>
              </w:rPr>
            </w:rPrChange>
          </w:rPr>
          <w:t>“of” avec</w:t>
        </w:r>
      </w:ins>
      <w:del w:id="644" w:author="Author">
        <w:r w:rsidR="00807B26" w:rsidRPr="00F30AF4" w:rsidDel="0004221D">
          <w:rPr>
            <w:sz w:val="17"/>
            <w:szCs w:val="17"/>
            <w:lang w:val="fr-FR"/>
          </w:rPr>
          <w:delText xml:space="preserve">, N </w:delText>
        </w:r>
        <w:r w:rsidR="00FE1594" w:rsidRPr="00F30AF4" w:rsidDel="0004221D">
          <w:rPr>
            <w:sz w:val="17"/>
            <w:szCs w:val="17"/>
            <w:lang w:val="fr-FR"/>
          </w:rPr>
          <w:delText>représentant</w:delText>
        </w:r>
      </w:del>
      <w:r w:rsidR="00FE1594" w:rsidRPr="00F30AF4">
        <w:rPr>
          <w:sz w:val="17"/>
          <w:szCs w:val="17"/>
          <w:lang w:val="fr-FR"/>
        </w:rPr>
        <w:t xml:space="preserve"> le nombre total de fichiers créés et </w:t>
      </w:r>
      <w:del w:id="645" w:author="Author">
        <w:r w:rsidR="00B46DFD" w:rsidRPr="00F30AF4" w:rsidDel="0004221D">
          <w:rPr>
            <w:sz w:val="17"/>
            <w:szCs w:val="17"/>
            <w:lang w:val="fr-FR"/>
          </w:rPr>
          <w:delText>“</w:delText>
        </w:r>
        <w:r w:rsidR="00807B26" w:rsidRPr="00F30AF4" w:rsidDel="0004221D">
          <w:rPr>
            <w:sz w:val="17"/>
            <w:szCs w:val="17"/>
            <w:lang w:val="fr-FR"/>
          </w:rPr>
          <w:delText>YYYYMMDD</w:delText>
        </w:r>
        <w:r w:rsidR="00B46DFD" w:rsidRPr="00F30AF4" w:rsidDel="0004221D">
          <w:rPr>
            <w:sz w:val="17"/>
            <w:szCs w:val="17"/>
            <w:lang w:val="fr-FR"/>
          </w:rPr>
          <w:delText>”</w:delText>
        </w:r>
        <w:r w:rsidR="00807B26" w:rsidRPr="00F30AF4" w:rsidDel="0004221D">
          <w:rPr>
            <w:sz w:val="17"/>
            <w:szCs w:val="17"/>
            <w:lang w:val="fr-FR"/>
          </w:rPr>
          <w:delText xml:space="preserve"> </w:delText>
        </w:r>
        <w:r w:rsidR="00FE1594" w:rsidRPr="00F30AF4" w:rsidDel="0004221D">
          <w:rPr>
            <w:sz w:val="17"/>
            <w:szCs w:val="17"/>
            <w:lang w:val="fr-FR"/>
          </w:rPr>
          <w:delText xml:space="preserve">étant le format de </w:delText>
        </w:r>
      </w:del>
      <w:r w:rsidR="00FE1594" w:rsidRPr="00F30AF4">
        <w:rPr>
          <w:sz w:val="17"/>
          <w:szCs w:val="17"/>
          <w:lang w:val="fr-FR"/>
        </w:rPr>
        <w:t>la date de création du fichier d</w:t>
      </w:r>
      <w:r w:rsidR="00E937CE" w:rsidRPr="00F30AF4">
        <w:rPr>
          <w:sz w:val="17"/>
          <w:szCs w:val="17"/>
          <w:lang w:val="fr-FR"/>
        </w:rPr>
        <w:t>’</w:t>
      </w:r>
      <w:r w:rsidR="00FE1594" w:rsidRPr="00F30AF4">
        <w:rPr>
          <w:sz w:val="17"/>
          <w:szCs w:val="17"/>
          <w:lang w:val="fr-FR"/>
        </w:rPr>
        <w:t>autorité</w:t>
      </w:r>
      <w:ins w:id="646" w:author="Author">
        <w:r w:rsidR="00C2437C" w:rsidRPr="00F30AF4">
          <w:rPr>
            <w:sz w:val="17"/>
            <w:szCs w:val="17"/>
            <w:lang w:val="fr-FR"/>
          </w:rPr>
          <w:t xml:space="preserve"> suivie de l’extension de fichier, c’est-à-dire </w:t>
        </w:r>
        <w:r w:rsidR="00C2437C" w:rsidRPr="00BF0368">
          <w:rPr>
            <w:rFonts w:ascii="Courier New" w:hAnsi="Courier New" w:cs="Courier New"/>
            <w:sz w:val="17"/>
            <w:szCs w:val="17"/>
            <w:lang w:val="fr-FR"/>
            <w:rPrChange w:id="647" w:author="Author">
              <w:rPr>
                <w:sz w:val="17"/>
                <w:szCs w:val="17"/>
              </w:rPr>
            </w:rPrChange>
          </w:rPr>
          <w:t>&lt;generating Office ST.3 code&gt;_AF_{criterion information}_&lt;index of number of the file in relation to the total number of files&gt;of&lt;total number of files generated&gt;_YYYYMMDD.&lt;file extension (xml or txt or csv)&gt;</w:t>
        </w:r>
      </w:ins>
      <w:r w:rsidR="00FE1594" w:rsidRPr="00BF0368">
        <w:rPr>
          <w:rFonts w:ascii="Courier New" w:hAnsi="Courier New" w:cs="Courier New"/>
          <w:sz w:val="17"/>
          <w:szCs w:val="17"/>
          <w:lang w:val="fr-FR"/>
          <w:rPrChange w:id="648" w:author="Author">
            <w:rPr>
              <w:sz w:val="17"/>
              <w:szCs w:val="17"/>
              <w:lang w:val="fr-FR"/>
            </w:rPr>
          </w:rPrChange>
        </w:rPr>
        <w:t>.</w:t>
      </w:r>
      <w:r w:rsidR="00807B26" w:rsidRPr="00F30AF4">
        <w:rPr>
          <w:sz w:val="17"/>
          <w:szCs w:val="17"/>
          <w:lang w:val="fr-FR"/>
        </w:rPr>
        <w:br/>
      </w:r>
      <w:r w:rsidR="00807B26" w:rsidRPr="00F30AF4">
        <w:rPr>
          <w:sz w:val="17"/>
          <w:szCs w:val="17"/>
          <w:lang w:val="fr-FR"/>
        </w:rPr>
        <w:br/>
      </w:r>
      <w:r w:rsidR="00533877" w:rsidRPr="00F30AF4">
        <w:rPr>
          <w:sz w:val="17"/>
          <w:szCs w:val="17"/>
          <w:lang w:val="fr-FR"/>
        </w:rPr>
        <w:t>Par exemple</w:t>
      </w:r>
      <w:r w:rsidR="00E937CE" w:rsidRPr="00F30AF4">
        <w:rPr>
          <w:sz w:val="17"/>
          <w:szCs w:val="17"/>
          <w:lang w:val="fr-FR"/>
        </w:rPr>
        <w:t> :</w:t>
      </w:r>
      <w:r w:rsidR="00807B26" w:rsidRPr="00F30AF4">
        <w:rPr>
          <w:sz w:val="17"/>
          <w:szCs w:val="17"/>
          <w:lang w:val="fr-FR"/>
        </w:rPr>
        <w:br/>
      </w:r>
      <w:r w:rsidR="00CD0604" w:rsidRPr="00F30AF4">
        <w:rPr>
          <w:sz w:val="17"/>
          <w:szCs w:val="17"/>
          <w:lang w:val="fr-FR"/>
        </w:rPr>
        <w:t xml:space="preserve">- </w:t>
      </w:r>
      <w:r w:rsidR="00807B26" w:rsidRPr="00BF0368">
        <w:rPr>
          <w:rFonts w:ascii="Courier New" w:hAnsi="Courier New" w:cs="Courier New"/>
          <w:sz w:val="17"/>
          <w:szCs w:val="17"/>
          <w:lang w:val="fr-FR"/>
          <w:rPrChange w:id="649" w:author="Author">
            <w:rPr>
              <w:sz w:val="17"/>
              <w:szCs w:val="17"/>
              <w:lang w:val="fr-FR"/>
            </w:rPr>
          </w:rPrChange>
        </w:rPr>
        <w:t>EP_AF_A</w:t>
      </w:r>
      <w:r w:rsidR="00E937CE" w:rsidRPr="00BF0368">
        <w:rPr>
          <w:rFonts w:ascii="Courier New" w:hAnsi="Courier New" w:cs="Courier New"/>
          <w:sz w:val="17"/>
          <w:szCs w:val="17"/>
          <w:lang w:val="fr-FR"/>
          <w:rPrChange w:id="650" w:author="Author">
            <w:rPr>
              <w:sz w:val="17"/>
              <w:szCs w:val="17"/>
              <w:lang w:val="fr-FR"/>
            </w:rPr>
          </w:rPrChange>
        </w:rPr>
        <w:t>-</w:t>
      </w:r>
      <w:r w:rsidR="00807B26" w:rsidRPr="00BF0368">
        <w:rPr>
          <w:rFonts w:ascii="Courier New" w:hAnsi="Courier New" w:cs="Courier New"/>
          <w:sz w:val="17"/>
          <w:szCs w:val="17"/>
          <w:lang w:val="fr-FR"/>
          <w:rPrChange w:id="651" w:author="Author">
            <w:rPr>
              <w:sz w:val="17"/>
              <w:szCs w:val="17"/>
              <w:lang w:val="fr-FR"/>
            </w:rPr>
          </w:rPrChange>
        </w:rPr>
        <w:t>documents_1of2_20160327</w:t>
      </w:r>
      <w:ins w:id="652" w:author="Author">
        <w:r w:rsidR="00E81A2A" w:rsidRPr="00BF0368">
          <w:rPr>
            <w:rFonts w:ascii="Courier New" w:hAnsi="Courier New" w:cs="Courier New"/>
            <w:sz w:val="17"/>
            <w:szCs w:val="17"/>
            <w:lang w:val="fr-FR"/>
            <w:rPrChange w:id="653" w:author="Author">
              <w:rPr>
                <w:sz w:val="17"/>
                <w:szCs w:val="17"/>
                <w:lang w:val="fr-FR"/>
              </w:rPr>
            </w:rPrChange>
          </w:rPr>
          <w:t>.txt</w:t>
        </w:r>
      </w:ins>
      <w:r w:rsidR="00807B26" w:rsidRPr="00F30AF4">
        <w:rPr>
          <w:sz w:val="17"/>
          <w:szCs w:val="17"/>
          <w:lang w:val="fr-FR"/>
        </w:rPr>
        <w:t xml:space="preserve"> </w:t>
      </w:r>
      <w:r w:rsidR="00460463" w:rsidRPr="00F30AF4">
        <w:rPr>
          <w:sz w:val="17"/>
          <w:szCs w:val="17"/>
          <w:lang w:val="fr-FR"/>
        </w:rPr>
        <w:t>est le nom de la première des deux</w:t>
      </w:r>
      <w:r w:rsidR="002A5478" w:rsidRPr="00F30AF4">
        <w:rPr>
          <w:sz w:val="17"/>
          <w:szCs w:val="17"/>
          <w:lang w:val="fr-FR"/>
        </w:rPr>
        <w:t> </w:t>
      </w:r>
      <w:r w:rsidR="00460463" w:rsidRPr="00F30AF4">
        <w:rPr>
          <w:sz w:val="17"/>
          <w:szCs w:val="17"/>
          <w:lang w:val="fr-FR"/>
        </w:rPr>
        <w:t>parties d</w:t>
      </w:r>
      <w:r w:rsidR="00E937CE" w:rsidRPr="00F30AF4">
        <w:rPr>
          <w:sz w:val="17"/>
          <w:szCs w:val="17"/>
          <w:lang w:val="fr-FR"/>
        </w:rPr>
        <w:t>’</w:t>
      </w:r>
      <w:r w:rsidR="00460463" w:rsidRPr="00F30AF4">
        <w:rPr>
          <w:sz w:val="17"/>
          <w:szCs w:val="17"/>
          <w:lang w:val="fr-FR"/>
        </w:rPr>
        <w:t>un fichier d</w:t>
      </w:r>
      <w:r w:rsidR="00E937CE" w:rsidRPr="00F30AF4">
        <w:rPr>
          <w:sz w:val="17"/>
          <w:szCs w:val="17"/>
          <w:lang w:val="fr-FR"/>
        </w:rPr>
        <w:t>’</w:t>
      </w:r>
      <w:r w:rsidR="00460463" w:rsidRPr="00F30AF4">
        <w:rPr>
          <w:sz w:val="17"/>
          <w:szCs w:val="17"/>
          <w:lang w:val="fr-FR"/>
        </w:rPr>
        <w:t xml:space="preserve">autorité créé </w:t>
      </w:r>
      <w:r w:rsidR="004A176D" w:rsidRPr="00F30AF4">
        <w:rPr>
          <w:sz w:val="17"/>
          <w:szCs w:val="17"/>
          <w:lang w:val="fr-FR"/>
        </w:rPr>
        <w:t>par l</w:t>
      </w:r>
      <w:r w:rsidR="00E937CE" w:rsidRPr="00F30AF4">
        <w:rPr>
          <w:sz w:val="17"/>
          <w:szCs w:val="17"/>
          <w:lang w:val="fr-FR"/>
        </w:rPr>
        <w:t>’</w:t>
      </w:r>
      <w:r w:rsidR="004A176D" w:rsidRPr="00F30AF4">
        <w:rPr>
          <w:sz w:val="17"/>
          <w:szCs w:val="17"/>
          <w:lang w:val="fr-FR"/>
        </w:rPr>
        <w:t>OEB le 2</w:t>
      </w:r>
      <w:r w:rsidR="0087167F" w:rsidRPr="00F30AF4">
        <w:rPr>
          <w:sz w:val="17"/>
          <w:szCs w:val="17"/>
          <w:lang w:val="fr-FR"/>
        </w:rPr>
        <w:t>7 mars 20</w:t>
      </w:r>
      <w:r w:rsidR="004A176D" w:rsidRPr="00F30AF4">
        <w:rPr>
          <w:sz w:val="17"/>
          <w:szCs w:val="17"/>
          <w:lang w:val="fr-FR"/>
        </w:rPr>
        <w:t>16</w:t>
      </w:r>
      <w:ins w:id="654" w:author="Author">
        <w:r w:rsidR="00E81A2A" w:rsidRPr="00F30AF4">
          <w:rPr>
            <w:sz w:val="17"/>
            <w:szCs w:val="17"/>
            <w:lang w:val="fr-FR"/>
          </w:rPr>
          <w:t xml:space="preserve"> en format texte</w:t>
        </w:r>
      </w:ins>
      <w:r w:rsidR="004A176D" w:rsidRPr="00F30AF4">
        <w:rPr>
          <w:sz w:val="17"/>
          <w:szCs w:val="17"/>
          <w:lang w:val="fr-FR"/>
        </w:rPr>
        <w:t>, cette partie comprenant seulement des demandes de brevet</w:t>
      </w:r>
      <w:r w:rsidR="00807B26" w:rsidRPr="00F30AF4">
        <w:rPr>
          <w:sz w:val="17"/>
          <w:szCs w:val="17"/>
          <w:lang w:val="fr-FR"/>
        </w:rPr>
        <w:t>;</w:t>
      </w:r>
      <w:r w:rsidR="00807B26" w:rsidRPr="00F30AF4">
        <w:rPr>
          <w:sz w:val="17"/>
          <w:szCs w:val="17"/>
          <w:lang w:val="fr-FR"/>
        </w:rPr>
        <w:br/>
      </w:r>
      <w:r w:rsidR="00CD0604" w:rsidRPr="00F30AF4">
        <w:rPr>
          <w:sz w:val="17"/>
          <w:szCs w:val="17"/>
          <w:lang w:val="fr-FR"/>
        </w:rPr>
        <w:t xml:space="preserve">- </w:t>
      </w:r>
      <w:r w:rsidR="00807B26" w:rsidRPr="00BF0368">
        <w:rPr>
          <w:rFonts w:ascii="Courier New" w:hAnsi="Courier New" w:cs="Courier New"/>
          <w:sz w:val="17"/>
          <w:szCs w:val="17"/>
          <w:lang w:val="fr-FR"/>
          <w:rPrChange w:id="655" w:author="Author">
            <w:rPr>
              <w:sz w:val="17"/>
              <w:szCs w:val="17"/>
              <w:lang w:val="fr-FR"/>
            </w:rPr>
          </w:rPrChange>
        </w:rPr>
        <w:t>EP_AF_B</w:t>
      </w:r>
      <w:r w:rsidR="00E937CE" w:rsidRPr="00BF0368">
        <w:rPr>
          <w:rFonts w:ascii="Courier New" w:hAnsi="Courier New" w:cs="Courier New"/>
          <w:sz w:val="17"/>
          <w:szCs w:val="17"/>
          <w:lang w:val="fr-FR"/>
          <w:rPrChange w:id="656" w:author="Author">
            <w:rPr>
              <w:sz w:val="17"/>
              <w:szCs w:val="17"/>
              <w:lang w:val="fr-FR"/>
            </w:rPr>
          </w:rPrChange>
        </w:rPr>
        <w:t>-</w:t>
      </w:r>
      <w:r w:rsidR="00807B26" w:rsidRPr="00BF0368">
        <w:rPr>
          <w:rFonts w:ascii="Courier New" w:hAnsi="Courier New" w:cs="Courier New"/>
          <w:sz w:val="17"/>
          <w:szCs w:val="17"/>
          <w:lang w:val="fr-FR"/>
          <w:rPrChange w:id="657" w:author="Author">
            <w:rPr>
              <w:sz w:val="17"/>
              <w:szCs w:val="17"/>
              <w:lang w:val="fr-FR"/>
            </w:rPr>
          </w:rPrChange>
        </w:rPr>
        <w:t>documents_2of2_20160327</w:t>
      </w:r>
      <w:ins w:id="658" w:author="Author">
        <w:r w:rsidR="00E81A2A" w:rsidRPr="00BF0368">
          <w:rPr>
            <w:rFonts w:ascii="Courier New" w:hAnsi="Courier New" w:cs="Courier New"/>
            <w:sz w:val="17"/>
            <w:szCs w:val="17"/>
            <w:lang w:val="fr-FR"/>
            <w:rPrChange w:id="659" w:author="Author">
              <w:rPr>
                <w:sz w:val="17"/>
                <w:szCs w:val="17"/>
                <w:lang w:val="fr-FR"/>
              </w:rPr>
            </w:rPrChange>
          </w:rPr>
          <w:t>.txt</w:t>
        </w:r>
      </w:ins>
      <w:r w:rsidR="00807B26" w:rsidRPr="00F30AF4">
        <w:rPr>
          <w:sz w:val="17"/>
          <w:szCs w:val="17"/>
          <w:lang w:val="fr-FR"/>
        </w:rPr>
        <w:t xml:space="preserve"> </w:t>
      </w:r>
      <w:r w:rsidR="004A176D" w:rsidRPr="00F30AF4">
        <w:rPr>
          <w:sz w:val="17"/>
          <w:szCs w:val="17"/>
          <w:lang w:val="fr-FR"/>
        </w:rPr>
        <w:t>est le nom de la deuxième des deux</w:t>
      </w:r>
      <w:r w:rsidR="002A5478" w:rsidRPr="00F30AF4">
        <w:rPr>
          <w:sz w:val="17"/>
          <w:szCs w:val="17"/>
          <w:lang w:val="fr-FR"/>
        </w:rPr>
        <w:t> </w:t>
      </w:r>
      <w:r w:rsidR="004A176D" w:rsidRPr="00F30AF4">
        <w:rPr>
          <w:sz w:val="17"/>
          <w:szCs w:val="17"/>
          <w:lang w:val="fr-FR"/>
        </w:rPr>
        <w:t>parties d</w:t>
      </w:r>
      <w:r w:rsidR="00E937CE" w:rsidRPr="00F30AF4">
        <w:rPr>
          <w:sz w:val="17"/>
          <w:szCs w:val="17"/>
          <w:lang w:val="fr-FR"/>
        </w:rPr>
        <w:t>’</w:t>
      </w:r>
      <w:r w:rsidR="004A176D" w:rsidRPr="00F30AF4">
        <w:rPr>
          <w:sz w:val="17"/>
          <w:szCs w:val="17"/>
          <w:lang w:val="fr-FR"/>
        </w:rPr>
        <w:t>un fichier d</w:t>
      </w:r>
      <w:r w:rsidR="00E937CE" w:rsidRPr="00F30AF4">
        <w:rPr>
          <w:sz w:val="17"/>
          <w:szCs w:val="17"/>
          <w:lang w:val="fr-FR"/>
        </w:rPr>
        <w:t>’</w:t>
      </w:r>
      <w:r w:rsidR="004A176D" w:rsidRPr="00F30AF4">
        <w:rPr>
          <w:sz w:val="17"/>
          <w:szCs w:val="17"/>
          <w:lang w:val="fr-FR"/>
        </w:rPr>
        <w:t>autorité créé par l</w:t>
      </w:r>
      <w:r w:rsidR="00E937CE" w:rsidRPr="00F30AF4">
        <w:rPr>
          <w:sz w:val="17"/>
          <w:szCs w:val="17"/>
          <w:lang w:val="fr-FR"/>
        </w:rPr>
        <w:t>’</w:t>
      </w:r>
      <w:r w:rsidR="004A176D" w:rsidRPr="00F30AF4">
        <w:rPr>
          <w:sz w:val="17"/>
          <w:szCs w:val="17"/>
          <w:lang w:val="fr-FR"/>
        </w:rPr>
        <w:t>OEB le 2</w:t>
      </w:r>
      <w:r w:rsidR="0087167F" w:rsidRPr="00F30AF4">
        <w:rPr>
          <w:sz w:val="17"/>
          <w:szCs w:val="17"/>
          <w:lang w:val="fr-FR"/>
        </w:rPr>
        <w:t>7 mars 20</w:t>
      </w:r>
      <w:r w:rsidR="004A176D" w:rsidRPr="00F30AF4">
        <w:rPr>
          <w:sz w:val="17"/>
          <w:szCs w:val="17"/>
          <w:lang w:val="fr-FR"/>
        </w:rPr>
        <w:t>16</w:t>
      </w:r>
      <w:ins w:id="660" w:author="Author">
        <w:r w:rsidR="00E81A2A" w:rsidRPr="00F30AF4">
          <w:rPr>
            <w:sz w:val="17"/>
            <w:szCs w:val="17"/>
            <w:lang w:val="fr-FR"/>
          </w:rPr>
          <w:t xml:space="preserve"> en format texte</w:t>
        </w:r>
      </w:ins>
      <w:r w:rsidR="004A176D" w:rsidRPr="00F30AF4">
        <w:rPr>
          <w:sz w:val="17"/>
          <w:szCs w:val="17"/>
          <w:lang w:val="fr-FR"/>
        </w:rPr>
        <w:t>, cette partie comprenant seulement des brevets délivrés.</w:t>
      </w:r>
    </w:p>
    <w:p w14:paraId="39C9E31D" w14:textId="5491922C" w:rsidR="00FE43C3" w:rsidRPr="00F30AF4" w:rsidRDefault="00FE43C3" w:rsidP="007E79FC">
      <w:pPr>
        <w:pStyle w:val="ListParagraph"/>
        <w:numPr>
          <w:ilvl w:val="0"/>
          <w:numId w:val="17"/>
        </w:numPr>
        <w:spacing w:before="120" w:after="120"/>
        <w:ind w:left="1134" w:hanging="567"/>
        <w:rPr>
          <w:sz w:val="17"/>
          <w:szCs w:val="17"/>
          <w:lang w:val="fr-FR"/>
        </w:rPr>
      </w:pPr>
      <w:r w:rsidRPr="00F30AF4">
        <w:rPr>
          <w:sz w:val="17"/>
          <w:szCs w:val="17"/>
          <w:lang w:val="fr-FR"/>
        </w:rPr>
        <w:t>lorsque plusieurs fichiers sont fournis et que chacun d</w:t>
      </w:r>
      <w:r w:rsidR="00E937CE" w:rsidRPr="00F30AF4">
        <w:rPr>
          <w:sz w:val="17"/>
          <w:szCs w:val="17"/>
          <w:lang w:val="fr-FR"/>
        </w:rPr>
        <w:t>’</w:t>
      </w:r>
      <w:r w:rsidRPr="00F30AF4">
        <w:rPr>
          <w:sz w:val="17"/>
          <w:szCs w:val="17"/>
          <w:lang w:val="fr-FR"/>
        </w:rPr>
        <w:t>eux couvre une période différente, veuillez vous reporter au tableau ci</w:t>
      </w:r>
      <w:r w:rsidR="00E937CE" w:rsidRPr="00F30AF4">
        <w:rPr>
          <w:sz w:val="17"/>
          <w:szCs w:val="17"/>
          <w:lang w:val="fr-FR"/>
        </w:rPr>
        <w:t>-</w:t>
      </w:r>
      <w:r w:rsidRPr="00F30AF4">
        <w:rPr>
          <w:sz w:val="17"/>
          <w:szCs w:val="17"/>
          <w:lang w:val="fr-FR"/>
        </w:rPr>
        <w:t>après pour un exemple de nommage de fichier recommandé</w:t>
      </w:r>
      <w:r w:rsidR="00E937CE" w:rsidRPr="00F30AF4">
        <w:rPr>
          <w:sz w:val="17"/>
          <w:szCs w:val="17"/>
          <w:lang w:val="fr-FR"/>
        </w:rPr>
        <w:t> :</w:t>
      </w:r>
    </w:p>
    <w:tbl>
      <w:tblPr>
        <w:tblpPr w:leftFromText="141" w:rightFromText="141" w:vertAnchor="text" w:tblpX="1129" w:tblpY="1"/>
        <w:tblOverlap w:val="never"/>
        <w:tblW w:w="8080"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Change w:id="661" w:author="Author">
          <w:tblPr>
            <w:tblW w:w="8080" w:type="dxa"/>
            <w:tblInd w:w="1129"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PrChange>
      </w:tblPr>
      <w:tblGrid>
        <w:gridCol w:w="3261"/>
        <w:gridCol w:w="4819"/>
        <w:tblGridChange w:id="662">
          <w:tblGrid>
            <w:gridCol w:w="3261"/>
            <w:gridCol w:w="1255"/>
            <w:gridCol w:w="3261"/>
            <w:gridCol w:w="303"/>
            <w:gridCol w:w="4516"/>
          </w:tblGrid>
        </w:tblGridChange>
      </w:tblGrid>
      <w:tr w:rsidR="00FE43C3" w:rsidRPr="002C5C94" w14:paraId="5520CFAE" w14:textId="77777777" w:rsidTr="00BF0368">
        <w:trPr>
          <w:trHeight w:val="356"/>
          <w:trPrChange w:id="663" w:author="Author">
            <w:trPr>
              <w:gridBefore w:val="2"/>
              <w:trHeight w:val="356"/>
            </w:trPr>
          </w:trPrChange>
        </w:trPr>
        <w:tc>
          <w:tcPr>
            <w:tcW w:w="3261" w:type="dxa"/>
            <w:tcBorders>
              <w:right w:val="single" w:sz="4" w:space="0" w:color="auto"/>
            </w:tcBorders>
            <w:tcPrChange w:id="664" w:author="Author">
              <w:tcPr>
                <w:tcW w:w="3261" w:type="dxa"/>
                <w:tcBorders>
                  <w:right w:val="single" w:sz="4" w:space="0" w:color="auto"/>
                </w:tcBorders>
              </w:tcPr>
            </w:tcPrChange>
          </w:tcPr>
          <w:p w14:paraId="43E93789" w14:textId="77777777" w:rsidR="00F31C46" w:rsidRPr="00BF0368" w:rsidRDefault="00F31C46">
            <w:pPr>
              <w:pStyle w:val="Default"/>
              <w:rPr>
                <w:ins w:id="665" w:author="Author"/>
                <w:rFonts w:ascii="Courier New" w:hAnsi="Courier New" w:cs="Courier New"/>
                <w:sz w:val="17"/>
                <w:szCs w:val="17"/>
                <w:rPrChange w:id="666" w:author="Author">
                  <w:rPr>
                    <w:ins w:id="667" w:author="Author"/>
                    <w:sz w:val="17"/>
                    <w:szCs w:val="17"/>
                  </w:rPr>
                </w:rPrChange>
              </w:rPr>
            </w:pPr>
            <w:ins w:id="668" w:author="Author">
              <w:r w:rsidRPr="00BF0368">
                <w:rPr>
                  <w:rFonts w:ascii="Courier New" w:hAnsi="Courier New" w:cs="Courier New"/>
                  <w:sz w:val="17"/>
                  <w:szCs w:val="17"/>
                  <w:rPrChange w:id="669" w:author="Author">
                    <w:rPr>
                      <w:sz w:val="17"/>
                      <w:szCs w:val="17"/>
                    </w:rPr>
                  </w:rPrChange>
                </w:rPr>
                <w:t xml:space="preserve">&lt;generating Office ST.3 code&gt; “_”&lt;authority file acronym “AF”&gt;“_”gazette”&lt;NNXXX&gt;”_”&lt;file generation date&gt;”.”&lt;file extension (xml or txt or csv).  </w:t>
              </w:r>
            </w:ins>
          </w:p>
          <w:p w14:paraId="650448FA" w14:textId="77777777" w:rsidR="00F31C46" w:rsidRPr="00BF0368" w:rsidRDefault="00F31C46">
            <w:pPr>
              <w:pStyle w:val="Default"/>
              <w:rPr>
                <w:ins w:id="670" w:author="Author"/>
                <w:rFonts w:ascii="Courier New" w:hAnsi="Courier New" w:cs="Courier New"/>
                <w:sz w:val="17"/>
                <w:szCs w:val="17"/>
                <w:rPrChange w:id="671" w:author="Author">
                  <w:rPr>
                    <w:ins w:id="672" w:author="Author"/>
                    <w:sz w:val="17"/>
                    <w:szCs w:val="17"/>
                  </w:rPr>
                </w:rPrChange>
              </w:rPr>
            </w:pPr>
          </w:p>
          <w:p w14:paraId="70708039" w14:textId="77777777" w:rsidR="00F31C46" w:rsidRPr="00BF0368" w:rsidRDefault="00F31C46">
            <w:pPr>
              <w:pStyle w:val="Default"/>
              <w:rPr>
                <w:ins w:id="673" w:author="Author"/>
                <w:rFonts w:ascii="Courier New" w:hAnsi="Courier New" w:cs="Courier New"/>
                <w:sz w:val="17"/>
                <w:szCs w:val="17"/>
                <w:rPrChange w:id="674" w:author="Author">
                  <w:rPr>
                    <w:ins w:id="675" w:author="Author"/>
                    <w:sz w:val="17"/>
                    <w:szCs w:val="17"/>
                  </w:rPr>
                </w:rPrChange>
              </w:rPr>
            </w:pPr>
            <w:ins w:id="676" w:author="Author">
              <w:r w:rsidRPr="00BF0368">
                <w:rPr>
                  <w:rFonts w:ascii="Courier New" w:hAnsi="Courier New" w:cs="Courier New"/>
                  <w:sz w:val="17"/>
                  <w:szCs w:val="17"/>
                  <w:rPrChange w:id="677" w:author="Author">
                    <w:rPr>
                      <w:sz w:val="17"/>
                      <w:szCs w:val="17"/>
                    </w:rPr>
                  </w:rPrChange>
                </w:rPr>
                <w:t>For example,</w:t>
              </w:r>
            </w:ins>
          </w:p>
          <w:p w14:paraId="111A9F7D" w14:textId="28210D35" w:rsidR="00FE43C3" w:rsidRPr="00F30AF4" w:rsidRDefault="00FE43C3">
            <w:pPr>
              <w:pStyle w:val="Default"/>
              <w:rPr>
                <w:sz w:val="17"/>
                <w:szCs w:val="17"/>
                <w:lang w:val="fr-FR"/>
              </w:rPr>
            </w:pPr>
            <w:r w:rsidRPr="00BF0368">
              <w:rPr>
                <w:rFonts w:ascii="Courier New" w:hAnsi="Courier New" w:cs="Courier New"/>
                <w:sz w:val="17"/>
                <w:szCs w:val="17"/>
                <w:rPrChange w:id="678" w:author="Author">
                  <w:rPr>
                    <w:sz w:val="17"/>
                    <w:szCs w:val="17"/>
                    <w:lang w:val="fr-FR"/>
                  </w:rPr>
                </w:rPrChange>
              </w:rPr>
              <w:t>CC_AF_gazetteNNXXXX_YYYYMMDD.</w:t>
            </w:r>
            <w:del w:id="679" w:author="Author">
              <w:r w:rsidRPr="00BF0368" w:rsidDel="00F31C46">
                <w:rPr>
                  <w:rFonts w:ascii="Courier New" w:hAnsi="Courier New" w:cs="Courier New"/>
                  <w:sz w:val="17"/>
                  <w:szCs w:val="17"/>
                  <w:rPrChange w:id="680" w:author="Author">
                    <w:rPr>
                      <w:sz w:val="17"/>
                      <w:szCs w:val="17"/>
                      <w:lang w:val="fr-FR"/>
                    </w:rPr>
                  </w:rPrChange>
                </w:rPr>
                <w:delText>ff</w:delText>
              </w:r>
            </w:del>
            <w:ins w:id="681" w:author="Author">
              <w:r w:rsidR="00F31C46" w:rsidRPr="00BF0368">
                <w:rPr>
                  <w:rFonts w:ascii="Courier New" w:hAnsi="Courier New" w:cs="Courier New"/>
                  <w:sz w:val="17"/>
                  <w:szCs w:val="17"/>
                  <w:lang w:val="fr-FR"/>
                  <w:rPrChange w:id="682" w:author="Author">
                    <w:rPr>
                      <w:sz w:val="17"/>
                      <w:szCs w:val="17"/>
                    </w:rPr>
                  </w:rPrChange>
                </w:rPr>
                <w:t>txt</w:t>
              </w:r>
            </w:ins>
            <w:r w:rsidRPr="00F30AF4">
              <w:rPr>
                <w:sz w:val="17"/>
                <w:szCs w:val="17"/>
                <w:lang w:val="fr-FR"/>
              </w:rPr>
              <w:t xml:space="preserve"> </w:t>
            </w:r>
          </w:p>
        </w:tc>
        <w:tc>
          <w:tcPr>
            <w:tcW w:w="4819" w:type="dxa"/>
            <w:tcBorders>
              <w:left w:val="single" w:sz="4" w:space="0" w:color="auto"/>
            </w:tcBorders>
            <w:tcPrChange w:id="683" w:author="Author">
              <w:tcPr>
                <w:tcW w:w="4819" w:type="dxa"/>
                <w:gridSpan w:val="2"/>
                <w:tcBorders>
                  <w:left w:val="single" w:sz="4" w:space="0" w:color="auto"/>
                </w:tcBorders>
              </w:tcPr>
            </w:tcPrChange>
          </w:tcPr>
          <w:p w14:paraId="45652A9E" w14:textId="0C5E53BC" w:rsidR="00FE43C3" w:rsidRPr="00F30AF4" w:rsidRDefault="00F31C46">
            <w:pPr>
              <w:pStyle w:val="Default"/>
              <w:rPr>
                <w:sz w:val="17"/>
                <w:szCs w:val="17"/>
                <w:lang w:val="fr-FR"/>
              </w:rPr>
            </w:pPr>
            <w:ins w:id="684" w:author="Author">
              <w:r w:rsidRPr="00F30AF4">
                <w:rPr>
                  <w:sz w:val="17"/>
                  <w:szCs w:val="17"/>
                  <w:lang w:val="fr-FR"/>
                </w:rPr>
                <w:t>Cet exemple c</w:t>
              </w:r>
            </w:ins>
            <w:del w:id="685" w:author="Author">
              <w:r w:rsidR="00FE43C3" w:rsidRPr="00F30AF4" w:rsidDel="00F31C46">
                <w:rPr>
                  <w:sz w:val="17"/>
                  <w:szCs w:val="17"/>
                  <w:lang w:val="fr-FR"/>
                </w:rPr>
                <w:delText>C</w:delText>
              </w:r>
            </w:del>
            <w:r w:rsidR="00FE43C3" w:rsidRPr="00F30AF4">
              <w:rPr>
                <w:sz w:val="17"/>
                <w:szCs w:val="17"/>
                <w:lang w:val="fr-FR"/>
              </w:rPr>
              <w:t>ontient le fichier d</w:t>
            </w:r>
            <w:r w:rsidR="00E937CE" w:rsidRPr="00F30AF4">
              <w:rPr>
                <w:sz w:val="17"/>
                <w:szCs w:val="17"/>
                <w:lang w:val="fr-FR"/>
              </w:rPr>
              <w:t>’</w:t>
            </w:r>
            <w:r w:rsidR="00FE43C3" w:rsidRPr="00F30AF4">
              <w:rPr>
                <w:sz w:val="17"/>
                <w:szCs w:val="17"/>
                <w:lang w:val="fr-FR"/>
              </w:rPr>
              <w:t xml:space="preserve">autorité concernant </w:t>
            </w:r>
            <w:ins w:id="686" w:author="Author">
              <w:r w:rsidR="007E2F9D" w:rsidRPr="00F30AF4">
                <w:rPr>
                  <w:sz w:val="17"/>
                  <w:szCs w:val="17"/>
                  <w:lang w:val="fr-FR"/>
                </w:rPr>
                <w:t>l’administration</w:t>
              </w:r>
              <w:r w:rsidRPr="00F30AF4">
                <w:rPr>
                  <w:sz w:val="17"/>
                  <w:szCs w:val="17"/>
                  <w:lang w:val="fr-FR"/>
                </w:rPr>
                <w:t xml:space="preserve"> CC, produit durant la période </w:t>
              </w:r>
            </w:ins>
            <w:del w:id="687" w:author="Author">
              <w:r w:rsidR="00FE43C3" w:rsidRPr="00F30AF4" w:rsidDel="00F31C46">
                <w:rPr>
                  <w:sz w:val="17"/>
                  <w:szCs w:val="17"/>
                  <w:lang w:val="fr-FR"/>
                </w:rPr>
                <w:delText xml:space="preserve">la publication </w:delText>
              </w:r>
            </w:del>
            <w:r w:rsidR="00FE43C3" w:rsidRPr="00F30AF4">
              <w:rPr>
                <w:sz w:val="17"/>
                <w:szCs w:val="17"/>
                <w:lang w:val="fr-FR"/>
              </w:rPr>
              <w:t>NNXXXX, NN désignant le numéro de semaine, XXXX l</w:t>
            </w:r>
            <w:r w:rsidR="00E937CE" w:rsidRPr="00F30AF4">
              <w:rPr>
                <w:sz w:val="17"/>
                <w:szCs w:val="17"/>
                <w:lang w:val="fr-FR"/>
              </w:rPr>
              <w:t>’</w:t>
            </w:r>
            <w:r w:rsidR="00FE43C3" w:rsidRPr="00F30AF4">
              <w:rPr>
                <w:sz w:val="17"/>
                <w:szCs w:val="17"/>
                <w:lang w:val="fr-FR"/>
              </w:rPr>
              <w:t>année</w:t>
            </w:r>
            <w:ins w:id="688" w:author="Author">
              <w:r w:rsidRPr="00F30AF4">
                <w:rPr>
                  <w:sz w:val="17"/>
                  <w:szCs w:val="17"/>
                  <w:lang w:val="fr-FR"/>
                </w:rPr>
                <w:t xml:space="preserve">, </w:t>
              </w:r>
            </w:ins>
            <w:del w:id="689" w:author="Author">
              <w:r w:rsidR="00FE43C3" w:rsidRPr="00F30AF4" w:rsidDel="00F31C46">
                <w:rPr>
                  <w:sz w:val="17"/>
                  <w:szCs w:val="17"/>
                  <w:lang w:val="fr-FR"/>
                </w:rPr>
                <w:delText xml:space="preserve"> et ff </w:delText>
              </w:r>
            </w:del>
            <w:ins w:id="690" w:author="Author">
              <w:r w:rsidRPr="00F30AF4">
                <w:rPr>
                  <w:sz w:val="17"/>
                  <w:szCs w:val="17"/>
                  <w:lang w:val="fr-FR"/>
                </w:rPr>
                <w:t xml:space="preserve">dans </w:t>
              </w:r>
            </w:ins>
            <w:r w:rsidR="00FE43C3" w:rsidRPr="00F30AF4">
              <w:rPr>
                <w:sz w:val="17"/>
                <w:szCs w:val="17"/>
                <w:lang w:val="fr-FR"/>
              </w:rPr>
              <w:t xml:space="preserve">le format de fichier </w:t>
            </w:r>
            <w:ins w:id="691" w:author="Author">
              <w:r w:rsidRPr="00F30AF4">
                <w:rPr>
                  <w:sz w:val="17"/>
                  <w:szCs w:val="17"/>
                  <w:lang w:val="fr-FR"/>
                </w:rPr>
                <w:t xml:space="preserve">texte </w:t>
              </w:r>
            </w:ins>
            <w:del w:id="692" w:author="Author">
              <w:r w:rsidR="00FE43C3" w:rsidRPr="00F30AF4" w:rsidDel="00F31C46">
                <w:rPr>
                  <w:sz w:val="17"/>
                  <w:szCs w:val="17"/>
                  <w:lang w:val="fr-FR"/>
                </w:rPr>
                <w:delText>(XML ou TXT)</w:delText>
              </w:r>
            </w:del>
          </w:p>
        </w:tc>
      </w:tr>
      <w:tr w:rsidR="00FE43C3" w:rsidRPr="002C5C94" w14:paraId="71F2C33A" w14:textId="77777777" w:rsidTr="00BF0368">
        <w:trPr>
          <w:trHeight w:val="103"/>
          <w:trPrChange w:id="693" w:author="Author">
            <w:trPr>
              <w:gridBefore w:val="2"/>
              <w:trHeight w:val="103"/>
            </w:trPr>
          </w:trPrChange>
        </w:trPr>
        <w:tc>
          <w:tcPr>
            <w:tcW w:w="3261" w:type="dxa"/>
            <w:tcBorders>
              <w:right w:val="single" w:sz="4" w:space="0" w:color="auto"/>
            </w:tcBorders>
            <w:tcPrChange w:id="694" w:author="Author">
              <w:tcPr>
                <w:tcW w:w="3261" w:type="dxa"/>
                <w:tcBorders>
                  <w:right w:val="single" w:sz="4" w:space="0" w:color="auto"/>
                </w:tcBorders>
              </w:tcPr>
            </w:tcPrChange>
          </w:tcPr>
          <w:p w14:paraId="3B147189" w14:textId="77777777" w:rsidR="00D87624" w:rsidRPr="00BF0368" w:rsidRDefault="00D87624">
            <w:pPr>
              <w:pStyle w:val="Default"/>
              <w:spacing w:before="60" w:after="60"/>
              <w:rPr>
                <w:ins w:id="695" w:author="Author"/>
                <w:rFonts w:ascii="Courier New" w:eastAsia="Courier New" w:hAnsi="Courier New" w:cs="Courier New"/>
                <w:color w:val="auto"/>
                <w:sz w:val="17"/>
                <w:szCs w:val="17"/>
                <w:rPrChange w:id="696" w:author="Author">
                  <w:rPr>
                    <w:ins w:id="697" w:author="Author"/>
                    <w:rFonts w:ascii="Courier New" w:eastAsia="Courier New" w:hAnsi="Courier New" w:cs="Courier New"/>
                    <w:color w:val="auto"/>
                    <w:sz w:val="17"/>
                    <w:szCs w:val="17"/>
                    <w:lang w:val="fr-FR"/>
                  </w:rPr>
                </w:rPrChange>
              </w:rPr>
            </w:pPr>
            <w:ins w:id="698" w:author="Author">
              <w:r w:rsidRPr="00BF0368">
                <w:rPr>
                  <w:rFonts w:ascii="Courier New" w:eastAsia="Courier New" w:hAnsi="Courier New" w:cs="Courier New"/>
                  <w:color w:val="auto"/>
                  <w:sz w:val="17"/>
                  <w:szCs w:val="17"/>
                  <w:rPrChange w:id="699" w:author="Author">
                    <w:rPr>
                      <w:rFonts w:ascii="Courier New" w:eastAsia="Courier New" w:hAnsi="Courier New" w:cs="Courier New"/>
                      <w:color w:val="auto"/>
                      <w:sz w:val="17"/>
                      <w:szCs w:val="17"/>
                      <w:lang w:val="fr-FR"/>
                    </w:rPr>
                  </w:rPrChange>
                </w:rPr>
                <w:t xml:space="preserve">&lt;generating Office ST.3 code&gt; “_”&lt;authority file acronym “AF”&gt;“_”year”&lt;XXXX&gt;”_”&lt;file generation date&gt;”.”&lt;file extension (xml or txt or csv).  </w:t>
              </w:r>
            </w:ins>
          </w:p>
          <w:p w14:paraId="1A546206" w14:textId="77777777" w:rsidR="00D87624" w:rsidRPr="00BF0368" w:rsidRDefault="00D87624">
            <w:pPr>
              <w:spacing w:before="60" w:after="60"/>
              <w:rPr>
                <w:ins w:id="700" w:author="Author"/>
                <w:rFonts w:ascii="Courier New" w:eastAsia="Courier New" w:hAnsi="Courier New" w:cs="Courier New"/>
                <w:szCs w:val="17"/>
                <w:rPrChange w:id="701" w:author="Author">
                  <w:rPr>
                    <w:ins w:id="702" w:author="Author"/>
                    <w:rFonts w:ascii="Courier New" w:eastAsia="Courier New" w:hAnsi="Courier New" w:cs="Courier New"/>
                    <w:szCs w:val="17"/>
                    <w:lang w:val="fr-FR"/>
                  </w:rPr>
                </w:rPrChange>
              </w:rPr>
            </w:pPr>
          </w:p>
          <w:p w14:paraId="32413E12" w14:textId="77777777" w:rsidR="00D87624" w:rsidRPr="00425661" w:rsidRDefault="00D87624">
            <w:pPr>
              <w:pStyle w:val="Default"/>
              <w:spacing w:before="60" w:after="60"/>
              <w:rPr>
                <w:ins w:id="703" w:author="Author"/>
                <w:rFonts w:ascii="Courier New" w:eastAsia="Courier New" w:hAnsi="Courier New" w:cs="Courier New"/>
                <w:color w:val="auto"/>
                <w:sz w:val="17"/>
                <w:szCs w:val="17"/>
              </w:rPr>
            </w:pPr>
            <w:ins w:id="704" w:author="Author">
              <w:r w:rsidRPr="00425661">
                <w:rPr>
                  <w:rFonts w:ascii="Courier New" w:eastAsia="Courier New" w:hAnsi="Courier New" w:cs="Courier New"/>
                  <w:color w:val="auto"/>
                  <w:sz w:val="17"/>
                  <w:szCs w:val="17"/>
                </w:rPr>
                <w:t>For example,</w:t>
              </w:r>
            </w:ins>
          </w:p>
          <w:p w14:paraId="66CC2FB5" w14:textId="6D0CFAF5" w:rsidR="00FE43C3" w:rsidRPr="00F30AF4" w:rsidRDefault="005A6047">
            <w:pPr>
              <w:pStyle w:val="Default"/>
              <w:rPr>
                <w:sz w:val="17"/>
                <w:szCs w:val="17"/>
                <w:lang w:val="fr-FR"/>
              </w:rPr>
            </w:pPr>
            <w:r w:rsidRPr="00425661">
              <w:rPr>
                <w:sz w:val="17"/>
                <w:szCs w:val="17"/>
              </w:rPr>
              <w:t>CC_AF_annéeXXXX_YYYYMMDD.</w:t>
            </w:r>
            <w:del w:id="705" w:author="Author">
              <w:r w:rsidRPr="00425661" w:rsidDel="00D87624">
                <w:rPr>
                  <w:sz w:val="17"/>
                  <w:szCs w:val="17"/>
                </w:rPr>
                <w:delText>ff</w:delText>
              </w:r>
            </w:del>
            <w:ins w:id="706" w:author="Author">
              <w:r w:rsidR="00D87624" w:rsidRPr="00F30AF4">
                <w:rPr>
                  <w:sz w:val="17"/>
                  <w:szCs w:val="17"/>
                  <w:lang w:val="fr-FR"/>
                </w:rPr>
                <w:t>txt</w:t>
              </w:r>
            </w:ins>
          </w:p>
        </w:tc>
        <w:tc>
          <w:tcPr>
            <w:tcW w:w="4819" w:type="dxa"/>
            <w:tcBorders>
              <w:left w:val="single" w:sz="4" w:space="0" w:color="auto"/>
            </w:tcBorders>
            <w:tcPrChange w:id="707" w:author="Author">
              <w:tcPr>
                <w:tcW w:w="4819" w:type="dxa"/>
                <w:gridSpan w:val="2"/>
                <w:tcBorders>
                  <w:left w:val="single" w:sz="4" w:space="0" w:color="auto"/>
                </w:tcBorders>
              </w:tcPr>
            </w:tcPrChange>
          </w:tcPr>
          <w:p w14:paraId="424F295E" w14:textId="7EA5EAA4" w:rsidR="00FE43C3" w:rsidRPr="00F30AF4" w:rsidRDefault="00D87624">
            <w:pPr>
              <w:pStyle w:val="Default"/>
              <w:rPr>
                <w:sz w:val="17"/>
                <w:szCs w:val="17"/>
                <w:lang w:val="fr-FR"/>
              </w:rPr>
            </w:pPr>
            <w:ins w:id="708" w:author="Author">
              <w:r w:rsidRPr="00F30AF4">
                <w:rPr>
                  <w:sz w:val="17"/>
                  <w:szCs w:val="17"/>
                  <w:lang w:val="fr-FR"/>
                </w:rPr>
                <w:t>Cet exemple c</w:t>
              </w:r>
            </w:ins>
            <w:del w:id="709" w:author="Author">
              <w:r w:rsidR="005A6047" w:rsidRPr="00F30AF4" w:rsidDel="00D87624">
                <w:rPr>
                  <w:sz w:val="17"/>
                  <w:szCs w:val="17"/>
                  <w:lang w:val="fr-FR"/>
                </w:rPr>
                <w:delText>C</w:delText>
              </w:r>
            </w:del>
            <w:r w:rsidR="005A6047" w:rsidRPr="00F30AF4">
              <w:rPr>
                <w:sz w:val="17"/>
                <w:szCs w:val="17"/>
                <w:lang w:val="fr-FR"/>
              </w:rPr>
              <w:t>ontient le fichier d</w:t>
            </w:r>
            <w:r w:rsidR="00E937CE" w:rsidRPr="00F30AF4">
              <w:rPr>
                <w:sz w:val="17"/>
                <w:szCs w:val="17"/>
                <w:lang w:val="fr-FR"/>
              </w:rPr>
              <w:t>’</w:t>
            </w:r>
            <w:r w:rsidR="005A6047" w:rsidRPr="00F30AF4">
              <w:rPr>
                <w:sz w:val="17"/>
                <w:szCs w:val="17"/>
                <w:lang w:val="fr-FR"/>
              </w:rPr>
              <w:t xml:space="preserve">autorité </w:t>
            </w:r>
            <w:ins w:id="710" w:author="Author">
              <w:r w:rsidRPr="00F30AF4">
                <w:rPr>
                  <w:sz w:val="17"/>
                  <w:szCs w:val="17"/>
                  <w:lang w:val="fr-FR"/>
                </w:rPr>
                <w:t xml:space="preserve">concernant l’administration CC </w:t>
              </w:r>
            </w:ins>
            <w:r w:rsidR="005A6047" w:rsidRPr="00F30AF4">
              <w:rPr>
                <w:sz w:val="17"/>
                <w:szCs w:val="17"/>
                <w:lang w:val="fr-FR"/>
              </w:rPr>
              <w:t>pour l</w:t>
            </w:r>
            <w:r w:rsidR="00E937CE" w:rsidRPr="00F30AF4">
              <w:rPr>
                <w:sz w:val="17"/>
                <w:szCs w:val="17"/>
                <w:lang w:val="fr-FR"/>
              </w:rPr>
              <w:t>’</w:t>
            </w:r>
            <w:r w:rsidR="005A6047" w:rsidRPr="00F30AF4">
              <w:rPr>
                <w:sz w:val="17"/>
                <w:szCs w:val="17"/>
                <w:lang w:val="fr-FR"/>
              </w:rPr>
              <w:t>année XXXX</w:t>
            </w:r>
            <w:ins w:id="711" w:author="Author">
              <w:r w:rsidRPr="00F30AF4">
                <w:rPr>
                  <w:sz w:val="17"/>
                  <w:szCs w:val="17"/>
                  <w:lang w:val="fr-FR"/>
                </w:rPr>
                <w:t>, dans le format de fichier texte</w:t>
              </w:r>
            </w:ins>
          </w:p>
        </w:tc>
      </w:tr>
      <w:tr w:rsidR="00E12EF9" w:rsidRPr="002C5C94" w14:paraId="46A0BA1C" w14:textId="77777777" w:rsidTr="00BF0368">
        <w:trPr>
          <w:trHeight w:val="103"/>
          <w:ins w:id="712" w:author="Author"/>
          <w:trPrChange w:id="713" w:author="Author">
            <w:trPr>
              <w:gridBefore w:val="2"/>
              <w:trHeight w:val="103"/>
            </w:trPr>
          </w:trPrChange>
        </w:trPr>
        <w:tc>
          <w:tcPr>
            <w:tcW w:w="3261" w:type="dxa"/>
            <w:tcBorders>
              <w:right w:val="single" w:sz="4" w:space="0" w:color="auto"/>
            </w:tcBorders>
            <w:tcPrChange w:id="714" w:author="Author">
              <w:tcPr>
                <w:tcW w:w="3261" w:type="dxa"/>
                <w:tcBorders>
                  <w:right w:val="single" w:sz="4" w:space="0" w:color="auto"/>
                </w:tcBorders>
              </w:tcPr>
            </w:tcPrChange>
          </w:tcPr>
          <w:p w14:paraId="0E8EEE17" w14:textId="77777777" w:rsidR="00E12EF9" w:rsidRDefault="00E12EF9">
            <w:pPr>
              <w:pStyle w:val="Default"/>
              <w:spacing w:before="60" w:after="60"/>
              <w:rPr>
                <w:ins w:id="715" w:author="Author"/>
                <w:rFonts w:ascii="Courier New" w:hAnsi="Courier New" w:cs="Courier New"/>
                <w:sz w:val="17"/>
                <w:szCs w:val="17"/>
              </w:rPr>
            </w:pPr>
            <w:ins w:id="716" w:author="Author">
              <w:r w:rsidRPr="7F05FEFA">
                <w:rPr>
                  <w:rFonts w:ascii="Courier New" w:hAnsi="Courier New" w:cs="Courier New"/>
                  <w:sz w:val="17"/>
                  <w:szCs w:val="17"/>
                </w:rPr>
                <w:t>&lt;generating Office ST.3 code&gt; “_”&lt;authority file acronym “AF”&gt;“_”&lt;file generation date&gt;”.”&lt;file extension (xml or txt or c</w:t>
              </w:r>
              <w:r>
                <w:rPr>
                  <w:rFonts w:ascii="Courier New" w:hAnsi="Courier New" w:cs="Courier New"/>
                  <w:sz w:val="17"/>
                  <w:szCs w:val="17"/>
                </w:rPr>
                <w:t>s</w:t>
              </w:r>
              <w:r w:rsidRPr="7F05FEFA">
                <w:rPr>
                  <w:rFonts w:ascii="Courier New" w:hAnsi="Courier New" w:cs="Courier New"/>
                  <w:sz w:val="17"/>
                  <w:szCs w:val="17"/>
                </w:rPr>
                <w:t xml:space="preserve">v).   </w:t>
              </w:r>
            </w:ins>
          </w:p>
          <w:p w14:paraId="1C5091CB" w14:textId="77777777" w:rsidR="00E12EF9" w:rsidRDefault="00E12EF9">
            <w:pPr>
              <w:pStyle w:val="Default"/>
              <w:spacing w:before="60" w:after="60"/>
              <w:rPr>
                <w:ins w:id="717" w:author="Author"/>
                <w:rFonts w:ascii="Courier New" w:hAnsi="Courier New" w:cs="Courier New"/>
                <w:sz w:val="17"/>
                <w:szCs w:val="17"/>
              </w:rPr>
            </w:pPr>
          </w:p>
          <w:p w14:paraId="59F5DD61" w14:textId="77777777" w:rsidR="00E12EF9" w:rsidRDefault="00E12EF9">
            <w:pPr>
              <w:pStyle w:val="Default"/>
              <w:spacing w:before="60" w:after="60"/>
              <w:rPr>
                <w:ins w:id="718" w:author="Author"/>
                <w:rFonts w:ascii="Courier New" w:hAnsi="Courier New" w:cs="Courier New"/>
                <w:sz w:val="17"/>
                <w:szCs w:val="17"/>
              </w:rPr>
            </w:pPr>
            <w:ins w:id="719" w:author="Author">
              <w:r w:rsidRPr="7F05FEFA">
                <w:rPr>
                  <w:rFonts w:ascii="Courier New" w:hAnsi="Courier New" w:cs="Courier New"/>
                  <w:sz w:val="17"/>
                  <w:szCs w:val="17"/>
                </w:rPr>
                <w:t xml:space="preserve">For example, </w:t>
              </w:r>
            </w:ins>
          </w:p>
          <w:p w14:paraId="2177751F" w14:textId="483ABAC3" w:rsidR="00E12EF9" w:rsidRPr="00425661" w:rsidRDefault="00E12EF9">
            <w:pPr>
              <w:pStyle w:val="Default"/>
              <w:spacing w:before="60" w:after="60"/>
              <w:rPr>
                <w:ins w:id="720" w:author="Author"/>
                <w:rFonts w:ascii="Courier New" w:eastAsia="Courier New" w:hAnsi="Courier New" w:cs="Courier New"/>
                <w:color w:val="auto"/>
                <w:sz w:val="17"/>
                <w:szCs w:val="17"/>
              </w:rPr>
            </w:pPr>
            <w:ins w:id="721" w:author="Author">
              <w:r w:rsidRPr="7F05FEFA">
                <w:rPr>
                  <w:rFonts w:ascii="Courier New" w:hAnsi="Courier New" w:cs="Courier New"/>
                  <w:sz w:val="17"/>
                  <w:szCs w:val="17"/>
                </w:rPr>
                <w:t>CC_AF_YYYYMMDD.txt</w:t>
              </w:r>
            </w:ins>
          </w:p>
        </w:tc>
        <w:tc>
          <w:tcPr>
            <w:tcW w:w="4819" w:type="dxa"/>
            <w:tcBorders>
              <w:left w:val="single" w:sz="4" w:space="0" w:color="auto"/>
            </w:tcBorders>
            <w:tcPrChange w:id="722" w:author="Author">
              <w:tcPr>
                <w:tcW w:w="4819" w:type="dxa"/>
                <w:gridSpan w:val="2"/>
                <w:tcBorders>
                  <w:left w:val="single" w:sz="4" w:space="0" w:color="auto"/>
                </w:tcBorders>
              </w:tcPr>
            </w:tcPrChange>
          </w:tcPr>
          <w:p w14:paraId="7ED4D949" w14:textId="6F783C24" w:rsidR="00E12EF9" w:rsidRPr="00F30AF4" w:rsidRDefault="00E12EF9">
            <w:pPr>
              <w:pStyle w:val="Default"/>
              <w:rPr>
                <w:ins w:id="723" w:author="Author"/>
                <w:sz w:val="17"/>
                <w:szCs w:val="17"/>
                <w:lang w:val="fr-FR"/>
              </w:rPr>
            </w:pPr>
            <w:ins w:id="724" w:author="Author">
              <w:r w:rsidRPr="00E12EF9">
                <w:rPr>
                  <w:sz w:val="17"/>
                  <w:szCs w:val="17"/>
                  <w:lang w:val="fr-FR"/>
                </w:rPr>
                <w:t>Cet exemple contient le fichier d’autorité concernant l’administration CC dans le format de fichier texte</w:t>
              </w:r>
            </w:ins>
          </w:p>
        </w:tc>
      </w:tr>
      <w:tr w:rsidR="00FE43C3" w:rsidRPr="002C5C94" w14:paraId="2134AC5C" w14:textId="77777777" w:rsidTr="00BF0368">
        <w:trPr>
          <w:trHeight w:val="103"/>
          <w:trPrChange w:id="725" w:author="Author">
            <w:trPr>
              <w:gridBefore w:val="2"/>
              <w:trHeight w:val="103"/>
            </w:trPr>
          </w:trPrChange>
        </w:trPr>
        <w:tc>
          <w:tcPr>
            <w:tcW w:w="3261" w:type="dxa"/>
            <w:tcBorders>
              <w:right w:val="single" w:sz="4" w:space="0" w:color="auto"/>
            </w:tcBorders>
            <w:tcPrChange w:id="726" w:author="Author">
              <w:tcPr>
                <w:tcW w:w="3261" w:type="dxa"/>
                <w:tcBorders>
                  <w:right w:val="single" w:sz="4" w:space="0" w:color="auto"/>
                </w:tcBorders>
              </w:tcPr>
            </w:tcPrChange>
          </w:tcPr>
          <w:p w14:paraId="47E73A7C" w14:textId="77777777" w:rsidR="00C942EA" w:rsidRPr="00BF0368" w:rsidRDefault="00C942EA">
            <w:pPr>
              <w:pStyle w:val="Default"/>
              <w:keepLines/>
              <w:spacing w:before="60" w:after="60"/>
              <w:rPr>
                <w:ins w:id="727" w:author="Author"/>
                <w:rFonts w:ascii="Courier New" w:eastAsia="Courier New" w:hAnsi="Courier New" w:cs="Courier New"/>
                <w:color w:val="auto"/>
                <w:sz w:val="17"/>
                <w:szCs w:val="17"/>
                <w:rPrChange w:id="728" w:author="Author">
                  <w:rPr>
                    <w:ins w:id="729" w:author="Author"/>
                    <w:rFonts w:ascii="Courier New" w:eastAsia="Courier New" w:hAnsi="Courier New" w:cs="Courier New"/>
                    <w:color w:val="auto"/>
                    <w:sz w:val="17"/>
                    <w:szCs w:val="17"/>
                    <w:lang w:val="fr-FR"/>
                  </w:rPr>
                </w:rPrChange>
              </w:rPr>
            </w:pPr>
            <w:ins w:id="730" w:author="Author">
              <w:r w:rsidRPr="00BF0368">
                <w:rPr>
                  <w:rFonts w:ascii="Courier New" w:eastAsia="Courier New" w:hAnsi="Courier New" w:cs="Courier New"/>
                  <w:color w:val="auto"/>
                  <w:sz w:val="17"/>
                  <w:szCs w:val="17"/>
                  <w:rPrChange w:id="731" w:author="Author">
                    <w:rPr>
                      <w:rFonts w:ascii="Courier New" w:eastAsia="Courier New" w:hAnsi="Courier New" w:cs="Courier New"/>
                      <w:color w:val="auto"/>
                      <w:sz w:val="17"/>
                      <w:szCs w:val="17"/>
                      <w:lang w:val="fr-FR"/>
                    </w:rPr>
                  </w:rPrChange>
                </w:rPr>
                <w:t xml:space="preserve">&lt;generating Office ST.3 code&gt; “_”&lt;authority file acronym “AF”&gt;“_”&lt;authority file year&gt;”_”&lt;kind code&gt;”DOCUMENTS”_”&lt;file generation date&gt;”.”&lt;file extension (xml or txt or csv).  </w:t>
              </w:r>
            </w:ins>
          </w:p>
          <w:p w14:paraId="0CBB7966" w14:textId="77777777" w:rsidR="00C942EA" w:rsidRPr="00BF0368" w:rsidRDefault="00C942EA">
            <w:pPr>
              <w:spacing w:before="60" w:after="60"/>
              <w:rPr>
                <w:ins w:id="732" w:author="Author"/>
                <w:rFonts w:ascii="Courier New" w:eastAsia="Courier New" w:hAnsi="Courier New" w:cs="Courier New"/>
                <w:szCs w:val="17"/>
                <w:rPrChange w:id="733" w:author="Author">
                  <w:rPr>
                    <w:ins w:id="734" w:author="Author"/>
                    <w:rFonts w:ascii="Courier New" w:eastAsia="Courier New" w:hAnsi="Courier New" w:cs="Courier New"/>
                    <w:szCs w:val="17"/>
                    <w:lang w:val="fr-FR"/>
                  </w:rPr>
                </w:rPrChange>
              </w:rPr>
            </w:pPr>
          </w:p>
          <w:p w14:paraId="0F2CE313" w14:textId="77777777" w:rsidR="00C942EA" w:rsidRPr="00425661" w:rsidRDefault="00C942EA">
            <w:pPr>
              <w:pStyle w:val="Default"/>
              <w:spacing w:before="60" w:after="60"/>
              <w:rPr>
                <w:ins w:id="735" w:author="Author"/>
                <w:rFonts w:ascii="Courier New" w:eastAsia="Courier New" w:hAnsi="Courier New" w:cs="Courier New"/>
                <w:color w:val="auto"/>
                <w:sz w:val="17"/>
                <w:szCs w:val="17"/>
              </w:rPr>
            </w:pPr>
            <w:ins w:id="736" w:author="Author">
              <w:r w:rsidRPr="00425661">
                <w:rPr>
                  <w:rFonts w:ascii="Courier New" w:eastAsia="Courier New" w:hAnsi="Courier New" w:cs="Courier New"/>
                  <w:color w:val="auto"/>
                  <w:sz w:val="17"/>
                  <w:szCs w:val="17"/>
                </w:rPr>
                <w:t>For example,</w:t>
              </w:r>
            </w:ins>
          </w:p>
          <w:p w14:paraId="09387E3C" w14:textId="7A85C23E" w:rsidR="00FE43C3" w:rsidRPr="00425661" w:rsidRDefault="00FE43C3">
            <w:pPr>
              <w:pStyle w:val="Default"/>
              <w:rPr>
                <w:sz w:val="17"/>
                <w:szCs w:val="17"/>
              </w:rPr>
            </w:pPr>
            <w:r w:rsidRPr="00425661">
              <w:rPr>
                <w:sz w:val="17"/>
                <w:szCs w:val="17"/>
              </w:rPr>
              <w:t>CC_AF_</w:t>
            </w:r>
            <w:del w:id="737" w:author="Author">
              <w:r w:rsidRPr="00425661" w:rsidDel="00C942EA">
                <w:rPr>
                  <w:sz w:val="17"/>
                  <w:szCs w:val="17"/>
                </w:rPr>
                <w:delText>YYYYMMDD.ff</w:delText>
              </w:r>
            </w:del>
            <w:ins w:id="738" w:author="Author">
              <w:r w:rsidR="00C942EA" w:rsidRPr="00425661">
                <w:rPr>
                  <w:rFonts w:ascii="Courier New" w:eastAsia="Courier New" w:hAnsi="Courier New" w:cs="Courier New"/>
                  <w:color w:val="auto"/>
                  <w:sz w:val="17"/>
                  <w:szCs w:val="17"/>
                </w:rPr>
                <w:t>YYYY_K_DOCUMENTS.TXT</w:t>
              </w:r>
            </w:ins>
          </w:p>
        </w:tc>
        <w:tc>
          <w:tcPr>
            <w:tcW w:w="4819" w:type="dxa"/>
            <w:tcBorders>
              <w:left w:val="single" w:sz="4" w:space="0" w:color="auto"/>
            </w:tcBorders>
            <w:tcPrChange w:id="739" w:author="Author">
              <w:tcPr>
                <w:tcW w:w="4819" w:type="dxa"/>
                <w:gridSpan w:val="2"/>
                <w:tcBorders>
                  <w:left w:val="single" w:sz="4" w:space="0" w:color="auto"/>
                </w:tcBorders>
              </w:tcPr>
            </w:tcPrChange>
          </w:tcPr>
          <w:p w14:paraId="574F8881" w14:textId="78EE661A" w:rsidR="00FE43C3" w:rsidRPr="00F30AF4" w:rsidRDefault="00C942EA">
            <w:pPr>
              <w:rPr>
                <w:sz w:val="17"/>
                <w:szCs w:val="17"/>
                <w:lang w:val="fr-FR"/>
              </w:rPr>
            </w:pPr>
            <w:ins w:id="740" w:author="Author">
              <w:r w:rsidRPr="00F30AF4">
                <w:rPr>
                  <w:color w:val="000000"/>
                  <w:sz w:val="17"/>
                  <w:szCs w:val="17"/>
                  <w:lang w:val="fr-FR"/>
                </w:rPr>
                <w:t>Cet exemple c</w:t>
              </w:r>
            </w:ins>
            <w:del w:id="741" w:author="Author">
              <w:r w:rsidR="005A6047" w:rsidRPr="00F30AF4" w:rsidDel="00C942EA">
                <w:rPr>
                  <w:color w:val="000000"/>
                  <w:sz w:val="17"/>
                  <w:szCs w:val="17"/>
                  <w:lang w:val="fr-FR"/>
                </w:rPr>
                <w:delText>C</w:delText>
              </w:r>
            </w:del>
            <w:r w:rsidR="005A6047" w:rsidRPr="00F30AF4">
              <w:rPr>
                <w:color w:val="000000"/>
                <w:sz w:val="17"/>
                <w:szCs w:val="17"/>
                <w:lang w:val="fr-FR"/>
              </w:rPr>
              <w:t>ontient le fichier d</w:t>
            </w:r>
            <w:r w:rsidR="00E937CE" w:rsidRPr="00F30AF4">
              <w:rPr>
                <w:color w:val="000000"/>
                <w:sz w:val="17"/>
                <w:szCs w:val="17"/>
                <w:lang w:val="fr-FR"/>
              </w:rPr>
              <w:t>’</w:t>
            </w:r>
            <w:r w:rsidR="005A6047" w:rsidRPr="00F30AF4">
              <w:rPr>
                <w:color w:val="000000"/>
                <w:sz w:val="17"/>
                <w:szCs w:val="17"/>
                <w:lang w:val="fr-FR"/>
              </w:rPr>
              <w:t xml:space="preserve">autorité </w:t>
            </w:r>
            <w:ins w:id="742" w:author="Author">
              <w:r w:rsidRPr="00F30AF4">
                <w:rPr>
                  <w:color w:val="000000"/>
                  <w:sz w:val="17"/>
                  <w:szCs w:val="17"/>
                  <w:lang w:val="fr-FR"/>
                </w:rPr>
                <w:t xml:space="preserve">concernant l’administration CC pour l’année YYYY </w:t>
              </w:r>
            </w:ins>
            <w:r w:rsidR="005A6047" w:rsidRPr="00F30AF4">
              <w:rPr>
                <w:color w:val="000000"/>
                <w:sz w:val="17"/>
                <w:szCs w:val="17"/>
                <w:lang w:val="fr-FR"/>
              </w:rPr>
              <w:t xml:space="preserve">avec le format de fichier </w:t>
            </w:r>
            <w:ins w:id="743" w:author="Author">
              <w:r w:rsidRPr="00F30AF4">
                <w:rPr>
                  <w:color w:val="000000"/>
                  <w:sz w:val="17"/>
                  <w:szCs w:val="17"/>
                  <w:lang w:val="fr-FR"/>
                </w:rPr>
                <w:t xml:space="preserve">texte </w:t>
              </w:r>
            </w:ins>
            <w:del w:id="744" w:author="Author">
              <w:r w:rsidR="005A6047" w:rsidRPr="00F30AF4" w:rsidDel="00C942EA">
                <w:rPr>
                  <w:color w:val="000000"/>
                  <w:sz w:val="17"/>
                  <w:szCs w:val="17"/>
                  <w:lang w:val="fr-FR"/>
                </w:rPr>
                <w:delText>ff</w:delText>
              </w:r>
            </w:del>
            <w:ins w:id="745" w:author="Author">
              <w:r w:rsidRPr="00F30AF4">
                <w:rPr>
                  <w:color w:val="000000"/>
                  <w:sz w:val="17"/>
                  <w:szCs w:val="17"/>
                  <w:lang w:val="fr-FR"/>
                </w:rPr>
                <w:t>et contient des codes de type de documents K</w:t>
              </w:r>
            </w:ins>
          </w:p>
        </w:tc>
      </w:tr>
      <w:tr w:rsidR="00FE43C3" w:rsidRPr="002C5C94" w14:paraId="717357DD" w14:textId="77777777" w:rsidTr="00BF0368">
        <w:trPr>
          <w:trHeight w:val="103"/>
          <w:trPrChange w:id="746" w:author="Author">
            <w:trPr>
              <w:gridBefore w:val="2"/>
              <w:trHeight w:val="103"/>
            </w:trPr>
          </w:trPrChange>
        </w:trPr>
        <w:tc>
          <w:tcPr>
            <w:tcW w:w="3261" w:type="dxa"/>
            <w:tcBorders>
              <w:right w:val="single" w:sz="4" w:space="0" w:color="auto"/>
            </w:tcBorders>
            <w:tcPrChange w:id="747" w:author="Author">
              <w:tcPr>
                <w:tcW w:w="3261" w:type="dxa"/>
                <w:tcBorders>
                  <w:right w:val="single" w:sz="4" w:space="0" w:color="auto"/>
                </w:tcBorders>
              </w:tcPr>
            </w:tcPrChange>
          </w:tcPr>
          <w:p w14:paraId="14EDA1D8" w14:textId="77777777" w:rsidR="0048257F" w:rsidRPr="00BF0368" w:rsidRDefault="0048257F">
            <w:pPr>
              <w:pStyle w:val="Default"/>
              <w:spacing w:before="60" w:after="60"/>
              <w:rPr>
                <w:ins w:id="748" w:author="Author"/>
                <w:rFonts w:ascii="Courier New" w:hAnsi="Courier New" w:cs="Courier New"/>
                <w:sz w:val="17"/>
                <w:szCs w:val="17"/>
                <w:rPrChange w:id="749" w:author="Author">
                  <w:rPr>
                    <w:ins w:id="750" w:author="Author"/>
                    <w:rFonts w:ascii="Courier New" w:hAnsi="Courier New" w:cs="Courier New"/>
                    <w:sz w:val="17"/>
                    <w:szCs w:val="17"/>
                    <w:lang w:val="fr-FR"/>
                  </w:rPr>
                </w:rPrChange>
              </w:rPr>
            </w:pPr>
            <w:ins w:id="751" w:author="Author">
              <w:r w:rsidRPr="00BF0368">
                <w:rPr>
                  <w:rFonts w:ascii="Courier New" w:hAnsi="Courier New" w:cs="Courier New"/>
                  <w:sz w:val="17"/>
                  <w:szCs w:val="17"/>
                  <w:rPrChange w:id="752" w:author="Author">
                    <w:rPr>
                      <w:rFonts w:ascii="Courier New" w:hAnsi="Courier New" w:cs="Courier New"/>
                      <w:sz w:val="17"/>
                      <w:szCs w:val="17"/>
                      <w:lang w:val="fr-FR"/>
                    </w:rPr>
                  </w:rPrChange>
                </w:rPr>
                <w:t xml:space="preserve">&lt;generating Office ST.3 code&gt; “_”&lt;authority file acronym “AF”&gt;”.”&lt;file extension (xml or txt or csv).   </w:t>
              </w:r>
            </w:ins>
          </w:p>
          <w:p w14:paraId="7B669130" w14:textId="77777777" w:rsidR="0048257F" w:rsidRPr="00BF0368" w:rsidRDefault="0048257F">
            <w:pPr>
              <w:pStyle w:val="Default"/>
              <w:spacing w:before="60" w:after="60"/>
              <w:rPr>
                <w:ins w:id="753" w:author="Author"/>
                <w:rFonts w:ascii="Courier New" w:hAnsi="Courier New" w:cs="Courier New"/>
                <w:sz w:val="17"/>
                <w:szCs w:val="17"/>
                <w:rPrChange w:id="754" w:author="Author">
                  <w:rPr>
                    <w:ins w:id="755" w:author="Author"/>
                    <w:rFonts w:ascii="Courier New" w:hAnsi="Courier New" w:cs="Courier New"/>
                    <w:sz w:val="17"/>
                    <w:szCs w:val="17"/>
                    <w:lang w:val="fr-FR"/>
                  </w:rPr>
                </w:rPrChange>
              </w:rPr>
            </w:pPr>
          </w:p>
          <w:p w14:paraId="28DCE7B5" w14:textId="77777777" w:rsidR="0048257F" w:rsidRPr="00425661" w:rsidRDefault="0048257F">
            <w:pPr>
              <w:pStyle w:val="Default"/>
              <w:spacing w:before="60" w:after="60"/>
              <w:rPr>
                <w:ins w:id="756" w:author="Author"/>
                <w:rFonts w:ascii="Courier New" w:hAnsi="Courier New" w:cs="Courier New"/>
                <w:sz w:val="17"/>
                <w:szCs w:val="17"/>
              </w:rPr>
            </w:pPr>
            <w:ins w:id="757" w:author="Author">
              <w:r w:rsidRPr="00425661">
                <w:rPr>
                  <w:rFonts w:ascii="Courier New" w:hAnsi="Courier New" w:cs="Courier New"/>
                  <w:sz w:val="17"/>
                  <w:szCs w:val="17"/>
                </w:rPr>
                <w:t xml:space="preserve">For example, </w:t>
              </w:r>
            </w:ins>
          </w:p>
          <w:p w14:paraId="7CC503AF" w14:textId="77777777" w:rsidR="00FE43C3" w:rsidRPr="00425661" w:rsidRDefault="00FE43C3">
            <w:pPr>
              <w:pStyle w:val="Default"/>
              <w:rPr>
                <w:sz w:val="17"/>
                <w:szCs w:val="17"/>
              </w:rPr>
            </w:pPr>
            <w:r w:rsidRPr="00425661">
              <w:rPr>
                <w:sz w:val="17"/>
                <w:szCs w:val="17"/>
              </w:rPr>
              <w:t>CC_AF.zip</w:t>
            </w:r>
          </w:p>
        </w:tc>
        <w:tc>
          <w:tcPr>
            <w:tcW w:w="4819" w:type="dxa"/>
            <w:tcBorders>
              <w:left w:val="single" w:sz="4" w:space="0" w:color="auto"/>
            </w:tcBorders>
            <w:tcPrChange w:id="758" w:author="Author">
              <w:tcPr>
                <w:tcW w:w="4819" w:type="dxa"/>
                <w:gridSpan w:val="2"/>
                <w:tcBorders>
                  <w:left w:val="single" w:sz="4" w:space="0" w:color="auto"/>
                </w:tcBorders>
              </w:tcPr>
            </w:tcPrChange>
          </w:tcPr>
          <w:p w14:paraId="2D2B4E9B" w14:textId="4CB89D02" w:rsidR="00FE43C3" w:rsidRPr="00F30AF4" w:rsidRDefault="0048257F">
            <w:pPr>
              <w:pStyle w:val="Default"/>
              <w:rPr>
                <w:sz w:val="17"/>
                <w:szCs w:val="17"/>
                <w:lang w:val="fr-FR"/>
              </w:rPr>
            </w:pPr>
            <w:ins w:id="759" w:author="Author">
              <w:r w:rsidRPr="00F30AF4">
                <w:rPr>
                  <w:sz w:val="17"/>
                  <w:szCs w:val="17"/>
                  <w:lang w:val="fr-FR"/>
                </w:rPr>
                <w:t>Exemple d’un f</w:t>
              </w:r>
            </w:ins>
            <w:del w:id="760" w:author="Author">
              <w:r w:rsidR="005A6047" w:rsidRPr="00F30AF4" w:rsidDel="0048257F">
                <w:rPr>
                  <w:sz w:val="17"/>
                  <w:szCs w:val="17"/>
                  <w:lang w:val="fr-FR"/>
                </w:rPr>
                <w:delText>F</w:delText>
              </w:r>
            </w:del>
            <w:r w:rsidR="005A6047" w:rsidRPr="00F30AF4">
              <w:rPr>
                <w:sz w:val="17"/>
                <w:szCs w:val="17"/>
                <w:lang w:val="fr-FR"/>
              </w:rPr>
              <w:t>ichier comprimé contenant l</w:t>
            </w:r>
            <w:ins w:id="761" w:author="Author">
              <w:r w:rsidRPr="00F30AF4">
                <w:rPr>
                  <w:sz w:val="17"/>
                  <w:szCs w:val="17"/>
                  <w:lang w:val="fr-FR"/>
                </w:rPr>
                <w:t>’un des</w:t>
              </w:r>
            </w:ins>
            <w:del w:id="762" w:author="Author">
              <w:r w:rsidR="005A6047" w:rsidRPr="00F30AF4" w:rsidDel="0048257F">
                <w:rPr>
                  <w:sz w:val="17"/>
                  <w:szCs w:val="17"/>
                  <w:lang w:val="fr-FR"/>
                </w:rPr>
                <w:delText>es trois</w:delText>
              </w:r>
            </w:del>
            <w:r w:rsidR="007B0A0F" w:rsidRPr="00F30AF4">
              <w:rPr>
                <w:sz w:val="17"/>
                <w:szCs w:val="17"/>
                <w:lang w:val="fr-FR"/>
              </w:rPr>
              <w:t> </w:t>
            </w:r>
            <w:r w:rsidR="005A6047" w:rsidRPr="00F30AF4">
              <w:rPr>
                <w:sz w:val="17"/>
                <w:szCs w:val="17"/>
                <w:lang w:val="fr-FR"/>
              </w:rPr>
              <w:t>fichiers susmentionnés</w:t>
            </w:r>
          </w:p>
        </w:tc>
      </w:tr>
    </w:tbl>
    <w:p w14:paraId="544DBC88" w14:textId="77777777" w:rsidR="00AF7740" w:rsidRDefault="00991599" w:rsidP="00F30AF4">
      <w:pPr>
        <w:pStyle w:val="Heading2"/>
        <w:spacing w:after="80"/>
        <w:rPr>
          <w:sz w:val="17"/>
          <w:szCs w:val="17"/>
          <w:lang w:val="fr-FR"/>
        </w:rPr>
      </w:pPr>
      <w:bookmarkStart w:id="763" w:name="_Toc210292891"/>
      <w:ins w:id="764" w:author="Author">
        <w:r>
          <w:rPr>
            <w:sz w:val="17"/>
            <w:szCs w:val="17"/>
            <w:lang w:val="fr-FR"/>
          </w:rPr>
          <w:br w:type="textWrapping" w:clear="all"/>
        </w:r>
      </w:ins>
    </w:p>
    <w:p w14:paraId="7F7F2CC9" w14:textId="086636B7" w:rsidR="00807B26" w:rsidRPr="00F30AF4" w:rsidRDefault="00F30AF4" w:rsidP="00F30AF4">
      <w:pPr>
        <w:pStyle w:val="Heading2"/>
        <w:spacing w:after="80"/>
        <w:rPr>
          <w:sz w:val="17"/>
          <w:szCs w:val="17"/>
          <w:lang w:val="fr-FR"/>
        </w:rPr>
      </w:pPr>
      <w:r w:rsidRPr="00F30AF4">
        <w:rPr>
          <w:sz w:val="17"/>
          <w:szCs w:val="17"/>
          <w:lang w:val="fr-FR"/>
        </w:rPr>
        <w:t>MISE EN ŒUVRE DU FICHIER D’AUTORITÉ</w:t>
      </w:r>
      <w:bookmarkEnd w:id="763"/>
    </w:p>
    <w:p w14:paraId="4CE62530" w14:textId="664B9D28" w:rsidR="00807B26" w:rsidRPr="00F30AF4" w:rsidRDefault="00582D63" w:rsidP="00DE17C8">
      <w:pPr>
        <w:pStyle w:val="ONUME"/>
        <w:numPr>
          <w:ilvl w:val="0"/>
          <w:numId w:val="0"/>
        </w:numPr>
        <w:rPr>
          <w:sz w:val="17"/>
          <w:szCs w:val="17"/>
          <w:lang w:val="fr-FR"/>
        </w:rPr>
      </w:pPr>
      <w:ins w:id="765" w:author="Author">
        <w:r>
          <w:rPr>
            <w:sz w:val="17"/>
            <w:szCs w:val="17"/>
            <w:lang w:val="fr-FR"/>
          </w:rPr>
          <w:t>35.</w:t>
        </w:r>
        <w:r>
          <w:rPr>
            <w:sz w:val="17"/>
            <w:szCs w:val="17"/>
            <w:lang w:val="fr-FR"/>
          </w:rPr>
          <w:tab/>
        </w:r>
      </w:ins>
      <w:r w:rsidR="00D07D1B" w:rsidRPr="00F30AF4">
        <w:rPr>
          <w:sz w:val="17"/>
          <w:szCs w:val="17"/>
          <w:lang w:val="fr-FR"/>
        </w:rPr>
        <w:t xml:space="preserve">Afin de garantir </w:t>
      </w:r>
      <w:r w:rsidR="00B2300A" w:rsidRPr="00F30AF4">
        <w:rPr>
          <w:sz w:val="17"/>
          <w:szCs w:val="17"/>
          <w:lang w:val="fr-FR"/>
        </w:rPr>
        <w:t>l</w:t>
      </w:r>
      <w:r w:rsidR="00E937CE" w:rsidRPr="00F30AF4">
        <w:rPr>
          <w:sz w:val="17"/>
          <w:szCs w:val="17"/>
          <w:lang w:val="fr-FR"/>
        </w:rPr>
        <w:t>’</w:t>
      </w:r>
      <w:r w:rsidR="00B2300A" w:rsidRPr="00F30AF4">
        <w:rPr>
          <w:sz w:val="17"/>
          <w:szCs w:val="17"/>
          <w:lang w:val="fr-FR"/>
        </w:rPr>
        <w:t>efficacité des</w:t>
      </w:r>
      <w:r w:rsidR="00D07D1B" w:rsidRPr="00F30AF4">
        <w:rPr>
          <w:sz w:val="17"/>
          <w:szCs w:val="17"/>
          <w:lang w:val="fr-FR"/>
        </w:rPr>
        <w:t xml:space="preserve"> échange</w:t>
      </w:r>
      <w:r w:rsidR="00B2300A" w:rsidRPr="00F30AF4">
        <w:rPr>
          <w:sz w:val="17"/>
          <w:szCs w:val="17"/>
          <w:lang w:val="fr-FR"/>
        </w:rPr>
        <w:t>s</w:t>
      </w:r>
      <w:r w:rsidR="00D07D1B" w:rsidRPr="00F30AF4">
        <w:rPr>
          <w:sz w:val="17"/>
          <w:szCs w:val="17"/>
          <w:lang w:val="fr-FR"/>
        </w:rPr>
        <w:t xml:space="preserve"> de données, les fichiers d</w:t>
      </w:r>
      <w:r w:rsidR="00E937CE" w:rsidRPr="00F30AF4">
        <w:rPr>
          <w:sz w:val="17"/>
          <w:szCs w:val="17"/>
          <w:lang w:val="fr-FR"/>
        </w:rPr>
        <w:t>’</w:t>
      </w:r>
      <w:r w:rsidR="00D07D1B" w:rsidRPr="00F30AF4">
        <w:rPr>
          <w:sz w:val="17"/>
          <w:szCs w:val="17"/>
          <w:lang w:val="fr-FR"/>
        </w:rPr>
        <w:t xml:space="preserve">autorité en XML doivent être structurés selon le </w:t>
      </w:r>
      <w:r w:rsidR="00232D1A" w:rsidRPr="00F30AF4">
        <w:rPr>
          <w:sz w:val="17"/>
          <w:szCs w:val="17"/>
          <w:lang w:val="fr-FR"/>
        </w:rPr>
        <w:t xml:space="preserve">format XML Schema ou </w:t>
      </w:r>
      <w:r w:rsidR="000D6C3F" w:rsidRPr="00F30AF4">
        <w:rPr>
          <w:sz w:val="17"/>
          <w:szCs w:val="17"/>
          <w:lang w:val="fr-FR"/>
        </w:rPr>
        <w:t xml:space="preserve">le format </w:t>
      </w:r>
      <w:r w:rsidR="00232D1A" w:rsidRPr="00F30AF4">
        <w:rPr>
          <w:sz w:val="17"/>
          <w:szCs w:val="17"/>
          <w:lang w:val="fr-FR"/>
        </w:rPr>
        <w:t xml:space="preserve">DTD (définition de type de </w:t>
      </w:r>
      <w:r w:rsidR="00497014" w:rsidRPr="00F30AF4">
        <w:rPr>
          <w:sz w:val="17"/>
          <w:szCs w:val="17"/>
          <w:lang w:val="fr-FR"/>
        </w:rPr>
        <w:t>documents</w:t>
      </w:r>
      <w:r w:rsidR="00232D1A" w:rsidRPr="00F30AF4">
        <w:rPr>
          <w:sz w:val="17"/>
          <w:szCs w:val="17"/>
          <w:lang w:val="fr-FR"/>
        </w:rPr>
        <w:t>)</w:t>
      </w:r>
      <w:r w:rsidR="00D07D1B" w:rsidRPr="00F30AF4">
        <w:rPr>
          <w:sz w:val="17"/>
          <w:szCs w:val="17"/>
          <w:lang w:val="fr-FR"/>
        </w:rPr>
        <w:t>, tels que définis respectivement à l</w:t>
      </w:r>
      <w:r w:rsidR="00E937CE" w:rsidRPr="00F30AF4">
        <w:rPr>
          <w:sz w:val="17"/>
          <w:szCs w:val="17"/>
          <w:lang w:val="fr-FR"/>
        </w:rPr>
        <w:t>’</w:t>
      </w:r>
      <w:r w:rsidR="0087167F" w:rsidRPr="00F30AF4">
        <w:rPr>
          <w:sz w:val="17"/>
          <w:szCs w:val="17"/>
          <w:lang w:val="fr-FR"/>
        </w:rPr>
        <w:t>annexe I</w:t>
      </w:r>
      <w:r w:rsidR="00D07D1B" w:rsidRPr="00F30AF4">
        <w:rPr>
          <w:sz w:val="17"/>
          <w:szCs w:val="17"/>
          <w:lang w:val="fr-FR"/>
        </w:rPr>
        <w:t>II et à</w:t>
      </w:r>
      <w:r w:rsidR="00232D1A" w:rsidRPr="00F30AF4">
        <w:rPr>
          <w:sz w:val="17"/>
          <w:szCs w:val="17"/>
          <w:lang w:val="fr-FR"/>
        </w:rPr>
        <w:t xml:space="preserve"> l</w:t>
      </w:r>
      <w:r w:rsidR="00E937CE" w:rsidRPr="00F30AF4">
        <w:rPr>
          <w:sz w:val="17"/>
          <w:szCs w:val="17"/>
          <w:lang w:val="fr-FR"/>
        </w:rPr>
        <w:t>’</w:t>
      </w:r>
      <w:r w:rsidR="0087167F" w:rsidRPr="00F30AF4">
        <w:rPr>
          <w:sz w:val="17"/>
          <w:szCs w:val="17"/>
          <w:lang w:val="fr-FR"/>
        </w:rPr>
        <w:t>annexe I</w:t>
      </w:r>
      <w:r w:rsidR="00232D1A" w:rsidRPr="00F30AF4">
        <w:rPr>
          <w:sz w:val="17"/>
          <w:szCs w:val="17"/>
          <w:lang w:val="fr-FR"/>
        </w:rPr>
        <w:t>V</w:t>
      </w:r>
      <w:r w:rsidR="00D07D1B" w:rsidRPr="00F30AF4">
        <w:rPr>
          <w:sz w:val="17"/>
          <w:szCs w:val="17"/>
          <w:lang w:val="fr-FR"/>
        </w:rPr>
        <w:t>.</w:t>
      </w:r>
      <w:ins w:id="766" w:author="Author">
        <w:r w:rsidR="00E448E7" w:rsidRPr="00F30AF4">
          <w:rPr>
            <w:sz w:val="17"/>
            <w:szCs w:val="17"/>
            <w:lang w:val="fr-FR"/>
          </w:rPr>
          <w:t xml:space="preserve">  Les fichiers texte doivent être structurés conformément aux structures de données fournies à l’annexe II.</w:t>
        </w:r>
      </w:ins>
    </w:p>
    <w:p w14:paraId="342D7A2E" w14:textId="54B3594A" w:rsidR="00807B26" w:rsidRPr="00F30AF4" w:rsidRDefault="00582D63" w:rsidP="00DE17C8">
      <w:pPr>
        <w:pStyle w:val="ONUME"/>
        <w:numPr>
          <w:ilvl w:val="0"/>
          <w:numId w:val="0"/>
        </w:numPr>
        <w:rPr>
          <w:sz w:val="17"/>
          <w:szCs w:val="17"/>
          <w:lang w:val="fr-FR"/>
        </w:rPr>
      </w:pPr>
      <w:ins w:id="767" w:author="Author">
        <w:r>
          <w:rPr>
            <w:sz w:val="17"/>
            <w:szCs w:val="17"/>
            <w:lang w:val="fr-FR"/>
          </w:rPr>
          <w:t>36.</w:t>
        </w:r>
        <w:r>
          <w:rPr>
            <w:sz w:val="17"/>
            <w:szCs w:val="17"/>
            <w:lang w:val="fr-FR"/>
          </w:rPr>
          <w:tab/>
        </w:r>
      </w:ins>
      <w:r w:rsidR="00D07D1B" w:rsidRPr="00F30AF4">
        <w:rPr>
          <w:sz w:val="17"/>
          <w:szCs w:val="17"/>
          <w:lang w:val="fr-FR"/>
        </w:rPr>
        <w:t>Le fichier d</w:t>
      </w:r>
      <w:r w:rsidR="00E937CE" w:rsidRPr="00F30AF4">
        <w:rPr>
          <w:sz w:val="17"/>
          <w:szCs w:val="17"/>
          <w:lang w:val="fr-FR"/>
        </w:rPr>
        <w:t>’</w:t>
      </w:r>
      <w:r w:rsidR="00D07D1B" w:rsidRPr="00F30AF4">
        <w:rPr>
          <w:sz w:val="17"/>
          <w:szCs w:val="17"/>
          <w:lang w:val="fr-FR"/>
        </w:rPr>
        <w:t xml:space="preserve">autorité doit être actualisé au moins une fois par </w:t>
      </w:r>
      <w:r w:rsidR="00A613E5" w:rsidRPr="00F30AF4">
        <w:rPr>
          <w:sz w:val="17"/>
          <w:szCs w:val="17"/>
          <w:lang w:val="fr-FR"/>
        </w:rPr>
        <w:t xml:space="preserve">an.  </w:t>
      </w:r>
      <w:ins w:id="768" w:author="Author">
        <w:r w:rsidR="00FB1C79" w:rsidRPr="00FB1C79">
          <w:rPr>
            <w:sz w:val="17"/>
            <w:szCs w:val="17"/>
            <w:lang w:val="fr-FR"/>
          </w:rPr>
          <w:t>Un fichier d</w:t>
        </w:r>
        <w:r w:rsidR="00FB1C79">
          <w:rPr>
            <w:sz w:val="17"/>
            <w:szCs w:val="17"/>
            <w:lang w:val="fr-FR"/>
          </w:rPr>
          <w:t>’</w:t>
        </w:r>
        <w:r w:rsidR="00FB1C79" w:rsidRPr="00FB1C79">
          <w:rPr>
            <w:sz w:val="17"/>
            <w:szCs w:val="17"/>
            <w:lang w:val="fr-FR"/>
          </w:rPr>
          <w:t>autorité complet pour toutes les publications jusqu</w:t>
        </w:r>
        <w:r w:rsidR="00FB1C79">
          <w:rPr>
            <w:sz w:val="17"/>
            <w:szCs w:val="17"/>
            <w:lang w:val="fr-FR"/>
          </w:rPr>
          <w:t>’</w:t>
        </w:r>
        <w:r w:rsidR="00FB1C79" w:rsidRPr="00FB1C79">
          <w:rPr>
            <w:sz w:val="17"/>
            <w:szCs w:val="17"/>
            <w:lang w:val="fr-FR"/>
          </w:rPr>
          <w:t>à la fin de l</w:t>
        </w:r>
        <w:r w:rsidR="00FB1C79">
          <w:rPr>
            <w:sz w:val="17"/>
            <w:szCs w:val="17"/>
            <w:lang w:val="fr-FR"/>
          </w:rPr>
          <w:t>’</w:t>
        </w:r>
        <w:r w:rsidR="00FB1C79" w:rsidRPr="00FB1C79">
          <w:rPr>
            <w:sz w:val="17"/>
            <w:szCs w:val="17"/>
            <w:lang w:val="fr-FR"/>
          </w:rPr>
          <w:t>année civile précédente doit être fourni par l</w:t>
        </w:r>
        <w:r w:rsidR="00FB1C79">
          <w:rPr>
            <w:sz w:val="17"/>
            <w:szCs w:val="17"/>
            <w:lang w:val="fr-FR"/>
          </w:rPr>
          <w:t>’</w:t>
        </w:r>
        <w:r w:rsidR="00FB1C79" w:rsidRPr="00FB1C79">
          <w:rPr>
            <w:sz w:val="17"/>
            <w:szCs w:val="17"/>
            <w:lang w:val="fr-FR"/>
          </w:rPr>
          <w:t>office de propriété industrielle avant le 1</w:t>
        </w:r>
        <w:r w:rsidR="00FB1C79" w:rsidRPr="00BF0368">
          <w:rPr>
            <w:sz w:val="17"/>
            <w:szCs w:val="17"/>
            <w:vertAlign w:val="superscript"/>
            <w:lang w:val="fr-FR"/>
            <w:rPrChange w:id="769" w:author="Author">
              <w:rPr>
                <w:sz w:val="17"/>
                <w:szCs w:val="17"/>
                <w:lang w:val="fr-FR"/>
              </w:rPr>
            </w:rPrChange>
          </w:rPr>
          <w:t>er</w:t>
        </w:r>
        <w:r w:rsidR="00FB1C79">
          <w:rPr>
            <w:sz w:val="17"/>
            <w:szCs w:val="17"/>
            <w:lang w:val="fr-FR"/>
          </w:rPr>
          <w:t> </w:t>
        </w:r>
        <w:r w:rsidR="00FB1C79" w:rsidRPr="00FB1C79">
          <w:rPr>
            <w:sz w:val="17"/>
            <w:szCs w:val="17"/>
            <w:lang w:val="fr-FR"/>
          </w:rPr>
          <w:t>mars de l</w:t>
        </w:r>
        <w:r w:rsidR="00FB1C79">
          <w:rPr>
            <w:sz w:val="17"/>
            <w:szCs w:val="17"/>
            <w:lang w:val="fr-FR"/>
          </w:rPr>
          <w:t>’</w:t>
        </w:r>
        <w:r w:rsidR="00FB1C79" w:rsidRPr="00FB1C79">
          <w:rPr>
            <w:sz w:val="17"/>
            <w:szCs w:val="17"/>
            <w:lang w:val="fr-FR"/>
          </w:rPr>
          <w:t>année suivante.</w:t>
        </w:r>
      </w:ins>
      <w:del w:id="770" w:author="Author">
        <w:r w:rsidR="00A613E5" w:rsidRPr="00F30AF4" w:rsidDel="00FB1C79">
          <w:rPr>
            <w:sz w:val="17"/>
            <w:szCs w:val="17"/>
            <w:lang w:val="fr-FR"/>
          </w:rPr>
          <w:delText>La</w:delText>
        </w:r>
        <w:r w:rsidR="00643F31" w:rsidRPr="00F30AF4" w:rsidDel="00FB1C79">
          <w:rPr>
            <w:sz w:val="17"/>
            <w:szCs w:val="17"/>
            <w:lang w:val="fr-FR"/>
          </w:rPr>
          <w:delText xml:space="preserve"> date de la mise à jour annuelle des fichiers d</w:delText>
        </w:r>
        <w:r w:rsidR="00E937CE" w:rsidRPr="00F30AF4" w:rsidDel="00FB1C79">
          <w:rPr>
            <w:sz w:val="17"/>
            <w:szCs w:val="17"/>
            <w:lang w:val="fr-FR"/>
          </w:rPr>
          <w:delText>’</w:delText>
        </w:r>
        <w:r w:rsidR="00643F31" w:rsidRPr="00F30AF4" w:rsidDel="00FB1C79">
          <w:rPr>
            <w:sz w:val="17"/>
            <w:szCs w:val="17"/>
            <w:lang w:val="fr-FR"/>
          </w:rPr>
          <w:delText>autorité par les offices de propriété industrielle est fixée au</w:delText>
        </w:r>
        <w:r w:rsidR="00E937CE" w:rsidRPr="00F30AF4" w:rsidDel="00FB1C79">
          <w:rPr>
            <w:sz w:val="17"/>
            <w:szCs w:val="17"/>
            <w:lang w:val="fr-FR"/>
          </w:rPr>
          <w:delText xml:space="preserve"> 1</w:delText>
        </w:r>
        <w:r w:rsidR="00E937CE" w:rsidRPr="00F30AF4" w:rsidDel="00FB1C79">
          <w:rPr>
            <w:sz w:val="17"/>
            <w:szCs w:val="17"/>
            <w:vertAlign w:val="superscript"/>
            <w:lang w:val="fr-FR"/>
          </w:rPr>
          <w:delText>er</w:delText>
        </w:r>
        <w:r w:rsidR="00E937CE" w:rsidRPr="00F30AF4" w:rsidDel="00FB1C79">
          <w:rPr>
            <w:sz w:val="17"/>
            <w:szCs w:val="17"/>
            <w:lang w:val="fr-FR"/>
          </w:rPr>
          <w:delText> </w:delText>
        </w:r>
        <w:r w:rsidR="00643F31" w:rsidRPr="00F30AF4" w:rsidDel="00FB1C79">
          <w:rPr>
            <w:sz w:val="17"/>
            <w:szCs w:val="17"/>
            <w:lang w:val="fr-FR"/>
          </w:rPr>
          <w:delText>mars de chaque année.</w:delText>
        </w:r>
      </w:del>
    </w:p>
    <w:p w14:paraId="5D0E0822" w14:textId="173947A9" w:rsidR="00051163" w:rsidRPr="00F30AF4" w:rsidDel="004F182A" w:rsidRDefault="00582D63" w:rsidP="00DE17C8">
      <w:pPr>
        <w:pStyle w:val="ONUME"/>
        <w:numPr>
          <w:ilvl w:val="0"/>
          <w:numId w:val="0"/>
        </w:numPr>
        <w:rPr>
          <w:del w:id="771" w:author="Author"/>
          <w:sz w:val="17"/>
          <w:szCs w:val="17"/>
          <w:lang w:val="fr-FR"/>
        </w:rPr>
      </w:pPr>
      <w:del w:id="772" w:author="Author">
        <w:r w:rsidDel="00582D63">
          <w:rPr>
            <w:sz w:val="17"/>
            <w:szCs w:val="17"/>
            <w:lang w:val="fr-FR"/>
          </w:rPr>
          <w:delText>37.</w:delText>
        </w:r>
        <w:r w:rsidDel="00582D63">
          <w:rPr>
            <w:sz w:val="17"/>
            <w:szCs w:val="17"/>
            <w:lang w:val="fr-FR"/>
          </w:rPr>
          <w:tab/>
        </w:r>
        <w:r w:rsidR="00DB4057" w:rsidRPr="00F30AF4" w:rsidDel="004F182A">
          <w:rPr>
            <w:sz w:val="17"/>
            <w:szCs w:val="17"/>
            <w:lang w:val="fr-FR"/>
          </w:rPr>
          <w:delText>Il est recommandé aux offices de propriété industrielle</w:delText>
        </w:r>
        <w:r w:rsidR="00504EC6" w:rsidRPr="00F30AF4" w:rsidDel="004F182A">
          <w:rPr>
            <w:sz w:val="17"/>
            <w:szCs w:val="17"/>
            <w:lang w:val="fr-FR"/>
          </w:rPr>
          <w:delText xml:space="preserve"> de créer et de mettre à disposition</w:delText>
        </w:r>
        <w:r w:rsidR="00B2300A" w:rsidRPr="00F30AF4" w:rsidDel="004F182A">
          <w:rPr>
            <w:sz w:val="17"/>
            <w:szCs w:val="17"/>
            <w:lang w:val="fr-FR"/>
          </w:rPr>
          <w:delText xml:space="preserve"> des fichiers </w:delText>
        </w:r>
        <w:r w:rsidR="00504EC6" w:rsidRPr="00F30AF4" w:rsidDel="004F182A">
          <w:rPr>
            <w:sz w:val="17"/>
            <w:szCs w:val="17"/>
            <w:lang w:val="fr-FR"/>
          </w:rPr>
          <w:delText>d</w:delText>
        </w:r>
        <w:r w:rsidR="00E937CE" w:rsidRPr="00F30AF4" w:rsidDel="004F182A">
          <w:rPr>
            <w:sz w:val="17"/>
            <w:szCs w:val="17"/>
            <w:lang w:val="fr-FR"/>
          </w:rPr>
          <w:delText>’</w:delText>
        </w:r>
        <w:r w:rsidR="00504EC6" w:rsidRPr="00F30AF4" w:rsidDel="004F182A">
          <w:rPr>
            <w:sz w:val="17"/>
            <w:szCs w:val="17"/>
            <w:lang w:val="fr-FR"/>
          </w:rPr>
          <w:delText>autorité comprenant la totalité des numéros de documents attribués</w:delText>
        </w:r>
        <w:r w:rsidR="00BB4739" w:rsidRPr="00F30AF4" w:rsidDel="004F182A">
          <w:rPr>
            <w:sz w:val="17"/>
            <w:szCs w:val="17"/>
            <w:lang w:val="fr-FR"/>
          </w:rPr>
          <w:delText>, et de respecter pour ce faire un délai maximal de deux</w:delText>
        </w:r>
        <w:r w:rsidR="002A5478" w:rsidRPr="00F30AF4" w:rsidDel="004F182A">
          <w:rPr>
            <w:sz w:val="17"/>
            <w:szCs w:val="17"/>
            <w:lang w:val="fr-FR"/>
          </w:rPr>
          <w:delText> </w:delText>
        </w:r>
        <w:r w:rsidR="00BB4739" w:rsidRPr="00F30AF4" w:rsidDel="004F182A">
          <w:rPr>
            <w:sz w:val="17"/>
            <w:szCs w:val="17"/>
            <w:lang w:val="fr-FR"/>
          </w:rPr>
          <w:delText>mois à compter de la dernière date de publication y figura</w:delText>
        </w:r>
        <w:r w:rsidR="00A613E5" w:rsidRPr="00F30AF4" w:rsidDel="004F182A">
          <w:rPr>
            <w:sz w:val="17"/>
            <w:szCs w:val="17"/>
            <w:lang w:val="fr-FR"/>
          </w:rPr>
          <w:delText>nt.  Pa</w:delText>
        </w:r>
        <w:r w:rsidR="00BB4739" w:rsidRPr="00F30AF4" w:rsidDel="004F182A">
          <w:rPr>
            <w:sz w:val="17"/>
            <w:szCs w:val="17"/>
            <w:lang w:val="fr-FR"/>
          </w:rPr>
          <w:delText>r exemple, un fichier d</w:delText>
        </w:r>
        <w:r w:rsidR="00E937CE" w:rsidRPr="00F30AF4" w:rsidDel="004F182A">
          <w:rPr>
            <w:sz w:val="17"/>
            <w:szCs w:val="17"/>
            <w:lang w:val="fr-FR"/>
          </w:rPr>
          <w:delText>’</w:delText>
        </w:r>
        <w:r w:rsidR="00BB4739" w:rsidRPr="00F30AF4" w:rsidDel="004F182A">
          <w:rPr>
            <w:sz w:val="17"/>
            <w:szCs w:val="17"/>
            <w:lang w:val="fr-FR"/>
          </w:rPr>
          <w:delText>autorité portant sur des publications effectuées jusqu</w:delText>
        </w:r>
        <w:r w:rsidR="00E937CE" w:rsidRPr="00F30AF4" w:rsidDel="004F182A">
          <w:rPr>
            <w:sz w:val="17"/>
            <w:szCs w:val="17"/>
            <w:lang w:val="fr-FR"/>
          </w:rPr>
          <w:delText>’</w:delText>
        </w:r>
        <w:r w:rsidR="00BB4739" w:rsidRPr="00F30AF4" w:rsidDel="004F182A">
          <w:rPr>
            <w:sz w:val="17"/>
            <w:szCs w:val="17"/>
            <w:lang w:val="fr-FR"/>
          </w:rPr>
          <w:delText>à la fin de l</w:delText>
        </w:r>
        <w:r w:rsidR="00E937CE" w:rsidRPr="00F30AF4" w:rsidDel="004F182A">
          <w:rPr>
            <w:sz w:val="17"/>
            <w:szCs w:val="17"/>
            <w:lang w:val="fr-FR"/>
          </w:rPr>
          <w:delText>’</w:delText>
        </w:r>
        <w:r w:rsidR="00BB4739" w:rsidRPr="00F30AF4" w:rsidDel="004F182A">
          <w:rPr>
            <w:sz w:val="17"/>
            <w:szCs w:val="17"/>
            <w:lang w:val="fr-FR"/>
          </w:rPr>
          <w:delText>année 2017</w:delText>
        </w:r>
        <w:r w:rsidR="009B694C" w:rsidRPr="00F30AF4" w:rsidDel="004F182A">
          <w:rPr>
            <w:sz w:val="17"/>
            <w:szCs w:val="17"/>
            <w:lang w:val="fr-FR"/>
          </w:rPr>
          <w:delText xml:space="preserve"> doit être mis à disposition avant le</w:delText>
        </w:r>
        <w:r w:rsidR="00E937CE" w:rsidRPr="00F30AF4" w:rsidDel="004F182A">
          <w:rPr>
            <w:sz w:val="17"/>
            <w:szCs w:val="17"/>
            <w:lang w:val="fr-FR"/>
          </w:rPr>
          <w:delText xml:space="preserve"> 1</w:delText>
        </w:r>
        <w:r w:rsidR="00E937CE" w:rsidRPr="00F30AF4" w:rsidDel="004F182A">
          <w:rPr>
            <w:sz w:val="17"/>
            <w:szCs w:val="17"/>
            <w:vertAlign w:val="superscript"/>
            <w:lang w:val="fr-FR"/>
          </w:rPr>
          <w:delText>er</w:delText>
        </w:r>
        <w:r w:rsidR="00E937CE" w:rsidRPr="00F30AF4" w:rsidDel="004F182A">
          <w:rPr>
            <w:sz w:val="17"/>
            <w:szCs w:val="17"/>
            <w:lang w:val="fr-FR"/>
          </w:rPr>
          <w:delText> </w:delText>
        </w:r>
        <w:r w:rsidR="0087167F" w:rsidRPr="00F30AF4" w:rsidDel="004F182A">
          <w:rPr>
            <w:sz w:val="17"/>
            <w:szCs w:val="17"/>
            <w:lang w:val="fr-FR"/>
          </w:rPr>
          <w:delText>mars 20</w:delText>
        </w:r>
        <w:r w:rsidR="00807B26" w:rsidRPr="00F30AF4" w:rsidDel="004F182A">
          <w:rPr>
            <w:sz w:val="17"/>
            <w:szCs w:val="17"/>
            <w:lang w:val="fr-FR"/>
          </w:rPr>
          <w:delText>18.</w:delText>
        </w:r>
      </w:del>
    </w:p>
    <w:p w14:paraId="3842BE93" w14:textId="1B24B381" w:rsidR="004F182A" w:rsidRPr="00F30AF4" w:rsidRDefault="00582D63">
      <w:pPr>
        <w:pStyle w:val="ONUME"/>
        <w:numPr>
          <w:ilvl w:val="0"/>
          <w:numId w:val="0"/>
        </w:numPr>
        <w:rPr>
          <w:ins w:id="773" w:author="Author"/>
          <w:sz w:val="17"/>
          <w:szCs w:val="17"/>
          <w:lang w:val="fr-FR"/>
        </w:rPr>
        <w:pPrChange w:id="774" w:author="Author">
          <w:pPr>
            <w:pStyle w:val="ONUME"/>
            <w:spacing w:after="0"/>
          </w:pPr>
        </w:pPrChange>
      </w:pPr>
      <w:del w:id="775" w:author="Author">
        <w:r w:rsidDel="00582D63">
          <w:rPr>
            <w:sz w:val="17"/>
            <w:szCs w:val="17"/>
            <w:lang w:val="fr-FR"/>
          </w:rPr>
          <w:delText>38.</w:delText>
        </w:r>
        <w:r w:rsidDel="00582D63">
          <w:rPr>
            <w:sz w:val="17"/>
            <w:szCs w:val="17"/>
            <w:lang w:val="fr-FR"/>
          </w:rPr>
          <w:tab/>
        </w:r>
      </w:del>
      <w:ins w:id="776" w:author="Author">
        <w:r>
          <w:rPr>
            <w:sz w:val="17"/>
            <w:szCs w:val="17"/>
            <w:lang w:val="fr-FR"/>
          </w:rPr>
          <w:t>37.</w:t>
        </w:r>
        <w:r>
          <w:rPr>
            <w:sz w:val="17"/>
            <w:szCs w:val="17"/>
            <w:lang w:val="fr-FR"/>
          </w:rPr>
          <w:tab/>
        </w:r>
      </w:ins>
      <w:r w:rsidR="009B694C" w:rsidRPr="00F30AF4">
        <w:rPr>
          <w:sz w:val="17"/>
          <w:szCs w:val="17"/>
          <w:lang w:val="fr-FR"/>
        </w:rPr>
        <w:t>Si une erreur est relevée dans un fichier d</w:t>
      </w:r>
      <w:r w:rsidR="00E937CE" w:rsidRPr="00F30AF4">
        <w:rPr>
          <w:sz w:val="17"/>
          <w:szCs w:val="17"/>
          <w:lang w:val="fr-FR"/>
        </w:rPr>
        <w:t>’</w:t>
      </w:r>
      <w:r w:rsidR="009B694C" w:rsidRPr="00F30AF4">
        <w:rPr>
          <w:sz w:val="17"/>
          <w:szCs w:val="17"/>
          <w:lang w:val="fr-FR"/>
        </w:rPr>
        <w:t>autorité, l</w:t>
      </w:r>
      <w:r w:rsidR="00E937CE" w:rsidRPr="00F30AF4">
        <w:rPr>
          <w:sz w:val="17"/>
          <w:szCs w:val="17"/>
          <w:lang w:val="fr-FR"/>
        </w:rPr>
        <w:t>’</w:t>
      </w:r>
      <w:r w:rsidR="009B694C" w:rsidRPr="00F30AF4">
        <w:rPr>
          <w:sz w:val="17"/>
          <w:szCs w:val="17"/>
          <w:lang w:val="fr-FR"/>
        </w:rPr>
        <w:t>office de propriété industrielle doit établir le plus rapidement possible un fichier de remplacement.</w:t>
      </w:r>
    </w:p>
    <w:p w14:paraId="4887B958" w14:textId="4BC7F9F3" w:rsidR="00603E79" w:rsidRPr="00F30AF4" w:rsidRDefault="00582D63" w:rsidP="00582D63">
      <w:pPr>
        <w:pStyle w:val="ONUME"/>
        <w:numPr>
          <w:ilvl w:val="0"/>
          <w:numId w:val="0"/>
        </w:numPr>
        <w:rPr>
          <w:ins w:id="777" w:author="Author"/>
          <w:sz w:val="17"/>
          <w:szCs w:val="17"/>
          <w:lang w:val="fr-FR"/>
        </w:rPr>
      </w:pPr>
      <w:ins w:id="778" w:author="Author">
        <w:r>
          <w:rPr>
            <w:sz w:val="17"/>
            <w:szCs w:val="17"/>
            <w:lang w:val="fr-FR"/>
          </w:rPr>
          <w:t>38.</w:t>
        </w:r>
        <w:r>
          <w:rPr>
            <w:sz w:val="17"/>
            <w:szCs w:val="17"/>
            <w:lang w:val="fr-FR"/>
          </w:rPr>
          <w:tab/>
        </w:r>
        <w:r w:rsidR="004F182A" w:rsidRPr="00F30AF4">
          <w:rPr>
            <w:sz w:val="17"/>
            <w:szCs w:val="17"/>
            <w:lang w:val="fr-FR"/>
          </w:rPr>
          <w:t xml:space="preserve">Une série de directives </w:t>
        </w:r>
        <w:r w:rsidR="00F2075D" w:rsidRPr="00F30AF4">
          <w:rPr>
            <w:sz w:val="17"/>
            <w:szCs w:val="17"/>
            <w:lang w:val="fr-FR"/>
          </w:rPr>
          <w:t xml:space="preserve">relatives à la rédaction des fichiers d’autorité par les offices de propriété industrielle sont disponibles à l’adresse suivante : </w:t>
        </w:r>
        <w:r w:rsidR="000A3B1D" w:rsidRPr="000A3B1D">
          <w:rPr>
            <w:sz w:val="17"/>
            <w:szCs w:val="17"/>
            <w:lang w:val="fr-FR"/>
          </w:rPr>
          <w:t>https://www.wipo.int/standards/en/authority-file-guidelines.html</w:t>
        </w:r>
      </w:ins>
    </w:p>
    <w:p w14:paraId="79188E2F" w14:textId="08DA9028" w:rsidR="00603E79" w:rsidRDefault="00F30AF4" w:rsidP="00F30AF4">
      <w:pPr>
        <w:pStyle w:val="Heading2"/>
        <w:spacing w:after="80"/>
        <w:rPr>
          <w:sz w:val="17"/>
          <w:szCs w:val="17"/>
          <w:lang w:val="fr-FR"/>
        </w:rPr>
      </w:pPr>
      <w:bookmarkStart w:id="779" w:name="_Toc210292892"/>
      <w:r w:rsidRPr="00F30AF4">
        <w:rPr>
          <w:sz w:val="17"/>
          <w:szCs w:val="17"/>
          <w:lang w:val="fr-FR"/>
        </w:rPr>
        <w:t>RÉFÉRENCES</w:t>
      </w:r>
      <w:bookmarkEnd w:id="779"/>
    </w:p>
    <w:p w14:paraId="76EB0F14" w14:textId="4827534B" w:rsidR="00582D63" w:rsidRDefault="00582D63" w:rsidP="00582D63">
      <w:pPr>
        <w:pStyle w:val="ONUME"/>
        <w:numPr>
          <w:ilvl w:val="0"/>
          <w:numId w:val="0"/>
        </w:numPr>
        <w:rPr>
          <w:ins w:id="780" w:author="Author"/>
          <w:sz w:val="17"/>
          <w:szCs w:val="17"/>
          <w:lang w:val="fr-FR"/>
        </w:rPr>
      </w:pPr>
      <w:ins w:id="781" w:author="Author">
        <w:r>
          <w:rPr>
            <w:sz w:val="17"/>
            <w:szCs w:val="17"/>
            <w:lang w:val="fr-FR"/>
          </w:rPr>
          <w:t>39.</w:t>
        </w:r>
        <w:r>
          <w:rPr>
            <w:sz w:val="17"/>
            <w:szCs w:val="17"/>
            <w:lang w:val="fr-FR"/>
          </w:rPr>
          <w:tab/>
        </w:r>
        <w:r w:rsidRPr="007C3FB9">
          <w:rPr>
            <w:sz w:val="17"/>
            <w:szCs w:val="17"/>
            <w:lang w:val="fr-FR"/>
          </w:rPr>
          <w:t>Aux fins de la présente recommandation, il est utile de se reporter aux normes suivantes</w:t>
        </w:r>
        <w:r>
          <w:rPr>
            <w:sz w:val="17"/>
            <w:szCs w:val="17"/>
            <w:lang w:val="fr-FR"/>
          </w:rPr>
          <w:t> </w:t>
        </w:r>
        <w:r w:rsidRPr="007C3FB9">
          <w:rPr>
            <w:sz w:val="17"/>
            <w:szCs w:val="17"/>
            <w:lang w:val="fr-FR"/>
          </w:rPr>
          <w:t>:</w:t>
        </w:r>
      </w:ins>
    </w:p>
    <w:p w14:paraId="32AE5D30" w14:textId="77777777" w:rsidR="00582D63" w:rsidRDefault="00582D63" w:rsidP="00582D63">
      <w:pPr>
        <w:pStyle w:val="ONUME"/>
        <w:numPr>
          <w:ilvl w:val="0"/>
          <w:numId w:val="0"/>
        </w:numPr>
        <w:ind w:left="2268" w:hanging="2268"/>
        <w:rPr>
          <w:ins w:id="782" w:author="Author"/>
          <w:sz w:val="17"/>
          <w:szCs w:val="17"/>
          <w:lang w:val="fr-FR"/>
        </w:rPr>
      </w:pPr>
      <w:ins w:id="783" w:author="Author">
        <w:r w:rsidRPr="007C3FB9">
          <w:rPr>
            <w:sz w:val="17"/>
            <w:szCs w:val="17"/>
            <w:lang w:val="fr-FR"/>
          </w:rPr>
          <w:t>Norme ST.1 de l’OMPI</w:t>
        </w:r>
        <w:r w:rsidRPr="007C3FB9">
          <w:rPr>
            <w:sz w:val="17"/>
            <w:szCs w:val="17"/>
            <w:lang w:val="fr-FR"/>
          </w:rPr>
          <w:tab/>
          <w:t>Recommandation concernant les éléments d’information minimums requis pour l’identification univoque d’un document de brevet</w:t>
        </w:r>
      </w:ins>
    </w:p>
    <w:p w14:paraId="6639DC11" w14:textId="77777777" w:rsidR="00582D63" w:rsidRDefault="00582D63" w:rsidP="00582D63">
      <w:pPr>
        <w:pStyle w:val="ONUME"/>
        <w:numPr>
          <w:ilvl w:val="0"/>
          <w:numId w:val="0"/>
        </w:numPr>
        <w:ind w:left="2268" w:hanging="2268"/>
        <w:rPr>
          <w:ins w:id="784" w:author="Author"/>
          <w:sz w:val="17"/>
          <w:szCs w:val="17"/>
          <w:lang w:val="fr-FR"/>
        </w:rPr>
      </w:pPr>
      <w:ins w:id="785" w:author="Author">
        <w:r w:rsidRPr="007C3FB9">
          <w:rPr>
            <w:sz w:val="17"/>
            <w:szCs w:val="17"/>
            <w:lang w:val="fr-FR"/>
          </w:rPr>
          <w:t>Norme ST.2 de l’OMPI</w:t>
        </w:r>
        <w:r w:rsidRPr="00F30AF4">
          <w:rPr>
            <w:sz w:val="17"/>
            <w:szCs w:val="17"/>
            <w:lang w:val="fr-FR"/>
          </w:rPr>
          <w:tab/>
        </w:r>
        <w:r w:rsidRPr="007C3FB9">
          <w:rPr>
            <w:sz w:val="17"/>
            <w:szCs w:val="17"/>
            <w:lang w:val="fr-FR"/>
          </w:rPr>
          <w:t>Indication normalisée des dates à l’aide du calendrier grégorien</w:t>
        </w:r>
      </w:ins>
    </w:p>
    <w:p w14:paraId="54BC6C04" w14:textId="77777777" w:rsidR="00582D63" w:rsidRDefault="00582D63" w:rsidP="00582D63">
      <w:pPr>
        <w:pStyle w:val="ONUME"/>
        <w:numPr>
          <w:ilvl w:val="0"/>
          <w:numId w:val="0"/>
        </w:numPr>
        <w:ind w:left="2268" w:hanging="2268"/>
        <w:rPr>
          <w:ins w:id="786" w:author="Author"/>
          <w:sz w:val="17"/>
          <w:szCs w:val="17"/>
          <w:lang w:val="fr-FR"/>
        </w:rPr>
      </w:pPr>
      <w:ins w:id="787" w:author="Author">
        <w:r w:rsidRPr="00F30AF4">
          <w:rPr>
            <w:sz w:val="17"/>
            <w:szCs w:val="17"/>
            <w:lang w:val="fr-FR"/>
          </w:rPr>
          <w:t>Norme ST.3 de l’OMPI</w:t>
        </w:r>
        <w:r w:rsidRPr="00F30AF4">
          <w:rPr>
            <w:sz w:val="17"/>
            <w:szCs w:val="17"/>
            <w:lang w:val="fr-FR"/>
          </w:rPr>
          <w:tab/>
          <w:t>Norme recommandée concernant les codes à deux lettres pour la représentation des États, autres entités et organisations intergouvernementales</w:t>
        </w:r>
      </w:ins>
    </w:p>
    <w:p w14:paraId="5B88A83F" w14:textId="77777777" w:rsidR="00582D63" w:rsidRDefault="00582D63" w:rsidP="00582D63">
      <w:pPr>
        <w:pStyle w:val="ONUME"/>
        <w:numPr>
          <w:ilvl w:val="0"/>
          <w:numId w:val="0"/>
        </w:numPr>
        <w:ind w:left="2268" w:hanging="2268"/>
        <w:rPr>
          <w:ins w:id="788" w:author="Author"/>
          <w:sz w:val="17"/>
          <w:szCs w:val="17"/>
          <w:lang w:val="fr-FR"/>
        </w:rPr>
      </w:pPr>
      <w:ins w:id="789" w:author="Author">
        <w:r w:rsidRPr="007C3FB9">
          <w:rPr>
            <w:sz w:val="17"/>
            <w:szCs w:val="17"/>
            <w:lang w:val="fr-FR"/>
          </w:rPr>
          <w:t>Norme ST.6 de l’OMPI</w:t>
        </w:r>
        <w:r w:rsidRPr="00F30AF4">
          <w:rPr>
            <w:sz w:val="17"/>
            <w:szCs w:val="17"/>
            <w:lang w:val="fr-FR"/>
          </w:rPr>
          <w:tab/>
        </w:r>
        <w:r w:rsidRPr="007C3FB9">
          <w:rPr>
            <w:sz w:val="17"/>
            <w:szCs w:val="17"/>
            <w:lang w:val="fr-FR"/>
          </w:rPr>
          <w:t>Recommandation sur la numérotation des documents de brevet publiés</w:t>
        </w:r>
      </w:ins>
    </w:p>
    <w:p w14:paraId="24AB6E14" w14:textId="77777777" w:rsidR="00582D63" w:rsidRDefault="00582D63" w:rsidP="00582D63">
      <w:pPr>
        <w:pStyle w:val="ONUME"/>
        <w:numPr>
          <w:ilvl w:val="0"/>
          <w:numId w:val="0"/>
        </w:numPr>
        <w:ind w:left="2268" w:hanging="2268"/>
        <w:rPr>
          <w:ins w:id="790" w:author="Author"/>
          <w:sz w:val="17"/>
          <w:szCs w:val="17"/>
          <w:lang w:val="fr-FR"/>
        </w:rPr>
      </w:pPr>
      <w:ins w:id="791" w:author="Author">
        <w:r w:rsidRPr="007C3FB9">
          <w:rPr>
            <w:sz w:val="17"/>
            <w:szCs w:val="17"/>
            <w:lang w:val="fr-FR"/>
          </w:rPr>
          <w:t>Norme ST.10/C de l’OMPI</w:t>
        </w:r>
        <w:r w:rsidRPr="00F30AF4">
          <w:rPr>
            <w:sz w:val="17"/>
            <w:szCs w:val="17"/>
            <w:lang w:val="fr-FR"/>
          </w:rPr>
          <w:tab/>
        </w:r>
        <w:r w:rsidRPr="007C3FB9">
          <w:rPr>
            <w:sz w:val="17"/>
            <w:szCs w:val="17"/>
            <w:lang w:val="fr-FR"/>
          </w:rPr>
          <w:t>Présentation des éléments de données bibliographiques</w:t>
        </w:r>
      </w:ins>
    </w:p>
    <w:p w14:paraId="5FAAAC09" w14:textId="77777777" w:rsidR="00582D63" w:rsidRDefault="00582D63" w:rsidP="00582D63">
      <w:pPr>
        <w:pStyle w:val="ONUME"/>
        <w:numPr>
          <w:ilvl w:val="0"/>
          <w:numId w:val="0"/>
        </w:numPr>
        <w:ind w:left="2268" w:hanging="2268"/>
        <w:rPr>
          <w:ins w:id="792" w:author="Author"/>
          <w:sz w:val="17"/>
          <w:szCs w:val="17"/>
          <w:lang w:val="fr-FR"/>
        </w:rPr>
      </w:pPr>
      <w:ins w:id="793" w:author="Author">
        <w:r w:rsidRPr="007C3FB9">
          <w:rPr>
            <w:sz w:val="17"/>
            <w:szCs w:val="17"/>
            <w:lang w:val="fr-FR"/>
          </w:rPr>
          <w:t>Norme ST.16 de l’OMPI</w:t>
        </w:r>
        <w:r w:rsidRPr="00F30AF4">
          <w:rPr>
            <w:sz w:val="17"/>
            <w:szCs w:val="17"/>
            <w:lang w:val="fr-FR"/>
          </w:rPr>
          <w:tab/>
        </w:r>
        <w:r w:rsidRPr="007C3FB9">
          <w:rPr>
            <w:sz w:val="17"/>
            <w:szCs w:val="17"/>
            <w:lang w:val="fr-FR"/>
          </w:rPr>
          <w:t>Code normalisé recommandé pour l’identification de différents types de documents de brevet</w:t>
        </w:r>
      </w:ins>
    </w:p>
    <w:p w14:paraId="3196CD02" w14:textId="77777777" w:rsidR="00582D63" w:rsidRDefault="00582D63" w:rsidP="00582D63">
      <w:pPr>
        <w:pStyle w:val="ONUME"/>
        <w:numPr>
          <w:ilvl w:val="0"/>
          <w:numId w:val="0"/>
        </w:numPr>
        <w:ind w:left="2268" w:hanging="2268"/>
        <w:rPr>
          <w:ins w:id="794" w:author="Author"/>
          <w:sz w:val="17"/>
          <w:szCs w:val="17"/>
          <w:lang w:val="fr-FR"/>
        </w:rPr>
      </w:pPr>
      <w:ins w:id="795" w:author="Author">
        <w:r w:rsidRPr="007C3FB9">
          <w:rPr>
            <w:sz w:val="17"/>
            <w:szCs w:val="17"/>
            <w:lang w:val="fr-FR"/>
          </w:rPr>
          <w:t>Norme ST.36 de l’OMPI</w:t>
        </w:r>
        <w:r w:rsidRPr="00F30AF4">
          <w:rPr>
            <w:sz w:val="17"/>
            <w:szCs w:val="17"/>
            <w:lang w:val="fr-FR"/>
          </w:rPr>
          <w:tab/>
        </w:r>
        <w:r w:rsidRPr="007C3FB9">
          <w:rPr>
            <w:sz w:val="17"/>
            <w:szCs w:val="17"/>
            <w:lang w:val="fr-FR"/>
          </w:rPr>
          <w:t>Recommandation relative à l’utilisation du XML (eXtensible Markup Language) dans le traitement de l’information en matière de brevets</w:t>
        </w:r>
      </w:ins>
    </w:p>
    <w:p w14:paraId="011C1C02" w14:textId="3162C746" w:rsidR="00582D63" w:rsidRDefault="00582D63" w:rsidP="00582D63">
      <w:pPr>
        <w:tabs>
          <w:tab w:val="left" w:pos="2268"/>
        </w:tabs>
        <w:ind w:left="2268" w:hanging="2268"/>
        <w:rPr>
          <w:sz w:val="17"/>
          <w:szCs w:val="17"/>
          <w:lang w:val="fr-FR"/>
        </w:rPr>
      </w:pPr>
      <w:ins w:id="796" w:author="Author">
        <w:r w:rsidRPr="007C3FB9">
          <w:rPr>
            <w:sz w:val="17"/>
            <w:szCs w:val="17"/>
            <w:lang w:val="fr-FR"/>
          </w:rPr>
          <w:t>Norme ST.96 de l’OMPI</w:t>
        </w:r>
        <w:r w:rsidRPr="00F30AF4">
          <w:rPr>
            <w:sz w:val="17"/>
            <w:szCs w:val="17"/>
            <w:lang w:val="fr-FR"/>
          </w:rPr>
          <w:tab/>
        </w:r>
        <w:r w:rsidRPr="007C3FB9">
          <w:rPr>
            <w:sz w:val="17"/>
            <w:szCs w:val="17"/>
            <w:lang w:val="fr-FR"/>
          </w:rPr>
          <w:t>Recommandation relative à l’utilisation du XML (eXtensible Markup Language) dans le traitement de l’information en matière de propriété intellectuelle</w:t>
        </w:r>
      </w:ins>
    </w:p>
    <w:p w14:paraId="26CED55B" w14:textId="42D40AC4" w:rsidR="00BF61DF" w:rsidRPr="00F30AF4" w:rsidRDefault="00AF7740" w:rsidP="001F7559">
      <w:pPr>
        <w:pStyle w:val="ONUME"/>
        <w:numPr>
          <w:ilvl w:val="0"/>
          <w:numId w:val="0"/>
        </w:numPr>
        <w:spacing w:before="720" w:after="0"/>
        <w:ind w:left="5529"/>
        <w:jc w:val="right"/>
        <w:rPr>
          <w:sz w:val="17"/>
          <w:szCs w:val="17"/>
          <w:lang w:val="fr-FR"/>
        </w:rPr>
      </w:pPr>
      <w:r w:rsidRPr="00F30AF4">
        <w:rPr>
          <w:sz w:val="17"/>
          <w:szCs w:val="17"/>
          <w:lang w:val="fr-FR"/>
        </w:rPr>
        <w:t>[</w:t>
      </w:r>
      <w:r w:rsidR="00680C78" w:rsidRPr="00F30AF4">
        <w:rPr>
          <w:sz w:val="17"/>
          <w:szCs w:val="17"/>
          <w:lang w:val="fr-FR"/>
        </w:rPr>
        <w:t>L</w:t>
      </w:r>
      <w:r w:rsidR="00E937CE" w:rsidRPr="00F30AF4">
        <w:rPr>
          <w:sz w:val="17"/>
          <w:szCs w:val="17"/>
          <w:lang w:val="fr-FR"/>
        </w:rPr>
        <w:t>’</w:t>
      </w:r>
      <w:r w:rsidR="0087167F" w:rsidRPr="00F30AF4">
        <w:rPr>
          <w:sz w:val="17"/>
          <w:szCs w:val="17"/>
          <w:lang w:val="fr-FR"/>
        </w:rPr>
        <w:t>annexe I</w:t>
      </w:r>
      <w:r w:rsidR="00BF61DF" w:rsidRPr="00F30AF4">
        <w:rPr>
          <w:sz w:val="17"/>
          <w:szCs w:val="17"/>
          <w:lang w:val="fr-FR"/>
        </w:rPr>
        <w:t xml:space="preserve"> </w:t>
      </w:r>
      <w:r w:rsidR="000E4136" w:rsidRPr="00F30AF4">
        <w:rPr>
          <w:sz w:val="17"/>
          <w:szCs w:val="17"/>
          <w:lang w:val="fr-FR"/>
        </w:rPr>
        <w:t xml:space="preserve">de la norme ST.37 </w:t>
      </w:r>
      <w:r w:rsidR="00680C78" w:rsidRPr="00F30AF4">
        <w:rPr>
          <w:sz w:val="17"/>
          <w:szCs w:val="17"/>
          <w:lang w:val="fr-FR"/>
        </w:rPr>
        <w:t>suit</w:t>
      </w:r>
      <w:r w:rsidR="00BF61DF" w:rsidRPr="00F30AF4">
        <w:rPr>
          <w:sz w:val="17"/>
          <w:szCs w:val="17"/>
          <w:lang w:val="fr-FR"/>
        </w:rPr>
        <w:t>]</w:t>
      </w:r>
    </w:p>
    <w:p w14:paraId="4173CF79" w14:textId="77777777" w:rsidR="001E0497" w:rsidRPr="00F30AF4" w:rsidRDefault="001E0497" w:rsidP="00C46170">
      <w:pPr>
        <w:rPr>
          <w:lang w:val="fr-FR"/>
        </w:rPr>
        <w:sectPr w:rsidR="001E0497" w:rsidRPr="00F30AF4" w:rsidSect="00E937CE">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14:paraId="77CE5E61" w14:textId="77777777" w:rsidR="00BF61DF" w:rsidRPr="00F30AF4" w:rsidRDefault="007F53A1" w:rsidP="00F30AF4">
      <w:pPr>
        <w:spacing w:after="360"/>
        <w:jc w:val="center"/>
        <w:rPr>
          <w:rFonts w:eastAsia="SimSun"/>
          <w:sz w:val="17"/>
          <w:szCs w:val="17"/>
          <w:lang w:val="fr-FR"/>
        </w:rPr>
      </w:pPr>
      <w:r w:rsidRPr="00F30AF4">
        <w:rPr>
          <w:rFonts w:eastAsia="SimSun"/>
          <w:sz w:val="17"/>
          <w:szCs w:val="17"/>
          <w:lang w:val="fr-FR"/>
        </w:rPr>
        <w:t>ANNEXE I</w:t>
      </w:r>
    </w:p>
    <w:p w14:paraId="4307B2BD" w14:textId="77777777" w:rsidR="00807B26" w:rsidRPr="00F30AF4" w:rsidRDefault="007F53A1" w:rsidP="007F53A1">
      <w:pPr>
        <w:widowControl w:val="0"/>
        <w:kinsoku w:val="0"/>
        <w:spacing w:after="340"/>
        <w:ind w:right="11"/>
        <w:jc w:val="center"/>
        <w:rPr>
          <w:rFonts w:eastAsia="Batang"/>
          <w:sz w:val="17"/>
          <w:szCs w:val="17"/>
          <w:lang w:val="fr-FR"/>
        </w:rPr>
      </w:pPr>
      <w:r w:rsidRPr="00F30AF4">
        <w:rPr>
          <w:rFonts w:eastAsia="Batang"/>
          <w:sz w:val="17"/>
          <w:szCs w:val="17"/>
          <w:lang w:val="fr-FR"/>
        </w:rPr>
        <w:t>EXEMPLE DE FICHIER DE DÉFINITION</w:t>
      </w:r>
    </w:p>
    <w:p w14:paraId="1960CE1C" w14:textId="3586C30B" w:rsidR="004E6C8B" w:rsidRPr="00F30AF4" w:rsidRDefault="004E6C8B" w:rsidP="007F53A1">
      <w:pPr>
        <w:widowControl w:val="0"/>
        <w:kinsoku w:val="0"/>
        <w:spacing w:after="340"/>
        <w:ind w:right="11"/>
        <w:jc w:val="center"/>
        <w:rPr>
          <w:rFonts w:eastAsia="Batang"/>
          <w:i/>
          <w:sz w:val="17"/>
          <w:szCs w:val="17"/>
          <w:lang w:val="fr-FR"/>
        </w:rPr>
      </w:pPr>
      <w:r w:rsidRPr="00F30AF4">
        <w:rPr>
          <w:rFonts w:eastAsia="Batang"/>
          <w:i/>
          <w:sz w:val="17"/>
          <w:szCs w:val="17"/>
          <w:lang w:val="fr-FR"/>
        </w:rPr>
        <w:t>Version </w:t>
      </w:r>
      <w:del w:id="797" w:author="Author">
        <w:r w:rsidR="00304FFF" w:rsidRPr="00F30AF4" w:rsidDel="00996FA3">
          <w:rPr>
            <w:rFonts w:eastAsia="Batang"/>
            <w:i/>
            <w:sz w:val="17"/>
            <w:szCs w:val="17"/>
            <w:lang w:val="fr-FR"/>
          </w:rPr>
          <w:delText>2.</w:delText>
        </w:r>
        <w:r w:rsidR="00FC2592" w:rsidRPr="00F30AF4" w:rsidDel="00996FA3">
          <w:rPr>
            <w:rFonts w:eastAsia="Batang"/>
            <w:i/>
            <w:sz w:val="17"/>
            <w:szCs w:val="17"/>
            <w:lang w:val="fr-FR"/>
          </w:rPr>
          <w:delText>2</w:delText>
        </w:r>
      </w:del>
      <w:ins w:id="798" w:author="Author">
        <w:r w:rsidR="00996FA3" w:rsidRPr="00F30AF4">
          <w:rPr>
            <w:rFonts w:eastAsia="Batang"/>
            <w:i/>
            <w:sz w:val="17"/>
            <w:szCs w:val="17"/>
            <w:lang w:val="fr-FR"/>
          </w:rPr>
          <w:t>3.0</w:t>
        </w:r>
      </w:ins>
    </w:p>
    <w:p w14:paraId="2825E368" w14:textId="4F0AE29C" w:rsidR="005E54D3" w:rsidRPr="00F30AF4" w:rsidRDefault="00996FA3" w:rsidP="001F7559">
      <w:pPr>
        <w:spacing w:after="340"/>
        <w:jc w:val="center"/>
        <w:rPr>
          <w:rFonts w:cs="Times New Roman"/>
          <w:i/>
          <w:sz w:val="17"/>
          <w:lang w:val="fr-FR"/>
        </w:rPr>
      </w:pPr>
      <w:r w:rsidRPr="00F30AF4">
        <w:rPr>
          <w:rFonts w:cs="Times New Roman"/>
          <w:i/>
          <w:sz w:val="17"/>
          <w:lang w:val="fr-FR"/>
        </w:rPr>
        <w:t>Proposition présentée au</w:t>
      </w:r>
      <w:r w:rsidR="001F7559" w:rsidRPr="00F30AF4">
        <w:rPr>
          <w:rFonts w:cs="Times New Roman"/>
          <w:i/>
          <w:sz w:val="17"/>
          <w:lang w:val="fr-FR"/>
        </w:rPr>
        <w:t xml:space="preserve"> Comité des normes de l’OMPI (CWS)</w:t>
      </w:r>
      <w:r w:rsidRPr="00F30AF4">
        <w:rPr>
          <w:rFonts w:cs="Times New Roman"/>
          <w:i/>
          <w:sz w:val="17"/>
          <w:lang w:val="fr-FR"/>
        </w:rPr>
        <w:t xml:space="preserve"> pour approbation</w:t>
      </w:r>
      <w:r w:rsidR="001F7559" w:rsidRPr="00F30AF4">
        <w:rPr>
          <w:rFonts w:cs="Times New Roman"/>
          <w:i/>
          <w:sz w:val="17"/>
          <w:lang w:val="fr-FR"/>
        </w:rPr>
        <w:br/>
        <w:t xml:space="preserve">à sa </w:t>
      </w:r>
      <w:r w:rsidRPr="00F30AF4">
        <w:rPr>
          <w:rFonts w:cs="Times New Roman"/>
          <w:i/>
          <w:sz w:val="17"/>
          <w:lang w:val="fr-FR"/>
        </w:rPr>
        <w:t xml:space="preserve">treizième </w:t>
      </w:r>
      <w:r w:rsidR="001F7559" w:rsidRPr="00F30AF4">
        <w:rPr>
          <w:rFonts w:cs="Times New Roman"/>
          <w:i/>
          <w:sz w:val="17"/>
          <w:lang w:val="fr-FR"/>
        </w:rPr>
        <w:t>session</w:t>
      </w:r>
    </w:p>
    <w:p w14:paraId="0BEB23A0" w14:textId="618E0FF0" w:rsidR="00807B26" w:rsidRPr="00834EB9" w:rsidRDefault="00834EB9" w:rsidP="00834EB9">
      <w:pPr>
        <w:pStyle w:val="Heading4"/>
        <w:spacing w:after="80"/>
        <w:rPr>
          <w:i w:val="0"/>
          <w:iCs/>
          <w:sz w:val="17"/>
          <w:szCs w:val="17"/>
          <w:u w:val="single"/>
          <w:lang w:val="fr-FR"/>
        </w:rPr>
      </w:pPr>
      <w:r>
        <w:rPr>
          <w:i w:val="0"/>
          <w:iCs/>
          <w:sz w:val="17"/>
          <w:szCs w:val="17"/>
          <w:u w:val="single"/>
          <w:lang w:val="fr-FR"/>
        </w:rPr>
        <w:t>F</w:t>
      </w:r>
      <w:r w:rsidRPr="00834EB9">
        <w:rPr>
          <w:i w:val="0"/>
          <w:iCs/>
          <w:sz w:val="17"/>
          <w:szCs w:val="17"/>
          <w:u w:val="single"/>
          <w:lang w:val="fr-FR"/>
        </w:rPr>
        <w:t>ichier de définition pour le fichier d’autorité de l’office xx</w:t>
      </w:r>
    </w:p>
    <w:p w14:paraId="56C25564" w14:textId="280CD5BB" w:rsidR="00807B26" w:rsidRPr="00F30AF4" w:rsidRDefault="00B9019E" w:rsidP="007E79FC">
      <w:pPr>
        <w:spacing w:after="220"/>
        <w:rPr>
          <w:sz w:val="17"/>
          <w:szCs w:val="17"/>
          <w:lang w:val="fr-FR"/>
        </w:rPr>
      </w:pPr>
      <w:r w:rsidRPr="00F30AF4">
        <w:rPr>
          <w:sz w:val="17"/>
          <w:szCs w:val="17"/>
          <w:lang w:val="fr-FR"/>
        </w:rPr>
        <w:t>Le présent fichier de définition se rapporte au fichier d</w:t>
      </w:r>
      <w:r w:rsidR="00E937CE" w:rsidRPr="00F30AF4">
        <w:rPr>
          <w:sz w:val="17"/>
          <w:szCs w:val="17"/>
          <w:lang w:val="fr-FR"/>
        </w:rPr>
        <w:t>’</w:t>
      </w:r>
      <w:r w:rsidRPr="00F30AF4">
        <w:rPr>
          <w:sz w:val="17"/>
          <w:szCs w:val="17"/>
          <w:lang w:val="fr-FR"/>
        </w:rPr>
        <w:t>autorité suivant</w:t>
      </w:r>
      <w:r w:rsidR="00E937CE" w:rsidRPr="00F30AF4">
        <w:rPr>
          <w:sz w:val="17"/>
          <w:szCs w:val="17"/>
          <w:lang w:val="fr-FR"/>
        </w:rPr>
        <w:t> :</w:t>
      </w:r>
      <w:r w:rsidRPr="00F30AF4">
        <w:rPr>
          <w:sz w:val="17"/>
          <w:szCs w:val="17"/>
          <w:lang w:val="fr-FR"/>
        </w:rPr>
        <w:t xml:space="preserve"> </w:t>
      </w:r>
      <w:r w:rsidR="00807B26" w:rsidRPr="00F30AF4">
        <w:rPr>
          <w:sz w:val="17"/>
          <w:szCs w:val="17"/>
          <w:lang w:val="fr-FR"/>
        </w:rPr>
        <w:t>XX_AF_20170322</w:t>
      </w:r>
    </w:p>
    <w:p w14:paraId="7852B3DE" w14:textId="77777777" w:rsidR="00807B26" w:rsidRPr="00F30AF4" w:rsidRDefault="00807B26" w:rsidP="00F30AF4">
      <w:pPr>
        <w:pStyle w:val="Heading4"/>
        <w:spacing w:after="80"/>
        <w:rPr>
          <w:i w:val="0"/>
          <w:iCs/>
          <w:sz w:val="17"/>
          <w:szCs w:val="17"/>
          <w:u w:val="single"/>
          <w:lang w:val="fr-FR"/>
        </w:rPr>
      </w:pPr>
      <w:r w:rsidRPr="00F30AF4">
        <w:rPr>
          <w:i w:val="0"/>
          <w:iCs/>
          <w:sz w:val="17"/>
          <w:szCs w:val="17"/>
          <w:u w:val="single"/>
          <w:lang w:val="fr-FR"/>
        </w:rPr>
        <w:t xml:space="preserve">Date </w:t>
      </w:r>
      <w:r w:rsidR="00B9019E" w:rsidRPr="00F30AF4">
        <w:rPr>
          <w:i w:val="0"/>
          <w:iCs/>
          <w:sz w:val="17"/>
          <w:szCs w:val="17"/>
          <w:u w:val="single"/>
          <w:lang w:val="fr-FR"/>
        </w:rPr>
        <w:t>de</w:t>
      </w:r>
      <w:r w:rsidRPr="00F30AF4">
        <w:rPr>
          <w:i w:val="0"/>
          <w:iCs/>
          <w:sz w:val="17"/>
          <w:szCs w:val="17"/>
          <w:u w:val="single"/>
          <w:lang w:val="fr-FR"/>
        </w:rPr>
        <w:t xml:space="preserve"> production</w:t>
      </w:r>
    </w:p>
    <w:p w14:paraId="17CB43FC" w14:textId="06370841" w:rsidR="00807B26" w:rsidRPr="00F30AF4" w:rsidRDefault="00807B26" w:rsidP="007E79FC">
      <w:pPr>
        <w:spacing w:after="220"/>
        <w:rPr>
          <w:sz w:val="17"/>
          <w:szCs w:val="17"/>
          <w:lang w:val="fr-FR"/>
        </w:rPr>
      </w:pPr>
      <w:r w:rsidRPr="00F30AF4">
        <w:rPr>
          <w:sz w:val="17"/>
          <w:szCs w:val="17"/>
          <w:lang w:val="fr-FR"/>
        </w:rPr>
        <w:t>2017</w:t>
      </w:r>
      <w:r w:rsidR="00E937CE" w:rsidRPr="00F30AF4">
        <w:rPr>
          <w:sz w:val="17"/>
          <w:szCs w:val="17"/>
          <w:lang w:val="fr-FR"/>
        </w:rPr>
        <w:t>-</w:t>
      </w:r>
      <w:r w:rsidRPr="00F30AF4">
        <w:rPr>
          <w:sz w:val="17"/>
          <w:szCs w:val="17"/>
          <w:lang w:val="fr-FR"/>
        </w:rPr>
        <w:t>03</w:t>
      </w:r>
      <w:r w:rsidR="00E937CE" w:rsidRPr="00F30AF4">
        <w:rPr>
          <w:sz w:val="17"/>
          <w:szCs w:val="17"/>
          <w:lang w:val="fr-FR"/>
        </w:rPr>
        <w:t>-</w:t>
      </w:r>
      <w:r w:rsidRPr="00F30AF4">
        <w:rPr>
          <w:sz w:val="17"/>
          <w:szCs w:val="17"/>
          <w:lang w:val="fr-FR"/>
        </w:rPr>
        <w:t>22</w:t>
      </w:r>
    </w:p>
    <w:p w14:paraId="6BFBE998" w14:textId="77777777" w:rsidR="00807B26" w:rsidRPr="00F30AF4" w:rsidRDefault="009F2C39" w:rsidP="00F30AF4">
      <w:pPr>
        <w:pStyle w:val="Heading4"/>
        <w:spacing w:after="80"/>
        <w:rPr>
          <w:i w:val="0"/>
          <w:iCs/>
          <w:sz w:val="17"/>
          <w:szCs w:val="17"/>
          <w:u w:val="single"/>
          <w:lang w:val="fr-FR"/>
        </w:rPr>
      </w:pPr>
      <w:r w:rsidRPr="00F30AF4">
        <w:rPr>
          <w:i w:val="0"/>
          <w:iCs/>
          <w:sz w:val="17"/>
          <w:szCs w:val="17"/>
          <w:u w:val="single"/>
          <w:lang w:val="fr-FR"/>
        </w:rPr>
        <w:t>Données couvertes</w:t>
      </w:r>
    </w:p>
    <w:p w14:paraId="3A3D5E43" w14:textId="0D473921" w:rsidR="00807B26" w:rsidRPr="00F30AF4" w:rsidRDefault="009F2C39" w:rsidP="005C587B">
      <w:pPr>
        <w:spacing w:after="220"/>
        <w:rPr>
          <w:sz w:val="17"/>
          <w:szCs w:val="17"/>
          <w:lang w:val="fr-FR"/>
        </w:rPr>
      </w:pPr>
      <w:r w:rsidRPr="00F30AF4">
        <w:rPr>
          <w:sz w:val="17"/>
          <w:szCs w:val="17"/>
          <w:lang w:val="fr-FR"/>
        </w:rPr>
        <w:t>Documents</w:t>
      </w:r>
      <w:r w:rsidR="00FF5917" w:rsidRPr="00F30AF4">
        <w:rPr>
          <w:sz w:val="17"/>
          <w:szCs w:val="17"/>
          <w:lang w:val="fr-FR"/>
        </w:rPr>
        <w:t xml:space="preserve"> publics de l</w:t>
      </w:r>
      <w:r w:rsidR="00E937CE" w:rsidRPr="00F30AF4">
        <w:rPr>
          <w:sz w:val="17"/>
          <w:szCs w:val="17"/>
          <w:lang w:val="fr-FR"/>
        </w:rPr>
        <w:t>’</w:t>
      </w:r>
      <w:r w:rsidR="00FF5917" w:rsidRPr="00F30AF4">
        <w:rPr>
          <w:sz w:val="17"/>
          <w:szCs w:val="17"/>
          <w:lang w:val="fr-FR"/>
        </w:rPr>
        <w:t xml:space="preserve">office XX </w:t>
      </w:r>
      <w:r w:rsidR="00C71117" w:rsidRPr="00F30AF4">
        <w:rPr>
          <w:sz w:val="17"/>
          <w:szCs w:val="17"/>
          <w:lang w:val="fr-FR"/>
        </w:rPr>
        <w:t>pour la période s</w:t>
      </w:r>
      <w:r w:rsidR="00E937CE" w:rsidRPr="00F30AF4">
        <w:rPr>
          <w:sz w:val="17"/>
          <w:szCs w:val="17"/>
          <w:lang w:val="fr-FR"/>
        </w:rPr>
        <w:t>’</w:t>
      </w:r>
      <w:r w:rsidR="00C71117" w:rsidRPr="00F30AF4">
        <w:rPr>
          <w:sz w:val="17"/>
          <w:szCs w:val="17"/>
          <w:lang w:val="fr-FR"/>
        </w:rPr>
        <w:t xml:space="preserve">étendant du </w:t>
      </w:r>
      <w:r w:rsidR="00807B26" w:rsidRPr="00F30AF4">
        <w:rPr>
          <w:sz w:val="17"/>
          <w:szCs w:val="17"/>
          <w:lang w:val="fr-FR"/>
        </w:rPr>
        <w:t>1974</w:t>
      </w:r>
      <w:r w:rsidR="00E937CE" w:rsidRPr="00F30AF4">
        <w:rPr>
          <w:sz w:val="17"/>
          <w:szCs w:val="17"/>
          <w:lang w:val="fr-FR"/>
        </w:rPr>
        <w:t>-</w:t>
      </w:r>
      <w:r w:rsidR="00807B26" w:rsidRPr="00F30AF4">
        <w:rPr>
          <w:sz w:val="17"/>
          <w:szCs w:val="17"/>
          <w:lang w:val="fr-FR"/>
        </w:rPr>
        <w:t>01</w:t>
      </w:r>
      <w:r w:rsidR="00E937CE" w:rsidRPr="00F30AF4">
        <w:rPr>
          <w:sz w:val="17"/>
          <w:szCs w:val="17"/>
          <w:lang w:val="fr-FR"/>
        </w:rPr>
        <w:t>-</w:t>
      </w:r>
      <w:r w:rsidR="00807B26" w:rsidRPr="00F30AF4">
        <w:rPr>
          <w:sz w:val="17"/>
          <w:szCs w:val="17"/>
          <w:lang w:val="fr-FR"/>
        </w:rPr>
        <w:t xml:space="preserve">01 </w:t>
      </w:r>
      <w:r w:rsidR="00C71117" w:rsidRPr="00F30AF4">
        <w:rPr>
          <w:sz w:val="17"/>
          <w:szCs w:val="17"/>
          <w:lang w:val="fr-FR"/>
        </w:rPr>
        <w:t>au</w:t>
      </w:r>
      <w:r w:rsidR="00807B26" w:rsidRPr="00F30AF4">
        <w:rPr>
          <w:sz w:val="17"/>
          <w:szCs w:val="17"/>
          <w:lang w:val="fr-FR"/>
        </w:rPr>
        <w:t xml:space="preserve"> 2016</w:t>
      </w:r>
      <w:r w:rsidR="00E937CE" w:rsidRPr="00F30AF4">
        <w:rPr>
          <w:sz w:val="17"/>
          <w:szCs w:val="17"/>
          <w:lang w:val="fr-FR"/>
        </w:rPr>
        <w:t>-</w:t>
      </w:r>
      <w:r w:rsidR="00807B26" w:rsidRPr="00F30AF4">
        <w:rPr>
          <w:sz w:val="17"/>
          <w:szCs w:val="17"/>
          <w:lang w:val="fr-FR"/>
        </w:rPr>
        <w:t>12</w:t>
      </w:r>
      <w:r w:rsidR="00E937CE" w:rsidRPr="00F30AF4">
        <w:rPr>
          <w:sz w:val="17"/>
          <w:szCs w:val="17"/>
          <w:lang w:val="fr-FR"/>
        </w:rPr>
        <w:t>-</w:t>
      </w:r>
      <w:r w:rsidR="00807B26" w:rsidRPr="00F30AF4">
        <w:rPr>
          <w:sz w:val="17"/>
          <w:szCs w:val="17"/>
          <w:lang w:val="fr-FR"/>
        </w:rPr>
        <w:t>31.</w:t>
      </w:r>
    </w:p>
    <w:p w14:paraId="5F55F57F" w14:textId="5A05D127" w:rsidR="00807B26" w:rsidRPr="00F30AF4" w:rsidRDefault="00C71117" w:rsidP="005C587B">
      <w:pPr>
        <w:spacing w:after="220"/>
        <w:rPr>
          <w:sz w:val="17"/>
          <w:szCs w:val="17"/>
          <w:lang w:val="fr-FR"/>
        </w:rPr>
      </w:pPr>
      <w:r w:rsidRPr="00F30AF4">
        <w:rPr>
          <w:sz w:val="17"/>
          <w:szCs w:val="17"/>
          <w:lang w:val="fr-FR"/>
        </w:rPr>
        <w:t>Le fichier d</w:t>
      </w:r>
      <w:r w:rsidR="00E937CE" w:rsidRPr="00F30AF4">
        <w:rPr>
          <w:sz w:val="17"/>
          <w:szCs w:val="17"/>
          <w:lang w:val="fr-FR"/>
        </w:rPr>
        <w:t>’</w:t>
      </w:r>
      <w:r w:rsidRPr="00F30AF4">
        <w:rPr>
          <w:sz w:val="17"/>
          <w:szCs w:val="17"/>
          <w:lang w:val="fr-FR"/>
        </w:rPr>
        <w:t>autorité de l</w:t>
      </w:r>
      <w:r w:rsidR="00E937CE" w:rsidRPr="00F30AF4">
        <w:rPr>
          <w:sz w:val="17"/>
          <w:szCs w:val="17"/>
          <w:lang w:val="fr-FR"/>
        </w:rPr>
        <w:t>’</w:t>
      </w:r>
      <w:r w:rsidRPr="00F30AF4">
        <w:rPr>
          <w:sz w:val="17"/>
          <w:szCs w:val="17"/>
          <w:lang w:val="fr-FR"/>
        </w:rPr>
        <w:t>office XX contient la liste de tous les brevets et</w:t>
      </w:r>
      <w:ins w:id="799" w:author="Author">
        <w:r w:rsidR="00981BF6" w:rsidRPr="00F30AF4">
          <w:rPr>
            <w:sz w:val="17"/>
            <w:szCs w:val="17"/>
            <w:lang w:val="fr-FR"/>
          </w:rPr>
          <w:t>, le cas échéant, de tous les</w:t>
        </w:r>
      </w:ins>
      <w:r w:rsidRPr="00F30AF4">
        <w:rPr>
          <w:sz w:val="17"/>
          <w:szCs w:val="17"/>
          <w:lang w:val="fr-FR"/>
        </w:rPr>
        <w:t xml:space="preserve"> modèles d</w:t>
      </w:r>
      <w:r w:rsidR="00E937CE" w:rsidRPr="00F30AF4">
        <w:rPr>
          <w:sz w:val="17"/>
          <w:szCs w:val="17"/>
          <w:lang w:val="fr-FR"/>
        </w:rPr>
        <w:t>’</w:t>
      </w:r>
      <w:r w:rsidRPr="00F30AF4">
        <w:rPr>
          <w:sz w:val="17"/>
          <w:szCs w:val="17"/>
          <w:lang w:val="fr-FR"/>
        </w:rPr>
        <w:t>utilité publiés par cet office.</w:t>
      </w:r>
    </w:p>
    <w:p w14:paraId="7FB7FC13" w14:textId="39D0C198" w:rsidR="00807B26" w:rsidRPr="00F30AF4" w:rsidRDefault="00453966" w:rsidP="005C587B">
      <w:pPr>
        <w:spacing w:after="220"/>
        <w:rPr>
          <w:sz w:val="17"/>
          <w:szCs w:val="17"/>
          <w:lang w:val="fr-FR"/>
        </w:rPr>
      </w:pPr>
      <w:r w:rsidRPr="00F30AF4">
        <w:rPr>
          <w:sz w:val="17"/>
          <w:szCs w:val="17"/>
          <w:lang w:val="fr-FR"/>
        </w:rPr>
        <w:t xml:space="preserve">Couverture par type de document et code de type de document </w:t>
      </w:r>
      <w:r w:rsidR="00807B26" w:rsidRPr="00F30AF4">
        <w:rPr>
          <w:sz w:val="17"/>
          <w:szCs w:val="17"/>
          <w:lang w:val="fr-FR"/>
        </w:rPr>
        <w:t>(</w:t>
      </w:r>
      <w:r w:rsidR="00366CE5" w:rsidRPr="00F30AF4">
        <w:rPr>
          <w:sz w:val="17"/>
          <w:szCs w:val="17"/>
          <w:lang w:val="fr-FR"/>
        </w:rPr>
        <w:t xml:space="preserve">pour plus de renseignements sur les codes de type de documents, </w:t>
      </w:r>
      <w:r w:rsidRPr="00F30AF4">
        <w:rPr>
          <w:sz w:val="17"/>
          <w:szCs w:val="17"/>
          <w:lang w:val="fr-FR"/>
        </w:rPr>
        <w:t>voir la</w:t>
      </w:r>
      <w:r w:rsidR="00807B26" w:rsidRPr="00F30AF4">
        <w:rPr>
          <w:sz w:val="17"/>
          <w:szCs w:val="17"/>
          <w:lang w:val="fr-FR"/>
        </w:rPr>
        <w:t xml:space="preserve"> </w:t>
      </w:r>
      <w:r w:rsidRPr="00F30AF4">
        <w:rPr>
          <w:rStyle w:val="Hyperlink"/>
          <w:sz w:val="17"/>
          <w:szCs w:val="17"/>
          <w:lang w:val="fr-FR"/>
        </w:rPr>
        <w:fldChar w:fldCharType="begin"/>
      </w:r>
      <w:r w:rsidRPr="00BF0368">
        <w:rPr>
          <w:rStyle w:val="Hyperlink"/>
          <w:sz w:val="17"/>
          <w:szCs w:val="17"/>
          <w:lang w:val="fr-FR"/>
          <w:rPrChange w:id="800" w:author="Author">
            <w:rPr/>
          </w:rPrChange>
        </w:rPr>
        <w:instrText>HYPERLINK "http://www.wipo.int/standards/en/pdf/07-03-02.pdf"</w:instrText>
      </w:r>
      <w:r w:rsidR="002C5C94" w:rsidRPr="00F30AF4">
        <w:rPr>
          <w:rStyle w:val="Hyperlink"/>
          <w:sz w:val="17"/>
          <w:szCs w:val="17"/>
          <w:lang w:val="fr-FR"/>
        </w:rPr>
      </w:r>
      <w:r w:rsidRPr="00F30AF4">
        <w:rPr>
          <w:rStyle w:val="Hyperlink"/>
          <w:sz w:val="17"/>
          <w:szCs w:val="17"/>
          <w:lang w:val="fr-FR"/>
        </w:rPr>
        <w:fldChar w:fldCharType="separate"/>
      </w:r>
      <w:r w:rsidRPr="00F30AF4">
        <w:rPr>
          <w:rStyle w:val="Hyperlink"/>
          <w:sz w:val="17"/>
          <w:szCs w:val="17"/>
          <w:lang w:val="fr-FR"/>
        </w:rPr>
        <w:t>p</w:t>
      </w:r>
      <w:r w:rsidR="00807B26" w:rsidRPr="00F30AF4">
        <w:rPr>
          <w:rStyle w:val="Hyperlink"/>
          <w:sz w:val="17"/>
          <w:szCs w:val="17"/>
          <w:lang w:val="fr-FR"/>
        </w:rPr>
        <w:t>art</w:t>
      </w:r>
      <w:r w:rsidRPr="00F30AF4">
        <w:rPr>
          <w:rStyle w:val="Hyperlink"/>
          <w:sz w:val="17"/>
          <w:szCs w:val="17"/>
          <w:lang w:val="fr-FR"/>
        </w:rPr>
        <w:t>ie</w:t>
      </w:r>
      <w:r w:rsidR="006C14D8" w:rsidRPr="00F30AF4">
        <w:rPr>
          <w:rStyle w:val="Hyperlink"/>
          <w:sz w:val="17"/>
          <w:szCs w:val="17"/>
          <w:lang w:val="fr-FR"/>
        </w:rPr>
        <w:t> </w:t>
      </w:r>
      <w:r w:rsidR="00807B26" w:rsidRPr="00F30AF4">
        <w:rPr>
          <w:rStyle w:val="Hyperlink"/>
          <w:sz w:val="17"/>
          <w:szCs w:val="17"/>
          <w:lang w:val="fr-FR"/>
        </w:rPr>
        <w:t>7.3</w:t>
      </w:r>
      <w:ins w:id="801" w:author="Author">
        <w:r w:rsidR="00991599">
          <w:rPr>
            <w:rStyle w:val="Hyperlink"/>
            <w:sz w:val="17"/>
            <w:szCs w:val="17"/>
            <w:lang w:val="fr-FR"/>
          </w:rPr>
          <w:t>.2</w:t>
        </w:r>
      </w:ins>
      <w:r w:rsidR="00807B26" w:rsidRPr="00F30AF4">
        <w:rPr>
          <w:rStyle w:val="Hyperlink"/>
          <w:sz w:val="17"/>
          <w:szCs w:val="17"/>
          <w:lang w:val="fr-FR"/>
        </w:rPr>
        <w:t xml:space="preserve"> </w:t>
      </w:r>
      <w:r w:rsidRPr="00F30AF4">
        <w:rPr>
          <w:rStyle w:val="Hyperlink"/>
          <w:sz w:val="17"/>
          <w:szCs w:val="17"/>
          <w:lang w:val="fr-FR"/>
        </w:rPr>
        <w:t>du Manuel de l</w:t>
      </w:r>
      <w:r w:rsidR="00E937CE" w:rsidRPr="00F30AF4">
        <w:rPr>
          <w:rStyle w:val="Hyperlink"/>
          <w:sz w:val="17"/>
          <w:szCs w:val="17"/>
          <w:lang w:val="fr-FR"/>
        </w:rPr>
        <w:t>’</w:t>
      </w:r>
      <w:r w:rsidRPr="00F30AF4">
        <w:rPr>
          <w:rStyle w:val="Hyperlink"/>
          <w:sz w:val="17"/>
          <w:szCs w:val="17"/>
          <w:lang w:val="fr-FR"/>
        </w:rPr>
        <w:t>OMPI</w:t>
      </w:r>
      <w:r w:rsidRPr="00F30AF4">
        <w:rPr>
          <w:rStyle w:val="Hyperlink"/>
          <w:sz w:val="17"/>
          <w:szCs w:val="17"/>
          <w:lang w:val="fr-FR"/>
        </w:rPr>
        <w:fldChar w:fldCharType="end"/>
      </w:r>
      <w:r w:rsidR="006C14D8" w:rsidRPr="00F30AF4">
        <w:rPr>
          <w:sz w:val="17"/>
          <w:szCs w:val="17"/>
          <w:lang w:val="fr-FR"/>
        </w:rPr>
        <w:t>)</w:t>
      </w:r>
      <w:r w:rsidR="00E937CE" w:rsidRPr="00F30AF4">
        <w:rPr>
          <w:sz w:val="17"/>
          <w:szCs w:val="17"/>
          <w:lang w:val="fr-FR"/>
        </w:rPr>
        <w:t> :</w:t>
      </w:r>
    </w:p>
    <w:tbl>
      <w:tblPr>
        <w:tblStyle w:val="TableGrid1"/>
        <w:tblW w:w="0" w:type="auto"/>
        <w:jc w:val="center"/>
        <w:tblLook w:val="04A0" w:firstRow="1" w:lastRow="0" w:firstColumn="1" w:lastColumn="0" w:noHBand="0" w:noVBand="1"/>
      </w:tblPr>
      <w:tblGrid>
        <w:gridCol w:w="4815"/>
        <w:gridCol w:w="1564"/>
        <w:gridCol w:w="1372"/>
      </w:tblGrid>
      <w:tr w:rsidR="00BF61DF" w:rsidRPr="00F30AF4" w14:paraId="48C7714E" w14:textId="77777777" w:rsidTr="00834EB9">
        <w:trPr>
          <w:jc w:val="center"/>
        </w:trPr>
        <w:tc>
          <w:tcPr>
            <w:tcW w:w="4815" w:type="dxa"/>
            <w:shd w:val="clear" w:color="auto" w:fill="D9D9D9" w:themeFill="background1" w:themeFillShade="D9"/>
          </w:tcPr>
          <w:p w14:paraId="504E572B" w14:textId="77777777" w:rsidR="00807B26" w:rsidRPr="00F30AF4" w:rsidRDefault="00807B26" w:rsidP="00C46170">
            <w:pPr>
              <w:jc w:val="center"/>
              <w:rPr>
                <w:b/>
                <w:sz w:val="17"/>
                <w:szCs w:val="17"/>
                <w:lang w:val="fr-FR"/>
              </w:rPr>
            </w:pPr>
            <w:r w:rsidRPr="00F30AF4">
              <w:rPr>
                <w:b/>
                <w:sz w:val="17"/>
                <w:szCs w:val="17"/>
                <w:lang w:val="fr-FR"/>
              </w:rPr>
              <w:t>Type</w:t>
            </w:r>
            <w:r w:rsidR="00453966" w:rsidRPr="00F30AF4">
              <w:rPr>
                <w:b/>
                <w:sz w:val="17"/>
                <w:szCs w:val="17"/>
                <w:lang w:val="fr-FR"/>
              </w:rPr>
              <w:t xml:space="preserve"> de document</w:t>
            </w:r>
          </w:p>
        </w:tc>
        <w:tc>
          <w:tcPr>
            <w:tcW w:w="1564" w:type="dxa"/>
            <w:shd w:val="clear" w:color="auto" w:fill="D9D9D9" w:themeFill="background1" w:themeFillShade="D9"/>
          </w:tcPr>
          <w:p w14:paraId="6872E69C" w14:textId="77777777" w:rsidR="00807B26" w:rsidRPr="00F30AF4" w:rsidRDefault="00807B26" w:rsidP="00C46170">
            <w:pPr>
              <w:jc w:val="center"/>
              <w:rPr>
                <w:b/>
                <w:sz w:val="17"/>
                <w:szCs w:val="17"/>
                <w:lang w:val="fr-FR"/>
              </w:rPr>
            </w:pPr>
            <w:r w:rsidRPr="00F30AF4">
              <w:rPr>
                <w:b/>
                <w:sz w:val="17"/>
                <w:szCs w:val="17"/>
                <w:lang w:val="fr-FR"/>
              </w:rPr>
              <w:t>Code</w:t>
            </w:r>
            <w:r w:rsidR="00453966" w:rsidRPr="00F30AF4">
              <w:rPr>
                <w:b/>
                <w:sz w:val="17"/>
                <w:szCs w:val="17"/>
                <w:lang w:val="fr-FR"/>
              </w:rPr>
              <w:t xml:space="preserve"> de type de document</w:t>
            </w:r>
          </w:p>
        </w:tc>
        <w:tc>
          <w:tcPr>
            <w:tcW w:w="1372" w:type="dxa"/>
            <w:shd w:val="clear" w:color="auto" w:fill="D9D9D9" w:themeFill="background1" w:themeFillShade="D9"/>
          </w:tcPr>
          <w:p w14:paraId="1B05CE48" w14:textId="77777777" w:rsidR="00807B26" w:rsidRPr="00F30AF4" w:rsidRDefault="00807B26" w:rsidP="00C46170">
            <w:pPr>
              <w:jc w:val="center"/>
              <w:rPr>
                <w:b/>
                <w:sz w:val="17"/>
                <w:szCs w:val="17"/>
                <w:lang w:val="fr-FR"/>
              </w:rPr>
            </w:pPr>
            <w:r w:rsidRPr="00F30AF4">
              <w:rPr>
                <w:b/>
                <w:sz w:val="17"/>
                <w:szCs w:val="17"/>
                <w:lang w:val="fr-FR"/>
              </w:rPr>
              <w:t>Total</w:t>
            </w:r>
          </w:p>
        </w:tc>
      </w:tr>
      <w:tr w:rsidR="00BF61DF" w:rsidRPr="00F30AF4" w14:paraId="73C2EA13" w14:textId="77777777" w:rsidTr="00834EB9">
        <w:trPr>
          <w:jc w:val="center"/>
        </w:trPr>
        <w:tc>
          <w:tcPr>
            <w:tcW w:w="4815" w:type="dxa"/>
          </w:tcPr>
          <w:p w14:paraId="26528C50" w14:textId="77777777" w:rsidR="00807B26" w:rsidRPr="00F30AF4" w:rsidRDefault="00453966" w:rsidP="00C46170">
            <w:pPr>
              <w:rPr>
                <w:sz w:val="17"/>
                <w:szCs w:val="17"/>
                <w:lang w:val="fr-FR"/>
              </w:rPr>
            </w:pPr>
            <w:r w:rsidRPr="00F30AF4">
              <w:rPr>
                <w:sz w:val="17"/>
                <w:szCs w:val="17"/>
                <w:lang w:val="fr-FR"/>
              </w:rPr>
              <w:t>Demandes de brevet</w:t>
            </w:r>
          </w:p>
        </w:tc>
        <w:tc>
          <w:tcPr>
            <w:tcW w:w="1564" w:type="dxa"/>
          </w:tcPr>
          <w:p w14:paraId="47DD9DC6" w14:textId="77777777" w:rsidR="00807B26" w:rsidRPr="00F30AF4" w:rsidRDefault="00807B26" w:rsidP="00C46170">
            <w:pPr>
              <w:jc w:val="center"/>
              <w:rPr>
                <w:sz w:val="17"/>
                <w:szCs w:val="17"/>
                <w:lang w:val="fr-FR"/>
              </w:rPr>
            </w:pPr>
            <w:r w:rsidRPr="00F30AF4">
              <w:rPr>
                <w:sz w:val="17"/>
                <w:szCs w:val="17"/>
                <w:lang w:val="fr-FR"/>
              </w:rPr>
              <w:t>A1</w:t>
            </w:r>
          </w:p>
        </w:tc>
        <w:tc>
          <w:tcPr>
            <w:tcW w:w="1372" w:type="dxa"/>
          </w:tcPr>
          <w:p w14:paraId="1BFA7E10" w14:textId="77777777" w:rsidR="00807B26" w:rsidRPr="00F30AF4" w:rsidRDefault="00807B26" w:rsidP="00C46170">
            <w:pPr>
              <w:jc w:val="right"/>
              <w:rPr>
                <w:sz w:val="17"/>
                <w:szCs w:val="17"/>
                <w:lang w:val="fr-FR"/>
              </w:rPr>
            </w:pPr>
            <w:r w:rsidRPr="00F30AF4">
              <w:rPr>
                <w:sz w:val="17"/>
                <w:szCs w:val="17"/>
                <w:lang w:val="fr-FR"/>
              </w:rPr>
              <w:t>125</w:t>
            </w:r>
            <w:r w:rsidR="002A5478" w:rsidRPr="00F30AF4">
              <w:rPr>
                <w:sz w:val="17"/>
                <w:szCs w:val="17"/>
                <w:lang w:val="fr-FR"/>
              </w:rPr>
              <w:t> </w:t>
            </w:r>
            <w:r w:rsidRPr="00F30AF4">
              <w:rPr>
                <w:sz w:val="17"/>
                <w:szCs w:val="17"/>
                <w:lang w:val="fr-FR"/>
              </w:rPr>
              <w:t>568</w:t>
            </w:r>
          </w:p>
        </w:tc>
      </w:tr>
      <w:tr w:rsidR="00BF61DF" w:rsidRPr="00F30AF4" w14:paraId="1F895908" w14:textId="77777777" w:rsidTr="00834EB9">
        <w:trPr>
          <w:jc w:val="center"/>
        </w:trPr>
        <w:tc>
          <w:tcPr>
            <w:tcW w:w="4815" w:type="dxa"/>
          </w:tcPr>
          <w:p w14:paraId="179AD8EF" w14:textId="77777777" w:rsidR="00807B26" w:rsidRPr="00F30AF4" w:rsidRDefault="00453966" w:rsidP="00C46170">
            <w:pPr>
              <w:rPr>
                <w:sz w:val="17"/>
                <w:szCs w:val="17"/>
                <w:lang w:val="fr-FR"/>
              </w:rPr>
            </w:pPr>
            <w:r w:rsidRPr="00F30AF4">
              <w:rPr>
                <w:sz w:val="17"/>
                <w:szCs w:val="17"/>
                <w:lang w:val="fr-FR"/>
              </w:rPr>
              <w:t>Demandes de brevet</w:t>
            </w:r>
          </w:p>
        </w:tc>
        <w:tc>
          <w:tcPr>
            <w:tcW w:w="1564" w:type="dxa"/>
          </w:tcPr>
          <w:p w14:paraId="2A811062" w14:textId="77777777" w:rsidR="00807B26" w:rsidRPr="00F30AF4" w:rsidRDefault="00807B26" w:rsidP="00C46170">
            <w:pPr>
              <w:jc w:val="center"/>
              <w:rPr>
                <w:sz w:val="17"/>
                <w:szCs w:val="17"/>
                <w:lang w:val="fr-FR"/>
              </w:rPr>
            </w:pPr>
            <w:r w:rsidRPr="00F30AF4">
              <w:rPr>
                <w:sz w:val="17"/>
                <w:szCs w:val="17"/>
                <w:lang w:val="fr-FR"/>
              </w:rPr>
              <w:t>A2</w:t>
            </w:r>
          </w:p>
        </w:tc>
        <w:tc>
          <w:tcPr>
            <w:tcW w:w="1372" w:type="dxa"/>
          </w:tcPr>
          <w:p w14:paraId="345E44FC" w14:textId="77777777" w:rsidR="00807B26" w:rsidRPr="00F30AF4" w:rsidRDefault="00807B26" w:rsidP="00C46170">
            <w:pPr>
              <w:jc w:val="right"/>
              <w:rPr>
                <w:sz w:val="17"/>
                <w:szCs w:val="17"/>
                <w:lang w:val="fr-FR"/>
              </w:rPr>
            </w:pPr>
            <w:r w:rsidRPr="00F30AF4">
              <w:rPr>
                <w:sz w:val="17"/>
                <w:szCs w:val="17"/>
                <w:lang w:val="fr-FR"/>
              </w:rPr>
              <w:t>96</w:t>
            </w:r>
            <w:r w:rsidR="002A5478" w:rsidRPr="00F30AF4">
              <w:rPr>
                <w:sz w:val="17"/>
                <w:szCs w:val="17"/>
                <w:lang w:val="fr-FR"/>
              </w:rPr>
              <w:t> </w:t>
            </w:r>
            <w:r w:rsidRPr="00F30AF4">
              <w:rPr>
                <w:sz w:val="17"/>
                <w:szCs w:val="17"/>
                <w:lang w:val="fr-FR"/>
              </w:rPr>
              <w:t>430</w:t>
            </w:r>
          </w:p>
        </w:tc>
      </w:tr>
      <w:tr w:rsidR="00BF61DF" w:rsidRPr="00F30AF4" w14:paraId="69274507" w14:textId="77777777" w:rsidTr="00834EB9">
        <w:trPr>
          <w:jc w:val="center"/>
        </w:trPr>
        <w:tc>
          <w:tcPr>
            <w:tcW w:w="4815" w:type="dxa"/>
          </w:tcPr>
          <w:p w14:paraId="73294771" w14:textId="77777777" w:rsidR="00807B26" w:rsidRPr="00F30AF4" w:rsidRDefault="00453966" w:rsidP="00C46170">
            <w:pPr>
              <w:rPr>
                <w:sz w:val="17"/>
                <w:szCs w:val="17"/>
                <w:lang w:val="fr-FR"/>
              </w:rPr>
            </w:pPr>
            <w:r w:rsidRPr="00F30AF4">
              <w:rPr>
                <w:sz w:val="17"/>
                <w:szCs w:val="17"/>
                <w:lang w:val="fr-FR"/>
              </w:rPr>
              <w:t>Brevets délivrés</w:t>
            </w:r>
          </w:p>
        </w:tc>
        <w:tc>
          <w:tcPr>
            <w:tcW w:w="1564" w:type="dxa"/>
          </w:tcPr>
          <w:p w14:paraId="11A6BB75" w14:textId="77777777" w:rsidR="00807B26" w:rsidRPr="00F30AF4" w:rsidRDefault="00807B26" w:rsidP="00C46170">
            <w:pPr>
              <w:jc w:val="center"/>
              <w:rPr>
                <w:sz w:val="17"/>
                <w:szCs w:val="17"/>
                <w:lang w:val="fr-FR"/>
              </w:rPr>
            </w:pPr>
            <w:r w:rsidRPr="00F30AF4">
              <w:rPr>
                <w:sz w:val="17"/>
                <w:szCs w:val="17"/>
                <w:lang w:val="fr-FR"/>
              </w:rPr>
              <w:t>B1</w:t>
            </w:r>
          </w:p>
        </w:tc>
        <w:tc>
          <w:tcPr>
            <w:tcW w:w="1372" w:type="dxa"/>
          </w:tcPr>
          <w:p w14:paraId="44721F4A" w14:textId="77777777" w:rsidR="00807B26" w:rsidRPr="00F30AF4" w:rsidRDefault="00807B26" w:rsidP="00C46170">
            <w:pPr>
              <w:jc w:val="right"/>
              <w:rPr>
                <w:sz w:val="17"/>
                <w:szCs w:val="17"/>
                <w:lang w:val="fr-FR"/>
              </w:rPr>
            </w:pPr>
            <w:r w:rsidRPr="00F30AF4">
              <w:rPr>
                <w:sz w:val="17"/>
                <w:szCs w:val="17"/>
                <w:lang w:val="fr-FR"/>
              </w:rPr>
              <w:t>144</w:t>
            </w:r>
            <w:r w:rsidR="002A5478" w:rsidRPr="00F30AF4">
              <w:rPr>
                <w:sz w:val="17"/>
                <w:szCs w:val="17"/>
                <w:lang w:val="fr-FR"/>
              </w:rPr>
              <w:t> </w:t>
            </w:r>
            <w:r w:rsidRPr="00F30AF4">
              <w:rPr>
                <w:sz w:val="17"/>
                <w:szCs w:val="17"/>
                <w:lang w:val="fr-FR"/>
              </w:rPr>
              <w:t>879</w:t>
            </w:r>
          </w:p>
        </w:tc>
      </w:tr>
      <w:tr w:rsidR="00BF61DF" w:rsidRPr="00F30AF4" w14:paraId="65E74DF8" w14:textId="77777777" w:rsidTr="00834EB9">
        <w:trPr>
          <w:jc w:val="center"/>
        </w:trPr>
        <w:tc>
          <w:tcPr>
            <w:tcW w:w="4815" w:type="dxa"/>
          </w:tcPr>
          <w:p w14:paraId="22901402" w14:textId="13FBC315" w:rsidR="00807B26" w:rsidRPr="00F30AF4" w:rsidRDefault="00453966" w:rsidP="00C46170">
            <w:pPr>
              <w:rPr>
                <w:sz w:val="17"/>
                <w:szCs w:val="17"/>
                <w:lang w:val="fr-FR"/>
              </w:rPr>
            </w:pPr>
            <w:r w:rsidRPr="00F30AF4">
              <w:rPr>
                <w:sz w:val="17"/>
                <w:szCs w:val="17"/>
                <w:lang w:val="fr-FR"/>
              </w:rPr>
              <w:t>Demandes de modèle d</w:t>
            </w:r>
            <w:r w:rsidR="00E937CE" w:rsidRPr="00F30AF4">
              <w:rPr>
                <w:sz w:val="17"/>
                <w:szCs w:val="17"/>
                <w:lang w:val="fr-FR"/>
              </w:rPr>
              <w:t>’</w:t>
            </w:r>
            <w:r w:rsidRPr="00F30AF4">
              <w:rPr>
                <w:sz w:val="17"/>
                <w:szCs w:val="17"/>
                <w:lang w:val="fr-FR"/>
              </w:rPr>
              <w:t>utilité</w:t>
            </w:r>
          </w:p>
        </w:tc>
        <w:tc>
          <w:tcPr>
            <w:tcW w:w="1564" w:type="dxa"/>
          </w:tcPr>
          <w:p w14:paraId="0C5C4AE0" w14:textId="77777777" w:rsidR="00807B26" w:rsidRPr="00F30AF4" w:rsidRDefault="00807B26" w:rsidP="00C46170">
            <w:pPr>
              <w:jc w:val="center"/>
              <w:rPr>
                <w:sz w:val="17"/>
                <w:szCs w:val="17"/>
                <w:lang w:val="fr-FR"/>
              </w:rPr>
            </w:pPr>
            <w:r w:rsidRPr="00F30AF4">
              <w:rPr>
                <w:sz w:val="17"/>
                <w:szCs w:val="17"/>
                <w:lang w:val="fr-FR"/>
              </w:rPr>
              <w:t>U</w:t>
            </w:r>
          </w:p>
        </w:tc>
        <w:tc>
          <w:tcPr>
            <w:tcW w:w="1372" w:type="dxa"/>
          </w:tcPr>
          <w:p w14:paraId="4BB1250D" w14:textId="77777777" w:rsidR="00807B26" w:rsidRPr="00F30AF4" w:rsidRDefault="00807B26" w:rsidP="00C46170">
            <w:pPr>
              <w:jc w:val="right"/>
              <w:rPr>
                <w:sz w:val="17"/>
                <w:szCs w:val="17"/>
                <w:lang w:val="fr-FR"/>
              </w:rPr>
            </w:pPr>
            <w:r w:rsidRPr="00F30AF4">
              <w:rPr>
                <w:sz w:val="17"/>
                <w:szCs w:val="17"/>
                <w:lang w:val="fr-FR"/>
              </w:rPr>
              <w:t>24</w:t>
            </w:r>
            <w:r w:rsidR="002A5478" w:rsidRPr="00F30AF4">
              <w:rPr>
                <w:sz w:val="17"/>
                <w:szCs w:val="17"/>
                <w:lang w:val="fr-FR"/>
              </w:rPr>
              <w:t> </w:t>
            </w:r>
            <w:r w:rsidRPr="00F30AF4">
              <w:rPr>
                <w:sz w:val="17"/>
                <w:szCs w:val="17"/>
                <w:lang w:val="fr-FR"/>
              </w:rPr>
              <w:t>332</w:t>
            </w:r>
          </w:p>
        </w:tc>
      </w:tr>
      <w:tr w:rsidR="00807B26" w:rsidRPr="00F30AF4" w14:paraId="017ABF13" w14:textId="77777777" w:rsidTr="00834EB9">
        <w:trPr>
          <w:jc w:val="center"/>
        </w:trPr>
        <w:tc>
          <w:tcPr>
            <w:tcW w:w="4815" w:type="dxa"/>
          </w:tcPr>
          <w:p w14:paraId="75A712A9" w14:textId="72A8AE30" w:rsidR="00807B26" w:rsidRPr="00F30AF4" w:rsidRDefault="00453966" w:rsidP="00C46170">
            <w:pPr>
              <w:rPr>
                <w:sz w:val="17"/>
                <w:szCs w:val="17"/>
                <w:lang w:val="fr-FR"/>
              </w:rPr>
            </w:pPr>
            <w:r w:rsidRPr="00F30AF4">
              <w:rPr>
                <w:sz w:val="17"/>
                <w:szCs w:val="17"/>
                <w:lang w:val="fr-FR"/>
              </w:rPr>
              <w:t>Demandes de modèle d</w:t>
            </w:r>
            <w:r w:rsidR="00E937CE" w:rsidRPr="00F30AF4">
              <w:rPr>
                <w:sz w:val="17"/>
                <w:szCs w:val="17"/>
                <w:lang w:val="fr-FR"/>
              </w:rPr>
              <w:t>’</w:t>
            </w:r>
            <w:r w:rsidRPr="00F30AF4">
              <w:rPr>
                <w:sz w:val="17"/>
                <w:szCs w:val="17"/>
                <w:lang w:val="fr-FR"/>
              </w:rPr>
              <w:t>utilité ayant fait l</w:t>
            </w:r>
            <w:r w:rsidR="00E937CE" w:rsidRPr="00F30AF4">
              <w:rPr>
                <w:sz w:val="17"/>
                <w:szCs w:val="17"/>
                <w:lang w:val="fr-FR"/>
              </w:rPr>
              <w:t>’</w:t>
            </w:r>
            <w:r w:rsidRPr="00F30AF4">
              <w:rPr>
                <w:sz w:val="17"/>
                <w:szCs w:val="17"/>
                <w:lang w:val="fr-FR"/>
              </w:rPr>
              <w:t>objet d</w:t>
            </w:r>
            <w:r w:rsidR="00E937CE" w:rsidRPr="00F30AF4">
              <w:rPr>
                <w:sz w:val="17"/>
                <w:szCs w:val="17"/>
                <w:lang w:val="fr-FR"/>
              </w:rPr>
              <w:t>’</w:t>
            </w:r>
            <w:r w:rsidRPr="00F30AF4">
              <w:rPr>
                <w:sz w:val="17"/>
                <w:szCs w:val="17"/>
                <w:lang w:val="fr-FR"/>
              </w:rPr>
              <w:t>un examen</w:t>
            </w:r>
          </w:p>
        </w:tc>
        <w:tc>
          <w:tcPr>
            <w:tcW w:w="1564" w:type="dxa"/>
          </w:tcPr>
          <w:p w14:paraId="2583C8FE" w14:textId="77777777" w:rsidR="00807B26" w:rsidRPr="00F30AF4" w:rsidRDefault="00807B26" w:rsidP="00C46170">
            <w:pPr>
              <w:jc w:val="center"/>
              <w:rPr>
                <w:sz w:val="17"/>
                <w:szCs w:val="17"/>
                <w:lang w:val="fr-FR"/>
              </w:rPr>
            </w:pPr>
            <w:r w:rsidRPr="00F30AF4">
              <w:rPr>
                <w:sz w:val="17"/>
                <w:szCs w:val="17"/>
                <w:lang w:val="fr-FR"/>
              </w:rPr>
              <w:t>Y1</w:t>
            </w:r>
          </w:p>
        </w:tc>
        <w:tc>
          <w:tcPr>
            <w:tcW w:w="1372" w:type="dxa"/>
          </w:tcPr>
          <w:p w14:paraId="4BC28BD1" w14:textId="77777777" w:rsidR="00807B26" w:rsidRPr="00F30AF4" w:rsidRDefault="00807B26" w:rsidP="00C46170">
            <w:pPr>
              <w:jc w:val="right"/>
              <w:rPr>
                <w:sz w:val="17"/>
                <w:szCs w:val="17"/>
                <w:lang w:val="fr-FR"/>
              </w:rPr>
            </w:pPr>
            <w:r w:rsidRPr="00F30AF4">
              <w:rPr>
                <w:sz w:val="17"/>
                <w:szCs w:val="17"/>
                <w:lang w:val="fr-FR"/>
              </w:rPr>
              <w:t>18</w:t>
            </w:r>
            <w:r w:rsidR="002A5478" w:rsidRPr="00F30AF4">
              <w:rPr>
                <w:sz w:val="17"/>
                <w:szCs w:val="17"/>
                <w:lang w:val="fr-FR"/>
              </w:rPr>
              <w:t> </w:t>
            </w:r>
            <w:r w:rsidRPr="00F30AF4">
              <w:rPr>
                <w:sz w:val="17"/>
                <w:szCs w:val="17"/>
                <w:lang w:val="fr-FR"/>
              </w:rPr>
              <w:t>445</w:t>
            </w:r>
          </w:p>
        </w:tc>
      </w:tr>
    </w:tbl>
    <w:p w14:paraId="07FD6D24" w14:textId="421A64D4" w:rsidR="00807B26" w:rsidRPr="00F30AF4" w:rsidRDefault="00B12F0B" w:rsidP="007E79FC">
      <w:pPr>
        <w:spacing w:before="220" w:after="220"/>
        <w:rPr>
          <w:sz w:val="17"/>
          <w:szCs w:val="17"/>
          <w:lang w:val="fr-FR"/>
        </w:rPr>
      </w:pPr>
      <w:r w:rsidRPr="00F30AF4">
        <w:rPr>
          <w:sz w:val="17"/>
          <w:szCs w:val="17"/>
          <w:lang w:val="fr-FR"/>
        </w:rPr>
        <w:t>Le détail (annuel) des données couvertes peut être consulté en ligne, à l</w:t>
      </w:r>
      <w:r w:rsidR="00E937CE" w:rsidRPr="00F30AF4">
        <w:rPr>
          <w:sz w:val="17"/>
          <w:szCs w:val="17"/>
          <w:lang w:val="fr-FR"/>
        </w:rPr>
        <w:t>’</w:t>
      </w:r>
      <w:r w:rsidRPr="00F30AF4">
        <w:rPr>
          <w:sz w:val="17"/>
          <w:szCs w:val="17"/>
          <w:lang w:val="fr-FR"/>
        </w:rPr>
        <w:t xml:space="preserve">adresse </w:t>
      </w:r>
      <w:r w:rsidR="00FF3C6E" w:rsidRPr="00F30AF4">
        <w:rPr>
          <w:lang w:val="fr-FR"/>
        </w:rPr>
        <w:fldChar w:fldCharType="begin"/>
      </w:r>
      <w:r w:rsidR="00FF3C6E" w:rsidRPr="00BF0368">
        <w:rPr>
          <w:lang w:val="fr-FR"/>
          <w:rPrChange w:id="802" w:author="Author">
            <w:rPr/>
          </w:rPrChange>
        </w:rPr>
        <w:instrText>HYPERLINK "http://www.XX-office.org/coverage"</w:instrText>
      </w:r>
      <w:r w:rsidR="002C5C94" w:rsidRPr="00F30AF4">
        <w:rPr>
          <w:lang w:val="fr-FR"/>
        </w:rPr>
      </w:r>
      <w:r w:rsidR="00FF3C6E" w:rsidRPr="00F30AF4">
        <w:rPr>
          <w:lang w:val="fr-FR"/>
        </w:rPr>
        <w:fldChar w:fldCharType="separate"/>
      </w:r>
      <w:r w:rsidR="00FF3C6E" w:rsidRPr="00F30AF4">
        <w:rPr>
          <w:rStyle w:val="Hyperlink"/>
          <w:sz w:val="17"/>
          <w:szCs w:val="17"/>
          <w:lang w:val="fr-FR"/>
        </w:rPr>
        <w:t>http://www.XX</w:t>
      </w:r>
      <w:r w:rsidR="00E937CE" w:rsidRPr="00F30AF4">
        <w:rPr>
          <w:rStyle w:val="Hyperlink"/>
          <w:sz w:val="17"/>
          <w:szCs w:val="17"/>
          <w:lang w:val="fr-FR"/>
        </w:rPr>
        <w:t>-</w:t>
      </w:r>
      <w:r w:rsidR="00FF3C6E" w:rsidRPr="00F30AF4">
        <w:rPr>
          <w:rStyle w:val="Hyperlink"/>
          <w:sz w:val="17"/>
          <w:szCs w:val="17"/>
          <w:lang w:val="fr-FR"/>
        </w:rPr>
        <w:t>office.org/coverage</w:t>
      </w:r>
      <w:r w:rsidR="00FF3C6E" w:rsidRPr="00F30AF4">
        <w:rPr>
          <w:lang w:val="fr-FR"/>
        </w:rPr>
        <w:fldChar w:fldCharType="end"/>
      </w:r>
      <w:r w:rsidR="00807B26" w:rsidRPr="00F30AF4">
        <w:rPr>
          <w:sz w:val="17"/>
          <w:szCs w:val="17"/>
          <w:lang w:val="fr-FR"/>
        </w:rPr>
        <w:t>.</w:t>
      </w:r>
    </w:p>
    <w:p w14:paraId="2050A3D8" w14:textId="77777777" w:rsidR="00807B26" w:rsidRPr="00F30AF4" w:rsidRDefault="00507079" w:rsidP="00F30AF4">
      <w:pPr>
        <w:pStyle w:val="Heading4"/>
        <w:spacing w:after="80"/>
        <w:rPr>
          <w:i w:val="0"/>
          <w:iCs/>
          <w:sz w:val="17"/>
          <w:szCs w:val="17"/>
          <w:u w:val="single"/>
          <w:lang w:val="fr-FR"/>
        </w:rPr>
      </w:pPr>
      <w:r w:rsidRPr="00F30AF4">
        <w:rPr>
          <w:i w:val="0"/>
          <w:iCs/>
          <w:sz w:val="17"/>
          <w:szCs w:val="17"/>
          <w:u w:val="single"/>
          <w:lang w:val="fr-FR"/>
        </w:rPr>
        <w:t>Éléments facultatifs</w:t>
      </w:r>
    </w:p>
    <w:p w14:paraId="50AA5DEC" w14:textId="77777777" w:rsidR="00807B26" w:rsidRPr="00F30AF4" w:rsidRDefault="00DD02BE" w:rsidP="007E79FC">
      <w:pPr>
        <w:pStyle w:val="ListParagraph"/>
        <w:numPr>
          <w:ilvl w:val="0"/>
          <w:numId w:val="18"/>
        </w:numPr>
        <w:ind w:left="1134" w:hanging="567"/>
        <w:rPr>
          <w:sz w:val="17"/>
          <w:szCs w:val="17"/>
          <w:lang w:val="fr-FR"/>
        </w:rPr>
      </w:pPr>
      <w:r w:rsidRPr="00F30AF4">
        <w:rPr>
          <w:sz w:val="17"/>
          <w:szCs w:val="17"/>
          <w:lang w:val="fr-FR"/>
        </w:rPr>
        <w:t>Informations relatives aux demandes indiqu</w:t>
      </w:r>
      <w:r w:rsidR="00507079" w:rsidRPr="00F30AF4">
        <w:rPr>
          <w:sz w:val="17"/>
          <w:szCs w:val="17"/>
          <w:lang w:val="fr-FR"/>
        </w:rPr>
        <w:t>é</w:t>
      </w:r>
      <w:r w:rsidR="002D524E" w:rsidRPr="00F30AF4">
        <w:rPr>
          <w:sz w:val="17"/>
          <w:szCs w:val="17"/>
          <w:lang w:val="fr-FR"/>
        </w:rPr>
        <w:t>e</w:t>
      </w:r>
      <w:r w:rsidR="00507079" w:rsidRPr="00F30AF4">
        <w:rPr>
          <w:sz w:val="17"/>
          <w:szCs w:val="17"/>
          <w:lang w:val="fr-FR"/>
        </w:rPr>
        <w:t>s lorsque disponibles.</w:t>
      </w:r>
    </w:p>
    <w:p w14:paraId="32E21960" w14:textId="3201CC6E" w:rsidR="00807B26" w:rsidRPr="00F30AF4" w:rsidRDefault="000151D5" w:rsidP="007E79FC">
      <w:pPr>
        <w:pStyle w:val="ListParagraph"/>
        <w:numPr>
          <w:ilvl w:val="0"/>
          <w:numId w:val="18"/>
        </w:numPr>
        <w:ind w:left="1134" w:hanging="567"/>
        <w:rPr>
          <w:sz w:val="17"/>
          <w:szCs w:val="17"/>
          <w:lang w:val="fr-FR"/>
        </w:rPr>
      </w:pPr>
      <w:r w:rsidRPr="00F30AF4">
        <w:rPr>
          <w:sz w:val="17"/>
          <w:szCs w:val="17"/>
          <w:lang w:val="fr-FR"/>
        </w:rPr>
        <w:t>Informations relatives aux demandes prioritaires non indiquées.</w:t>
      </w:r>
    </w:p>
    <w:p w14:paraId="0A0C6E35" w14:textId="7BBA5563" w:rsidR="00FC2592" w:rsidRPr="00F30AF4" w:rsidRDefault="00FC2592" w:rsidP="007E79FC">
      <w:pPr>
        <w:pStyle w:val="ListParagraph"/>
        <w:numPr>
          <w:ilvl w:val="0"/>
          <w:numId w:val="18"/>
        </w:numPr>
        <w:ind w:left="1134" w:hanging="567"/>
        <w:rPr>
          <w:sz w:val="17"/>
          <w:szCs w:val="17"/>
          <w:lang w:val="fr-FR"/>
        </w:rPr>
      </w:pPr>
      <w:r w:rsidRPr="00F30AF4">
        <w:rPr>
          <w:sz w:val="17"/>
          <w:szCs w:val="17"/>
          <w:lang w:val="fr-FR"/>
        </w:rPr>
        <w:t>Disponibilité de l</w:t>
      </w:r>
      <w:r w:rsidR="00E937CE" w:rsidRPr="00F30AF4">
        <w:rPr>
          <w:sz w:val="17"/>
          <w:szCs w:val="17"/>
          <w:lang w:val="fr-FR"/>
        </w:rPr>
        <w:t>’</w:t>
      </w:r>
      <w:r w:rsidRPr="00F30AF4">
        <w:rPr>
          <w:sz w:val="17"/>
          <w:szCs w:val="17"/>
          <w:lang w:val="fr-FR"/>
        </w:rPr>
        <w:t xml:space="preserve">abrégé, de la description et des revendications de la publication </w:t>
      </w:r>
      <w:r w:rsidR="00CB4B82" w:rsidRPr="00F30AF4">
        <w:rPr>
          <w:sz w:val="17"/>
          <w:szCs w:val="17"/>
          <w:lang w:val="fr-FR"/>
        </w:rPr>
        <w:t>dans un format se prêtant à la recherche indiquée.</w:t>
      </w:r>
    </w:p>
    <w:p w14:paraId="26F44E45" w14:textId="15BF6FB5" w:rsidR="00807B26" w:rsidRPr="00F30AF4" w:rsidRDefault="00F833C2" w:rsidP="007E79FC">
      <w:pPr>
        <w:pStyle w:val="ListParagraph"/>
        <w:numPr>
          <w:ilvl w:val="0"/>
          <w:numId w:val="18"/>
        </w:numPr>
        <w:spacing w:after="220"/>
        <w:ind w:left="1134" w:hanging="567"/>
        <w:rPr>
          <w:sz w:val="17"/>
          <w:szCs w:val="17"/>
          <w:lang w:val="fr-FR"/>
        </w:rPr>
      </w:pPr>
      <w:r w:rsidRPr="00F30AF4">
        <w:rPr>
          <w:sz w:val="17"/>
          <w:szCs w:val="17"/>
          <w:lang w:val="fr-FR"/>
        </w:rPr>
        <w:t>Codes d</w:t>
      </w:r>
      <w:r w:rsidR="00E937CE" w:rsidRPr="00F30AF4">
        <w:rPr>
          <w:sz w:val="17"/>
          <w:szCs w:val="17"/>
          <w:lang w:val="fr-FR"/>
        </w:rPr>
        <w:t>’</w:t>
      </w:r>
      <w:r w:rsidRPr="00F30AF4">
        <w:rPr>
          <w:sz w:val="17"/>
          <w:szCs w:val="17"/>
          <w:lang w:val="fr-FR"/>
        </w:rPr>
        <w:t>exception à la publication</w:t>
      </w:r>
      <w:r w:rsidR="00807B26" w:rsidRPr="00F30AF4">
        <w:rPr>
          <w:sz w:val="17"/>
          <w:szCs w:val="17"/>
          <w:lang w:val="fr-FR"/>
        </w:rPr>
        <w:t xml:space="preserve"> </w:t>
      </w:r>
      <w:ins w:id="803" w:author="Author">
        <w:r w:rsidR="00FB771A" w:rsidRPr="00F30AF4">
          <w:rPr>
            <w:sz w:val="17"/>
            <w:szCs w:val="17"/>
            <w:lang w:val="fr-FR"/>
          </w:rPr>
          <w:t xml:space="preserve">supplémentaires </w:t>
        </w:r>
      </w:ins>
      <w:r w:rsidR="003061BF" w:rsidRPr="00F30AF4">
        <w:rPr>
          <w:sz w:val="17"/>
          <w:szCs w:val="17"/>
          <w:lang w:val="fr-FR"/>
        </w:rPr>
        <w:t>utilisés</w:t>
      </w:r>
      <w:r w:rsidR="00E937CE" w:rsidRPr="00F30AF4">
        <w:rPr>
          <w:sz w:val="17"/>
          <w:szCs w:val="17"/>
          <w:lang w:val="fr-FR"/>
        </w:rPr>
        <w:t> :</w:t>
      </w:r>
    </w:p>
    <w:tbl>
      <w:tblPr>
        <w:tblStyle w:val="TableGrid1"/>
        <w:tblW w:w="9209" w:type="dxa"/>
        <w:tblLook w:val="04A0" w:firstRow="1" w:lastRow="0" w:firstColumn="1" w:lastColumn="0" w:noHBand="0" w:noVBand="1"/>
      </w:tblPr>
      <w:tblGrid>
        <w:gridCol w:w="3258"/>
        <w:gridCol w:w="5951"/>
      </w:tblGrid>
      <w:tr w:rsidR="00BF61DF" w:rsidRPr="00F30AF4" w14:paraId="4424F320" w14:textId="77777777" w:rsidTr="003E6DA6">
        <w:tc>
          <w:tcPr>
            <w:tcW w:w="3258" w:type="dxa"/>
            <w:shd w:val="clear" w:color="auto" w:fill="D9D9D9" w:themeFill="background1" w:themeFillShade="D9"/>
          </w:tcPr>
          <w:p w14:paraId="05DEC997" w14:textId="67B49040" w:rsidR="00807B26" w:rsidRPr="00F30AF4" w:rsidRDefault="00F833C2" w:rsidP="00C46170">
            <w:pPr>
              <w:jc w:val="center"/>
              <w:rPr>
                <w:b/>
                <w:sz w:val="17"/>
                <w:szCs w:val="17"/>
                <w:lang w:val="fr-FR"/>
              </w:rPr>
            </w:pPr>
            <w:r w:rsidRPr="00F30AF4">
              <w:rPr>
                <w:b/>
                <w:sz w:val="17"/>
                <w:szCs w:val="17"/>
                <w:lang w:val="fr-FR"/>
              </w:rPr>
              <w:t>Code d</w:t>
            </w:r>
            <w:r w:rsidR="00E937CE" w:rsidRPr="00F30AF4">
              <w:rPr>
                <w:b/>
                <w:sz w:val="17"/>
                <w:szCs w:val="17"/>
                <w:lang w:val="fr-FR"/>
              </w:rPr>
              <w:t>’</w:t>
            </w:r>
            <w:r w:rsidRPr="00F30AF4">
              <w:rPr>
                <w:b/>
                <w:sz w:val="17"/>
                <w:szCs w:val="17"/>
                <w:lang w:val="fr-FR"/>
              </w:rPr>
              <w:t>exception à la publication</w:t>
            </w:r>
          </w:p>
        </w:tc>
        <w:tc>
          <w:tcPr>
            <w:tcW w:w="5951" w:type="dxa"/>
            <w:shd w:val="clear" w:color="auto" w:fill="D9D9D9" w:themeFill="background1" w:themeFillShade="D9"/>
          </w:tcPr>
          <w:p w14:paraId="4EE862D9" w14:textId="77777777" w:rsidR="00807B26" w:rsidRPr="00F30AF4" w:rsidRDefault="00807B26" w:rsidP="00C46170">
            <w:pPr>
              <w:jc w:val="center"/>
              <w:rPr>
                <w:b/>
                <w:sz w:val="17"/>
                <w:szCs w:val="17"/>
                <w:lang w:val="fr-FR"/>
              </w:rPr>
            </w:pPr>
            <w:r w:rsidRPr="00F30AF4">
              <w:rPr>
                <w:b/>
                <w:sz w:val="17"/>
                <w:szCs w:val="17"/>
                <w:lang w:val="fr-FR"/>
              </w:rPr>
              <w:t>D</w:t>
            </w:r>
            <w:r w:rsidR="003A5C7A" w:rsidRPr="00F30AF4">
              <w:rPr>
                <w:b/>
                <w:sz w:val="17"/>
                <w:szCs w:val="17"/>
                <w:lang w:val="fr-FR"/>
              </w:rPr>
              <w:t>é</w:t>
            </w:r>
            <w:r w:rsidRPr="00F30AF4">
              <w:rPr>
                <w:b/>
                <w:sz w:val="17"/>
                <w:szCs w:val="17"/>
                <w:lang w:val="fr-FR"/>
              </w:rPr>
              <w:t>finition</w:t>
            </w:r>
          </w:p>
        </w:tc>
      </w:tr>
      <w:tr w:rsidR="00BF61DF" w:rsidRPr="002C5C94" w14:paraId="1EE147F5" w14:textId="77777777" w:rsidTr="0002349C">
        <w:tc>
          <w:tcPr>
            <w:tcW w:w="3258" w:type="dxa"/>
            <w:shd w:val="clear" w:color="auto" w:fill="F2DBDB" w:themeFill="accent2" w:themeFillTint="33"/>
          </w:tcPr>
          <w:p w14:paraId="588FF9BA" w14:textId="1227AEEF" w:rsidR="00807B26" w:rsidRPr="00F30AF4" w:rsidRDefault="00807B26" w:rsidP="00C46170">
            <w:pPr>
              <w:jc w:val="center"/>
              <w:rPr>
                <w:b/>
                <w:sz w:val="17"/>
                <w:szCs w:val="17"/>
                <w:lang w:val="fr-FR"/>
              </w:rPr>
            </w:pPr>
            <w:r w:rsidRPr="00F30AF4">
              <w:rPr>
                <w:b/>
                <w:sz w:val="17"/>
                <w:szCs w:val="17"/>
                <w:lang w:val="fr-FR"/>
              </w:rPr>
              <w:t>D</w:t>
            </w:r>
          </w:p>
        </w:tc>
        <w:tc>
          <w:tcPr>
            <w:tcW w:w="5951" w:type="dxa"/>
            <w:shd w:val="clear" w:color="auto" w:fill="F2DBDB" w:themeFill="accent2" w:themeFillTint="33"/>
          </w:tcPr>
          <w:p w14:paraId="266C2C03" w14:textId="0C2C14D4" w:rsidR="00807B26" w:rsidRPr="00F30AF4" w:rsidRDefault="00B21A6F" w:rsidP="00C46170">
            <w:pPr>
              <w:jc w:val="both"/>
              <w:rPr>
                <w:sz w:val="17"/>
                <w:szCs w:val="17"/>
                <w:lang w:val="fr-FR"/>
              </w:rPr>
            </w:pPr>
            <w:r w:rsidRPr="00F30AF4">
              <w:rPr>
                <w:rFonts w:eastAsia="Arial"/>
                <w:sz w:val="17"/>
                <w:szCs w:val="17"/>
                <w:lang w:val="fr-FR"/>
              </w:rPr>
              <w:t>Documents effacés après la publication.</w:t>
            </w:r>
          </w:p>
        </w:tc>
      </w:tr>
      <w:tr w:rsidR="00BF61DF" w:rsidRPr="002C5C94" w14:paraId="0AD7859E" w14:textId="77777777" w:rsidTr="0002349C">
        <w:tc>
          <w:tcPr>
            <w:tcW w:w="3258" w:type="dxa"/>
            <w:shd w:val="clear" w:color="auto" w:fill="F2DBDB" w:themeFill="accent2" w:themeFillTint="33"/>
          </w:tcPr>
          <w:p w14:paraId="439245D0" w14:textId="0AA4F499" w:rsidR="00807B26" w:rsidRPr="00F30AF4" w:rsidRDefault="00807B26" w:rsidP="00C46170">
            <w:pPr>
              <w:jc w:val="center"/>
              <w:rPr>
                <w:b/>
                <w:sz w:val="17"/>
                <w:szCs w:val="17"/>
                <w:lang w:val="fr-FR"/>
              </w:rPr>
            </w:pPr>
            <w:r w:rsidRPr="00F30AF4">
              <w:rPr>
                <w:b/>
                <w:sz w:val="17"/>
                <w:szCs w:val="17"/>
                <w:lang w:val="fr-FR"/>
              </w:rPr>
              <w:t>E</w:t>
            </w:r>
          </w:p>
        </w:tc>
        <w:tc>
          <w:tcPr>
            <w:tcW w:w="5951" w:type="dxa"/>
            <w:shd w:val="clear" w:color="auto" w:fill="F2DBDB" w:themeFill="accent2" w:themeFillTint="33"/>
          </w:tcPr>
          <w:p w14:paraId="5D8D2529" w14:textId="45E8AF96" w:rsidR="00807B26" w:rsidRPr="00F30AF4" w:rsidRDefault="00D41E71" w:rsidP="00D41E71">
            <w:pPr>
              <w:jc w:val="both"/>
              <w:rPr>
                <w:sz w:val="17"/>
                <w:szCs w:val="17"/>
                <w:lang w:val="fr-FR"/>
              </w:rPr>
            </w:pPr>
            <w:r w:rsidRPr="00F30AF4">
              <w:rPr>
                <w:sz w:val="17"/>
                <w:szCs w:val="17"/>
                <w:lang w:val="fr-FR"/>
              </w:rPr>
              <w:t>Demandes selon</w:t>
            </w:r>
            <w:r w:rsidR="00E937CE" w:rsidRPr="00F30AF4">
              <w:rPr>
                <w:sz w:val="17"/>
                <w:szCs w:val="17"/>
                <w:lang w:val="fr-FR"/>
              </w:rPr>
              <w:t xml:space="preserve"> le PCT</w:t>
            </w:r>
            <w:r w:rsidRPr="00F30AF4">
              <w:rPr>
                <w:sz w:val="17"/>
                <w:szCs w:val="17"/>
                <w:lang w:val="fr-FR"/>
              </w:rPr>
              <w:t xml:space="preserve"> qui n</w:t>
            </w:r>
            <w:r w:rsidR="00E937CE" w:rsidRPr="00F30AF4">
              <w:rPr>
                <w:sz w:val="17"/>
                <w:szCs w:val="17"/>
                <w:lang w:val="fr-FR"/>
              </w:rPr>
              <w:t>’</w:t>
            </w:r>
            <w:r w:rsidRPr="00F30AF4">
              <w:rPr>
                <w:sz w:val="17"/>
                <w:szCs w:val="17"/>
                <w:lang w:val="fr-FR"/>
              </w:rPr>
              <w:t>ont pas été republiées.</w:t>
            </w:r>
          </w:p>
        </w:tc>
      </w:tr>
      <w:tr w:rsidR="00BF61DF" w:rsidRPr="00F30AF4" w14:paraId="06ACC57C" w14:textId="77777777" w:rsidTr="0002349C">
        <w:tc>
          <w:tcPr>
            <w:tcW w:w="3258" w:type="dxa"/>
            <w:shd w:val="clear" w:color="auto" w:fill="F2DBDB" w:themeFill="accent2" w:themeFillTint="33"/>
          </w:tcPr>
          <w:p w14:paraId="092DAB36" w14:textId="70322642" w:rsidR="00807B26" w:rsidRPr="00F30AF4" w:rsidRDefault="00807B26" w:rsidP="00C46170">
            <w:pPr>
              <w:jc w:val="center"/>
              <w:rPr>
                <w:b/>
                <w:sz w:val="17"/>
                <w:szCs w:val="17"/>
                <w:lang w:val="fr-FR"/>
              </w:rPr>
            </w:pPr>
            <w:r w:rsidRPr="00F30AF4">
              <w:rPr>
                <w:b/>
                <w:sz w:val="17"/>
                <w:szCs w:val="17"/>
                <w:lang w:val="fr-FR"/>
              </w:rPr>
              <w:t>M</w:t>
            </w:r>
          </w:p>
        </w:tc>
        <w:tc>
          <w:tcPr>
            <w:tcW w:w="5951" w:type="dxa"/>
            <w:shd w:val="clear" w:color="auto" w:fill="F2DBDB" w:themeFill="accent2" w:themeFillTint="33"/>
          </w:tcPr>
          <w:p w14:paraId="380DDB8F" w14:textId="754842A8" w:rsidR="00807B26" w:rsidRPr="00F30AF4" w:rsidRDefault="00B21A6F" w:rsidP="00C46170">
            <w:pPr>
              <w:jc w:val="both"/>
              <w:rPr>
                <w:sz w:val="17"/>
                <w:szCs w:val="17"/>
                <w:lang w:val="fr-FR"/>
              </w:rPr>
            </w:pPr>
            <w:r w:rsidRPr="00F30AF4">
              <w:rPr>
                <w:rFonts w:eastAsia="Arial"/>
                <w:sz w:val="17"/>
                <w:szCs w:val="17"/>
                <w:lang w:val="fr-FR"/>
              </w:rPr>
              <w:t>Documents publiés manquants.</w:t>
            </w:r>
          </w:p>
        </w:tc>
      </w:tr>
      <w:tr w:rsidR="00BF61DF" w:rsidRPr="00F30AF4" w14:paraId="05FCDEB6" w14:textId="77777777" w:rsidTr="0002349C">
        <w:tc>
          <w:tcPr>
            <w:tcW w:w="3258" w:type="dxa"/>
            <w:shd w:val="clear" w:color="auto" w:fill="F2DBDB" w:themeFill="accent2" w:themeFillTint="33"/>
          </w:tcPr>
          <w:p w14:paraId="2D20D2EE" w14:textId="0DF280CB" w:rsidR="00807B26" w:rsidRPr="00F30AF4" w:rsidRDefault="00807B26" w:rsidP="00C46170">
            <w:pPr>
              <w:jc w:val="center"/>
              <w:rPr>
                <w:b/>
                <w:sz w:val="17"/>
                <w:szCs w:val="17"/>
                <w:lang w:val="fr-FR"/>
              </w:rPr>
            </w:pPr>
            <w:del w:id="804" w:author="Author">
              <w:r w:rsidRPr="00F30AF4" w:rsidDel="00FB771A">
                <w:rPr>
                  <w:b/>
                  <w:sz w:val="17"/>
                  <w:szCs w:val="17"/>
                  <w:lang w:val="fr-FR"/>
                </w:rPr>
                <w:delText>R</w:delText>
              </w:r>
            </w:del>
          </w:p>
        </w:tc>
        <w:tc>
          <w:tcPr>
            <w:tcW w:w="5951" w:type="dxa"/>
            <w:shd w:val="clear" w:color="auto" w:fill="F2DBDB" w:themeFill="accent2" w:themeFillTint="33"/>
          </w:tcPr>
          <w:p w14:paraId="5F48C6BB" w14:textId="4C630638" w:rsidR="00807B26" w:rsidRPr="00F30AF4" w:rsidRDefault="00807B26" w:rsidP="00C46170">
            <w:pPr>
              <w:jc w:val="both"/>
              <w:rPr>
                <w:sz w:val="17"/>
                <w:szCs w:val="17"/>
                <w:lang w:val="fr-FR"/>
              </w:rPr>
            </w:pPr>
            <w:del w:id="805" w:author="Author">
              <w:r w:rsidRPr="00F30AF4" w:rsidDel="00FB771A">
                <w:rPr>
                  <w:sz w:val="17"/>
                  <w:szCs w:val="17"/>
                  <w:lang w:val="fr-FR"/>
                </w:rPr>
                <w:delText>Republications</w:delText>
              </w:r>
              <w:r w:rsidR="00D950A5" w:rsidRPr="00F30AF4" w:rsidDel="00FB771A">
                <w:rPr>
                  <w:sz w:val="17"/>
                  <w:szCs w:val="17"/>
                  <w:lang w:val="fr-FR"/>
                </w:rPr>
                <w:delText>.</w:delText>
              </w:r>
            </w:del>
          </w:p>
        </w:tc>
      </w:tr>
      <w:tr w:rsidR="00BF61DF" w:rsidRPr="002C5C94" w14:paraId="4070BE4B" w14:textId="77777777" w:rsidTr="003E6DA6">
        <w:tc>
          <w:tcPr>
            <w:tcW w:w="3258" w:type="dxa"/>
          </w:tcPr>
          <w:p w14:paraId="50F89960" w14:textId="5673861F" w:rsidR="00807B26" w:rsidRPr="00F30AF4" w:rsidRDefault="00807B26" w:rsidP="00C46170">
            <w:pPr>
              <w:jc w:val="center"/>
              <w:rPr>
                <w:b/>
                <w:sz w:val="17"/>
                <w:szCs w:val="17"/>
                <w:lang w:val="fr-FR"/>
              </w:rPr>
            </w:pPr>
            <w:del w:id="806" w:author="Author">
              <w:r w:rsidRPr="00F30AF4" w:rsidDel="00FB771A">
                <w:rPr>
                  <w:b/>
                  <w:sz w:val="17"/>
                  <w:szCs w:val="17"/>
                  <w:lang w:val="fr-FR"/>
                </w:rPr>
                <w:delText>U</w:delText>
              </w:r>
            </w:del>
            <w:ins w:id="807" w:author="Author">
              <w:r w:rsidR="00991599">
                <w:rPr>
                  <w:b/>
                  <w:sz w:val="17"/>
                  <w:szCs w:val="17"/>
                  <w:lang w:val="fr-FR"/>
                </w:rPr>
                <w:t>N</w:t>
              </w:r>
            </w:ins>
          </w:p>
        </w:tc>
        <w:tc>
          <w:tcPr>
            <w:tcW w:w="5951" w:type="dxa"/>
          </w:tcPr>
          <w:p w14:paraId="6C20C69F" w14:textId="1676B690" w:rsidR="00807B26" w:rsidRPr="00F30AF4" w:rsidRDefault="007A4E84" w:rsidP="00C46170">
            <w:pPr>
              <w:jc w:val="both"/>
              <w:rPr>
                <w:sz w:val="17"/>
                <w:szCs w:val="17"/>
                <w:lang w:val="fr-FR"/>
              </w:rPr>
            </w:pPr>
            <w:del w:id="808" w:author="Author">
              <w:r w:rsidRPr="00F30AF4" w:rsidDel="00FB771A">
                <w:rPr>
                  <w:sz w:val="17"/>
                  <w:szCs w:val="17"/>
                  <w:lang w:val="fr-FR"/>
                </w:rPr>
                <w:delText>Numéros de publication inconnus.</w:delText>
              </w:r>
            </w:del>
            <w:ins w:id="809" w:author="Author">
              <w:r w:rsidR="00991599">
                <w:rPr>
                  <w:sz w:val="17"/>
                  <w:szCs w:val="17"/>
                  <w:lang w:val="fr-FR"/>
                </w:rPr>
                <w:t>Numéros de publication non utilisés</w:t>
              </w:r>
            </w:ins>
          </w:p>
        </w:tc>
      </w:tr>
      <w:tr w:rsidR="00BF61DF" w:rsidRPr="002C5C94" w14:paraId="5D707745" w14:textId="77777777" w:rsidTr="003E6DA6">
        <w:tc>
          <w:tcPr>
            <w:tcW w:w="3258" w:type="dxa"/>
          </w:tcPr>
          <w:p w14:paraId="404118E4" w14:textId="77777777" w:rsidR="00807B26" w:rsidRPr="00F30AF4" w:rsidRDefault="00807B26" w:rsidP="00C46170">
            <w:pPr>
              <w:jc w:val="center"/>
              <w:rPr>
                <w:b/>
                <w:sz w:val="17"/>
                <w:szCs w:val="17"/>
                <w:lang w:val="fr-FR"/>
              </w:rPr>
            </w:pPr>
            <w:r w:rsidRPr="00F30AF4">
              <w:rPr>
                <w:b/>
                <w:sz w:val="17"/>
                <w:szCs w:val="17"/>
                <w:lang w:val="fr-FR"/>
              </w:rPr>
              <w:t>X</w:t>
            </w:r>
          </w:p>
        </w:tc>
        <w:tc>
          <w:tcPr>
            <w:tcW w:w="5951" w:type="dxa"/>
          </w:tcPr>
          <w:p w14:paraId="1C64ADE9" w14:textId="6685B8C0" w:rsidR="00807B26" w:rsidRPr="00F30AF4" w:rsidRDefault="00B7390C" w:rsidP="00C46170">
            <w:pPr>
              <w:jc w:val="both"/>
              <w:rPr>
                <w:sz w:val="17"/>
                <w:szCs w:val="17"/>
                <w:lang w:val="fr-FR"/>
              </w:rPr>
            </w:pPr>
            <w:del w:id="810" w:author="Author">
              <w:r w:rsidRPr="00F30AF4" w:rsidDel="00991599">
                <w:rPr>
                  <w:sz w:val="17"/>
                  <w:szCs w:val="17"/>
                  <w:lang w:val="fr-FR"/>
                </w:rPr>
                <w:delText>Données bibliographiques des demandes de brevet déposées, telles qu</w:delText>
              </w:r>
              <w:r w:rsidR="00E937CE" w:rsidRPr="00F30AF4" w:rsidDel="00991599">
                <w:rPr>
                  <w:sz w:val="17"/>
                  <w:szCs w:val="17"/>
                  <w:lang w:val="fr-FR"/>
                </w:rPr>
                <w:delText>’</w:delText>
              </w:r>
              <w:r w:rsidRPr="00F30AF4" w:rsidDel="00991599">
                <w:rPr>
                  <w:sz w:val="17"/>
                  <w:szCs w:val="17"/>
                  <w:lang w:val="fr-FR"/>
                </w:rPr>
                <w:delText>annoncées dans le bulletin officiel publié par l</w:delText>
              </w:r>
              <w:r w:rsidR="00E937CE" w:rsidRPr="00F30AF4" w:rsidDel="00991599">
                <w:rPr>
                  <w:sz w:val="17"/>
                  <w:szCs w:val="17"/>
                  <w:lang w:val="fr-FR"/>
                </w:rPr>
                <w:delText>’</w:delText>
              </w:r>
              <w:r w:rsidRPr="00F30AF4" w:rsidDel="00991599">
                <w:rPr>
                  <w:sz w:val="17"/>
                  <w:szCs w:val="17"/>
                  <w:lang w:val="fr-FR"/>
                </w:rPr>
                <w:delText>office.</w:delText>
              </w:r>
            </w:del>
            <w:ins w:id="811" w:author="Author">
              <w:r w:rsidR="00991599">
                <w:rPr>
                  <w:sz w:val="17"/>
                  <w:szCs w:val="17"/>
                  <w:lang w:val="fr-FR"/>
                </w:rPr>
                <w:t>Les numéros de publication ou de demande ont été modifiés</w:t>
              </w:r>
            </w:ins>
          </w:p>
        </w:tc>
      </w:tr>
      <w:tr w:rsidR="00807B26" w:rsidRPr="002C5C94" w14:paraId="2F95679D" w14:textId="77777777" w:rsidTr="0002349C">
        <w:tc>
          <w:tcPr>
            <w:tcW w:w="3258" w:type="dxa"/>
            <w:shd w:val="clear" w:color="auto" w:fill="F2DBDB" w:themeFill="accent2" w:themeFillTint="33"/>
          </w:tcPr>
          <w:p w14:paraId="3E9C71AD" w14:textId="7766A428" w:rsidR="00807B26" w:rsidRPr="00F30AF4" w:rsidRDefault="00807B26" w:rsidP="00C46170">
            <w:pPr>
              <w:jc w:val="center"/>
              <w:rPr>
                <w:b/>
                <w:sz w:val="17"/>
                <w:szCs w:val="17"/>
                <w:lang w:val="fr-FR"/>
              </w:rPr>
            </w:pPr>
            <w:r w:rsidRPr="00F30AF4">
              <w:rPr>
                <w:b/>
                <w:sz w:val="17"/>
                <w:szCs w:val="17"/>
                <w:lang w:val="fr-FR"/>
              </w:rPr>
              <w:t>W</w:t>
            </w:r>
          </w:p>
        </w:tc>
        <w:tc>
          <w:tcPr>
            <w:tcW w:w="5951" w:type="dxa"/>
            <w:shd w:val="clear" w:color="auto" w:fill="F2DBDB" w:themeFill="accent2" w:themeFillTint="33"/>
          </w:tcPr>
          <w:p w14:paraId="12C1CB00" w14:textId="264CEDEB" w:rsidR="00807B26" w:rsidRPr="00F30AF4" w:rsidRDefault="00B7390C" w:rsidP="00C46170">
            <w:pPr>
              <w:jc w:val="both"/>
              <w:rPr>
                <w:sz w:val="17"/>
                <w:szCs w:val="17"/>
                <w:lang w:val="fr-FR"/>
              </w:rPr>
            </w:pPr>
            <w:r w:rsidRPr="00F30AF4">
              <w:rPr>
                <w:rFonts w:eastAsia="Arial"/>
                <w:sz w:val="17"/>
                <w:szCs w:val="17"/>
                <w:lang w:val="fr-FR"/>
              </w:rPr>
              <w:t>Demandes (ou brevets) ayant fait l</w:t>
            </w:r>
            <w:r w:rsidR="00E937CE" w:rsidRPr="00F30AF4">
              <w:rPr>
                <w:rFonts w:eastAsia="Arial"/>
                <w:sz w:val="17"/>
                <w:szCs w:val="17"/>
                <w:lang w:val="fr-FR"/>
              </w:rPr>
              <w:t>’</w:t>
            </w:r>
            <w:r w:rsidRPr="00F30AF4">
              <w:rPr>
                <w:rFonts w:eastAsia="Arial"/>
                <w:sz w:val="17"/>
                <w:szCs w:val="17"/>
                <w:lang w:val="fr-FR"/>
              </w:rPr>
              <w:t>objet d</w:t>
            </w:r>
            <w:r w:rsidR="00E937CE" w:rsidRPr="00F30AF4">
              <w:rPr>
                <w:rFonts w:eastAsia="Arial"/>
                <w:sz w:val="17"/>
                <w:szCs w:val="17"/>
                <w:lang w:val="fr-FR"/>
              </w:rPr>
              <w:t>’</w:t>
            </w:r>
            <w:r w:rsidRPr="00F30AF4">
              <w:rPr>
                <w:rFonts w:eastAsia="Arial"/>
                <w:sz w:val="17"/>
                <w:szCs w:val="17"/>
                <w:lang w:val="fr-FR"/>
              </w:rPr>
              <w:t>un retrait avant la publication</w:t>
            </w:r>
          </w:p>
        </w:tc>
      </w:tr>
    </w:tbl>
    <w:p w14:paraId="5CD38684" w14:textId="532F40CB" w:rsidR="00807B26" w:rsidRPr="00F30AF4" w:rsidRDefault="00761001" w:rsidP="00F30AF4">
      <w:pPr>
        <w:pStyle w:val="Heading4"/>
        <w:spacing w:after="80"/>
        <w:rPr>
          <w:i w:val="0"/>
          <w:iCs/>
          <w:sz w:val="17"/>
          <w:szCs w:val="17"/>
          <w:u w:val="single"/>
          <w:lang w:val="fr-FR"/>
        </w:rPr>
      </w:pPr>
      <w:r w:rsidRPr="00F30AF4">
        <w:rPr>
          <w:i w:val="0"/>
          <w:iCs/>
          <w:sz w:val="17"/>
          <w:szCs w:val="17"/>
          <w:u w:val="single"/>
          <w:lang w:val="fr-FR"/>
        </w:rPr>
        <w:t>Remar</w:t>
      </w:r>
      <w:r w:rsidR="001C4B8D" w:rsidRPr="00F30AF4">
        <w:rPr>
          <w:i w:val="0"/>
          <w:iCs/>
          <w:sz w:val="17"/>
          <w:szCs w:val="17"/>
          <w:u w:val="single"/>
          <w:lang w:val="fr-FR"/>
        </w:rPr>
        <w:t>que</w:t>
      </w:r>
      <w:r w:rsidR="00E937CE" w:rsidRPr="00F30AF4">
        <w:rPr>
          <w:i w:val="0"/>
          <w:iCs/>
          <w:sz w:val="17"/>
          <w:szCs w:val="17"/>
          <w:lang w:val="fr-FR"/>
        </w:rPr>
        <w:t> :</w:t>
      </w:r>
    </w:p>
    <w:p w14:paraId="39DC5A95" w14:textId="62585032" w:rsidR="00807B26" w:rsidRPr="00F30AF4" w:rsidDel="00603B08" w:rsidRDefault="00807B26" w:rsidP="00C46170">
      <w:pPr>
        <w:rPr>
          <w:del w:id="812" w:author="Author"/>
          <w:sz w:val="17"/>
          <w:szCs w:val="17"/>
          <w:lang w:val="fr-FR"/>
        </w:rPr>
      </w:pPr>
      <w:del w:id="813" w:author="Author">
        <w:r w:rsidRPr="00F30AF4" w:rsidDel="00603B08">
          <w:rPr>
            <w:sz w:val="17"/>
            <w:szCs w:val="17"/>
            <w:lang w:val="fr-FR"/>
          </w:rPr>
          <w:delText>R – Republication</w:delText>
        </w:r>
        <w:r w:rsidR="0056089E" w:rsidRPr="00F30AF4" w:rsidDel="00603B08">
          <w:rPr>
            <w:sz w:val="17"/>
            <w:szCs w:val="17"/>
            <w:lang w:val="fr-FR"/>
          </w:rPr>
          <w:delText>s</w:delText>
        </w:r>
      </w:del>
    </w:p>
    <w:p w14:paraId="59949BF6" w14:textId="70AE7785" w:rsidR="00603B08" w:rsidRPr="00603B08" w:rsidRDefault="004849EF" w:rsidP="00603B08">
      <w:pPr>
        <w:spacing w:after="220"/>
        <w:rPr>
          <w:ins w:id="814" w:author="Author"/>
          <w:sz w:val="17"/>
          <w:szCs w:val="17"/>
          <w:lang w:val="fr-FR"/>
        </w:rPr>
      </w:pPr>
      <w:del w:id="815" w:author="Author">
        <w:r w:rsidRPr="00F30AF4" w:rsidDel="00603B08">
          <w:rPr>
            <w:sz w:val="17"/>
            <w:szCs w:val="17"/>
            <w:lang w:val="fr-FR"/>
          </w:rPr>
          <w:delText>Antérieurement au</w:delText>
        </w:r>
        <w:r w:rsidR="00E937CE" w:rsidRPr="00F30AF4" w:rsidDel="00603B08">
          <w:rPr>
            <w:sz w:val="17"/>
            <w:szCs w:val="17"/>
            <w:lang w:val="fr-FR"/>
          </w:rPr>
          <w:delText xml:space="preserve"> 1</w:delText>
        </w:r>
        <w:r w:rsidR="00E937CE" w:rsidRPr="00F30AF4" w:rsidDel="00603B08">
          <w:rPr>
            <w:sz w:val="17"/>
            <w:szCs w:val="17"/>
            <w:vertAlign w:val="superscript"/>
            <w:lang w:val="fr-FR"/>
          </w:rPr>
          <w:delText>er</w:delText>
        </w:r>
        <w:r w:rsidR="00E937CE" w:rsidRPr="00F30AF4" w:rsidDel="00603B08">
          <w:rPr>
            <w:sz w:val="17"/>
            <w:szCs w:val="17"/>
            <w:lang w:val="fr-FR"/>
          </w:rPr>
          <w:delText> </w:delText>
        </w:r>
        <w:r w:rsidR="0087167F" w:rsidRPr="00F30AF4" w:rsidDel="00603B08">
          <w:rPr>
            <w:sz w:val="17"/>
            <w:szCs w:val="17"/>
            <w:lang w:val="fr-FR"/>
          </w:rPr>
          <w:delText>janvier 20</w:delText>
        </w:r>
        <w:r w:rsidR="0089356E" w:rsidRPr="00F30AF4" w:rsidDel="00603B08">
          <w:rPr>
            <w:sz w:val="17"/>
            <w:szCs w:val="17"/>
            <w:lang w:val="fr-FR"/>
          </w:rPr>
          <w:delText xml:space="preserve">01, </w:delText>
        </w:r>
        <w:r w:rsidR="009A6C97" w:rsidRPr="00F30AF4" w:rsidDel="00603B08">
          <w:rPr>
            <w:sz w:val="17"/>
            <w:szCs w:val="17"/>
            <w:lang w:val="fr-FR"/>
          </w:rPr>
          <w:delText>les requêtes en correction présentées à l</w:delText>
        </w:r>
        <w:r w:rsidR="00E937CE" w:rsidRPr="00F30AF4" w:rsidDel="00603B08">
          <w:rPr>
            <w:sz w:val="17"/>
            <w:szCs w:val="17"/>
            <w:lang w:val="fr-FR"/>
          </w:rPr>
          <w:delText>’</w:delText>
        </w:r>
        <w:r w:rsidR="009A6C97" w:rsidRPr="00F30AF4" w:rsidDel="00603B08">
          <w:rPr>
            <w:sz w:val="17"/>
            <w:szCs w:val="17"/>
            <w:lang w:val="fr-FR"/>
          </w:rPr>
          <w:delText xml:space="preserve">office XX par des déposants ou titulaires </w:delText>
        </w:r>
        <w:r w:rsidR="00CE2E76" w:rsidRPr="00F30AF4" w:rsidDel="00603B08">
          <w:rPr>
            <w:sz w:val="17"/>
            <w:szCs w:val="17"/>
            <w:lang w:val="fr-FR"/>
          </w:rPr>
          <w:delText xml:space="preserve">étaient enregistrées et traitées, mais </w:delText>
        </w:r>
        <w:r w:rsidR="00655C0D" w:rsidRPr="00F30AF4" w:rsidDel="00603B08">
          <w:rPr>
            <w:sz w:val="17"/>
            <w:szCs w:val="17"/>
            <w:lang w:val="fr-FR"/>
          </w:rPr>
          <w:delText xml:space="preserve">non sauvegardées dans les formats électroniques </w:delText>
        </w:r>
        <w:r w:rsidR="00FE396A" w:rsidRPr="00F30AF4" w:rsidDel="00603B08">
          <w:rPr>
            <w:sz w:val="17"/>
            <w:szCs w:val="17"/>
            <w:lang w:val="fr-FR"/>
          </w:rPr>
          <w:delText>requ</w:delText>
        </w:r>
        <w:r w:rsidR="00A613E5" w:rsidRPr="00F30AF4" w:rsidDel="00603B08">
          <w:rPr>
            <w:sz w:val="17"/>
            <w:szCs w:val="17"/>
            <w:lang w:val="fr-FR"/>
          </w:rPr>
          <w:delText>is</w:delText>
        </w:r>
      </w:del>
      <w:ins w:id="816" w:author="Author">
        <w:del w:id="817" w:author="Author">
          <w:r w:rsidR="00E56A9A" w:rsidRPr="00F30AF4" w:rsidDel="00603B08">
            <w:rPr>
              <w:sz w:val="17"/>
              <w:szCs w:val="17"/>
              <w:lang w:val="fr-FR"/>
            </w:rPr>
            <w:delText>;</w:delText>
          </w:r>
        </w:del>
      </w:ins>
      <w:del w:id="818" w:author="Author">
        <w:r w:rsidR="00A613E5" w:rsidRPr="00F30AF4" w:rsidDel="00603B08">
          <w:rPr>
            <w:sz w:val="17"/>
            <w:szCs w:val="17"/>
            <w:lang w:val="fr-FR"/>
          </w:rPr>
          <w:delText>.  I</w:delText>
        </w:r>
      </w:del>
      <w:ins w:id="819" w:author="Author">
        <w:del w:id="820" w:author="Author">
          <w:r w:rsidR="00E56A9A" w:rsidRPr="00F30AF4" w:rsidDel="00603B08">
            <w:rPr>
              <w:sz w:val="17"/>
              <w:szCs w:val="17"/>
              <w:lang w:val="fr-FR"/>
            </w:rPr>
            <w:delText>i</w:delText>
          </w:r>
        </w:del>
      </w:ins>
      <w:del w:id="821" w:author="Author">
        <w:r w:rsidR="00A613E5" w:rsidRPr="00F30AF4" w:rsidDel="00603B08">
          <w:rPr>
            <w:sz w:val="17"/>
            <w:szCs w:val="17"/>
            <w:lang w:val="fr-FR"/>
          </w:rPr>
          <w:delText>l</w:delText>
        </w:r>
        <w:r w:rsidR="00FE396A" w:rsidRPr="00F30AF4" w:rsidDel="00603B08">
          <w:rPr>
            <w:sz w:val="17"/>
            <w:szCs w:val="17"/>
            <w:lang w:val="fr-FR"/>
          </w:rPr>
          <w:delText xml:space="preserve"> en résulte que les </w:delText>
        </w:r>
        <w:r w:rsidR="00B46DFD" w:rsidRPr="00F30AF4" w:rsidDel="00603B08">
          <w:rPr>
            <w:sz w:val="17"/>
            <w:szCs w:val="17"/>
            <w:lang w:val="fr-FR"/>
          </w:rPr>
          <w:delText>“</w:delText>
        </w:r>
        <w:r w:rsidR="00FE396A" w:rsidRPr="00F30AF4" w:rsidDel="00603B08">
          <w:rPr>
            <w:sz w:val="17"/>
            <w:szCs w:val="17"/>
            <w:lang w:val="fr-FR"/>
          </w:rPr>
          <w:delText>republications</w:delText>
        </w:r>
        <w:r w:rsidR="00B46DFD" w:rsidRPr="00F30AF4" w:rsidDel="00603B08">
          <w:rPr>
            <w:sz w:val="17"/>
            <w:szCs w:val="17"/>
            <w:lang w:val="fr-FR"/>
          </w:rPr>
          <w:delText>”</w:delText>
        </w:r>
        <w:r w:rsidR="00FE396A" w:rsidRPr="00F30AF4" w:rsidDel="00603B08">
          <w:rPr>
            <w:sz w:val="17"/>
            <w:szCs w:val="17"/>
            <w:lang w:val="fr-FR"/>
          </w:rPr>
          <w:delText xml:space="preserve"> sont seulement disponibles avec des données bibliographiques, mais pas en tant que documents publiés.</w:delText>
        </w:r>
      </w:del>
      <w:ins w:id="822" w:author="Author">
        <w:r w:rsidR="00603B08" w:rsidRPr="00BF0368">
          <w:rPr>
            <w:lang w:val="fr-CH"/>
            <w:rPrChange w:id="823" w:author="Author">
              <w:rPr/>
            </w:rPrChange>
          </w:rPr>
          <w:t xml:space="preserve"> </w:t>
        </w:r>
        <w:r w:rsidR="00603B08" w:rsidRPr="00603B08">
          <w:rPr>
            <w:sz w:val="17"/>
            <w:szCs w:val="17"/>
            <w:lang w:val="fr-FR"/>
          </w:rPr>
          <w:t xml:space="preserve">X – </w:t>
        </w:r>
        <w:r w:rsidR="00603B08">
          <w:rPr>
            <w:sz w:val="17"/>
            <w:szCs w:val="17"/>
            <w:lang w:val="fr-FR"/>
          </w:rPr>
          <w:t>Numéros de publication ou de demande modifiés</w:t>
        </w:r>
      </w:ins>
    </w:p>
    <w:p w14:paraId="558BDDCB" w14:textId="5872F008" w:rsidR="00807B26" w:rsidRPr="00BF0368" w:rsidDel="00603B08" w:rsidRDefault="00603B08" w:rsidP="00603B08">
      <w:pPr>
        <w:spacing w:after="220"/>
        <w:rPr>
          <w:del w:id="824" w:author="Author"/>
          <w:sz w:val="17"/>
          <w:szCs w:val="17"/>
          <w:lang w:val="fr-CH"/>
          <w:rPrChange w:id="825" w:author="Author">
            <w:rPr>
              <w:del w:id="826" w:author="Author"/>
              <w:sz w:val="17"/>
              <w:szCs w:val="17"/>
              <w:lang w:val="fr-FR"/>
            </w:rPr>
          </w:rPrChange>
        </w:rPr>
      </w:pPr>
      <w:ins w:id="827" w:author="Author">
        <w:r w:rsidRPr="00BF0368">
          <w:rPr>
            <w:sz w:val="17"/>
            <w:szCs w:val="17"/>
            <w:lang w:val="fr-CH"/>
            <w:rPrChange w:id="828" w:author="Author">
              <w:rPr>
                <w:sz w:val="17"/>
                <w:szCs w:val="17"/>
              </w:rPr>
            </w:rPrChange>
          </w:rPr>
          <w:t>Entre 1939 et 1950, certaines publications ou demandes de brevet ont été publiées avec le même numéro de publication ou de demande. Pour remédier à ce problème, le numéro de publication ou de demande a été corrigé après la publication initiale afin de garantir l</w:t>
        </w:r>
        <w:r>
          <w:rPr>
            <w:sz w:val="17"/>
            <w:szCs w:val="17"/>
            <w:lang w:val="fr-CH"/>
          </w:rPr>
          <w:t>’</w:t>
        </w:r>
        <w:r w:rsidRPr="00BF0368">
          <w:rPr>
            <w:sz w:val="17"/>
            <w:szCs w:val="17"/>
            <w:lang w:val="fr-CH"/>
            <w:rPrChange w:id="829" w:author="Author">
              <w:rPr>
                <w:sz w:val="17"/>
                <w:szCs w:val="17"/>
              </w:rPr>
            </w:rPrChange>
          </w:rPr>
          <w:t>unicité dans le fichier d'autorité.</w:t>
        </w:r>
      </w:ins>
    </w:p>
    <w:p w14:paraId="390F7FC4" w14:textId="57A68658" w:rsidR="00807B26" w:rsidRPr="00F30AF4" w:rsidRDefault="001C4B8D" w:rsidP="00F30AF4">
      <w:pPr>
        <w:pStyle w:val="Heading4"/>
        <w:spacing w:after="80"/>
        <w:rPr>
          <w:i w:val="0"/>
          <w:iCs/>
          <w:sz w:val="17"/>
          <w:szCs w:val="17"/>
          <w:u w:val="single"/>
          <w:lang w:val="fr-FR"/>
        </w:rPr>
      </w:pPr>
      <w:r w:rsidRPr="00F30AF4">
        <w:rPr>
          <w:i w:val="0"/>
          <w:iCs/>
          <w:sz w:val="17"/>
          <w:szCs w:val="17"/>
          <w:u w:val="single"/>
          <w:lang w:val="fr-FR"/>
        </w:rPr>
        <w:t>Formats</w:t>
      </w:r>
      <w:r w:rsidR="00FE396A" w:rsidRPr="00F30AF4">
        <w:rPr>
          <w:i w:val="0"/>
          <w:iCs/>
          <w:sz w:val="17"/>
          <w:szCs w:val="17"/>
          <w:u w:val="single"/>
          <w:lang w:val="fr-FR"/>
        </w:rPr>
        <w:t xml:space="preserve"> de numérotation</w:t>
      </w:r>
      <w:r w:rsidR="00E937CE" w:rsidRPr="00F30AF4">
        <w:rPr>
          <w:i w:val="0"/>
          <w:iCs/>
          <w:sz w:val="17"/>
          <w:szCs w:val="17"/>
          <w:lang w:val="fr-FR"/>
        </w:rPr>
        <w:t> :</w:t>
      </w:r>
    </w:p>
    <w:p w14:paraId="396A8A77" w14:textId="7BAC38CE" w:rsidR="00807B26" w:rsidRPr="00F30AF4" w:rsidRDefault="003139B1" w:rsidP="00C46170">
      <w:pPr>
        <w:rPr>
          <w:sz w:val="17"/>
          <w:szCs w:val="17"/>
          <w:lang w:val="fr-FR"/>
        </w:rPr>
      </w:pPr>
      <w:r w:rsidRPr="00F30AF4">
        <w:rPr>
          <w:sz w:val="17"/>
          <w:szCs w:val="17"/>
          <w:lang w:val="fr-FR"/>
        </w:rPr>
        <w:t>Pour plus de détails sur les systèmes de numérotation utilisés par l</w:t>
      </w:r>
      <w:r w:rsidR="00E937CE" w:rsidRPr="00F30AF4">
        <w:rPr>
          <w:sz w:val="17"/>
          <w:szCs w:val="17"/>
          <w:lang w:val="fr-FR"/>
        </w:rPr>
        <w:t>’</w:t>
      </w:r>
      <w:r w:rsidRPr="00F30AF4">
        <w:rPr>
          <w:sz w:val="17"/>
          <w:szCs w:val="17"/>
          <w:lang w:val="fr-FR"/>
        </w:rPr>
        <w:t xml:space="preserve">office XX, </w:t>
      </w:r>
      <w:r w:rsidR="003656CA" w:rsidRPr="00F30AF4">
        <w:rPr>
          <w:sz w:val="17"/>
          <w:szCs w:val="17"/>
          <w:lang w:val="fr-FR"/>
        </w:rPr>
        <w:t>voir les parties</w:t>
      </w:r>
      <w:r w:rsidR="006C14D8" w:rsidRPr="00F30AF4">
        <w:rPr>
          <w:sz w:val="17"/>
          <w:szCs w:val="17"/>
          <w:lang w:val="fr-FR"/>
        </w:rPr>
        <w:t> </w:t>
      </w:r>
      <w:hyperlink r:id="rId14" w:history="1">
        <w:r w:rsidR="00807B26" w:rsidRPr="00F30AF4">
          <w:rPr>
            <w:rStyle w:val="Hyperlink"/>
            <w:sz w:val="17"/>
            <w:szCs w:val="17"/>
            <w:lang w:val="fr-FR"/>
          </w:rPr>
          <w:t>7.2.6</w:t>
        </w:r>
      </w:hyperlink>
      <w:r w:rsidR="00807B26" w:rsidRPr="00F30AF4">
        <w:rPr>
          <w:sz w:val="17"/>
          <w:szCs w:val="17"/>
          <w:lang w:val="fr-FR"/>
        </w:rPr>
        <w:t xml:space="preserve"> </w:t>
      </w:r>
      <w:r w:rsidR="003656CA" w:rsidRPr="00F30AF4">
        <w:rPr>
          <w:sz w:val="17"/>
          <w:szCs w:val="17"/>
          <w:lang w:val="fr-FR"/>
        </w:rPr>
        <w:t>et</w:t>
      </w:r>
      <w:r w:rsidR="00807B26" w:rsidRPr="00F30AF4">
        <w:rPr>
          <w:sz w:val="17"/>
          <w:szCs w:val="17"/>
          <w:lang w:val="fr-FR"/>
        </w:rPr>
        <w:t xml:space="preserve"> </w:t>
      </w:r>
      <w:hyperlink r:id="rId15" w:history="1">
        <w:r w:rsidR="00807B26" w:rsidRPr="00F30AF4">
          <w:rPr>
            <w:rStyle w:val="Hyperlink"/>
            <w:sz w:val="17"/>
            <w:szCs w:val="17"/>
            <w:lang w:val="fr-FR"/>
          </w:rPr>
          <w:t>7.2.7</w:t>
        </w:r>
      </w:hyperlink>
      <w:r w:rsidR="00807B26" w:rsidRPr="00F30AF4">
        <w:rPr>
          <w:sz w:val="17"/>
          <w:szCs w:val="17"/>
          <w:lang w:val="fr-FR"/>
        </w:rPr>
        <w:t xml:space="preserve"> </w:t>
      </w:r>
      <w:r w:rsidR="003656CA" w:rsidRPr="00F30AF4">
        <w:rPr>
          <w:sz w:val="17"/>
          <w:szCs w:val="17"/>
          <w:lang w:val="fr-FR"/>
        </w:rPr>
        <w:t>du Manuel de l</w:t>
      </w:r>
      <w:r w:rsidR="00E937CE" w:rsidRPr="00F30AF4">
        <w:rPr>
          <w:sz w:val="17"/>
          <w:szCs w:val="17"/>
          <w:lang w:val="fr-FR"/>
        </w:rPr>
        <w:t>’</w:t>
      </w:r>
      <w:r w:rsidR="003656CA" w:rsidRPr="00F30AF4">
        <w:rPr>
          <w:sz w:val="17"/>
          <w:szCs w:val="17"/>
          <w:lang w:val="fr-FR"/>
        </w:rPr>
        <w:t>OMPI</w:t>
      </w:r>
      <w:r w:rsidR="00807B26" w:rsidRPr="00F30AF4">
        <w:rPr>
          <w:sz w:val="17"/>
          <w:szCs w:val="17"/>
          <w:lang w:val="fr-FR"/>
        </w:rPr>
        <w:t>.</w:t>
      </w:r>
    </w:p>
    <w:p w14:paraId="603D37B0" w14:textId="6C99EB93" w:rsidR="001E0497" w:rsidRPr="00F30AF4" w:rsidRDefault="00BF61DF" w:rsidP="00834EB9">
      <w:pPr>
        <w:pStyle w:val="ONUME"/>
        <w:numPr>
          <w:ilvl w:val="0"/>
          <w:numId w:val="0"/>
        </w:numPr>
        <w:spacing w:before="240" w:after="0"/>
        <w:ind w:left="5529"/>
        <w:jc w:val="right"/>
        <w:rPr>
          <w:sz w:val="17"/>
          <w:szCs w:val="17"/>
          <w:lang w:val="fr-FR"/>
        </w:rPr>
      </w:pPr>
      <w:r w:rsidRPr="00F30AF4">
        <w:rPr>
          <w:sz w:val="17"/>
          <w:szCs w:val="17"/>
          <w:lang w:val="fr-FR"/>
        </w:rPr>
        <w:t>[</w:t>
      </w:r>
      <w:r w:rsidR="0056089E" w:rsidRPr="00F30AF4">
        <w:rPr>
          <w:sz w:val="17"/>
          <w:szCs w:val="17"/>
          <w:lang w:val="fr-FR"/>
        </w:rPr>
        <w:t>L</w:t>
      </w:r>
      <w:r w:rsidR="00E937CE" w:rsidRPr="00F30AF4">
        <w:rPr>
          <w:sz w:val="17"/>
          <w:szCs w:val="17"/>
          <w:lang w:val="fr-FR"/>
        </w:rPr>
        <w:t>’</w:t>
      </w:r>
      <w:r w:rsidR="0087167F" w:rsidRPr="00F30AF4">
        <w:rPr>
          <w:sz w:val="17"/>
          <w:szCs w:val="17"/>
          <w:lang w:val="fr-FR"/>
        </w:rPr>
        <w:t>annexe I</w:t>
      </w:r>
      <w:r w:rsidR="0056089E" w:rsidRPr="00F30AF4">
        <w:rPr>
          <w:sz w:val="17"/>
          <w:szCs w:val="17"/>
          <w:lang w:val="fr-FR"/>
        </w:rPr>
        <w:t xml:space="preserve">I </w:t>
      </w:r>
      <w:r w:rsidR="0002349C" w:rsidRPr="00F30AF4">
        <w:rPr>
          <w:sz w:val="17"/>
          <w:szCs w:val="17"/>
          <w:lang w:val="fr-FR"/>
        </w:rPr>
        <w:t xml:space="preserve">de la norme ST.37 </w:t>
      </w:r>
      <w:r w:rsidR="0056089E" w:rsidRPr="00F30AF4">
        <w:rPr>
          <w:sz w:val="17"/>
          <w:szCs w:val="17"/>
          <w:lang w:val="fr-FR"/>
        </w:rPr>
        <w:t>suit</w:t>
      </w:r>
      <w:r w:rsidRPr="00F30AF4">
        <w:rPr>
          <w:sz w:val="17"/>
          <w:szCs w:val="17"/>
          <w:lang w:val="fr-FR"/>
        </w:rPr>
        <w:t>]</w:t>
      </w:r>
    </w:p>
    <w:p w14:paraId="08A0D2C7" w14:textId="77777777" w:rsidR="001E0497" w:rsidRPr="00F30AF4" w:rsidRDefault="001E0497" w:rsidP="001E0497">
      <w:pPr>
        <w:pStyle w:val="ONUME"/>
        <w:numPr>
          <w:ilvl w:val="0"/>
          <w:numId w:val="0"/>
        </w:numPr>
        <w:spacing w:after="0"/>
        <w:ind w:left="5529"/>
        <w:jc w:val="right"/>
        <w:rPr>
          <w:sz w:val="17"/>
          <w:szCs w:val="17"/>
          <w:lang w:val="fr-FR"/>
        </w:rPr>
        <w:sectPr w:rsidR="001E0497" w:rsidRPr="00F30AF4" w:rsidSect="00E97A5E">
          <w:headerReference w:type="default" r:id="rId16"/>
          <w:footerReference w:type="default" r:id="rId17"/>
          <w:headerReference w:type="first" r:id="rId18"/>
          <w:footerReference w:type="first" r:id="rId19"/>
          <w:endnotePr>
            <w:numFmt w:val="decimal"/>
          </w:endnotePr>
          <w:pgSz w:w="11907" w:h="16840" w:code="9"/>
          <w:pgMar w:top="567" w:right="1134" w:bottom="1418" w:left="1418" w:header="510" w:footer="1021" w:gutter="0"/>
          <w:cols w:space="720"/>
          <w:titlePg/>
          <w:docGrid w:linePitch="299"/>
        </w:sectPr>
      </w:pPr>
    </w:p>
    <w:p w14:paraId="4227C6FC" w14:textId="77777777" w:rsidR="00BF61DF" w:rsidRPr="00F30AF4" w:rsidRDefault="007F53A1" w:rsidP="00F30AF4">
      <w:pPr>
        <w:spacing w:after="360"/>
        <w:jc w:val="center"/>
        <w:rPr>
          <w:rFonts w:eastAsia="SimSun"/>
          <w:bCs/>
          <w:caps/>
          <w:sz w:val="17"/>
          <w:szCs w:val="17"/>
          <w:lang w:val="fr-FR" w:eastAsia="zh-CN"/>
        </w:rPr>
      </w:pPr>
      <w:r w:rsidRPr="00F30AF4">
        <w:rPr>
          <w:rFonts w:eastAsia="SimSun"/>
          <w:sz w:val="17"/>
          <w:szCs w:val="17"/>
          <w:lang w:val="fr-FR" w:eastAsia="zh-CN"/>
        </w:rPr>
        <w:t>ANNEXE II</w:t>
      </w:r>
    </w:p>
    <w:p w14:paraId="106A1824" w14:textId="45523EE6" w:rsidR="00834EB9" w:rsidRDefault="0002349C" w:rsidP="00EB00C6">
      <w:pPr>
        <w:widowControl w:val="0"/>
        <w:kinsoku w:val="0"/>
        <w:spacing w:after="340"/>
        <w:ind w:right="11"/>
        <w:jc w:val="center"/>
        <w:rPr>
          <w:rFonts w:eastAsia="Batang"/>
          <w:iCs/>
          <w:sz w:val="17"/>
          <w:szCs w:val="17"/>
          <w:lang w:val="fr-FR"/>
        </w:rPr>
      </w:pPr>
      <w:r w:rsidRPr="00F30AF4">
        <w:rPr>
          <w:rFonts w:eastAsia="Batang"/>
          <w:iCs/>
          <w:sz w:val="17"/>
          <w:szCs w:val="17"/>
          <w:lang w:val="fr-FR"/>
        </w:rPr>
        <w:t>Fichier en format texte</w:t>
      </w:r>
    </w:p>
    <w:p w14:paraId="5C7DAEBB" w14:textId="1AC84775" w:rsidR="00EB00C6" w:rsidRPr="00F30AF4" w:rsidRDefault="00EB00C6" w:rsidP="00EB00C6">
      <w:pPr>
        <w:widowControl w:val="0"/>
        <w:kinsoku w:val="0"/>
        <w:spacing w:after="340"/>
        <w:ind w:right="11"/>
        <w:jc w:val="center"/>
        <w:rPr>
          <w:rFonts w:eastAsia="Batang"/>
          <w:i/>
          <w:sz w:val="17"/>
          <w:szCs w:val="17"/>
          <w:lang w:val="fr-FR"/>
        </w:rPr>
      </w:pPr>
      <w:r w:rsidRPr="00F30AF4">
        <w:rPr>
          <w:rFonts w:eastAsia="Batang"/>
          <w:i/>
          <w:sz w:val="17"/>
          <w:szCs w:val="17"/>
          <w:lang w:val="fr-FR"/>
        </w:rPr>
        <w:t>Version </w:t>
      </w:r>
      <w:del w:id="830" w:author="Author">
        <w:r w:rsidRPr="00F30AF4" w:rsidDel="0035603C">
          <w:rPr>
            <w:rFonts w:eastAsia="Batang"/>
            <w:i/>
            <w:sz w:val="17"/>
            <w:szCs w:val="17"/>
            <w:lang w:val="fr-FR"/>
          </w:rPr>
          <w:delText>2.2</w:delText>
        </w:r>
      </w:del>
      <w:ins w:id="831" w:author="Author">
        <w:r w:rsidR="0035603C" w:rsidRPr="00F30AF4">
          <w:rPr>
            <w:rFonts w:eastAsia="Batang"/>
            <w:i/>
            <w:sz w:val="17"/>
            <w:szCs w:val="17"/>
            <w:lang w:val="fr-FR"/>
          </w:rPr>
          <w:t>3.0</w:t>
        </w:r>
      </w:ins>
    </w:p>
    <w:p w14:paraId="2FF3EA75" w14:textId="1268B68C" w:rsidR="001F7559" w:rsidRPr="00F30AF4" w:rsidRDefault="0035603C" w:rsidP="001F7559">
      <w:pPr>
        <w:spacing w:after="340"/>
        <w:jc w:val="center"/>
        <w:rPr>
          <w:rFonts w:cs="Times New Roman"/>
          <w:i/>
          <w:sz w:val="17"/>
          <w:lang w:val="fr-FR"/>
        </w:rPr>
      </w:pPr>
      <w:r w:rsidRPr="00F30AF4">
        <w:rPr>
          <w:rFonts w:cs="Times New Roman"/>
          <w:i/>
          <w:sz w:val="17"/>
          <w:lang w:val="fr-FR"/>
        </w:rPr>
        <w:t>Proposition présentée au</w:t>
      </w:r>
      <w:r w:rsidR="001F7559" w:rsidRPr="00F30AF4">
        <w:rPr>
          <w:rFonts w:cs="Times New Roman"/>
          <w:i/>
          <w:sz w:val="17"/>
          <w:lang w:val="fr-FR"/>
        </w:rPr>
        <w:t xml:space="preserve"> Comité des normes de l’OMPI (CWS)</w:t>
      </w:r>
      <w:r w:rsidRPr="00F30AF4">
        <w:rPr>
          <w:rFonts w:cs="Times New Roman"/>
          <w:i/>
          <w:sz w:val="17"/>
          <w:lang w:val="fr-FR"/>
        </w:rPr>
        <w:t xml:space="preserve"> pour approbation</w:t>
      </w:r>
      <w:r w:rsidR="001F7559" w:rsidRPr="00F30AF4">
        <w:rPr>
          <w:rFonts w:cs="Times New Roman"/>
          <w:i/>
          <w:sz w:val="17"/>
          <w:lang w:val="fr-FR"/>
        </w:rPr>
        <w:br/>
        <w:t xml:space="preserve">à sa </w:t>
      </w:r>
      <w:r w:rsidRPr="00F30AF4">
        <w:rPr>
          <w:rFonts w:cs="Times New Roman"/>
          <w:i/>
          <w:sz w:val="17"/>
          <w:lang w:val="fr-FR"/>
        </w:rPr>
        <w:t>treizième </w:t>
      </w:r>
      <w:r w:rsidR="001F7559" w:rsidRPr="00F30AF4">
        <w:rPr>
          <w:rFonts w:cs="Times New Roman"/>
          <w:i/>
          <w:sz w:val="17"/>
          <w:lang w:val="fr-FR"/>
        </w:rPr>
        <w:t>session</w:t>
      </w:r>
    </w:p>
    <w:p w14:paraId="459FCED3" w14:textId="32D86E87" w:rsidR="00EB00C6" w:rsidRPr="00F30AF4" w:rsidRDefault="00EB00C6" w:rsidP="00EB00C6">
      <w:pPr>
        <w:pStyle w:val="ListParagraph"/>
        <w:numPr>
          <w:ilvl w:val="0"/>
          <w:numId w:val="19"/>
        </w:numPr>
        <w:tabs>
          <w:tab w:val="left" w:pos="567"/>
        </w:tabs>
        <w:spacing w:before="120" w:after="120"/>
        <w:ind w:left="0" w:firstLine="0"/>
        <w:contextualSpacing w:val="0"/>
        <w:rPr>
          <w:sz w:val="17"/>
          <w:szCs w:val="17"/>
          <w:lang w:val="fr-FR"/>
        </w:rPr>
      </w:pPr>
      <w:r w:rsidRPr="00F30AF4">
        <w:rPr>
          <w:sz w:val="17"/>
          <w:szCs w:val="17"/>
          <w:lang w:val="fr-FR"/>
        </w:rPr>
        <w:t xml:space="preserve">La structure du fichier d’autorité en format texte contient les éléments de données minimaux, l’élément du code d’exception à la publication, ainsi que les </w:t>
      </w:r>
      <w:ins w:id="832" w:author="Author">
        <w:r w:rsidR="00287CC0">
          <w:rPr>
            <w:sz w:val="17"/>
            <w:szCs w:val="17"/>
            <w:lang w:val="fr-FR"/>
          </w:rPr>
          <w:t xml:space="preserve">indicateurs des </w:t>
        </w:r>
      </w:ins>
      <w:r w:rsidRPr="00F30AF4">
        <w:rPr>
          <w:sz w:val="17"/>
          <w:szCs w:val="17"/>
          <w:lang w:val="fr-FR"/>
        </w:rPr>
        <w:t xml:space="preserve">éléments facultatifs </w:t>
      </w:r>
      <w:del w:id="833" w:author="Author">
        <w:r w:rsidRPr="00F30AF4" w:rsidDel="00287CC0">
          <w:rPr>
            <w:sz w:val="17"/>
            <w:szCs w:val="17"/>
            <w:lang w:val="fr-FR"/>
          </w:rPr>
          <w:delText>du code d’indication d’</w:delText>
        </w:r>
      </w:del>
      <w:ins w:id="834" w:author="Author">
        <w:r w:rsidR="00287CC0">
          <w:rPr>
            <w:sz w:val="17"/>
            <w:szCs w:val="17"/>
            <w:lang w:val="fr-FR"/>
          </w:rPr>
          <w:t>pour l’</w:t>
        </w:r>
      </w:ins>
      <w:r w:rsidRPr="00F30AF4">
        <w:rPr>
          <w:sz w:val="17"/>
          <w:szCs w:val="17"/>
          <w:lang w:val="fr-FR"/>
        </w:rPr>
        <w:t>abrégé se prêtant à la recherche, de description se prêtant à la recherche et de revendications se prêtant à la recherche (voir le</w:t>
      </w:r>
      <w:del w:id="835" w:author="Author">
        <w:r w:rsidRPr="00F30AF4" w:rsidDel="00B17554">
          <w:rPr>
            <w:sz w:val="17"/>
            <w:szCs w:val="17"/>
            <w:lang w:val="fr-FR"/>
          </w:rPr>
          <w:delText>s</w:delText>
        </w:r>
      </w:del>
      <w:r w:rsidRPr="00F30AF4">
        <w:rPr>
          <w:sz w:val="17"/>
          <w:szCs w:val="17"/>
          <w:lang w:val="fr-FR"/>
        </w:rPr>
        <w:t xml:space="preserve"> paragraphe</w:t>
      </w:r>
      <w:del w:id="836" w:author="Author">
        <w:r w:rsidRPr="00F30AF4" w:rsidDel="00B17554">
          <w:rPr>
            <w:sz w:val="17"/>
            <w:szCs w:val="17"/>
            <w:lang w:val="fr-FR"/>
          </w:rPr>
          <w:delText>s</w:delText>
        </w:r>
      </w:del>
      <w:r w:rsidRPr="00F30AF4">
        <w:rPr>
          <w:sz w:val="17"/>
          <w:szCs w:val="17"/>
          <w:lang w:val="fr-FR"/>
        </w:rPr>
        <w:t> </w:t>
      </w:r>
      <w:ins w:id="837" w:author="Author">
        <w:r w:rsidR="00B17554" w:rsidRPr="00F30AF4">
          <w:rPr>
            <w:sz w:val="17"/>
            <w:szCs w:val="17"/>
            <w:lang w:val="fr-FR"/>
          </w:rPr>
          <w:t>7</w:t>
        </w:r>
      </w:ins>
      <w:del w:id="838" w:author="Author">
        <w:r w:rsidR="00D93FF0" w:rsidRPr="00F30AF4" w:rsidDel="00B17554">
          <w:rPr>
            <w:sz w:val="17"/>
            <w:szCs w:val="17"/>
            <w:lang w:val="fr-FR"/>
          </w:rPr>
          <w:delText>8</w:delText>
        </w:r>
        <w:r w:rsidRPr="00F30AF4" w:rsidDel="00B17554">
          <w:rPr>
            <w:sz w:val="17"/>
            <w:szCs w:val="17"/>
            <w:lang w:val="fr-FR"/>
          </w:rPr>
          <w:delText xml:space="preserve"> et </w:delText>
        </w:r>
        <w:r w:rsidR="00D93FF0" w:rsidRPr="00F30AF4" w:rsidDel="00B17554">
          <w:rPr>
            <w:sz w:val="17"/>
            <w:szCs w:val="17"/>
            <w:lang w:val="fr-FR"/>
          </w:rPr>
          <w:delText>9</w:delText>
        </w:r>
      </w:del>
      <w:r w:rsidR="00D93FF0" w:rsidRPr="00F30AF4">
        <w:rPr>
          <w:sz w:val="17"/>
          <w:szCs w:val="17"/>
          <w:lang w:val="fr-FR"/>
        </w:rPr>
        <w:t xml:space="preserve"> du corps du texte</w:t>
      </w:r>
      <w:r w:rsidRPr="00F30AF4">
        <w:rPr>
          <w:sz w:val="17"/>
          <w:szCs w:val="17"/>
          <w:lang w:val="fr-FR"/>
        </w:rPr>
        <w:t>) sur une seule ligne, délimités par des virgules (de préférence)</w:t>
      </w:r>
      <w:del w:id="839" w:author="Author">
        <w:r w:rsidRPr="00F30AF4" w:rsidDel="00287CC0">
          <w:rPr>
            <w:sz w:val="17"/>
            <w:szCs w:val="17"/>
            <w:lang w:val="fr-FR"/>
          </w:rPr>
          <w:delText>, des tabulations</w:delText>
        </w:r>
      </w:del>
      <w:r w:rsidRPr="00F30AF4">
        <w:rPr>
          <w:sz w:val="17"/>
          <w:szCs w:val="17"/>
          <w:lang w:val="fr-FR"/>
        </w:rPr>
        <w:t xml:space="preserve"> ou des points-virgules et un caractère CRLF </w:t>
      </w:r>
      <w:del w:id="840" w:author="Author">
        <w:r w:rsidRPr="00F30AF4" w:rsidDel="00287CC0">
          <w:rPr>
            <w:sz w:val="17"/>
            <w:szCs w:val="17"/>
            <w:lang w:val="fr-FR"/>
          </w:rPr>
          <w:delText xml:space="preserve">(nouvelle ligne et saut de ligne) </w:delText>
        </w:r>
      </w:del>
      <w:ins w:id="841" w:author="Author">
        <w:r w:rsidR="00287CC0">
          <w:rPr>
            <w:sz w:val="17"/>
            <w:szCs w:val="17"/>
            <w:lang w:val="fr-FR"/>
          </w:rPr>
          <w:t xml:space="preserve">ou un </w:t>
        </w:r>
        <w:r w:rsidR="00287CC0" w:rsidRPr="00287CC0">
          <w:rPr>
            <w:sz w:val="17"/>
            <w:szCs w:val="17"/>
            <w:lang w:val="fr-FR"/>
          </w:rPr>
          <w:t xml:space="preserve">caractère de fin de ligne équivalent </w:t>
        </w:r>
      </w:ins>
      <w:r w:rsidRPr="00F30AF4">
        <w:rPr>
          <w:sz w:val="17"/>
          <w:szCs w:val="17"/>
          <w:lang w:val="fr-FR"/>
        </w:rPr>
        <w:t xml:space="preserve">pour </w:t>
      </w:r>
      <w:del w:id="842" w:author="Author">
        <w:r w:rsidRPr="00F30AF4" w:rsidDel="00287CC0">
          <w:rPr>
            <w:sz w:val="17"/>
            <w:szCs w:val="17"/>
            <w:lang w:val="fr-FR"/>
          </w:rPr>
          <w:delText xml:space="preserve">marquer </w:delText>
        </w:r>
      </w:del>
      <w:ins w:id="843" w:author="Author">
        <w:r w:rsidR="00287CC0">
          <w:rPr>
            <w:sz w:val="17"/>
            <w:szCs w:val="17"/>
            <w:lang w:val="fr-FR"/>
          </w:rPr>
          <w:t xml:space="preserve">signaler </w:t>
        </w:r>
      </w:ins>
      <w:r w:rsidRPr="00F30AF4">
        <w:rPr>
          <w:sz w:val="17"/>
          <w:szCs w:val="17"/>
          <w:lang w:val="fr-FR"/>
        </w:rPr>
        <w:t>la fin de chaque élément.</w:t>
      </w:r>
    </w:p>
    <w:p w14:paraId="1ECE49FF" w14:textId="5E60E221" w:rsidR="00EB00C6" w:rsidRPr="00F30AF4" w:rsidRDefault="00EB00C6" w:rsidP="00EB00C6">
      <w:pPr>
        <w:pStyle w:val="ListParagraph"/>
        <w:numPr>
          <w:ilvl w:val="0"/>
          <w:numId w:val="19"/>
        </w:numPr>
        <w:tabs>
          <w:tab w:val="left" w:pos="567"/>
        </w:tabs>
        <w:spacing w:before="120" w:after="120"/>
        <w:ind w:left="0" w:firstLine="0"/>
        <w:contextualSpacing w:val="0"/>
        <w:rPr>
          <w:ins w:id="844" w:author="Author"/>
          <w:sz w:val="17"/>
          <w:szCs w:val="17"/>
          <w:lang w:val="fr-FR"/>
        </w:rPr>
      </w:pPr>
      <w:r w:rsidRPr="00F30AF4">
        <w:rPr>
          <w:sz w:val="17"/>
          <w:szCs w:val="17"/>
          <w:lang w:val="fr-FR"/>
        </w:rPr>
        <w:t>Structure des données</w:t>
      </w:r>
      <w:ins w:id="845" w:author="Author">
        <w:r w:rsidR="00B17554" w:rsidRPr="00F30AF4">
          <w:rPr>
            <w:sz w:val="17"/>
            <w:szCs w:val="17"/>
            <w:lang w:val="fr-FR"/>
          </w:rPr>
          <w:t xml:space="preserve"> pour les éléments obligatoires avec indicateurs d’éléments facultatifs se prêtant à la recherche </w:t>
        </w:r>
      </w:ins>
      <w:r w:rsidRPr="00F30AF4">
        <w:rPr>
          <w:sz w:val="17"/>
          <w:szCs w:val="17"/>
          <w:lang w:val="fr-FR"/>
        </w:rPr>
        <w:t xml:space="preserve"> : </w:t>
      </w:r>
      <w:r w:rsidRPr="00BF0368">
        <w:rPr>
          <w:rFonts w:ascii="Courier New" w:hAnsi="Courier New" w:cs="Courier New"/>
          <w:sz w:val="17"/>
          <w:szCs w:val="17"/>
          <w:lang w:val="fr-FR"/>
          <w:rPrChange w:id="846" w:author="Author">
            <w:rPr>
              <w:sz w:val="17"/>
              <w:szCs w:val="17"/>
              <w:lang w:val="fr-FR"/>
            </w:rPr>
          </w:rPrChange>
        </w:rPr>
        <w:t>&lt;administration ayant effectué la publication&gt;, &lt;numéro de publication&gt;, &lt;code de type de document&gt;, &lt;date de publication&gt;, &lt;code d’exception à la publication&gt;, &lt;code d’abrégé se prêtant à la recherche (codes de langue ou N</w:t>
      </w:r>
      <w:del w:id="847" w:author="Author">
        <w:r w:rsidRPr="00BF0368" w:rsidDel="00B17554">
          <w:rPr>
            <w:rFonts w:ascii="Courier New" w:hAnsi="Courier New" w:cs="Courier New"/>
            <w:sz w:val="17"/>
            <w:szCs w:val="17"/>
            <w:lang w:val="fr-FR"/>
            <w:rPrChange w:id="848" w:author="Author">
              <w:rPr>
                <w:sz w:val="17"/>
                <w:szCs w:val="17"/>
                <w:lang w:val="fr-FR"/>
              </w:rPr>
            </w:rPrChange>
          </w:rPr>
          <w:delText xml:space="preserve"> ou U</w:delText>
        </w:r>
      </w:del>
      <w:r w:rsidRPr="00BF0368">
        <w:rPr>
          <w:rFonts w:ascii="Courier New" w:hAnsi="Courier New" w:cs="Courier New"/>
          <w:sz w:val="17"/>
          <w:szCs w:val="17"/>
          <w:lang w:val="fr-FR"/>
          <w:rPrChange w:id="849" w:author="Author">
            <w:rPr>
              <w:sz w:val="17"/>
              <w:szCs w:val="17"/>
              <w:lang w:val="fr-FR"/>
            </w:rPr>
          </w:rPrChange>
        </w:rPr>
        <w:t xml:space="preserve"> )&gt;, &lt;code de description se prêtant à la recherche (codes de langue ou N</w:t>
      </w:r>
      <w:del w:id="850" w:author="Author">
        <w:r w:rsidRPr="00BF0368" w:rsidDel="00B17554">
          <w:rPr>
            <w:rFonts w:ascii="Courier New" w:hAnsi="Courier New" w:cs="Courier New"/>
            <w:sz w:val="17"/>
            <w:szCs w:val="17"/>
            <w:lang w:val="fr-FR"/>
            <w:rPrChange w:id="851" w:author="Author">
              <w:rPr>
                <w:sz w:val="17"/>
                <w:szCs w:val="17"/>
                <w:lang w:val="fr-FR"/>
              </w:rPr>
            </w:rPrChange>
          </w:rPr>
          <w:delText xml:space="preserve"> ou U</w:delText>
        </w:r>
      </w:del>
      <w:r w:rsidRPr="00BF0368">
        <w:rPr>
          <w:rFonts w:ascii="Courier New" w:hAnsi="Courier New" w:cs="Courier New"/>
          <w:sz w:val="17"/>
          <w:szCs w:val="17"/>
          <w:lang w:val="fr-FR"/>
          <w:rPrChange w:id="852" w:author="Author">
            <w:rPr>
              <w:sz w:val="17"/>
              <w:szCs w:val="17"/>
              <w:lang w:val="fr-FR"/>
            </w:rPr>
          </w:rPrChange>
        </w:rPr>
        <w:t xml:space="preserve"> )&gt;, &lt;code de revendications se prêtant à la recherche (codes de langue ou N</w:t>
      </w:r>
      <w:del w:id="853" w:author="Author">
        <w:r w:rsidRPr="00BF0368" w:rsidDel="00B17554">
          <w:rPr>
            <w:rFonts w:ascii="Courier New" w:hAnsi="Courier New" w:cs="Courier New"/>
            <w:sz w:val="17"/>
            <w:szCs w:val="17"/>
            <w:lang w:val="fr-FR"/>
            <w:rPrChange w:id="854" w:author="Author">
              <w:rPr>
                <w:sz w:val="17"/>
                <w:szCs w:val="17"/>
                <w:lang w:val="fr-FR"/>
              </w:rPr>
            </w:rPrChange>
          </w:rPr>
          <w:delText xml:space="preserve"> ou U</w:delText>
        </w:r>
      </w:del>
      <w:r w:rsidRPr="00BF0368">
        <w:rPr>
          <w:rFonts w:ascii="Courier New" w:hAnsi="Courier New" w:cs="Courier New"/>
          <w:sz w:val="17"/>
          <w:szCs w:val="17"/>
          <w:lang w:val="fr-FR"/>
          <w:rPrChange w:id="855" w:author="Author">
            <w:rPr>
              <w:sz w:val="17"/>
              <w:szCs w:val="17"/>
              <w:lang w:val="fr-FR"/>
            </w:rPr>
          </w:rPrChange>
        </w:rPr>
        <w:t xml:space="preserve"> )&gt;, &lt;CRLF&gt;</w:t>
      </w:r>
      <w:r w:rsidRPr="00F30AF4">
        <w:rPr>
          <w:sz w:val="17"/>
          <w:szCs w:val="17"/>
          <w:lang w:val="fr-FR"/>
        </w:rPr>
        <w:t>.</w:t>
      </w:r>
    </w:p>
    <w:p w14:paraId="7465090E" w14:textId="5E0AE9C8" w:rsidR="00373960" w:rsidRPr="00F30AF4" w:rsidRDefault="000068D8" w:rsidP="00EB00C6">
      <w:pPr>
        <w:pStyle w:val="ListParagraph"/>
        <w:numPr>
          <w:ilvl w:val="0"/>
          <w:numId w:val="19"/>
        </w:numPr>
        <w:tabs>
          <w:tab w:val="left" w:pos="567"/>
        </w:tabs>
        <w:spacing w:before="120" w:after="120"/>
        <w:ind w:left="0" w:firstLine="0"/>
        <w:contextualSpacing w:val="0"/>
        <w:rPr>
          <w:sz w:val="17"/>
          <w:szCs w:val="17"/>
          <w:lang w:val="fr-FR"/>
        </w:rPr>
      </w:pPr>
      <w:ins w:id="856" w:author="Author">
        <w:r w:rsidRPr="00F30AF4">
          <w:rPr>
            <w:sz w:val="17"/>
            <w:szCs w:val="17"/>
            <w:lang w:val="fr-FR"/>
          </w:rPr>
          <w:t xml:space="preserve">Structure de données comprenant tous les éléments facultatifs autorisés : </w:t>
        </w:r>
        <w:r w:rsidRPr="00F30AF4">
          <w:rPr>
            <w:rFonts w:ascii="Courier New" w:hAnsi="Courier New" w:cs="Courier New"/>
            <w:sz w:val="17"/>
            <w:szCs w:val="17"/>
            <w:lang w:val="fr-FR"/>
          </w:rPr>
          <w:t>&lt;administration ayant effectué la publication&gt;,&lt;numéro de publication&gt;, &lt;code de type de document&gt;, &lt;date de publication&gt;, &lt;code d’exception à la publication&gt;,&lt;administration ayant effectué le dépôt&gt;, &lt;numéro de la demande&gt;, &lt;date de dépôt&gt;, &lt;code d’abrégé se prêtant à la recherche (codes de langue ou N )&gt;, &lt;code de description se prêtant à la recherche (codes de langue ou N )&gt;, &lt;code de revendications se prêtant à la recherche (codes de langue ou N )&gt;, &lt;CRLF&gt;</w:t>
        </w:r>
        <w:r w:rsidRPr="00F30AF4">
          <w:rPr>
            <w:sz w:val="17"/>
            <w:szCs w:val="17"/>
            <w:lang w:val="fr-FR"/>
          </w:rPr>
          <w:t>.</w:t>
        </w:r>
      </w:ins>
    </w:p>
    <w:p w14:paraId="6AF99134" w14:textId="48BECB1F" w:rsidR="00EB00C6" w:rsidRPr="00F30AF4" w:rsidRDefault="00EB00C6" w:rsidP="00834EB9">
      <w:pPr>
        <w:pStyle w:val="ListParagraph"/>
        <w:numPr>
          <w:ilvl w:val="0"/>
          <w:numId w:val="19"/>
        </w:numPr>
        <w:tabs>
          <w:tab w:val="left" w:pos="567"/>
        </w:tabs>
        <w:spacing w:before="360" w:after="80"/>
        <w:ind w:left="0" w:firstLine="0"/>
        <w:contextualSpacing w:val="0"/>
        <w:rPr>
          <w:sz w:val="17"/>
          <w:szCs w:val="17"/>
          <w:lang w:val="fr-FR"/>
        </w:rPr>
      </w:pPr>
      <w:r w:rsidRPr="00F30AF4">
        <w:rPr>
          <w:sz w:val="17"/>
          <w:szCs w:val="17"/>
          <w:lang w:val="fr-FR"/>
        </w:rPr>
        <w:t>Le</w:t>
      </w:r>
      <w:del w:id="857" w:author="Author">
        <w:r w:rsidRPr="00F30AF4" w:rsidDel="00572966">
          <w:rPr>
            <w:sz w:val="17"/>
            <w:szCs w:val="17"/>
            <w:lang w:val="fr-FR"/>
          </w:rPr>
          <w:delText>s</w:delText>
        </w:r>
      </w:del>
      <w:r w:rsidRPr="00F30AF4">
        <w:rPr>
          <w:sz w:val="17"/>
          <w:szCs w:val="17"/>
          <w:lang w:val="fr-FR"/>
        </w:rPr>
        <w:t xml:space="preserve"> code</w:t>
      </w:r>
      <w:del w:id="858" w:author="Author">
        <w:r w:rsidRPr="00F30AF4" w:rsidDel="00572966">
          <w:rPr>
            <w:sz w:val="17"/>
            <w:szCs w:val="17"/>
            <w:lang w:val="fr-FR"/>
          </w:rPr>
          <w:delText>s</w:delText>
        </w:r>
      </w:del>
      <w:r w:rsidRPr="00F30AF4">
        <w:rPr>
          <w:sz w:val="17"/>
          <w:szCs w:val="17"/>
          <w:lang w:val="fr-FR"/>
        </w:rPr>
        <w:t xml:space="preserve"> “N”</w:t>
      </w:r>
      <w:del w:id="859" w:author="Author">
        <w:r w:rsidRPr="00F30AF4" w:rsidDel="00572966">
          <w:rPr>
            <w:sz w:val="17"/>
            <w:szCs w:val="17"/>
            <w:lang w:val="fr-FR"/>
          </w:rPr>
          <w:delText xml:space="preserve"> et “U”</w:delText>
        </w:r>
      </w:del>
      <w:r w:rsidRPr="00F30AF4">
        <w:rPr>
          <w:sz w:val="17"/>
          <w:szCs w:val="17"/>
          <w:lang w:val="fr-FR"/>
        </w:rPr>
        <w:t xml:space="preserve"> dans les éléments &lt;code de description se prêtant à la recherche&gt;, &lt;code de revendications se prêtant à la recherche&gt; &lt;code d’abrégé se prêtant à la recherche&gt; signifie</w:t>
      </w:r>
      <w:del w:id="860" w:author="Author">
        <w:r w:rsidRPr="00F30AF4" w:rsidDel="00572966">
          <w:rPr>
            <w:sz w:val="17"/>
            <w:szCs w:val="17"/>
            <w:lang w:val="fr-FR"/>
          </w:rPr>
          <w:delText>nt</w:delText>
        </w:r>
      </w:del>
      <w:r w:rsidRPr="00F30AF4">
        <w:rPr>
          <w:sz w:val="17"/>
          <w:szCs w:val="17"/>
          <w:lang w:val="fr-FR"/>
        </w:rPr>
        <w:t xml:space="preserve"> “Non disponible”</w:t>
      </w:r>
      <w:del w:id="861" w:author="Author">
        <w:r w:rsidRPr="00F30AF4" w:rsidDel="00572966">
          <w:rPr>
            <w:sz w:val="17"/>
            <w:szCs w:val="17"/>
            <w:lang w:val="fr-FR"/>
          </w:rPr>
          <w:delText xml:space="preserve"> et “Inconnu”</w:delText>
        </w:r>
      </w:del>
      <w:r w:rsidRPr="00F30AF4">
        <w:rPr>
          <w:sz w:val="17"/>
          <w:szCs w:val="17"/>
          <w:lang w:val="fr-FR"/>
        </w:rPr>
        <w:t xml:space="preserve">, respectivement.  Les codes “code de langue”, </w:t>
      </w:r>
      <w:ins w:id="862" w:author="Author">
        <w:r w:rsidR="00572966" w:rsidRPr="00F30AF4">
          <w:rPr>
            <w:sz w:val="17"/>
            <w:szCs w:val="17"/>
            <w:lang w:val="fr-FR"/>
          </w:rPr>
          <w:t xml:space="preserve">par exemple “en” et </w:t>
        </w:r>
      </w:ins>
      <w:r w:rsidRPr="00F30AF4">
        <w:rPr>
          <w:sz w:val="17"/>
          <w:szCs w:val="17"/>
          <w:lang w:val="fr-FR"/>
        </w:rPr>
        <w:t>“N”</w:t>
      </w:r>
      <w:del w:id="863" w:author="Author">
        <w:r w:rsidRPr="00F30AF4" w:rsidDel="00572966">
          <w:rPr>
            <w:sz w:val="17"/>
            <w:szCs w:val="17"/>
            <w:lang w:val="fr-FR"/>
          </w:rPr>
          <w:delText xml:space="preserve"> et “U”</w:delText>
        </w:r>
      </w:del>
      <w:ins w:id="864" w:author="Author">
        <w:r w:rsidR="00572966" w:rsidRPr="00F30AF4">
          <w:rPr>
            <w:sz w:val="17"/>
            <w:szCs w:val="17"/>
            <w:lang w:val="fr-FR"/>
          </w:rPr>
          <w:t>,</w:t>
        </w:r>
      </w:ins>
      <w:r w:rsidRPr="00F30AF4">
        <w:rPr>
          <w:sz w:val="17"/>
          <w:szCs w:val="17"/>
          <w:lang w:val="fr-FR"/>
        </w:rPr>
        <w:t xml:space="preserve"> sont représentés sous la forme d’un suffixe de l’élément correspondant de la publication en utilisant l’une des options suivantes, suivie d’un tiret :</w:t>
      </w:r>
    </w:p>
    <w:p w14:paraId="0E02CA40" w14:textId="77777777" w:rsidR="00CA4172" w:rsidRPr="00F30AF4" w:rsidRDefault="00CA4172" w:rsidP="00CA4172">
      <w:pPr>
        <w:pStyle w:val="ListParagraph"/>
        <w:numPr>
          <w:ilvl w:val="0"/>
          <w:numId w:val="23"/>
        </w:numPr>
        <w:spacing w:before="120"/>
        <w:ind w:left="1134" w:hanging="567"/>
        <w:contextualSpacing w:val="0"/>
        <w:rPr>
          <w:sz w:val="17"/>
          <w:szCs w:val="17"/>
          <w:lang w:val="fr-FR"/>
        </w:rPr>
      </w:pPr>
      <w:r w:rsidRPr="00F30AF4">
        <w:rPr>
          <w:sz w:val="17"/>
          <w:szCs w:val="17"/>
          <w:lang w:val="fr-FR"/>
        </w:rPr>
        <w:t>ABST – Abrégé</w:t>
      </w:r>
    </w:p>
    <w:p w14:paraId="1C159ECB" w14:textId="77777777" w:rsidR="00CA4172" w:rsidRPr="00F30AF4" w:rsidRDefault="00CA4172" w:rsidP="00CA4172">
      <w:pPr>
        <w:pStyle w:val="ListParagraph"/>
        <w:numPr>
          <w:ilvl w:val="0"/>
          <w:numId w:val="23"/>
        </w:numPr>
        <w:spacing w:before="120" w:after="120"/>
        <w:ind w:left="1134" w:hanging="567"/>
        <w:rPr>
          <w:sz w:val="17"/>
          <w:szCs w:val="17"/>
          <w:lang w:val="fr-FR"/>
        </w:rPr>
      </w:pPr>
      <w:r w:rsidRPr="00F30AF4">
        <w:rPr>
          <w:sz w:val="17"/>
          <w:szCs w:val="17"/>
          <w:lang w:val="fr-FR"/>
        </w:rPr>
        <w:t>DESC – Description</w:t>
      </w:r>
    </w:p>
    <w:p w14:paraId="0479854D" w14:textId="77777777" w:rsidR="00CA4172" w:rsidRPr="00BF0368" w:rsidRDefault="00CA4172" w:rsidP="00CA4172">
      <w:pPr>
        <w:pStyle w:val="ListParagraph"/>
        <w:numPr>
          <w:ilvl w:val="0"/>
          <w:numId w:val="23"/>
        </w:numPr>
        <w:spacing w:before="120" w:after="220"/>
        <w:ind w:left="1134" w:hanging="567"/>
        <w:contextualSpacing w:val="0"/>
        <w:rPr>
          <w:sz w:val="17"/>
          <w:szCs w:val="17"/>
          <w:lang w:val="fr-FR"/>
          <w:rPrChange w:id="865" w:author="Author">
            <w:rPr>
              <w:lang w:val="fr-FR"/>
            </w:rPr>
          </w:rPrChange>
        </w:rPr>
      </w:pPr>
      <w:r w:rsidRPr="00F30AF4">
        <w:rPr>
          <w:sz w:val="17"/>
          <w:szCs w:val="17"/>
          <w:lang w:val="fr-FR"/>
        </w:rPr>
        <w:t>CLMS – Revendications</w:t>
      </w:r>
    </w:p>
    <w:p w14:paraId="1FB08899" w14:textId="11EEE08F" w:rsidR="006327A7" w:rsidRPr="00F30AF4" w:rsidRDefault="00EB00C6" w:rsidP="00CA4172">
      <w:pPr>
        <w:pStyle w:val="ListParagraph"/>
        <w:numPr>
          <w:ilvl w:val="0"/>
          <w:numId w:val="19"/>
        </w:numPr>
        <w:tabs>
          <w:tab w:val="left" w:pos="567"/>
        </w:tabs>
        <w:spacing w:before="360" w:after="220"/>
        <w:ind w:left="0" w:firstLine="0"/>
        <w:contextualSpacing w:val="0"/>
        <w:rPr>
          <w:ins w:id="866" w:author="Author"/>
          <w:sz w:val="17"/>
          <w:szCs w:val="17"/>
          <w:lang w:val="fr-FR"/>
        </w:rPr>
      </w:pPr>
      <w:r w:rsidRPr="00F30AF4">
        <w:rPr>
          <w:sz w:val="17"/>
          <w:szCs w:val="17"/>
          <w:lang w:val="fr-FR"/>
        </w:rPr>
        <w:t xml:space="preserve">Si ces éléments sont disponibles dans plusieurs langues, les indications de langue doivent être séparées par des espaces plutôt que par le séparateur mentionné au paragraphe 1.  Par exemple : </w:t>
      </w:r>
      <w:del w:id="867" w:author="Author">
        <w:r w:rsidR="00CA4172" w:rsidRPr="00BF0368" w:rsidDel="00CA4172">
          <w:rPr>
            <w:rFonts w:ascii="Courier New" w:hAnsi="Courier New" w:cs="Courier New"/>
            <w:sz w:val="17"/>
            <w:szCs w:val="17"/>
            <w:lang w:val="fr-FR"/>
            <w:rPrChange w:id="868" w:author="Author">
              <w:rPr>
                <w:sz w:val="17"/>
                <w:szCs w:val="17"/>
                <w:lang w:val="fr-FR"/>
              </w:rPr>
            </w:rPrChange>
          </w:rPr>
          <w:delText>ABST-en ABST-de ABST-fr, DESC-N, CLMS-N</w:delText>
        </w:r>
      </w:del>
    </w:p>
    <w:p w14:paraId="31F1FA3D" w14:textId="6E58FDD6" w:rsidR="00EB00C6" w:rsidRPr="00BF0368" w:rsidRDefault="00CA4172">
      <w:pPr>
        <w:pStyle w:val="ListParagraph"/>
        <w:spacing w:before="240" w:after="220"/>
        <w:ind w:left="567" w:firstLine="567"/>
        <w:contextualSpacing w:val="0"/>
        <w:rPr>
          <w:rFonts w:ascii="Courier New" w:hAnsi="Courier New" w:cs="Courier New"/>
          <w:sz w:val="17"/>
          <w:szCs w:val="17"/>
          <w:lang w:val="fr-FR"/>
          <w:rPrChange w:id="869" w:author="Author">
            <w:rPr>
              <w:sz w:val="17"/>
              <w:szCs w:val="17"/>
              <w:lang w:val="fr-FR"/>
            </w:rPr>
          </w:rPrChange>
        </w:rPr>
        <w:pPrChange w:id="870" w:author="Author">
          <w:pPr>
            <w:pStyle w:val="ListParagraph"/>
            <w:spacing w:before="240" w:after="220"/>
            <w:ind w:left="0"/>
            <w:contextualSpacing w:val="0"/>
          </w:pPr>
        </w:pPrChange>
      </w:pPr>
      <w:ins w:id="871" w:author="Author">
        <w:r w:rsidRPr="00BF0368">
          <w:rPr>
            <w:rFonts w:ascii="Courier New" w:hAnsi="Courier New" w:cs="Courier New"/>
            <w:sz w:val="17"/>
            <w:szCs w:val="17"/>
            <w:lang w:val="fr-FR"/>
            <w:rPrChange w:id="872" w:author="Author">
              <w:rPr>
                <w:sz w:val="17"/>
                <w:szCs w:val="17"/>
                <w:lang w:val="fr-FR"/>
              </w:rPr>
            </w:rPrChange>
          </w:rPr>
          <w:t>ABST-en ABST-de ABST-fr, DESC-N, CLMS-N</w:t>
        </w:r>
      </w:ins>
    </w:p>
    <w:p w14:paraId="2B19B1A8" w14:textId="5F5ED15E" w:rsidR="00EB00C6" w:rsidRPr="00F30AF4" w:rsidRDefault="00EB00C6" w:rsidP="00834EB9">
      <w:pPr>
        <w:pStyle w:val="ListParagraph"/>
        <w:numPr>
          <w:ilvl w:val="0"/>
          <w:numId w:val="19"/>
        </w:numPr>
        <w:tabs>
          <w:tab w:val="left" w:pos="567"/>
        </w:tabs>
        <w:spacing w:before="120" w:after="80"/>
        <w:ind w:left="0" w:firstLine="0"/>
        <w:contextualSpacing w:val="0"/>
        <w:rPr>
          <w:sz w:val="17"/>
          <w:szCs w:val="17"/>
          <w:lang w:val="fr-FR"/>
        </w:rPr>
      </w:pPr>
      <w:r w:rsidRPr="00F30AF4">
        <w:rPr>
          <w:sz w:val="17"/>
          <w:szCs w:val="17"/>
          <w:lang w:val="fr-FR"/>
        </w:rPr>
        <w:t xml:space="preserve">Ce premier exemple illustre un fichier d’autorité établi </w:t>
      </w:r>
      <w:r w:rsidR="00F976C7" w:rsidRPr="00F30AF4">
        <w:rPr>
          <w:sz w:val="17"/>
          <w:szCs w:val="17"/>
          <w:lang w:val="fr-FR"/>
        </w:rPr>
        <w:t>uniquement avec les éléments obligatoires, représenté par une structure en format texte dont les éléments d’information sont séparés par une virgule</w:t>
      </w:r>
      <w:r w:rsidRPr="00F30AF4">
        <w:rPr>
          <w:sz w:val="17"/>
          <w:szCs w:val="17"/>
          <w:lang w:val="fr-FR"/>
        </w:rPr>
        <w:t> :</w:t>
      </w:r>
    </w:p>
    <w:p w14:paraId="495902B1" w14:textId="77777777" w:rsidR="00F976C7" w:rsidRPr="002C5C94" w:rsidRDefault="00F976C7" w:rsidP="00F976C7">
      <w:pPr>
        <w:ind w:left="360" w:firstLine="1080"/>
        <w:rPr>
          <w:rFonts w:ascii="Courier New" w:hAnsi="Courier New" w:cs="Courier New"/>
          <w:sz w:val="17"/>
          <w:szCs w:val="17"/>
          <w:lang w:val="es-419"/>
          <w:rPrChange w:id="873" w:author="Author">
            <w:rPr>
              <w:sz w:val="17"/>
              <w:szCs w:val="17"/>
              <w:lang w:val="fr-FR"/>
            </w:rPr>
          </w:rPrChange>
        </w:rPr>
      </w:pPr>
      <w:r w:rsidRPr="002C5C94">
        <w:rPr>
          <w:rFonts w:ascii="Courier New" w:hAnsi="Courier New" w:cs="Courier New"/>
          <w:sz w:val="17"/>
          <w:szCs w:val="17"/>
          <w:lang w:val="es-419"/>
          <w:rPrChange w:id="874" w:author="Author">
            <w:rPr>
              <w:sz w:val="17"/>
              <w:szCs w:val="17"/>
              <w:lang w:val="fr-FR"/>
            </w:rPr>
          </w:rPrChange>
        </w:rPr>
        <w:t>…</w:t>
      </w:r>
    </w:p>
    <w:p w14:paraId="76C919D6" w14:textId="77777777" w:rsidR="00F976C7" w:rsidRPr="00BF0368" w:rsidRDefault="00F976C7" w:rsidP="00F976C7">
      <w:pPr>
        <w:ind w:left="360" w:firstLine="1080"/>
        <w:rPr>
          <w:rFonts w:ascii="Courier New" w:hAnsi="Courier New" w:cs="Courier New"/>
          <w:sz w:val="17"/>
          <w:szCs w:val="17"/>
          <w:lang w:val="es-419"/>
          <w:rPrChange w:id="875" w:author="Author">
            <w:rPr>
              <w:sz w:val="17"/>
              <w:szCs w:val="17"/>
              <w:lang w:val="fr-FR"/>
            </w:rPr>
          </w:rPrChange>
        </w:rPr>
      </w:pPr>
      <w:r w:rsidRPr="00BF0368">
        <w:rPr>
          <w:rFonts w:ascii="Courier New" w:hAnsi="Courier New" w:cs="Courier New"/>
          <w:sz w:val="17"/>
          <w:szCs w:val="17"/>
          <w:lang w:val="es-419"/>
          <w:rPrChange w:id="876" w:author="Author">
            <w:rPr>
              <w:sz w:val="17"/>
              <w:szCs w:val="17"/>
              <w:lang w:val="fr-FR"/>
            </w:rPr>
          </w:rPrChange>
        </w:rPr>
        <w:t>UA,1,C2,1993-04-30 &lt;CRLF&gt;</w:t>
      </w:r>
    </w:p>
    <w:p w14:paraId="1BF12945" w14:textId="77777777" w:rsidR="00F976C7" w:rsidRPr="00BF0368" w:rsidRDefault="00F976C7" w:rsidP="00F976C7">
      <w:pPr>
        <w:ind w:left="360" w:firstLine="1080"/>
        <w:rPr>
          <w:rFonts w:ascii="Courier New" w:hAnsi="Courier New" w:cs="Courier New"/>
          <w:sz w:val="17"/>
          <w:szCs w:val="17"/>
          <w:lang w:val="es-419"/>
          <w:rPrChange w:id="877" w:author="Author">
            <w:rPr>
              <w:sz w:val="17"/>
              <w:szCs w:val="17"/>
              <w:lang w:val="fr-FR"/>
            </w:rPr>
          </w:rPrChange>
        </w:rPr>
      </w:pPr>
      <w:r w:rsidRPr="00BF0368">
        <w:rPr>
          <w:rFonts w:ascii="Courier New" w:hAnsi="Courier New" w:cs="Courier New"/>
          <w:sz w:val="17"/>
          <w:szCs w:val="17"/>
          <w:lang w:val="es-419"/>
          <w:rPrChange w:id="878" w:author="Author">
            <w:rPr>
              <w:sz w:val="17"/>
              <w:szCs w:val="17"/>
              <w:lang w:val="fr-FR"/>
            </w:rPr>
          </w:rPrChange>
        </w:rPr>
        <w:t>UA,1,U,1995-06-30 &lt;CRLF&gt;</w:t>
      </w:r>
    </w:p>
    <w:p w14:paraId="0DC8FFBB" w14:textId="77777777" w:rsidR="00F976C7" w:rsidRPr="00BF0368" w:rsidRDefault="00F976C7" w:rsidP="00F976C7">
      <w:pPr>
        <w:ind w:left="360" w:firstLine="1080"/>
        <w:rPr>
          <w:rFonts w:ascii="Courier New" w:hAnsi="Courier New" w:cs="Courier New"/>
          <w:sz w:val="17"/>
          <w:szCs w:val="17"/>
          <w:lang w:val="es-419"/>
          <w:rPrChange w:id="879" w:author="Author">
            <w:rPr>
              <w:sz w:val="17"/>
              <w:szCs w:val="17"/>
              <w:lang w:val="fr-FR"/>
            </w:rPr>
          </w:rPrChange>
        </w:rPr>
      </w:pPr>
      <w:r w:rsidRPr="00BF0368">
        <w:rPr>
          <w:rFonts w:ascii="Courier New" w:hAnsi="Courier New" w:cs="Courier New"/>
          <w:sz w:val="17"/>
          <w:szCs w:val="17"/>
          <w:lang w:val="es-419"/>
          <w:rPrChange w:id="880" w:author="Author">
            <w:rPr>
              <w:sz w:val="17"/>
              <w:szCs w:val="17"/>
              <w:lang w:val="fr-FR"/>
            </w:rPr>
          </w:rPrChange>
        </w:rPr>
        <w:t>UA,2,C2,1993-04-30 &lt;CRLF&gt;</w:t>
      </w:r>
    </w:p>
    <w:p w14:paraId="73075D3B" w14:textId="77777777" w:rsidR="00F976C7" w:rsidRPr="00BF0368" w:rsidRDefault="00F976C7" w:rsidP="00F976C7">
      <w:pPr>
        <w:ind w:left="360" w:firstLine="1080"/>
        <w:rPr>
          <w:rFonts w:ascii="Courier New" w:hAnsi="Courier New" w:cs="Courier New"/>
          <w:sz w:val="17"/>
          <w:szCs w:val="17"/>
          <w:lang w:val="es-419"/>
          <w:rPrChange w:id="881" w:author="Author">
            <w:rPr>
              <w:sz w:val="17"/>
              <w:szCs w:val="17"/>
              <w:lang w:val="fr-FR"/>
            </w:rPr>
          </w:rPrChange>
        </w:rPr>
      </w:pPr>
      <w:r w:rsidRPr="00BF0368">
        <w:rPr>
          <w:rFonts w:ascii="Courier New" w:hAnsi="Courier New" w:cs="Courier New"/>
          <w:sz w:val="17"/>
          <w:szCs w:val="17"/>
          <w:lang w:val="es-419"/>
          <w:rPrChange w:id="882" w:author="Author">
            <w:rPr>
              <w:sz w:val="17"/>
              <w:szCs w:val="17"/>
              <w:lang w:val="fr-FR"/>
            </w:rPr>
          </w:rPrChange>
        </w:rPr>
        <w:t>UA,2,U,1995-06-30 &lt;CRLF&gt;</w:t>
      </w:r>
    </w:p>
    <w:p w14:paraId="13C1360D" w14:textId="1BABEB2F" w:rsidR="00F976C7" w:rsidRPr="00F30AF4" w:rsidRDefault="00F976C7" w:rsidP="00F976C7">
      <w:pPr>
        <w:ind w:left="360" w:firstLine="1080"/>
        <w:rPr>
          <w:sz w:val="17"/>
          <w:szCs w:val="17"/>
          <w:lang w:val="fr-FR"/>
        </w:rPr>
      </w:pPr>
      <w:r w:rsidRPr="00BF0368">
        <w:rPr>
          <w:rFonts w:ascii="Courier New" w:hAnsi="Courier New" w:cs="Courier New"/>
          <w:sz w:val="17"/>
          <w:szCs w:val="17"/>
          <w:lang w:val="fr-FR"/>
          <w:rPrChange w:id="883" w:author="Author">
            <w:rPr>
              <w:sz w:val="17"/>
              <w:szCs w:val="17"/>
              <w:lang w:val="fr-FR"/>
            </w:rPr>
          </w:rPrChange>
        </w:rPr>
        <w:t>UA,3,C2,1993-04-30 &lt;CRLF&gt;</w:t>
      </w:r>
    </w:p>
    <w:p w14:paraId="1DBDFBC1" w14:textId="23293F5B" w:rsidR="00EB00C6" w:rsidRPr="00F30AF4" w:rsidRDefault="00EB00C6" w:rsidP="00834EB9">
      <w:pPr>
        <w:pStyle w:val="ListParagraph"/>
        <w:numPr>
          <w:ilvl w:val="0"/>
          <w:numId w:val="19"/>
        </w:numPr>
        <w:tabs>
          <w:tab w:val="left" w:pos="567"/>
        </w:tabs>
        <w:spacing w:before="240" w:after="80"/>
        <w:ind w:left="0" w:firstLine="0"/>
        <w:contextualSpacing w:val="0"/>
        <w:rPr>
          <w:sz w:val="17"/>
          <w:szCs w:val="17"/>
          <w:lang w:val="fr-FR"/>
        </w:rPr>
      </w:pPr>
      <w:r w:rsidRPr="00F30AF4">
        <w:rPr>
          <w:sz w:val="17"/>
          <w:szCs w:val="17"/>
          <w:lang w:val="fr-FR"/>
        </w:rPr>
        <w:t>Ce deuxième exemple illustre un fichier d’autorité</w:t>
      </w:r>
      <w:r w:rsidR="00F976C7" w:rsidRPr="00F30AF4">
        <w:rPr>
          <w:sz w:val="17"/>
          <w:szCs w:val="17"/>
          <w:lang w:val="fr-FR"/>
        </w:rPr>
        <w:t xml:space="preserve"> établi avec </w:t>
      </w:r>
      <w:r w:rsidR="002B12B0" w:rsidRPr="00F30AF4">
        <w:rPr>
          <w:sz w:val="17"/>
          <w:szCs w:val="17"/>
          <w:lang w:val="fr-FR"/>
        </w:rPr>
        <w:t xml:space="preserve">les éléments facultatifs </w:t>
      </w:r>
      <w:del w:id="884" w:author="Author">
        <w:r w:rsidR="002B12B0" w:rsidRPr="00F30AF4" w:rsidDel="00297182">
          <w:rPr>
            <w:sz w:val="17"/>
            <w:szCs w:val="17"/>
            <w:lang w:val="fr-FR"/>
          </w:rPr>
          <w:delText>du code d’indication</w:delText>
        </w:r>
      </w:del>
      <w:ins w:id="885" w:author="Author">
        <w:r w:rsidR="00297182" w:rsidRPr="00F30AF4">
          <w:rPr>
            <w:sz w:val="17"/>
            <w:szCs w:val="17"/>
            <w:lang w:val="fr-FR"/>
          </w:rPr>
          <w:t>de l’indicateur</w:t>
        </w:r>
      </w:ins>
      <w:r w:rsidR="002B12B0" w:rsidRPr="00F30AF4">
        <w:rPr>
          <w:sz w:val="17"/>
          <w:szCs w:val="17"/>
          <w:lang w:val="fr-FR"/>
        </w:rPr>
        <w:t xml:space="preserve"> d’abrégé se prêtant à la recherche, de description se prêtant à la recherche et de revendications se prêtant à la recherche, </w:t>
      </w:r>
      <w:r w:rsidRPr="00F30AF4">
        <w:rPr>
          <w:sz w:val="17"/>
          <w:szCs w:val="17"/>
          <w:lang w:val="fr-FR"/>
        </w:rPr>
        <w:t>représenté également par une structure en format texte dont les éléments d’information sont séparés par une virgule :</w:t>
      </w:r>
    </w:p>
    <w:p w14:paraId="050B827A" w14:textId="77777777" w:rsidR="00F976C7" w:rsidRPr="002C5C94" w:rsidRDefault="00F976C7" w:rsidP="00F976C7">
      <w:pPr>
        <w:pStyle w:val="ListParagraph"/>
        <w:spacing w:before="240" w:after="240"/>
        <w:ind w:left="1440"/>
        <w:rPr>
          <w:rFonts w:ascii="Courier New" w:hAnsi="Courier New" w:cs="Courier New"/>
          <w:sz w:val="17"/>
          <w:szCs w:val="17"/>
          <w:rPrChange w:id="886" w:author="Author">
            <w:rPr>
              <w:sz w:val="17"/>
              <w:szCs w:val="17"/>
              <w:lang w:val="fr-FR"/>
            </w:rPr>
          </w:rPrChange>
        </w:rPr>
      </w:pPr>
      <w:r w:rsidRPr="002C5C94">
        <w:rPr>
          <w:rFonts w:ascii="Courier New" w:hAnsi="Courier New" w:cs="Courier New"/>
          <w:sz w:val="17"/>
          <w:szCs w:val="17"/>
          <w:rPrChange w:id="887" w:author="Author">
            <w:rPr>
              <w:sz w:val="17"/>
              <w:szCs w:val="17"/>
              <w:lang w:val="fr-FR"/>
            </w:rPr>
          </w:rPrChange>
        </w:rPr>
        <w:t>…</w:t>
      </w:r>
    </w:p>
    <w:p w14:paraId="25992ED4" w14:textId="17C54F31" w:rsidR="00F976C7" w:rsidRPr="00BF0368" w:rsidRDefault="00F976C7" w:rsidP="00F976C7">
      <w:pPr>
        <w:pStyle w:val="ListParagraph"/>
        <w:spacing w:before="240" w:after="240"/>
        <w:ind w:left="1440"/>
        <w:rPr>
          <w:rFonts w:ascii="Courier New" w:hAnsi="Courier New" w:cs="Courier New"/>
          <w:sz w:val="17"/>
          <w:szCs w:val="17"/>
          <w:rPrChange w:id="888" w:author="Author">
            <w:rPr>
              <w:sz w:val="17"/>
              <w:szCs w:val="17"/>
              <w:lang w:val="fr-FR"/>
            </w:rPr>
          </w:rPrChange>
        </w:rPr>
      </w:pPr>
      <w:r w:rsidRPr="00BF0368">
        <w:rPr>
          <w:rFonts w:ascii="Courier New" w:hAnsi="Courier New" w:cs="Courier New"/>
          <w:sz w:val="17"/>
          <w:szCs w:val="17"/>
          <w:rPrChange w:id="889" w:author="Author">
            <w:rPr>
              <w:sz w:val="17"/>
              <w:szCs w:val="17"/>
              <w:lang w:val="fr-FR"/>
            </w:rPr>
          </w:rPrChange>
        </w:rPr>
        <w:t>EP,2363052,A1,20110907,W, ABST-</w:t>
      </w:r>
      <w:del w:id="890" w:author="Author">
        <w:r w:rsidRPr="00BF0368" w:rsidDel="00CA4172">
          <w:rPr>
            <w:rFonts w:ascii="Courier New" w:hAnsi="Courier New" w:cs="Courier New"/>
            <w:sz w:val="17"/>
            <w:szCs w:val="17"/>
            <w:rPrChange w:id="891" w:author="Author">
              <w:rPr>
                <w:sz w:val="17"/>
                <w:szCs w:val="17"/>
                <w:lang w:val="fr-FR"/>
              </w:rPr>
            </w:rPrChange>
          </w:rPr>
          <w:delText>U</w:delText>
        </w:r>
      </w:del>
      <w:ins w:id="892" w:author="Author">
        <w:r w:rsidR="00CA4172" w:rsidRPr="00BF0368">
          <w:rPr>
            <w:rFonts w:ascii="Courier New" w:hAnsi="Courier New" w:cs="Courier New"/>
            <w:sz w:val="17"/>
            <w:szCs w:val="17"/>
            <w:rPrChange w:id="893" w:author="Author">
              <w:rPr>
                <w:rFonts w:ascii="Courier New" w:hAnsi="Courier New" w:cs="Courier New"/>
                <w:sz w:val="17"/>
                <w:szCs w:val="17"/>
                <w:lang w:val="es-ES"/>
              </w:rPr>
            </w:rPrChange>
          </w:rPr>
          <w:t>N</w:t>
        </w:r>
      </w:ins>
      <w:r w:rsidRPr="00BF0368">
        <w:rPr>
          <w:rFonts w:ascii="Courier New" w:hAnsi="Courier New" w:cs="Courier New"/>
          <w:sz w:val="17"/>
          <w:szCs w:val="17"/>
          <w:rPrChange w:id="894" w:author="Author">
            <w:rPr>
              <w:sz w:val="17"/>
              <w:szCs w:val="17"/>
              <w:lang w:val="fr-FR"/>
            </w:rPr>
          </w:rPrChange>
        </w:rPr>
        <w:t>, DESC-</w:t>
      </w:r>
      <w:del w:id="895" w:author="Author">
        <w:r w:rsidRPr="00BF0368" w:rsidDel="00CA4172">
          <w:rPr>
            <w:rFonts w:ascii="Courier New" w:hAnsi="Courier New" w:cs="Courier New"/>
            <w:sz w:val="17"/>
            <w:szCs w:val="17"/>
            <w:rPrChange w:id="896" w:author="Author">
              <w:rPr>
                <w:sz w:val="17"/>
                <w:szCs w:val="17"/>
                <w:lang w:val="fr-FR"/>
              </w:rPr>
            </w:rPrChange>
          </w:rPr>
          <w:delText>U</w:delText>
        </w:r>
      </w:del>
      <w:ins w:id="897" w:author="Author">
        <w:r w:rsidR="00CA4172" w:rsidRPr="00BF0368">
          <w:rPr>
            <w:rFonts w:ascii="Courier New" w:hAnsi="Courier New" w:cs="Courier New"/>
            <w:sz w:val="17"/>
            <w:szCs w:val="17"/>
            <w:rPrChange w:id="898" w:author="Author">
              <w:rPr>
                <w:rFonts w:ascii="Courier New" w:hAnsi="Courier New" w:cs="Courier New"/>
                <w:sz w:val="17"/>
                <w:szCs w:val="17"/>
                <w:lang w:val="es-ES"/>
              </w:rPr>
            </w:rPrChange>
          </w:rPr>
          <w:t>N</w:t>
        </w:r>
      </w:ins>
      <w:r w:rsidRPr="00BF0368">
        <w:rPr>
          <w:rFonts w:ascii="Courier New" w:hAnsi="Courier New" w:cs="Courier New"/>
          <w:sz w:val="17"/>
          <w:szCs w:val="17"/>
          <w:rPrChange w:id="899" w:author="Author">
            <w:rPr>
              <w:sz w:val="17"/>
              <w:szCs w:val="17"/>
              <w:lang w:val="fr-FR"/>
            </w:rPr>
          </w:rPrChange>
        </w:rPr>
        <w:t>, CLMS-</w:t>
      </w:r>
      <w:del w:id="900" w:author="Author">
        <w:r w:rsidRPr="00BF0368" w:rsidDel="00CA4172">
          <w:rPr>
            <w:rFonts w:ascii="Courier New" w:hAnsi="Courier New" w:cs="Courier New"/>
            <w:sz w:val="17"/>
            <w:szCs w:val="17"/>
            <w:rPrChange w:id="901" w:author="Author">
              <w:rPr>
                <w:sz w:val="17"/>
                <w:szCs w:val="17"/>
                <w:lang w:val="fr-FR"/>
              </w:rPr>
            </w:rPrChange>
          </w:rPr>
          <w:delText>U</w:delText>
        </w:r>
      </w:del>
      <w:ins w:id="902" w:author="Author">
        <w:r w:rsidR="00CA4172" w:rsidRPr="00BF0368">
          <w:rPr>
            <w:rFonts w:ascii="Courier New" w:hAnsi="Courier New" w:cs="Courier New"/>
            <w:sz w:val="17"/>
            <w:szCs w:val="17"/>
            <w:rPrChange w:id="903" w:author="Author">
              <w:rPr>
                <w:rFonts w:ascii="Courier New" w:hAnsi="Courier New" w:cs="Courier New"/>
                <w:sz w:val="17"/>
                <w:szCs w:val="17"/>
                <w:lang w:val="fr-FR"/>
              </w:rPr>
            </w:rPrChange>
          </w:rPr>
          <w:t>N</w:t>
        </w:r>
      </w:ins>
      <w:r w:rsidRPr="00BF0368">
        <w:rPr>
          <w:rFonts w:ascii="Courier New" w:hAnsi="Courier New" w:cs="Courier New"/>
          <w:sz w:val="17"/>
          <w:szCs w:val="17"/>
          <w:rPrChange w:id="904" w:author="Author">
            <w:rPr>
              <w:sz w:val="17"/>
              <w:szCs w:val="17"/>
              <w:lang w:val="fr-FR"/>
            </w:rPr>
          </w:rPrChange>
        </w:rPr>
        <w:t xml:space="preserve"> &lt;CRLF&gt;</w:t>
      </w:r>
    </w:p>
    <w:p w14:paraId="00A650D0" w14:textId="77777777" w:rsidR="00F976C7" w:rsidRPr="00BF0368" w:rsidRDefault="00F976C7" w:rsidP="00F976C7">
      <w:pPr>
        <w:pStyle w:val="ListParagraph"/>
        <w:spacing w:before="240" w:after="240"/>
        <w:ind w:left="1440"/>
        <w:rPr>
          <w:rFonts w:ascii="Courier New" w:hAnsi="Courier New" w:cs="Courier New"/>
          <w:sz w:val="17"/>
          <w:szCs w:val="17"/>
          <w:rPrChange w:id="905" w:author="Author">
            <w:rPr>
              <w:sz w:val="17"/>
              <w:szCs w:val="17"/>
              <w:lang w:val="fr-FR"/>
            </w:rPr>
          </w:rPrChange>
        </w:rPr>
      </w:pPr>
      <w:r w:rsidRPr="00BF0368">
        <w:rPr>
          <w:rFonts w:ascii="Courier New" w:hAnsi="Courier New" w:cs="Courier New"/>
          <w:sz w:val="17"/>
          <w:szCs w:val="17"/>
          <w:rPrChange w:id="906" w:author="Author">
            <w:rPr>
              <w:sz w:val="17"/>
              <w:szCs w:val="17"/>
              <w:lang w:val="fr-FR"/>
            </w:rPr>
          </w:rPrChange>
        </w:rPr>
        <w:t>EP,2363053,A2,20110907,M, ABST-en, DESC-N, DESC-N &lt;CRLF&gt;</w:t>
      </w:r>
    </w:p>
    <w:p w14:paraId="0776EE38" w14:textId="77777777" w:rsidR="00F976C7" w:rsidRPr="00BF0368" w:rsidRDefault="00F976C7" w:rsidP="00F976C7">
      <w:pPr>
        <w:pStyle w:val="ListParagraph"/>
        <w:spacing w:before="240" w:after="240"/>
        <w:ind w:left="1440"/>
        <w:rPr>
          <w:rFonts w:ascii="Courier New" w:hAnsi="Courier New" w:cs="Courier New"/>
          <w:sz w:val="17"/>
          <w:szCs w:val="17"/>
          <w:rPrChange w:id="907" w:author="Author">
            <w:rPr>
              <w:sz w:val="17"/>
              <w:szCs w:val="17"/>
              <w:lang w:val="fr-FR"/>
            </w:rPr>
          </w:rPrChange>
        </w:rPr>
      </w:pPr>
      <w:r w:rsidRPr="00BF0368">
        <w:rPr>
          <w:rFonts w:ascii="Courier New" w:hAnsi="Courier New" w:cs="Courier New"/>
          <w:sz w:val="17"/>
          <w:szCs w:val="17"/>
          <w:rPrChange w:id="908" w:author="Author">
            <w:rPr>
              <w:sz w:val="17"/>
              <w:szCs w:val="17"/>
              <w:lang w:val="fr-FR"/>
            </w:rPr>
          </w:rPrChange>
        </w:rPr>
        <w:t>EP,2540632,A1,20130102,P, ABST-N, DESC-N, CLMS-N &lt;CRLF&gt;</w:t>
      </w:r>
    </w:p>
    <w:p w14:paraId="094ABCF9" w14:textId="789D85BA" w:rsidR="00EB00C6" w:rsidRPr="00F30AF4" w:rsidRDefault="00F976C7" w:rsidP="00F976C7">
      <w:pPr>
        <w:pStyle w:val="ListParagraph"/>
        <w:spacing w:before="240" w:after="240"/>
        <w:ind w:left="1440"/>
        <w:rPr>
          <w:sz w:val="17"/>
          <w:szCs w:val="17"/>
          <w:lang w:val="fr-FR"/>
        </w:rPr>
      </w:pPr>
      <w:r w:rsidRPr="00BF0368">
        <w:rPr>
          <w:rFonts w:ascii="Courier New" w:hAnsi="Courier New" w:cs="Courier New"/>
          <w:sz w:val="17"/>
          <w:szCs w:val="17"/>
          <w:lang w:val="fr-FR"/>
          <w:rPrChange w:id="909" w:author="Author">
            <w:rPr>
              <w:sz w:val="17"/>
              <w:szCs w:val="17"/>
              <w:lang w:val="fr-FR"/>
            </w:rPr>
          </w:rPrChange>
        </w:rPr>
        <w:t>EP,2540632,B1,20151202, ABST-en ABST-fr ABST-de, DESC-en, CLMS-en &lt;CRLF&gt;</w:t>
      </w:r>
    </w:p>
    <w:p w14:paraId="4DB40C10" w14:textId="1F60227F" w:rsidR="00BF61DF" w:rsidRPr="00F30AF4" w:rsidRDefault="00BF61DF" w:rsidP="00834EB9">
      <w:pPr>
        <w:pStyle w:val="ONUME"/>
        <w:numPr>
          <w:ilvl w:val="0"/>
          <w:numId w:val="0"/>
        </w:numPr>
        <w:spacing w:before="240" w:after="0"/>
        <w:ind w:left="5529"/>
        <w:jc w:val="right"/>
        <w:rPr>
          <w:sz w:val="17"/>
          <w:szCs w:val="17"/>
          <w:lang w:val="fr-FR"/>
        </w:rPr>
      </w:pPr>
      <w:r w:rsidRPr="00F30AF4">
        <w:rPr>
          <w:sz w:val="17"/>
          <w:szCs w:val="17"/>
          <w:lang w:val="fr-FR"/>
        </w:rPr>
        <w:t>[</w:t>
      </w:r>
      <w:r w:rsidR="00F76B6F" w:rsidRPr="00F30AF4">
        <w:rPr>
          <w:sz w:val="17"/>
          <w:szCs w:val="17"/>
          <w:lang w:val="fr-FR"/>
        </w:rPr>
        <w:t>L</w:t>
      </w:r>
      <w:r w:rsidR="00E937CE" w:rsidRPr="00F30AF4">
        <w:rPr>
          <w:sz w:val="17"/>
          <w:szCs w:val="17"/>
          <w:lang w:val="fr-FR"/>
        </w:rPr>
        <w:t>’</w:t>
      </w:r>
      <w:r w:rsidR="0087167F" w:rsidRPr="00F30AF4">
        <w:rPr>
          <w:sz w:val="17"/>
          <w:szCs w:val="17"/>
          <w:lang w:val="fr-FR"/>
        </w:rPr>
        <w:t>annexe I</w:t>
      </w:r>
      <w:r w:rsidR="00F76B6F" w:rsidRPr="00F30AF4">
        <w:rPr>
          <w:sz w:val="17"/>
          <w:szCs w:val="17"/>
          <w:lang w:val="fr-FR"/>
        </w:rPr>
        <w:t xml:space="preserve">II </w:t>
      </w:r>
      <w:r w:rsidR="000E4136" w:rsidRPr="00F30AF4">
        <w:rPr>
          <w:sz w:val="17"/>
          <w:szCs w:val="17"/>
          <w:lang w:val="fr-FR"/>
        </w:rPr>
        <w:t xml:space="preserve">de la norme ST.37 </w:t>
      </w:r>
      <w:r w:rsidR="00F76B6F" w:rsidRPr="00F30AF4">
        <w:rPr>
          <w:sz w:val="17"/>
          <w:szCs w:val="17"/>
          <w:lang w:val="fr-FR"/>
        </w:rPr>
        <w:t>suit</w:t>
      </w:r>
      <w:r w:rsidRPr="00F30AF4">
        <w:rPr>
          <w:sz w:val="17"/>
          <w:szCs w:val="17"/>
          <w:lang w:val="fr-FR"/>
        </w:rPr>
        <w:t>]</w:t>
      </w:r>
    </w:p>
    <w:p w14:paraId="7B77E012" w14:textId="77777777" w:rsidR="001E0497" w:rsidRPr="00F30AF4" w:rsidRDefault="001E0497" w:rsidP="00834EB9">
      <w:pPr>
        <w:spacing w:before="240"/>
        <w:rPr>
          <w:sz w:val="17"/>
          <w:szCs w:val="17"/>
          <w:lang w:val="fr-FR"/>
        </w:rPr>
        <w:sectPr w:rsidR="001E0497" w:rsidRPr="00F30AF4" w:rsidSect="00E97A5E">
          <w:headerReference w:type="first" r:id="rId20"/>
          <w:footerReference w:type="first" r:id="rId21"/>
          <w:endnotePr>
            <w:numFmt w:val="decimal"/>
          </w:endnotePr>
          <w:pgSz w:w="11907" w:h="16840" w:code="9"/>
          <w:pgMar w:top="567" w:right="1134" w:bottom="1418" w:left="1418" w:header="510" w:footer="1021" w:gutter="0"/>
          <w:cols w:space="720"/>
          <w:titlePg/>
          <w:docGrid w:linePitch="299"/>
        </w:sectPr>
      </w:pPr>
    </w:p>
    <w:p w14:paraId="19624364" w14:textId="77777777" w:rsidR="00BF61DF" w:rsidRPr="00F30AF4" w:rsidRDefault="007F53A1" w:rsidP="000E4136">
      <w:pPr>
        <w:spacing w:after="360"/>
        <w:jc w:val="center"/>
        <w:rPr>
          <w:rFonts w:eastAsia="SimSun"/>
          <w:bCs/>
          <w:caps/>
          <w:sz w:val="17"/>
          <w:szCs w:val="17"/>
          <w:lang w:val="fr-FR" w:eastAsia="zh-CN"/>
        </w:rPr>
      </w:pPr>
      <w:r w:rsidRPr="00F30AF4">
        <w:rPr>
          <w:rFonts w:eastAsia="SimSun"/>
          <w:sz w:val="17"/>
          <w:szCs w:val="17"/>
          <w:lang w:val="fr-FR" w:eastAsia="zh-CN"/>
        </w:rPr>
        <w:t>ANNEXE III</w:t>
      </w:r>
    </w:p>
    <w:p w14:paraId="69C00B99" w14:textId="7537A75F" w:rsidR="00807B26" w:rsidRPr="00F30AF4" w:rsidRDefault="00B7181C" w:rsidP="007F53A1">
      <w:pPr>
        <w:widowControl w:val="0"/>
        <w:kinsoku w:val="0"/>
        <w:spacing w:after="340"/>
        <w:ind w:right="11"/>
        <w:jc w:val="center"/>
        <w:rPr>
          <w:rFonts w:eastAsia="Batang"/>
          <w:sz w:val="17"/>
          <w:szCs w:val="17"/>
          <w:lang w:val="fr-FR"/>
        </w:rPr>
      </w:pPr>
      <w:r w:rsidRPr="00F30AF4">
        <w:rPr>
          <w:rFonts w:eastAsia="Batang"/>
          <w:sz w:val="17"/>
          <w:szCs w:val="17"/>
          <w:lang w:val="fr-FR"/>
        </w:rPr>
        <w:t xml:space="preserve">DÉFINITION DU </w:t>
      </w:r>
      <w:r w:rsidR="007F53A1" w:rsidRPr="00F30AF4">
        <w:rPr>
          <w:rFonts w:eastAsia="Batang"/>
          <w:sz w:val="17"/>
          <w:szCs w:val="17"/>
          <w:lang w:val="fr-FR"/>
        </w:rPr>
        <w:t>SCH</w:t>
      </w:r>
      <w:r w:rsidR="003E396A" w:rsidRPr="00F30AF4">
        <w:rPr>
          <w:rFonts w:eastAsia="Batang"/>
          <w:sz w:val="17"/>
          <w:szCs w:val="17"/>
          <w:lang w:val="fr-FR"/>
        </w:rPr>
        <w:t>É</w:t>
      </w:r>
      <w:r w:rsidR="007F53A1" w:rsidRPr="00F30AF4">
        <w:rPr>
          <w:rFonts w:eastAsia="Batang"/>
          <w:sz w:val="17"/>
          <w:szCs w:val="17"/>
          <w:lang w:val="fr-FR"/>
        </w:rPr>
        <w:t xml:space="preserve">MA </w:t>
      </w:r>
      <w:r w:rsidRPr="00F30AF4">
        <w:rPr>
          <w:rFonts w:eastAsia="Batang"/>
          <w:sz w:val="17"/>
          <w:szCs w:val="17"/>
          <w:lang w:val="fr-FR"/>
        </w:rPr>
        <w:t xml:space="preserve">XML </w:t>
      </w:r>
      <w:r w:rsidR="007F53A1" w:rsidRPr="00F30AF4">
        <w:rPr>
          <w:rFonts w:eastAsia="Batang"/>
          <w:sz w:val="17"/>
          <w:szCs w:val="17"/>
          <w:lang w:val="fr-FR"/>
        </w:rPr>
        <w:t>(XSD)</w:t>
      </w:r>
      <w:r w:rsidRPr="00F30AF4">
        <w:rPr>
          <w:rFonts w:eastAsia="Batang"/>
          <w:sz w:val="17"/>
          <w:szCs w:val="17"/>
          <w:lang w:val="fr-FR"/>
        </w:rPr>
        <w:t xml:space="preserve"> POUR LE FICHIER D</w:t>
      </w:r>
      <w:r w:rsidR="00E937CE" w:rsidRPr="00F30AF4">
        <w:rPr>
          <w:rFonts w:eastAsia="Batang"/>
          <w:sz w:val="17"/>
          <w:szCs w:val="17"/>
          <w:lang w:val="fr-FR"/>
        </w:rPr>
        <w:t>’</w:t>
      </w:r>
      <w:r w:rsidRPr="00F30AF4">
        <w:rPr>
          <w:rFonts w:eastAsia="Batang"/>
          <w:sz w:val="17"/>
          <w:szCs w:val="17"/>
          <w:lang w:val="fr-FR"/>
        </w:rPr>
        <w:t>AUTORITÉ</w:t>
      </w:r>
    </w:p>
    <w:p w14:paraId="20CFB3A2" w14:textId="480D77DB" w:rsidR="00304FFF" w:rsidRPr="00F30AF4" w:rsidRDefault="00BE79DF" w:rsidP="00B7181C">
      <w:pPr>
        <w:spacing w:after="340"/>
        <w:jc w:val="center"/>
        <w:rPr>
          <w:i/>
          <w:sz w:val="17"/>
          <w:szCs w:val="17"/>
          <w:lang w:val="fr-FR"/>
        </w:rPr>
      </w:pPr>
      <w:r w:rsidRPr="00F30AF4">
        <w:rPr>
          <w:i/>
          <w:sz w:val="17"/>
          <w:szCs w:val="17"/>
          <w:lang w:val="fr-FR"/>
        </w:rPr>
        <w:t xml:space="preserve">Version </w:t>
      </w:r>
      <w:del w:id="910" w:author="Author">
        <w:r w:rsidRPr="00F30AF4" w:rsidDel="007F4922">
          <w:rPr>
            <w:i/>
            <w:sz w:val="17"/>
            <w:szCs w:val="17"/>
            <w:lang w:val="fr-FR"/>
          </w:rPr>
          <w:delText>2</w:delText>
        </w:r>
        <w:r w:rsidR="00304FFF" w:rsidRPr="00F30AF4" w:rsidDel="007F4922">
          <w:rPr>
            <w:i/>
            <w:sz w:val="17"/>
            <w:szCs w:val="17"/>
            <w:lang w:val="fr-FR"/>
          </w:rPr>
          <w:delText>.</w:delText>
        </w:r>
        <w:r w:rsidR="005A4397" w:rsidRPr="00F30AF4" w:rsidDel="007F4922">
          <w:rPr>
            <w:i/>
            <w:sz w:val="17"/>
            <w:szCs w:val="17"/>
            <w:lang w:val="fr-FR"/>
          </w:rPr>
          <w:delText>2</w:delText>
        </w:r>
      </w:del>
      <w:ins w:id="911" w:author="Author">
        <w:r w:rsidR="007F4922" w:rsidRPr="00F30AF4">
          <w:rPr>
            <w:i/>
            <w:sz w:val="17"/>
            <w:szCs w:val="17"/>
            <w:lang w:val="fr-FR"/>
          </w:rPr>
          <w:t>3.0</w:t>
        </w:r>
      </w:ins>
    </w:p>
    <w:p w14:paraId="0789D63C" w14:textId="752E9E16" w:rsidR="00B7181C" w:rsidRPr="00F30AF4" w:rsidRDefault="007F4922" w:rsidP="00B7181C">
      <w:pPr>
        <w:spacing w:after="340"/>
        <w:jc w:val="center"/>
        <w:rPr>
          <w:rFonts w:cs="Times New Roman"/>
          <w:i/>
          <w:sz w:val="17"/>
          <w:lang w:val="fr-FR"/>
        </w:rPr>
      </w:pPr>
      <w:r w:rsidRPr="00F30AF4">
        <w:rPr>
          <w:i/>
          <w:sz w:val="17"/>
          <w:szCs w:val="17"/>
          <w:lang w:val="fr-FR"/>
        </w:rPr>
        <w:t>Proposition présentée au Comité des normes de l’OMPI (CWS) pour approbation</w:t>
      </w:r>
      <w:r w:rsidRPr="00F30AF4">
        <w:rPr>
          <w:i/>
          <w:sz w:val="17"/>
          <w:szCs w:val="17"/>
          <w:lang w:val="fr-FR"/>
        </w:rPr>
        <w:br/>
      </w:r>
      <w:r w:rsidR="00921161" w:rsidRPr="00F30AF4">
        <w:rPr>
          <w:i/>
          <w:sz w:val="17"/>
          <w:szCs w:val="17"/>
          <w:lang w:val="fr-FR"/>
        </w:rPr>
        <w:t xml:space="preserve">à sa </w:t>
      </w:r>
      <w:r w:rsidRPr="00F30AF4">
        <w:rPr>
          <w:i/>
          <w:sz w:val="17"/>
          <w:szCs w:val="17"/>
          <w:lang w:val="fr-FR"/>
        </w:rPr>
        <w:t>treizième</w:t>
      </w:r>
      <w:r w:rsidR="00E937CE" w:rsidRPr="00F30AF4">
        <w:rPr>
          <w:i/>
          <w:sz w:val="17"/>
          <w:szCs w:val="17"/>
          <w:lang w:val="fr-FR"/>
        </w:rPr>
        <w:t> session</w:t>
      </w:r>
    </w:p>
    <w:p w14:paraId="72BF6883" w14:textId="77777777" w:rsidR="00EB4AEB" w:rsidRPr="00F30AF4" w:rsidRDefault="00EB4AEB" w:rsidP="00EB4AEB">
      <w:pPr>
        <w:jc w:val="center"/>
        <w:rPr>
          <w:ins w:id="912" w:author="Author"/>
          <w:i/>
          <w:sz w:val="17"/>
          <w:szCs w:val="17"/>
          <w:lang w:val="fr-FR"/>
        </w:rPr>
      </w:pPr>
      <w:ins w:id="913" w:author="Author">
        <w:r w:rsidRPr="00F30AF4">
          <w:rPr>
            <w:i/>
            <w:sz w:val="17"/>
            <w:szCs w:val="17"/>
            <w:lang w:val="fr-FR"/>
          </w:rPr>
          <w:t>Note du Bureau international :</w:t>
        </w:r>
      </w:ins>
    </w:p>
    <w:p w14:paraId="0F8ACE65" w14:textId="77777777" w:rsidR="00420205" w:rsidRPr="00F30AF4" w:rsidRDefault="00420205" w:rsidP="00420205">
      <w:pPr>
        <w:jc w:val="center"/>
        <w:rPr>
          <w:i/>
          <w:sz w:val="17"/>
          <w:szCs w:val="17"/>
          <w:lang w:val="fr-FR"/>
        </w:rPr>
      </w:pPr>
    </w:p>
    <w:p w14:paraId="5B1CC4F8" w14:textId="7D1B4A39" w:rsidR="00420205" w:rsidRPr="00F30AF4" w:rsidRDefault="00420205" w:rsidP="006F0FFF">
      <w:pPr>
        <w:rPr>
          <w:ins w:id="914" w:author="Author"/>
          <w:sz w:val="17"/>
          <w:szCs w:val="17"/>
          <w:lang w:val="fr-FR"/>
        </w:rPr>
      </w:pPr>
      <w:r w:rsidRPr="00F30AF4">
        <w:rPr>
          <w:i/>
          <w:sz w:val="17"/>
          <w:szCs w:val="17"/>
          <w:lang w:val="fr-FR"/>
        </w:rPr>
        <w:t>L</w:t>
      </w:r>
      <w:r w:rsidR="00E937CE" w:rsidRPr="00F30AF4">
        <w:rPr>
          <w:i/>
          <w:sz w:val="17"/>
          <w:szCs w:val="17"/>
          <w:lang w:val="fr-FR"/>
        </w:rPr>
        <w:t>’</w:t>
      </w:r>
      <w:r w:rsidRPr="00F30AF4">
        <w:rPr>
          <w:i/>
          <w:sz w:val="17"/>
          <w:szCs w:val="17"/>
          <w:lang w:val="fr-FR"/>
        </w:rPr>
        <w:t>annexe III de la norme ST.37 de l</w:t>
      </w:r>
      <w:r w:rsidR="00E937CE" w:rsidRPr="00F30AF4">
        <w:rPr>
          <w:i/>
          <w:sz w:val="17"/>
          <w:szCs w:val="17"/>
          <w:lang w:val="fr-FR"/>
        </w:rPr>
        <w:t>’</w:t>
      </w:r>
      <w:r w:rsidRPr="00F30AF4">
        <w:rPr>
          <w:i/>
          <w:sz w:val="17"/>
          <w:szCs w:val="17"/>
          <w:lang w:val="fr-FR"/>
        </w:rPr>
        <w:t>OMPI est l</w:t>
      </w:r>
      <w:r w:rsidR="00E937CE" w:rsidRPr="00F30AF4">
        <w:rPr>
          <w:i/>
          <w:sz w:val="17"/>
          <w:szCs w:val="17"/>
          <w:lang w:val="fr-FR"/>
        </w:rPr>
        <w:t>’</w:t>
      </w:r>
      <w:r w:rsidRPr="00F30AF4">
        <w:rPr>
          <w:i/>
          <w:sz w:val="17"/>
          <w:szCs w:val="17"/>
          <w:lang w:val="fr-FR"/>
        </w:rPr>
        <w:t>ensemble des éléments de schéma XML qui représente les éléments de données minimaux et étendus d</w:t>
      </w:r>
      <w:r w:rsidR="00E937CE" w:rsidRPr="00F30AF4">
        <w:rPr>
          <w:i/>
          <w:sz w:val="17"/>
          <w:szCs w:val="17"/>
          <w:lang w:val="fr-FR"/>
        </w:rPr>
        <w:t>’</w:t>
      </w:r>
      <w:r w:rsidRPr="00F30AF4">
        <w:rPr>
          <w:i/>
          <w:sz w:val="17"/>
          <w:szCs w:val="17"/>
          <w:lang w:val="fr-FR"/>
        </w:rPr>
        <w:t>un fichier d</w:t>
      </w:r>
      <w:r w:rsidR="00E937CE" w:rsidRPr="00F30AF4">
        <w:rPr>
          <w:i/>
          <w:sz w:val="17"/>
          <w:szCs w:val="17"/>
          <w:lang w:val="fr-FR"/>
        </w:rPr>
        <w:t>’</w:t>
      </w:r>
      <w:r w:rsidRPr="00F30AF4">
        <w:rPr>
          <w:i/>
          <w:sz w:val="17"/>
          <w:szCs w:val="17"/>
          <w:lang w:val="fr-FR"/>
        </w:rPr>
        <w:t>autorité contenant les documents de brevet publiés par un offi</w:t>
      </w:r>
      <w:r w:rsidR="00A613E5" w:rsidRPr="00F30AF4">
        <w:rPr>
          <w:i/>
          <w:sz w:val="17"/>
          <w:szCs w:val="17"/>
          <w:lang w:val="fr-FR"/>
        </w:rPr>
        <w:t>ce.  L’a</w:t>
      </w:r>
      <w:r w:rsidRPr="00F30AF4">
        <w:rPr>
          <w:i/>
          <w:sz w:val="17"/>
          <w:szCs w:val="17"/>
          <w:lang w:val="fr-FR"/>
        </w:rPr>
        <w:t>nnexe III est fondée sur la norme ST.96 de l</w:t>
      </w:r>
      <w:r w:rsidR="00E937CE" w:rsidRPr="00F30AF4">
        <w:rPr>
          <w:i/>
          <w:sz w:val="17"/>
          <w:szCs w:val="17"/>
          <w:lang w:val="fr-FR"/>
        </w:rPr>
        <w:t>’</w:t>
      </w:r>
      <w:r w:rsidRPr="00F30AF4">
        <w:rPr>
          <w:i/>
          <w:sz w:val="17"/>
          <w:szCs w:val="17"/>
          <w:lang w:val="fr-FR"/>
        </w:rPr>
        <w:t xml:space="preserve">OMPI, </w:t>
      </w:r>
      <w:r w:rsidR="00E937CE" w:rsidRPr="00F30AF4">
        <w:rPr>
          <w:i/>
          <w:sz w:val="17"/>
          <w:szCs w:val="17"/>
          <w:lang w:val="fr-FR"/>
        </w:rPr>
        <w:t>y compris</w:t>
      </w:r>
      <w:r w:rsidRPr="00F30AF4">
        <w:rPr>
          <w:i/>
          <w:sz w:val="17"/>
          <w:szCs w:val="17"/>
          <w:lang w:val="fr-FR"/>
        </w:rPr>
        <w:t xml:space="preserve"> en ce qui concerne la convention d</w:t>
      </w:r>
      <w:r w:rsidR="00E937CE" w:rsidRPr="00F30AF4">
        <w:rPr>
          <w:i/>
          <w:sz w:val="17"/>
          <w:szCs w:val="17"/>
          <w:lang w:val="fr-FR"/>
        </w:rPr>
        <w:t>’</w:t>
      </w:r>
      <w:r w:rsidRPr="00F30AF4">
        <w:rPr>
          <w:i/>
          <w:sz w:val="17"/>
          <w:szCs w:val="17"/>
          <w:lang w:val="fr-FR"/>
        </w:rPr>
        <w:t>appellation utilisée pour les noms des éléments de données spécifiques à un fichier d</w:t>
      </w:r>
      <w:r w:rsidR="00E937CE" w:rsidRPr="00F30AF4">
        <w:rPr>
          <w:i/>
          <w:sz w:val="17"/>
          <w:szCs w:val="17"/>
          <w:lang w:val="fr-FR"/>
        </w:rPr>
        <w:t>’</w:t>
      </w:r>
      <w:r w:rsidRPr="00F30AF4">
        <w:rPr>
          <w:i/>
          <w:sz w:val="17"/>
          <w:szCs w:val="17"/>
          <w:lang w:val="fr-FR"/>
        </w:rPr>
        <w:t>autori</w:t>
      </w:r>
      <w:r w:rsidR="00A613E5" w:rsidRPr="00F30AF4">
        <w:rPr>
          <w:i/>
          <w:sz w:val="17"/>
          <w:szCs w:val="17"/>
          <w:lang w:val="fr-FR"/>
        </w:rPr>
        <w:t>té.  L’a</w:t>
      </w:r>
      <w:r w:rsidRPr="00F30AF4">
        <w:rPr>
          <w:i/>
          <w:sz w:val="17"/>
          <w:szCs w:val="17"/>
          <w:lang w:val="fr-FR"/>
        </w:rPr>
        <w:t>nnexe III comprend un appendice qui correspond à un échantillon d</w:t>
      </w:r>
      <w:r w:rsidR="00E937CE" w:rsidRPr="00F30AF4">
        <w:rPr>
          <w:i/>
          <w:sz w:val="17"/>
          <w:szCs w:val="17"/>
          <w:lang w:val="fr-FR"/>
        </w:rPr>
        <w:t>’</w:t>
      </w:r>
      <w:r w:rsidRPr="00F30AF4">
        <w:rPr>
          <w:i/>
          <w:sz w:val="17"/>
          <w:szCs w:val="17"/>
          <w:lang w:val="fr-FR"/>
        </w:rPr>
        <w:t>instance XML d</w:t>
      </w:r>
      <w:r w:rsidR="00E937CE" w:rsidRPr="00F30AF4">
        <w:rPr>
          <w:i/>
          <w:sz w:val="17"/>
          <w:szCs w:val="17"/>
          <w:lang w:val="fr-FR"/>
        </w:rPr>
        <w:t>’</w:t>
      </w:r>
      <w:r w:rsidRPr="00F30AF4">
        <w:rPr>
          <w:i/>
          <w:sz w:val="17"/>
          <w:szCs w:val="17"/>
          <w:lang w:val="fr-FR"/>
        </w:rPr>
        <w:t>un fichier d</w:t>
      </w:r>
      <w:r w:rsidR="00E937CE" w:rsidRPr="00F30AF4">
        <w:rPr>
          <w:i/>
          <w:sz w:val="17"/>
          <w:szCs w:val="17"/>
          <w:lang w:val="fr-FR"/>
        </w:rPr>
        <w:t>’</w:t>
      </w:r>
      <w:r w:rsidRPr="00F30AF4">
        <w:rPr>
          <w:i/>
          <w:sz w:val="17"/>
          <w:szCs w:val="17"/>
          <w:lang w:val="fr-FR"/>
        </w:rPr>
        <w:t>autorité structuré en format schéma XML</w:t>
      </w:r>
      <w:ins w:id="915" w:author="Author">
        <w:r w:rsidR="00EB4AEB" w:rsidRPr="00F30AF4">
          <w:rPr>
            <w:i/>
            <w:sz w:val="17"/>
            <w:szCs w:val="17"/>
            <w:lang w:val="fr-FR"/>
          </w:rPr>
          <w:t xml:space="preserve"> de</w:t>
        </w:r>
      </w:ins>
      <w:del w:id="916" w:author="Author">
        <w:r w:rsidR="003B7BFB" w:rsidRPr="00F30AF4" w:rsidDel="00EB4AEB">
          <w:rPr>
            <w:i/>
            <w:sz w:val="17"/>
            <w:szCs w:val="17"/>
            <w:lang w:val="fr-FR"/>
          </w:rPr>
          <w:delText>, selon</w:delText>
        </w:r>
      </w:del>
      <w:r w:rsidR="003B7BFB" w:rsidRPr="00F30AF4">
        <w:rPr>
          <w:i/>
          <w:sz w:val="17"/>
          <w:szCs w:val="17"/>
          <w:lang w:val="fr-FR"/>
        </w:rPr>
        <w:t xml:space="preserve"> la </w:t>
      </w:r>
      <w:ins w:id="917" w:author="Author">
        <w:r w:rsidR="00EB4AEB" w:rsidRPr="00F30AF4">
          <w:rPr>
            <w:i/>
            <w:sz w:val="17"/>
            <w:szCs w:val="17"/>
            <w:lang w:val="fr-FR"/>
          </w:rPr>
          <w:t xml:space="preserve">version 8.0 de la </w:t>
        </w:r>
      </w:ins>
      <w:r w:rsidR="003B7BFB" w:rsidRPr="00F30AF4">
        <w:rPr>
          <w:i/>
          <w:sz w:val="17"/>
          <w:szCs w:val="17"/>
          <w:lang w:val="fr-FR"/>
        </w:rPr>
        <w:t>norme</w:t>
      </w:r>
      <w:r w:rsidR="007B0A0F" w:rsidRPr="00F30AF4">
        <w:rPr>
          <w:i/>
          <w:sz w:val="17"/>
          <w:szCs w:val="17"/>
          <w:lang w:val="fr-FR"/>
        </w:rPr>
        <w:t> </w:t>
      </w:r>
      <w:r w:rsidR="003B7BFB" w:rsidRPr="00F30AF4">
        <w:rPr>
          <w:i/>
          <w:sz w:val="17"/>
          <w:szCs w:val="17"/>
          <w:lang w:val="fr-FR"/>
        </w:rPr>
        <w:t>ST.96</w:t>
      </w:r>
      <w:del w:id="918" w:author="Author">
        <w:r w:rsidR="003B7BFB" w:rsidRPr="00F30AF4" w:rsidDel="00EB4AEB">
          <w:rPr>
            <w:i/>
            <w:sz w:val="17"/>
            <w:szCs w:val="17"/>
            <w:lang w:val="fr-FR"/>
          </w:rPr>
          <w:delText xml:space="preserve"> V4_0</w:delText>
        </w:r>
      </w:del>
      <w:r w:rsidR="003B7BFB" w:rsidRPr="00F30AF4">
        <w:rPr>
          <w:i/>
          <w:sz w:val="17"/>
          <w:szCs w:val="17"/>
          <w:lang w:val="fr-FR"/>
        </w:rPr>
        <w:t xml:space="preserve"> de l</w:t>
      </w:r>
      <w:r w:rsidR="00E937CE" w:rsidRPr="00F30AF4">
        <w:rPr>
          <w:i/>
          <w:sz w:val="17"/>
          <w:szCs w:val="17"/>
          <w:lang w:val="fr-FR"/>
        </w:rPr>
        <w:t>’</w:t>
      </w:r>
      <w:r w:rsidR="003B7BFB" w:rsidRPr="00F30AF4">
        <w:rPr>
          <w:i/>
          <w:sz w:val="17"/>
          <w:szCs w:val="17"/>
          <w:lang w:val="fr-FR"/>
        </w:rPr>
        <w:t>OMPI</w:t>
      </w:r>
      <w:r w:rsidRPr="00F30AF4">
        <w:rPr>
          <w:sz w:val="17"/>
          <w:szCs w:val="17"/>
          <w:lang w:val="fr-FR"/>
        </w:rPr>
        <w:t>.</w:t>
      </w:r>
    </w:p>
    <w:p w14:paraId="41F672B6" w14:textId="77777777" w:rsidR="00DC46B0" w:rsidRPr="00F30AF4" w:rsidRDefault="00DC46B0" w:rsidP="006F0FFF">
      <w:pPr>
        <w:rPr>
          <w:ins w:id="919" w:author="Author"/>
          <w:sz w:val="17"/>
          <w:szCs w:val="17"/>
          <w:lang w:val="fr-FR"/>
        </w:rPr>
      </w:pPr>
    </w:p>
    <w:p w14:paraId="08B49E85" w14:textId="24D60B23" w:rsidR="00DC46B0" w:rsidRPr="00BF0368" w:rsidRDefault="00DC46B0" w:rsidP="00DC46B0">
      <w:pPr>
        <w:rPr>
          <w:ins w:id="920" w:author="Author"/>
          <w:sz w:val="17"/>
          <w:szCs w:val="17"/>
          <w:lang w:val="fr-CH"/>
          <w:rPrChange w:id="921" w:author="Author">
            <w:rPr>
              <w:ins w:id="922" w:author="Author"/>
              <w:sz w:val="17"/>
              <w:szCs w:val="17"/>
            </w:rPr>
          </w:rPrChange>
        </w:rPr>
      </w:pPr>
      <w:ins w:id="923" w:author="Author">
        <w:r w:rsidRPr="00F30AF4">
          <w:rPr>
            <w:sz w:val="17"/>
            <w:szCs w:val="17"/>
            <w:lang w:val="fr-FR"/>
          </w:rPr>
          <w:t xml:space="preserve">La définition du schéma XML complète peut être téléchargée à l’adresse ci-après, mais son contenu est également fourni ci-dessous pour référence : </w:t>
        </w:r>
      </w:ins>
      <w:r w:rsidR="00085C11" w:rsidRPr="00085C11">
        <w:rPr>
          <w:sz w:val="17"/>
          <w:szCs w:val="17"/>
          <w:lang w:val="fr-FR"/>
        </w:rPr>
        <w:t>https://www.wipo.int/standards/XMLSchema/AFPatent/V3_0/PatentAuthorityFile_V3_0.xsd</w:t>
      </w:r>
    </w:p>
    <w:p w14:paraId="69B1FE16" w14:textId="1431F776" w:rsidR="00DC46B0" w:rsidRPr="00F30AF4" w:rsidRDefault="00DC46B0" w:rsidP="006F0FFF">
      <w:pPr>
        <w:rPr>
          <w:sz w:val="17"/>
          <w:szCs w:val="17"/>
          <w:lang w:val="fr-FR"/>
        </w:rPr>
      </w:pPr>
    </w:p>
    <w:p w14:paraId="2E452B0A"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924" w:author="Author">
            <w:rPr>
              <w:rFonts w:ascii="Consolas" w:hAnsi="Consolas"/>
              <w:color w:val="000000"/>
              <w:highlight w:val="white"/>
            </w:rPr>
          </w:rPrChange>
        </w:rPr>
      </w:pPr>
      <w:ins w:id="925" w:author="Author">
        <w:r w:rsidRPr="00F3307B">
          <w:rPr>
            <w:rFonts w:ascii="Courier New" w:hAnsi="Courier New" w:cs="Courier New"/>
            <w:color w:val="008080"/>
            <w:sz w:val="17"/>
            <w:szCs w:val="17"/>
            <w:highlight w:val="white"/>
            <w:rPrChange w:id="926" w:author="Author">
              <w:rPr>
                <w:rFonts w:ascii="Consolas" w:hAnsi="Consolas" w:cs="Consolas"/>
                <w:color w:val="008080"/>
                <w:szCs w:val="17"/>
                <w:highlight w:val="white"/>
              </w:rPr>
            </w:rPrChange>
          </w:rPr>
          <w:t>&lt;?</w:t>
        </w:r>
      </w:ins>
      <w:r w:rsidRPr="00F3307B">
        <w:rPr>
          <w:rFonts w:ascii="Courier New" w:hAnsi="Courier New" w:cs="Courier New"/>
          <w:color w:val="008080"/>
          <w:sz w:val="17"/>
          <w:szCs w:val="17"/>
          <w:highlight w:val="white"/>
          <w:rPrChange w:id="927" w:author="Author">
            <w:rPr>
              <w:rFonts w:ascii="Courier New" w:hAnsi="Courier New"/>
              <w:highlight w:val="white"/>
            </w:rPr>
          </w:rPrChange>
        </w:rPr>
        <w:t>xml version="1.0" encoding="UTF-8"?&gt;</w:t>
      </w:r>
    </w:p>
    <w:p w14:paraId="2E90EDAF"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xsd:schema</w:t>
      </w:r>
      <w:r w:rsidRPr="00F3307B">
        <w:rPr>
          <w:rFonts w:ascii="Courier New" w:hAnsi="Courier New" w:cs="Courier New"/>
          <w:color w:val="FF0000"/>
          <w:sz w:val="17"/>
          <w:szCs w:val="17"/>
          <w:highlight w:val="white"/>
        </w:rPr>
        <w:t xml:space="preserve"> xmlns:xsd</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http://www.w3.org/2001/XMLSchema</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xmlns:afp</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http://www.wipo.int/standards/XMLSchema/AFPatent</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xmlns:com</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http://www.wipo.int/standards/XMLSchema/ST96/Common</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xmlns:pat</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http://www.wipo.int/standards/XMLSchema/ST96/Patent</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targetNamespace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http://www.wipo.int/standards/XMLSchema/AFPatent</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elementFormDefault</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qualified</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attributeFormDefault</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qualified</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version</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Change w:id="928" w:author="Author">
            <w:rPr>
              <w:rFonts w:ascii="Courier New" w:hAnsi="Courier New"/>
              <w:color w:val="000000"/>
            </w:rPr>
          </w:rPrChange>
        </w:rPr>
        <w:t>V</w:t>
      </w:r>
      <w:ins w:id="929" w:author="Author">
        <w:r w:rsidRPr="00F3307B">
          <w:rPr>
            <w:rFonts w:ascii="Courier New" w:hAnsi="Courier New" w:cs="Courier New"/>
            <w:color w:val="000000"/>
            <w:sz w:val="17"/>
            <w:szCs w:val="17"/>
            <w:highlight w:val="white"/>
            <w:rPrChange w:id="930" w:author="Author">
              <w:rPr>
                <w:rFonts w:ascii="Consolas" w:hAnsi="Consolas"/>
                <w:color w:val="000000"/>
                <w:highlight w:val="white"/>
              </w:rPr>
            </w:rPrChange>
          </w:rPr>
          <w:t>3</w:t>
        </w:r>
      </w:ins>
      <w:del w:id="931" w:author="Author">
        <w:r w:rsidRPr="00F3307B" w:rsidDel="007E48ED">
          <w:rPr>
            <w:rFonts w:ascii="Courier New" w:hAnsi="Courier New" w:cs="Courier New"/>
            <w:color w:val="000000"/>
            <w:sz w:val="17"/>
            <w:szCs w:val="17"/>
            <w:highlight w:val="white"/>
            <w:rPrChange w:id="932" w:author="Author">
              <w:rPr>
                <w:rFonts w:ascii="Courier New" w:hAnsi="Courier New"/>
                <w:color w:val="000000"/>
              </w:rPr>
            </w:rPrChange>
          </w:rPr>
          <w:delText>2</w:delText>
        </w:r>
      </w:del>
      <w:r w:rsidRPr="00F3307B">
        <w:rPr>
          <w:rFonts w:ascii="Courier New" w:hAnsi="Courier New" w:cs="Courier New"/>
          <w:color w:val="000000"/>
          <w:sz w:val="17"/>
          <w:szCs w:val="17"/>
          <w:highlight w:val="white"/>
          <w:rPrChange w:id="933" w:author="Author">
            <w:rPr>
              <w:rFonts w:ascii="Courier New" w:hAnsi="Courier New"/>
              <w:color w:val="000000"/>
            </w:rPr>
          </w:rPrChange>
        </w:rPr>
        <w:t>_</w:t>
      </w:r>
      <w:del w:id="934" w:author="Author">
        <w:r w:rsidRPr="00F3307B">
          <w:rPr>
            <w:rFonts w:ascii="Courier New" w:hAnsi="Courier New" w:cs="Courier New"/>
            <w:color w:val="000000"/>
            <w:sz w:val="17"/>
            <w:szCs w:val="17"/>
          </w:rPr>
          <w:delText>2</w:delText>
        </w:r>
      </w:del>
      <w:ins w:id="935" w:author="Author">
        <w:r w:rsidRPr="00F3307B">
          <w:rPr>
            <w:rFonts w:ascii="Courier New" w:hAnsi="Courier New" w:cs="Courier New"/>
            <w:color w:val="000000"/>
            <w:sz w:val="17"/>
            <w:szCs w:val="17"/>
            <w:highlight w:val="white"/>
            <w:rPrChange w:id="936" w:author="Author">
              <w:rPr>
                <w:rFonts w:ascii="Consolas" w:hAnsi="Consolas" w:cs="Consolas"/>
                <w:color w:val="000000"/>
                <w:szCs w:val="17"/>
                <w:highlight w:val="white"/>
              </w:rPr>
            </w:rPrChange>
          </w:rPr>
          <w:t>0</w:t>
        </w:r>
      </w:ins>
      <w:r w:rsidRPr="00F3307B">
        <w:rPr>
          <w:rFonts w:ascii="Courier New" w:hAnsi="Courier New" w:cs="Courier New"/>
          <w:color w:val="0000FF"/>
          <w:sz w:val="17"/>
          <w:szCs w:val="17"/>
          <w:highlight w:val="white"/>
        </w:rPr>
        <w:t>"&gt;</w:t>
      </w:r>
    </w:p>
    <w:p w14:paraId="08FB1E41"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937" w:author="Author">
            <w:rPr>
              <w:rFonts w:ascii="Courier New" w:hAnsi="Courier New"/>
              <w:color w:val="000000"/>
              <w:highlight w:val="white"/>
              <w:lang w:val="fr-CH"/>
            </w:rPr>
          </w:rPrChang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Change w:id="938" w:author="Author">
            <w:rPr>
              <w:rFonts w:ascii="Courier New" w:hAnsi="Courier New"/>
              <w:color w:val="0000FF"/>
              <w:highlight w:val="white"/>
              <w:lang w:val="fr-CH"/>
            </w:rPr>
          </w:rPrChange>
        </w:rPr>
        <w:t>&lt;</w:t>
      </w:r>
      <w:r w:rsidRPr="00F3307B">
        <w:rPr>
          <w:rFonts w:ascii="Courier New" w:hAnsi="Courier New" w:cs="Courier New"/>
          <w:color w:val="800000"/>
          <w:sz w:val="17"/>
          <w:szCs w:val="17"/>
          <w:highlight w:val="white"/>
          <w:rPrChange w:id="939" w:author="Author">
            <w:rPr>
              <w:rFonts w:ascii="Courier New" w:hAnsi="Courier New"/>
              <w:color w:val="800000"/>
              <w:highlight w:val="white"/>
              <w:lang w:val="fr-CH"/>
            </w:rPr>
          </w:rPrChange>
        </w:rPr>
        <w:t>xsd:import</w:t>
      </w:r>
      <w:r w:rsidRPr="00F3307B">
        <w:rPr>
          <w:rFonts w:ascii="Courier New" w:hAnsi="Courier New" w:cs="Courier New"/>
          <w:color w:val="FF0000"/>
          <w:sz w:val="17"/>
          <w:szCs w:val="17"/>
          <w:highlight w:val="white"/>
          <w:rPrChange w:id="940" w:author="Author">
            <w:rPr>
              <w:rFonts w:ascii="Courier New" w:hAnsi="Courier New"/>
              <w:color w:val="FF0000"/>
              <w:highlight w:val="white"/>
              <w:lang w:val="fr-CH"/>
            </w:rPr>
          </w:rPrChange>
        </w:rPr>
        <w:t xml:space="preserve"> namespace</w:t>
      </w:r>
      <w:r w:rsidRPr="00F3307B">
        <w:rPr>
          <w:rFonts w:ascii="Courier New" w:hAnsi="Courier New" w:cs="Courier New"/>
          <w:color w:val="0000FF"/>
          <w:sz w:val="17"/>
          <w:szCs w:val="17"/>
          <w:highlight w:val="white"/>
          <w:rPrChange w:id="941" w:author="Author">
            <w:rPr>
              <w:rFonts w:ascii="Courier New" w:hAnsi="Courier New"/>
              <w:color w:val="0000FF"/>
              <w:highlight w:val="white"/>
              <w:lang w:val="fr-CH"/>
            </w:rPr>
          </w:rPrChange>
        </w:rPr>
        <w:t>="</w:t>
      </w:r>
      <w:r w:rsidRPr="00F3307B">
        <w:rPr>
          <w:rFonts w:ascii="Courier New" w:hAnsi="Courier New" w:cs="Courier New"/>
          <w:color w:val="000000"/>
          <w:sz w:val="17"/>
          <w:szCs w:val="17"/>
          <w:highlight w:val="white"/>
          <w:rPrChange w:id="942" w:author="Author">
            <w:rPr>
              <w:rFonts w:ascii="Courier New" w:hAnsi="Courier New"/>
              <w:color w:val="000000"/>
              <w:highlight w:val="white"/>
              <w:lang w:val="fr-CH"/>
            </w:rPr>
          </w:rPrChange>
        </w:rPr>
        <w:t>http://www.wipo.int/standards/XMLSchema/ST96/Patent</w:t>
      </w:r>
      <w:r w:rsidRPr="00F3307B">
        <w:rPr>
          <w:rFonts w:ascii="Courier New" w:hAnsi="Courier New" w:cs="Courier New"/>
          <w:color w:val="0000FF"/>
          <w:sz w:val="17"/>
          <w:szCs w:val="17"/>
          <w:highlight w:val="white"/>
          <w:rPrChange w:id="943" w:author="Author">
            <w:rPr>
              <w:rFonts w:ascii="Courier New" w:hAnsi="Courier New"/>
              <w:color w:val="0000FF"/>
              <w:highlight w:val="white"/>
              <w:lang w:val="fr-CH"/>
            </w:rPr>
          </w:rPrChange>
        </w:rPr>
        <w:t>"</w:t>
      </w:r>
      <w:r w:rsidRPr="00F3307B">
        <w:rPr>
          <w:rFonts w:ascii="Courier New" w:hAnsi="Courier New" w:cs="Courier New"/>
          <w:color w:val="FF0000"/>
          <w:sz w:val="17"/>
          <w:szCs w:val="17"/>
          <w:highlight w:val="white"/>
          <w:rPrChange w:id="944" w:author="Author">
            <w:rPr>
              <w:rFonts w:ascii="Courier New" w:hAnsi="Courier New"/>
              <w:color w:val="FF0000"/>
              <w:highlight w:val="white"/>
              <w:lang w:val="fr-CH"/>
            </w:rPr>
          </w:rPrChange>
        </w:rPr>
        <w:t xml:space="preserve"> schemaLocation</w:t>
      </w:r>
      <w:r w:rsidRPr="00F3307B">
        <w:rPr>
          <w:rFonts w:ascii="Courier New" w:hAnsi="Courier New" w:cs="Courier New"/>
          <w:color w:val="0000FF"/>
          <w:sz w:val="17"/>
          <w:szCs w:val="17"/>
          <w:highlight w:val="white"/>
          <w:rPrChange w:id="945" w:author="Author">
            <w:rPr>
              <w:rFonts w:ascii="Courier New" w:hAnsi="Courier New"/>
              <w:color w:val="0000FF"/>
              <w:highlight w:val="white"/>
              <w:lang w:val="fr-CH"/>
            </w:rPr>
          </w:rPrChange>
        </w:rPr>
        <w:t>="</w:t>
      </w:r>
      <w:del w:id="946" w:author="Author">
        <w:r w:rsidRPr="00F3307B">
          <w:rPr>
            <w:rFonts w:ascii="Courier New" w:hAnsi="Courier New" w:cs="Courier New"/>
            <w:color w:val="000000"/>
            <w:sz w:val="17"/>
            <w:szCs w:val="17"/>
            <w:highlight w:val="white"/>
          </w:rPr>
          <w:delText>http://www.wipo.int/standards/XMLSchema/AFPatent/V2_1/ST96_Patent_V4</w:delText>
        </w:r>
      </w:del>
      <w:ins w:id="947" w:author="Author">
        <w:r w:rsidRPr="00F3307B">
          <w:rPr>
            <w:rFonts w:ascii="Courier New" w:hAnsi="Courier New" w:cs="Courier New"/>
            <w:color w:val="000000"/>
            <w:sz w:val="17"/>
            <w:szCs w:val="17"/>
            <w:highlight w:val="white"/>
            <w:rPrChange w:id="948" w:author="Author">
              <w:rPr>
                <w:rFonts w:ascii="Consolas" w:hAnsi="Consolas" w:cs="Consolas"/>
                <w:color w:val="000000"/>
                <w:szCs w:val="17"/>
                <w:highlight w:val="white"/>
              </w:rPr>
            </w:rPrChange>
          </w:rPr>
          <w:t>PatentPublication_V8</w:t>
        </w:r>
      </w:ins>
      <w:r w:rsidRPr="00F3307B">
        <w:rPr>
          <w:rFonts w:ascii="Courier New" w:hAnsi="Courier New" w:cs="Courier New"/>
          <w:color w:val="000000"/>
          <w:sz w:val="17"/>
          <w:szCs w:val="17"/>
          <w:highlight w:val="white"/>
          <w:rPrChange w:id="949" w:author="Author">
            <w:rPr>
              <w:rFonts w:ascii="Courier New" w:hAnsi="Courier New"/>
              <w:color w:val="000000"/>
              <w:highlight w:val="white"/>
              <w:lang w:val="fr-CH"/>
            </w:rPr>
          </w:rPrChange>
        </w:rPr>
        <w:t>_0.xsd</w:t>
      </w:r>
      <w:r w:rsidRPr="00F3307B">
        <w:rPr>
          <w:rFonts w:ascii="Courier New" w:hAnsi="Courier New" w:cs="Courier New"/>
          <w:color w:val="0000FF"/>
          <w:sz w:val="17"/>
          <w:szCs w:val="17"/>
          <w:highlight w:val="white"/>
          <w:rPrChange w:id="950" w:author="Author">
            <w:rPr>
              <w:rFonts w:ascii="Courier New" w:hAnsi="Courier New"/>
              <w:color w:val="0000FF"/>
              <w:highlight w:val="white"/>
              <w:lang w:val="fr-CH"/>
            </w:rPr>
          </w:rPrChange>
        </w:rPr>
        <w:t>"/&gt;</w:t>
      </w:r>
    </w:p>
    <w:p w14:paraId="24C468A0"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951" w:author="Author">
            <w:rPr>
              <w:rFonts w:ascii="Courier New" w:hAnsi="Courier New"/>
              <w:color w:val="000000"/>
              <w:highlight w:val="white"/>
              <w:lang w:val="fr-CH"/>
            </w:rPr>
          </w:rPrChange>
        </w:rPr>
      </w:pPr>
      <w:r w:rsidRPr="00F3307B">
        <w:rPr>
          <w:rFonts w:ascii="Courier New" w:hAnsi="Courier New" w:cs="Courier New"/>
          <w:color w:val="000000"/>
          <w:sz w:val="17"/>
          <w:szCs w:val="17"/>
          <w:highlight w:val="white"/>
          <w:rPrChange w:id="952" w:author="Author">
            <w:rPr>
              <w:rFonts w:ascii="Courier New" w:hAnsi="Courier New"/>
              <w:color w:val="000000"/>
              <w:highlight w:val="white"/>
              <w:lang w:val="fr-CH"/>
            </w:rPr>
          </w:rPrChange>
        </w:rPr>
        <w:tab/>
      </w:r>
      <w:r w:rsidRPr="00F3307B">
        <w:rPr>
          <w:rFonts w:ascii="Courier New" w:hAnsi="Courier New" w:cs="Courier New"/>
          <w:color w:val="0000FF"/>
          <w:sz w:val="17"/>
          <w:szCs w:val="17"/>
          <w:highlight w:val="white"/>
          <w:rPrChange w:id="953" w:author="Author">
            <w:rPr>
              <w:rFonts w:ascii="Courier New" w:hAnsi="Courier New"/>
              <w:color w:val="0000FF"/>
              <w:highlight w:val="white"/>
              <w:lang w:val="fr-CH"/>
            </w:rPr>
          </w:rPrChange>
        </w:rPr>
        <w:t>&lt;</w:t>
      </w:r>
      <w:r w:rsidRPr="00F3307B">
        <w:rPr>
          <w:rFonts w:ascii="Courier New" w:hAnsi="Courier New" w:cs="Courier New"/>
          <w:color w:val="800000"/>
          <w:sz w:val="17"/>
          <w:szCs w:val="17"/>
          <w:highlight w:val="white"/>
          <w:rPrChange w:id="954" w:author="Author">
            <w:rPr>
              <w:rFonts w:ascii="Courier New" w:hAnsi="Courier New"/>
              <w:color w:val="800000"/>
              <w:highlight w:val="white"/>
              <w:lang w:val="fr-CH"/>
            </w:rPr>
          </w:rPrChange>
        </w:rPr>
        <w:t>xsd:import</w:t>
      </w:r>
      <w:r w:rsidRPr="00F3307B">
        <w:rPr>
          <w:rFonts w:ascii="Courier New" w:hAnsi="Courier New" w:cs="Courier New"/>
          <w:color w:val="FF0000"/>
          <w:sz w:val="17"/>
          <w:szCs w:val="17"/>
          <w:highlight w:val="white"/>
          <w:rPrChange w:id="955" w:author="Author">
            <w:rPr>
              <w:rFonts w:ascii="Courier New" w:hAnsi="Courier New"/>
              <w:color w:val="FF0000"/>
              <w:highlight w:val="white"/>
              <w:lang w:val="fr-CH"/>
            </w:rPr>
          </w:rPrChange>
        </w:rPr>
        <w:t xml:space="preserve"> namespace</w:t>
      </w:r>
      <w:r w:rsidRPr="00F3307B">
        <w:rPr>
          <w:rFonts w:ascii="Courier New" w:hAnsi="Courier New" w:cs="Courier New"/>
          <w:color w:val="0000FF"/>
          <w:sz w:val="17"/>
          <w:szCs w:val="17"/>
          <w:highlight w:val="white"/>
          <w:rPrChange w:id="956" w:author="Author">
            <w:rPr>
              <w:rFonts w:ascii="Courier New" w:hAnsi="Courier New"/>
              <w:color w:val="0000FF"/>
              <w:highlight w:val="white"/>
              <w:lang w:val="fr-CH"/>
            </w:rPr>
          </w:rPrChange>
        </w:rPr>
        <w:t>="</w:t>
      </w:r>
      <w:r w:rsidRPr="00F3307B">
        <w:rPr>
          <w:rFonts w:ascii="Courier New" w:hAnsi="Courier New" w:cs="Courier New"/>
          <w:color w:val="000000"/>
          <w:sz w:val="17"/>
          <w:szCs w:val="17"/>
          <w:highlight w:val="white"/>
          <w:rPrChange w:id="957" w:author="Author">
            <w:rPr>
              <w:rFonts w:ascii="Courier New" w:hAnsi="Courier New"/>
              <w:color w:val="000000"/>
              <w:highlight w:val="white"/>
              <w:lang w:val="fr-CH"/>
            </w:rPr>
          </w:rPrChange>
        </w:rPr>
        <w:t>http://www.wipo.int/standards/XMLSchema/ST96/Common</w:t>
      </w:r>
      <w:r w:rsidRPr="00F3307B">
        <w:rPr>
          <w:rFonts w:ascii="Courier New" w:hAnsi="Courier New" w:cs="Courier New"/>
          <w:color w:val="0000FF"/>
          <w:sz w:val="17"/>
          <w:szCs w:val="17"/>
          <w:highlight w:val="white"/>
          <w:rPrChange w:id="958" w:author="Author">
            <w:rPr>
              <w:rFonts w:ascii="Courier New" w:hAnsi="Courier New"/>
              <w:color w:val="0000FF"/>
              <w:highlight w:val="white"/>
              <w:lang w:val="fr-CH"/>
            </w:rPr>
          </w:rPrChange>
        </w:rPr>
        <w:t>"</w:t>
      </w:r>
      <w:r w:rsidRPr="00F3307B">
        <w:rPr>
          <w:rFonts w:ascii="Courier New" w:hAnsi="Courier New" w:cs="Courier New"/>
          <w:color w:val="FF0000"/>
          <w:sz w:val="17"/>
          <w:szCs w:val="17"/>
          <w:highlight w:val="white"/>
          <w:rPrChange w:id="959" w:author="Author">
            <w:rPr>
              <w:rFonts w:ascii="Courier New" w:hAnsi="Courier New"/>
              <w:color w:val="FF0000"/>
              <w:highlight w:val="white"/>
              <w:lang w:val="fr-CH"/>
            </w:rPr>
          </w:rPrChange>
        </w:rPr>
        <w:t xml:space="preserve"> schemaLocation</w:t>
      </w:r>
      <w:r w:rsidRPr="00F3307B">
        <w:rPr>
          <w:rFonts w:ascii="Courier New" w:hAnsi="Courier New" w:cs="Courier New"/>
          <w:color w:val="0000FF"/>
          <w:sz w:val="17"/>
          <w:szCs w:val="17"/>
          <w:highlight w:val="white"/>
          <w:rPrChange w:id="960" w:author="Author">
            <w:rPr>
              <w:rFonts w:ascii="Courier New" w:hAnsi="Courier New"/>
              <w:color w:val="0000FF"/>
              <w:highlight w:val="white"/>
              <w:lang w:val="fr-CH"/>
            </w:rPr>
          </w:rPrChange>
        </w:rPr>
        <w:t>="</w:t>
      </w:r>
      <w:del w:id="961" w:author="Author">
        <w:r w:rsidRPr="00F3307B">
          <w:rPr>
            <w:rFonts w:ascii="Courier New" w:hAnsi="Courier New" w:cs="Courier New"/>
            <w:color w:val="000000"/>
            <w:sz w:val="17"/>
            <w:szCs w:val="17"/>
            <w:highlight w:val="white"/>
          </w:rPr>
          <w:delText>http://www.wipo.int/standards/XMLSchema/AFPatent/V2_1/ST96_Common_V4_0</w:delText>
        </w:r>
      </w:del>
      <w:ins w:id="962" w:author="Author">
        <w:r w:rsidRPr="00F3307B">
          <w:rPr>
            <w:rFonts w:ascii="Courier New" w:hAnsi="Courier New" w:cs="Courier New"/>
            <w:color w:val="000000"/>
            <w:sz w:val="17"/>
            <w:szCs w:val="17"/>
            <w:highlight w:val="white"/>
            <w:rPrChange w:id="963" w:author="Author">
              <w:rPr>
                <w:rFonts w:ascii="Consolas" w:hAnsi="Consolas" w:cs="Consolas"/>
                <w:color w:val="000000"/>
                <w:szCs w:val="17"/>
                <w:highlight w:val="white"/>
              </w:rPr>
            </w:rPrChange>
          </w:rPr>
          <w:t>PatentPublication_V8_0_Common</w:t>
        </w:r>
      </w:ins>
      <w:r w:rsidRPr="00F3307B">
        <w:rPr>
          <w:rFonts w:ascii="Courier New" w:hAnsi="Courier New" w:cs="Courier New"/>
          <w:color w:val="000000"/>
          <w:sz w:val="17"/>
          <w:szCs w:val="17"/>
          <w:highlight w:val="white"/>
          <w:rPrChange w:id="964" w:author="Author">
            <w:rPr>
              <w:rFonts w:ascii="Courier New" w:hAnsi="Courier New"/>
              <w:color w:val="000000"/>
              <w:highlight w:val="white"/>
              <w:lang w:val="fr-CH"/>
            </w:rPr>
          </w:rPrChange>
        </w:rPr>
        <w:t>.xsd</w:t>
      </w:r>
      <w:r w:rsidRPr="00F3307B">
        <w:rPr>
          <w:rFonts w:ascii="Courier New" w:hAnsi="Courier New" w:cs="Courier New"/>
          <w:color w:val="0000FF"/>
          <w:sz w:val="17"/>
          <w:szCs w:val="17"/>
          <w:highlight w:val="white"/>
          <w:rPrChange w:id="965" w:author="Author">
            <w:rPr>
              <w:rFonts w:ascii="Courier New" w:hAnsi="Courier New"/>
              <w:color w:val="0000FF"/>
              <w:highlight w:val="white"/>
              <w:lang w:val="fr-CH"/>
            </w:rPr>
          </w:rPrChange>
        </w:rPr>
        <w:t>"/&gt;</w:t>
      </w:r>
    </w:p>
    <w:p w14:paraId="1DEE80C4"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Change w:id="966" w:author="Author">
            <w:rPr>
              <w:rFonts w:ascii="Courier New" w:hAnsi="Courier New"/>
              <w:color w:val="000000"/>
              <w:highlight w:val="white"/>
              <w:lang w:val="fr-CH"/>
            </w:rPr>
          </w:rPrChang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61CEB359"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xsd:appinfo</w:t>
      </w:r>
      <w:r w:rsidRPr="00F3307B">
        <w:rPr>
          <w:rFonts w:ascii="Courier New" w:hAnsi="Courier New" w:cs="Courier New"/>
          <w:color w:val="0000FF"/>
          <w:sz w:val="17"/>
          <w:szCs w:val="17"/>
          <w:highlight w:val="white"/>
        </w:rPr>
        <w:t>&gt;</w:t>
      </w:r>
    </w:p>
    <w:p w14:paraId="51C3367F"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com:SchemaLastModifiedDate</w:t>
      </w:r>
      <w:r w:rsidRPr="00F3307B">
        <w:rPr>
          <w:rFonts w:ascii="Courier New" w:hAnsi="Courier New" w:cs="Courier New"/>
          <w:color w:val="0000FF"/>
          <w:sz w:val="17"/>
          <w:szCs w:val="17"/>
          <w:highlight w:val="white"/>
        </w:rPr>
        <w:t>&gt;</w:t>
      </w:r>
      <w:del w:id="967" w:author="Author">
        <w:r w:rsidRPr="00F3307B">
          <w:rPr>
            <w:rFonts w:ascii="Courier New" w:hAnsi="Courier New" w:cs="Courier New"/>
            <w:color w:val="000000"/>
            <w:sz w:val="17"/>
            <w:szCs w:val="17"/>
          </w:rPr>
          <w:delText>2021-11-05</w:delText>
        </w:r>
      </w:del>
      <w:ins w:id="968" w:author="Author">
        <w:r w:rsidRPr="00F3307B">
          <w:rPr>
            <w:rFonts w:ascii="Courier New" w:hAnsi="Courier New" w:cs="Courier New"/>
            <w:color w:val="000000"/>
            <w:sz w:val="17"/>
            <w:szCs w:val="17"/>
            <w:highlight w:val="white"/>
            <w:rPrChange w:id="969" w:author="Author">
              <w:rPr>
                <w:rFonts w:ascii="Consolas" w:hAnsi="Consolas" w:cs="Consolas"/>
                <w:color w:val="000000"/>
                <w:szCs w:val="17"/>
                <w:highlight w:val="white"/>
              </w:rPr>
            </w:rPrChange>
          </w:rPr>
          <w:t>2025-11</w:t>
        </w:r>
        <w:del w:id="970" w:author="Author">
          <w:r w:rsidRPr="00F3307B" w:rsidDel="00BE1127">
            <w:rPr>
              <w:rFonts w:ascii="Courier New" w:hAnsi="Courier New" w:cs="Courier New"/>
              <w:color w:val="000000"/>
              <w:sz w:val="17"/>
              <w:szCs w:val="17"/>
              <w:highlight w:val="white"/>
              <w:rPrChange w:id="971" w:author="Author">
                <w:rPr>
                  <w:rFonts w:ascii="Consolas" w:hAnsi="Consolas" w:cs="Consolas"/>
                  <w:color w:val="000000"/>
                  <w:szCs w:val="17"/>
                  <w:highlight w:val="white"/>
                </w:rPr>
              </w:rPrChange>
            </w:rPr>
            <w:delText>03</w:delText>
          </w:r>
        </w:del>
        <w:r w:rsidRPr="00F3307B">
          <w:rPr>
            <w:rFonts w:ascii="Courier New" w:hAnsi="Courier New" w:cs="Courier New"/>
            <w:color w:val="000000"/>
            <w:sz w:val="17"/>
            <w:szCs w:val="17"/>
            <w:highlight w:val="white"/>
            <w:rPrChange w:id="972" w:author="Author">
              <w:rPr>
                <w:rFonts w:ascii="Consolas" w:hAnsi="Consolas" w:cs="Consolas"/>
                <w:color w:val="000000"/>
                <w:szCs w:val="17"/>
                <w:highlight w:val="white"/>
              </w:rPr>
            </w:rPrChange>
          </w:rPr>
          <w:t>-09</w:t>
        </w:r>
        <w:del w:id="973" w:author="Author">
          <w:r w:rsidRPr="00F3307B" w:rsidDel="00BE1127">
            <w:rPr>
              <w:rFonts w:ascii="Courier New" w:hAnsi="Courier New" w:cs="Courier New"/>
              <w:color w:val="000000"/>
              <w:sz w:val="17"/>
              <w:szCs w:val="17"/>
              <w:highlight w:val="white"/>
              <w:rPrChange w:id="974" w:author="Author">
                <w:rPr>
                  <w:rFonts w:ascii="Consolas" w:hAnsi="Consolas" w:cs="Consolas"/>
                  <w:color w:val="000000"/>
                  <w:szCs w:val="17"/>
                  <w:highlight w:val="white"/>
                </w:rPr>
              </w:rPrChange>
            </w:rPr>
            <w:delText>6</w:delText>
          </w:r>
        </w:del>
      </w:ins>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com:SchemaLastModifiedDate</w:t>
      </w:r>
      <w:r w:rsidRPr="00F3307B">
        <w:rPr>
          <w:rFonts w:ascii="Courier New" w:hAnsi="Courier New" w:cs="Courier New"/>
          <w:color w:val="0000FF"/>
          <w:sz w:val="17"/>
          <w:szCs w:val="17"/>
          <w:highlight w:val="white"/>
        </w:rPr>
        <w:t>&gt;</w:t>
      </w:r>
    </w:p>
    <w:p w14:paraId="490E85D2"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975" w:author="Author">
            <w:rPr>
              <w:rFonts w:ascii="Consolas" w:hAnsi="Consolas"/>
              <w:color w:val="000000"/>
              <w:highlight w:val="white"/>
            </w:rPr>
          </w:rPrChang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com:SchemaContactPoint</w:t>
      </w:r>
      <w:r w:rsidRPr="00F3307B">
        <w:rPr>
          <w:rFonts w:ascii="Courier New" w:hAnsi="Courier New" w:cs="Courier New"/>
          <w:color w:val="0000FF"/>
          <w:sz w:val="17"/>
          <w:szCs w:val="17"/>
          <w:highlight w:val="white"/>
        </w:rPr>
        <w:t>&gt;</w:t>
      </w:r>
      <w:del w:id="976" w:author="Author">
        <w:r w:rsidRPr="00F3307B">
          <w:rPr>
            <w:rFonts w:ascii="Courier New" w:hAnsi="Courier New" w:cs="Courier New"/>
            <w:color w:val="000000"/>
            <w:sz w:val="17"/>
            <w:szCs w:val="17"/>
            <w:highlight w:val="white"/>
          </w:rPr>
          <w:delText>xml.</w:delText>
        </w:r>
      </w:del>
      <w:r w:rsidRPr="00F3307B">
        <w:rPr>
          <w:rFonts w:ascii="Courier New" w:hAnsi="Courier New" w:cs="Courier New"/>
          <w:color w:val="000000"/>
          <w:sz w:val="17"/>
          <w:szCs w:val="17"/>
          <w:highlight w:val="white"/>
        </w:rPr>
        <w:t>standards@wipo.int</w:t>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com:SchemaContactPoint</w:t>
      </w:r>
      <w:r w:rsidRPr="00F3307B">
        <w:rPr>
          <w:rFonts w:ascii="Courier New" w:hAnsi="Courier New" w:cs="Courier New"/>
          <w:color w:val="0000FF"/>
          <w:sz w:val="17"/>
          <w:szCs w:val="17"/>
          <w:highlight w:val="white"/>
        </w:rPr>
        <w:t>&gt;</w:t>
      </w:r>
    </w:p>
    <w:p w14:paraId="4D30A167" w14:textId="77777777" w:rsidR="00F3307B" w:rsidRPr="00F3307B" w:rsidRDefault="00F3307B" w:rsidP="00F3307B">
      <w:pPr>
        <w:autoSpaceDE w:val="0"/>
        <w:autoSpaceDN w:val="0"/>
        <w:adjustRightInd w:val="0"/>
        <w:rPr>
          <w:ins w:id="977" w:author="Author"/>
          <w:rFonts w:ascii="Courier New" w:hAnsi="Courier New" w:cs="Courier New"/>
          <w:color w:val="0000FF"/>
          <w:sz w:val="17"/>
          <w:szCs w:val="17"/>
          <w:highlight w:val="white"/>
        </w:rPr>
      </w:pPr>
      <w:del w:id="978" w:author="Autho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delText>&lt;</w:delText>
        </w:r>
        <w:r w:rsidRPr="00F3307B">
          <w:rPr>
            <w:rFonts w:ascii="Courier New" w:hAnsi="Courier New" w:cs="Courier New"/>
            <w:color w:val="800000"/>
            <w:sz w:val="17"/>
            <w:szCs w:val="17"/>
            <w:highlight w:val="white"/>
          </w:rPr>
          <w:delText>com:SchemaReleaseNoteURL</w:delText>
        </w:r>
        <w:r w:rsidRPr="00F3307B">
          <w:rPr>
            <w:rFonts w:ascii="Courier New" w:hAnsi="Courier New" w:cs="Courier New"/>
            <w:color w:val="0000FF"/>
            <w:sz w:val="17"/>
            <w:szCs w:val="17"/>
            <w:highlight w:val="white"/>
          </w:rPr>
          <w:delText>&gt;</w:delText>
        </w:r>
        <w:r w:rsidRPr="00F3307B">
          <w:rPr>
            <w:rFonts w:ascii="Courier New" w:hAnsi="Courier New" w:cs="Courier New"/>
            <w:color w:val="000000"/>
            <w:sz w:val="17"/>
            <w:szCs w:val="17"/>
            <w:highlight w:val="white"/>
            <w:shd w:val="clear" w:color="auto" w:fill="FFFF00"/>
          </w:rPr>
          <w:delText>http://www.wipo.int/standards/XMLSchema/AFPatent</w:delText>
        </w:r>
        <w:r w:rsidRPr="00F3307B">
          <w:rPr>
            <w:rFonts w:ascii="Courier New" w:hAnsi="Courier New" w:cs="Courier New"/>
            <w:color w:val="000000"/>
            <w:sz w:val="17"/>
            <w:szCs w:val="17"/>
          </w:rPr>
          <w:delText>/V2_2/</w:delText>
        </w:r>
        <w:r w:rsidRPr="00F3307B">
          <w:rPr>
            <w:rFonts w:ascii="Courier New" w:hAnsi="Courier New" w:cs="Courier New"/>
            <w:color w:val="000000"/>
            <w:sz w:val="17"/>
            <w:szCs w:val="17"/>
            <w:highlight w:val="white"/>
          </w:rPr>
          <w:delText>ReleaseNotes</w:delText>
        </w:r>
        <w:r w:rsidRPr="00F3307B">
          <w:rPr>
            <w:rFonts w:ascii="Courier New" w:hAnsi="Courier New" w:cs="Courier New"/>
            <w:color w:val="000000"/>
            <w:sz w:val="17"/>
            <w:szCs w:val="17"/>
            <w:highlight w:val="white"/>
            <w:shd w:val="clear" w:color="auto" w:fill="FFFF00"/>
          </w:rPr>
          <w:delText>.pdf</w:delText>
        </w:r>
        <w:r w:rsidRPr="00F3307B">
          <w:rPr>
            <w:rFonts w:ascii="Courier New" w:hAnsi="Courier New" w:cs="Courier New"/>
            <w:color w:val="0000FF"/>
            <w:sz w:val="17"/>
            <w:szCs w:val="17"/>
            <w:highlight w:val="white"/>
          </w:rPr>
          <w:delText>&lt;/</w:delText>
        </w:r>
        <w:r w:rsidRPr="00F3307B">
          <w:rPr>
            <w:rFonts w:ascii="Courier New" w:hAnsi="Courier New" w:cs="Courier New"/>
            <w:color w:val="800000"/>
            <w:sz w:val="17"/>
            <w:szCs w:val="17"/>
            <w:highlight w:val="white"/>
          </w:rPr>
          <w:delText>com:SchemaReleaseNoteURL</w:delText>
        </w:r>
        <w:r w:rsidRPr="00F3307B">
          <w:rPr>
            <w:rFonts w:ascii="Courier New" w:hAnsi="Courier New" w:cs="Courier New"/>
            <w:color w:val="0000FF"/>
            <w:sz w:val="17"/>
            <w:szCs w:val="17"/>
            <w:highlight w:val="white"/>
          </w:rPr>
          <w:delText>&gt;</w:delText>
        </w:r>
      </w:del>
      <w:ins w:id="979" w:author="Author">
        <w:r w:rsidRPr="00F3307B">
          <w:rPr>
            <w:rFonts w:ascii="Courier New" w:hAnsi="Courier New" w:cs="Courier New"/>
            <w:color w:val="0000FF"/>
            <w:sz w:val="17"/>
            <w:szCs w:val="17"/>
            <w:highlight w:val="white"/>
          </w:rPr>
          <w:tab/>
        </w:r>
        <w:r w:rsidRPr="00F3307B">
          <w:rPr>
            <w:rFonts w:ascii="Courier New" w:hAnsi="Courier New" w:cs="Courier New"/>
            <w:color w:val="0000FF"/>
            <w:sz w:val="17"/>
            <w:szCs w:val="17"/>
            <w:highlight w:val="white"/>
          </w:rPr>
          <w:tab/>
        </w:r>
        <w:r w:rsidRPr="00F3307B">
          <w:rPr>
            <w:rFonts w:ascii="Courier New" w:hAnsi="Courier New" w:cs="Courier New"/>
            <w:color w:val="0000FF"/>
            <w:sz w:val="17"/>
            <w:szCs w:val="17"/>
            <w:highlight w:val="white"/>
          </w:rPr>
          <w:tab/>
        </w:r>
      </w:ins>
    </w:p>
    <w:p w14:paraId="5DACDDA2" w14:textId="77777777" w:rsidR="00F3307B" w:rsidRPr="00F3307B" w:rsidRDefault="00F3307B">
      <w:pPr>
        <w:autoSpaceDE w:val="0"/>
        <w:autoSpaceDN w:val="0"/>
        <w:adjustRightInd w:val="0"/>
        <w:ind w:left="1440" w:firstLine="720"/>
        <w:rPr>
          <w:ins w:id="980" w:author="Author"/>
          <w:rFonts w:ascii="Courier New" w:hAnsi="Courier New" w:cs="Courier New"/>
          <w:color w:val="0000FF"/>
          <w:sz w:val="17"/>
          <w:szCs w:val="17"/>
          <w:highlight w:val="white"/>
        </w:rPr>
        <w:pPrChange w:id="981" w:author="Author">
          <w:pPr>
            <w:autoSpaceDE w:val="0"/>
            <w:autoSpaceDN w:val="0"/>
            <w:adjustRightInd w:val="0"/>
          </w:pPr>
        </w:pPrChange>
      </w:pPr>
      <w:ins w:id="982" w:author="Author">
        <w:r w:rsidRPr="00F3307B">
          <w:rPr>
            <w:rFonts w:ascii="Courier New" w:hAnsi="Courier New" w:cs="Courier New"/>
            <w:color w:val="0000FF"/>
            <w:sz w:val="17"/>
            <w:szCs w:val="17"/>
            <w:highlight w:val="white"/>
          </w:rPr>
          <w:t>&lt;xsd:documentation&gt;Changes introduced since version 2.2 comprise:</w:t>
        </w:r>
      </w:ins>
    </w:p>
    <w:p w14:paraId="4BBF7B4C" w14:textId="77777777" w:rsidR="00F3307B" w:rsidRPr="00F3307B" w:rsidRDefault="00F3307B">
      <w:pPr>
        <w:pStyle w:val="ListParagraph"/>
        <w:numPr>
          <w:ilvl w:val="2"/>
          <w:numId w:val="5"/>
        </w:numPr>
        <w:autoSpaceDE w:val="0"/>
        <w:autoSpaceDN w:val="0"/>
        <w:adjustRightInd w:val="0"/>
        <w:spacing w:line="259" w:lineRule="auto"/>
        <w:rPr>
          <w:ins w:id="983" w:author="Author"/>
          <w:rFonts w:ascii="Courier New" w:hAnsi="Courier New" w:cs="Courier New"/>
          <w:color w:val="0000FF"/>
          <w:sz w:val="17"/>
          <w:szCs w:val="17"/>
          <w:highlight w:val="white"/>
        </w:rPr>
        <w:pPrChange w:id="984" w:author="Author">
          <w:pPr>
            <w:autoSpaceDE w:val="0"/>
            <w:autoSpaceDN w:val="0"/>
            <w:adjustRightInd w:val="0"/>
          </w:pPr>
        </w:pPrChange>
      </w:pPr>
      <w:ins w:id="985" w:author="Author">
        <w:r w:rsidRPr="00F3307B">
          <w:rPr>
            <w:rFonts w:ascii="Courier New" w:hAnsi="Courier New" w:cs="Courier New"/>
            <w:color w:val="0000FF"/>
            <w:sz w:val="17"/>
            <w:szCs w:val="17"/>
            <w:highlight w:val="white"/>
          </w:rPr>
          <w:t>Adding a new bag to capture multiple number ranges in AuthorityFileDataCoverageType – PublicationNumberRangeBag</w:t>
        </w:r>
      </w:ins>
    </w:p>
    <w:p w14:paraId="0BE9FE96" w14:textId="77777777" w:rsidR="00F3307B" w:rsidRPr="00F3307B" w:rsidRDefault="00F3307B" w:rsidP="00F3307B">
      <w:pPr>
        <w:pStyle w:val="ListParagraph"/>
        <w:numPr>
          <w:ilvl w:val="2"/>
          <w:numId w:val="5"/>
        </w:numPr>
        <w:autoSpaceDE w:val="0"/>
        <w:autoSpaceDN w:val="0"/>
        <w:adjustRightInd w:val="0"/>
        <w:spacing w:line="259" w:lineRule="auto"/>
        <w:rPr>
          <w:ins w:id="986" w:author="Author"/>
          <w:rFonts w:ascii="Courier New" w:hAnsi="Courier New" w:cs="Courier New"/>
          <w:color w:val="0000FF"/>
          <w:sz w:val="17"/>
          <w:szCs w:val="17"/>
          <w:highlight w:val="white"/>
          <w:rPrChange w:id="987" w:author="Author">
            <w:rPr>
              <w:ins w:id="988" w:author="Author"/>
              <w:rFonts w:ascii="Courier New" w:hAnsi="Courier New" w:cs="Courier New"/>
              <w:color w:val="0000FF"/>
              <w:szCs w:val="17"/>
            </w:rPr>
          </w:rPrChange>
        </w:rPr>
      </w:pPr>
      <w:ins w:id="989" w:author="Author">
        <w:r w:rsidRPr="00F3307B">
          <w:rPr>
            <w:rFonts w:ascii="Courier New" w:hAnsi="Courier New" w:cs="Courier New"/>
            <w:color w:val="0000FF"/>
            <w:sz w:val="17"/>
            <w:szCs w:val="17"/>
          </w:rPr>
          <w:t>Adding a date range for which the number range is effective - StartDate and EndDate added to PublicationNumberRangeType</w:t>
        </w:r>
      </w:ins>
    </w:p>
    <w:p w14:paraId="2AD86A27" w14:textId="77777777" w:rsidR="00F3307B" w:rsidRPr="00F3307B" w:rsidRDefault="00F3307B" w:rsidP="00F3307B">
      <w:pPr>
        <w:pStyle w:val="ListParagraph"/>
        <w:numPr>
          <w:ilvl w:val="2"/>
          <w:numId w:val="5"/>
        </w:numPr>
        <w:autoSpaceDE w:val="0"/>
        <w:autoSpaceDN w:val="0"/>
        <w:adjustRightInd w:val="0"/>
        <w:spacing w:line="259" w:lineRule="auto"/>
        <w:rPr>
          <w:ins w:id="990" w:author="Author"/>
          <w:rFonts w:ascii="Courier New" w:hAnsi="Courier New" w:cs="Courier New"/>
          <w:color w:val="0000FF"/>
          <w:sz w:val="17"/>
          <w:szCs w:val="17"/>
          <w:highlight w:val="white"/>
        </w:rPr>
      </w:pPr>
      <w:ins w:id="991" w:author="Author">
        <w:r w:rsidRPr="00F3307B">
          <w:rPr>
            <w:rFonts w:ascii="Courier New" w:hAnsi="Courier New" w:cs="Courier New"/>
            <w:color w:val="0000FF"/>
            <w:sz w:val="17"/>
            <w:szCs w:val="17"/>
            <w:highlight w:val="white"/>
            <w:rPrChange w:id="992" w:author="Author">
              <w:rPr>
                <w:highlight w:val="white"/>
              </w:rPr>
            </w:rPrChange>
          </w:rPr>
          <w:t>Created new definition for PriorityApplicationIdentificationBag which allows the application number to be optionally provided</w:t>
        </w:r>
      </w:ins>
    </w:p>
    <w:p w14:paraId="4B6D33B5" w14:textId="77777777" w:rsidR="00F3307B" w:rsidRPr="00F3307B" w:rsidRDefault="00F3307B" w:rsidP="00F3307B">
      <w:pPr>
        <w:pStyle w:val="ListParagraph"/>
        <w:numPr>
          <w:ilvl w:val="2"/>
          <w:numId w:val="5"/>
        </w:numPr>
        <w:autoSpaceDE w:val="0"/>
        <w:autoSpaceDN w:val="0"/>
        <w:adjustRightInd w:val="0"/>
        <w:spacing w:line="259" w:lineRule="auto"/>
        <w:rPr>
          <w:ins w:id="993" w:author="Author"/>
          <w:rFonts w:ascii="Courier New" w:hAnsi="Courier New" w:cs="Courier New"/>
          <w:color w:val="0000FF"/>
          <w:sz w:val="17"/>
          <w:szCs w:val="17"/>
          <w:highlight w:val="white"/>
        </w:rPr>
      </w:pPr>
      <w:ins w:id="994" w:author="Author">
        <w:r w:rsidRPr="00F3307B">
          <w:rPr>
            <w:rFonts w:ascii="Courier New" w:hAnsi="Courier New" w:cs="Courier New"/>
            <w:color w:val="0000FF"/>
            <w:sz w:val="17"/>
            <w:szCs w:val="17"/>
            <w:highlight w:val="white"/>
            <w:rPrChange w:id="995" w:author="Author">
              <w:rPr>
                <w:highlight w:val="white"/>
              </w:rPr>
            </w:rPrChange>
          </w:rPr>
          <w:t>Updating AuthorityFileEntry to refer to the new priority application component</w:t>
        </w:r>
      </w:ins>
    </w:p>
    <w:p w14:paraId="376582EB" w14:textId="77777777" w:rsidR="00F3307B" w:rsidRPr="00F3307B" w:rsidRDefault="00F3307B" w:rsidP="00F3307B">
      <w:pPr>
        <w:pStyle w:val="ListParagraph"/>
        <w:numPr>
          <w:ilvl w:val="2"/>
          <w:numId w:val="5"/>
        </w:numPr>
        <w:autoSpaceDE w:val="0"/>
        <w:autoSpaceDN w:val="0"/>
        <w:adjustRightInd w:val="0"/>
        <w:spacing w:line="259" w:lineRule="auto"/>
        <w:rPr>
          <w:ins w:id="996" w:author="Author"/>
          <w:rFonts w:ascii="Courier New" w:hAnsi="Courier New" w:cs="Courier New"/>
          <w:color w:val="0000FF"/>
          <w:sz w:val="17"/>
          <w:szCs w:val="17"/>
          <w:highlight w:val="white"/>
        </w:rPr>
      </w:pPr>
      <w:ins w:id="997" w:author="Author">
        <w:r w:rsidRPr="00F3307B">
          <w:rPr>
            <w:rFonts w:ascii="Courier New" w:hAnsi="Courier New" w:cs="Courier New"/>
            <w:color w:val="0000FF"/>
            <w:sz w:val="17"/>
            <w:szCs w:val="17"/>
            <w:highlight w:val="white"/>
            <w:rPrChange w:id="998" w:author="Author">
              <w:rPr>
                <w:highlight w:val="white"/>
              </w:rPr>
            </w:rPrChange>
          </w:rPr>
          <w:t>Removed codes R and U from the list of allowable exception codes</w:t>
        </w:r>
      </w:ins>
    </w:p>
    <w:p w14:paraId="4C5C34E2" w14:textId="77777777" w:rsidR="00F3307B" w:rsidRPr="00F3307B" w:rsidRDefault="00F3307B">
      <w:pPr>
        <w:pStyle w:val="ListParagraph"/>
        <w:numPr>
          <w:ilvl w:val="2"/>
          <w:numId w:val="5"/>
        </w:numPr>
        <w:autoSpaceDE w:val="0"/>
        <w:autoSpaceDN w:val="0"/>
        <w:adjustRightInd w:val="0"/>
        <w:spacing w:line="259" w:lineRule="auto"/>
        <w:rPr>
          <w:ins w:id="999" w:author="Author"/>
          <w:rFonts w:ascii="Courier New" w:hAnsi="Courier New" w:cs="Courier New"/>
          <w:color w:val="0000FF"/>
          <w:sz w:val="17"/>
          <w:szCs w:val="17"/>
          <w:highlight w:val="white"/>
        </w:rPr>
        <w:pPrChange w:id="1000" w:author="Author">
          <w:pPr>
            <w:autoSpaceDE w:val="0"/>
            <w:autoSpaceDN w:val="0"/>
            <w:adjustRightInd w:val="0"/>
          </w:pPr>
        </w:pPrChange>
      </w:pPr>
      <w:ins w:id="1001" w:author="Author">
        <w:r w:rsidRPr="00F3307B">
          <w:rPr>
            <w:rFonts w:ascii="Courier New" w:hAnsi="Courier New" w:cs="Courier New"/>
            <w:color w:val="0000FF"/>
            <w:sz w:val="17"/>
            <w:szCs w:val="17"/>
            <w:highlight w:val="white"/>
          </w:rPr>
          <w:t>Included new component DocumentTotalQuantity and DocumentCoverageURI and updateAFCategory as no longer present in ST.96</w:t>
        </w:r>
      </w:ins>
    </w:p>
    <w:p w14:paraId="08658ED5" w14:textId="77777777" w:rsidR="00F3307B" w:rsidRPr="00F3307B" w:rsidRDefault="00F3307B" w:rsidP="00F3307B">
      <w:pPr>
        <w:autoSpaceDE w:val="0"/>
        <w:autoSpaceDN w:val="0"/>
        <w:adjustRightInd w:val="0"/>
        <w:rPr>
          <w:del w:id="1002" w:author="Author"/>
          <w:rFonts w:ascii="Courier New" w:hAnsi="Courier New" w:cs="Courier New"/>
          <w:color w:val="0000FF"/>
          <w:sz w:val="17"/>
          <w:szCs w:val="17"/>
          <w:highlight w:val="white"/>
        </w:rPr>
      </w:pPr>
      <w:ins w:id="1003" w:author="Author">
        <w:r w:rsidRPr="00F3307B">
          <w:rPr>
            <w:rFonts w:ascii="Courier New" w:hAnsi="Courier New" w:cs="Courier New"/>
            <w:color w:val="0000FF"/>
            <w:sz w:val="17"/>
            <w:szCs w:val="17"/>
            <w:highlight w:val="white"/>
          </w:rPr>
          <w:tab/>
        </w:r>
        <w:r w:rsidRPr="00F3307B">
          <w:rPr>
            <w:rFonts w:ascii="Courier New" w:hAnsi="Courier New" w:cs="Courier New"/>
            <w:color w:val="0000FF"/>
            <w:sz w:val="17"/>
            <w:szCs w:val="17"/>
            <w:highlight w:val="white"/>
          </w:rPr>
          <w:tab/>
        </w:r>
        <w:r w:rsidRPr="00F3307B">
          <w:rPr>
            <w:rFonts w:ascii="Courier New" w:hAnsi="Courier New" w:cs="Courier New"/>
            <w:color w:val="0000FF"/>
            <w:sz w:val="17"/>
            <w:szCs w:val="17"/>
            <w:highlight w:val="white"/>
          </w:rPr>
          <w:tab/>
          <w:t>&lt;/xsd:documentation&gt;</w:t>
        </w:r>
      </w:ins>
    </w:p>
    <w:p w14:paraId="3B2534DB" w14:textId="77777777" w:rsidR="00F3307B" w:rsidRPr="00F3307B" w:rsidRDefault="00F3307B" w:rsidP="00F3307B">
      <w:pPr>
        <w:autoSpaceDE w:val="0"/>
        <w:autoSpaceDN w:val="0"/>
        <w:adjustRightInd w:val="0"/>
        <w:rPr>
          <w:ins w:id="1004" w:author="Author"/>
          <w:rFonts w:ascii="Courier New" w:hAnsi="Courier New" w:cs="Courier New"/>
          <w:color w:val="000000"/>
          <w:sz w:val="17"/>
          <w:szCs w:val="17"/>
          <w:highlight w:val="white"/>
        </w:rPr>
      </w:pPr>
    </w:p>
    <w:p w14:paraId="1D69873C"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xsd:appinfo</w:t>
      </w:r>
      <w:r w:rsidRPr="00F3307B">
        <w:rPr>
          <w:rFonts w:ascii="Courier New" w:hAnsi="Courier New" w:cs="Courier New"/>
          <w:color w:val="0000FF"/>
          <w:sz w:val="17"/>
          <w:szCs w:val="17"/>
          <w:highlight w:val="white"/>
        </w:rPr>
        <w:t>&gt;</w:t>
      </w:r>
    </w:p>
    <w:p w14:paraId="7475BBD2"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63B35BE0"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PatentAuthorityFile</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type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afp:PatentAuthorityFileType</w:t>
      </w:r>
      <w:r w:rsidRPr="00F3307B">
        <w:rPr>
          <w:rFonts w:ascii="Courier New" w:hAnsi="Courier New" w:cs="Courier New"/>
          <w:color w:val="0000FF"/>
          <w:sz w:val="17"/>
          <w:szCs w:val="17"/>
          <w:highlight w:val="white"/>
        </w:rPr>
        <w:t>"&gt;</w:t>
      </w:r>
    </w:p>
    <w:p w14:paraId="72D8927D"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7978B7BF"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r w:rsidRPr="00F3307B">
        <w:rPr>
          <w:rFonts w:ascii="Courier New" w:hAnsi="Courier New" w:cs="Courier New"/>
          <w:color w:val="000000"/>
          <w:sz w:val="17"/>
          <w:szCs w:val="17"/>
          <w:highlight w:val="white"/>
        </w:rPr>
        <w:t>Authority file for patent documents provided by patent offices according to WIPO Standard ST.37</w:t>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p>
    <w:p w14:paraId="272E21C9"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2FD2D830"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0000FF"/>
          <w:sz w:val="17"/>
          <w:szCs w:val="17"/>
          <w:highlight w:val="white"/>
        </w:rPr>
        <w:t>&gt;</w:t>
      </w:r>
    </w:p>
    <w:p w14:paraId="46BC7DCF"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AuthorityFileDataCoverage</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type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afp:AuthorityFileDataCoverageType</w:t>
      </w:r>
      <w:r w:rsidRPr="00F3307B">
        <w:rPr>
          <w:rFonts w:ascii="Courier New" w:hAnsi="Courier New" w:cs="Courier New"/>
          <w:color w:val="0000FF"/>
          <w:sz w:val="17"/>
          <w:szCs w:val="17"/>
          <w:highlight w:val="white"/>
        </w:rPr>
        <w:t>"&gt;</w:t>
      </w:r>
    </w:p>
    <w:p w14:paraId="483335E8"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6FA7D899"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r w:rsidRPr="00F3307B">
        <w:rPr>
          <w:rFonts w:ascii="Courier New" w:hAnsi="Courier New" w:cs="Courier New"/>
          <w:color w:val="000000"/>
          <w:sz w:val="17"/>
          <w:szCs w:val="17"/>
          <w:highlight w:val="white"/>
        </w:rPr>
        <w:t>List of patent documents published by industrial property offices grouped according to their ST.16 kind-of-document codes for a given date range</w:t>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p>
    <w:p w14:paraId="152D6530"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098FA2CE"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0000FF"/>
          <w:sz w:val="17"/>
          <w:szCs w:val="17"/>
          <w:highlight w:val="white"/>
        </w:rPr>
        <w:t>&gt;</w:t>
      </w:r>
    </w:p>
    <w:p w14:paraId="66656D6F"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xsd:complexType</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AuthorityFileDataCoverageType</w:t>
      </w:r>
      <w:r w:rsidRPr="00F3307B">
        <w:rPr>
          <w:rFonts w:ascii="Courier New" w:hAnsi="Courier New" w:cs="Courier New"/>
          <w:color w:val="0000FF"/>
          <w:sz w:val="17"/>
          <w:szCs w:val="17"/>
          <w:highlight w:val="white"/>
        </w:rPr>
        <w:t>"&gt;</w:t>
      </w:r>
    </w:p>
    <w:p w14:paraId="5C2428CB"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xsd:sequence</w:t>
      </w:r>
      <w:r w:rsidRPr="00F3307B">
        <w:rPr>
          <w:rFonts w:ascii="Courier New" w:hAnsi="Courier New" w:cs="Courier New"/>
          <w:color w:val="0000FF"/>
          <w:sz w:val="17"/>
          <w:szCs w:val="17"/>
          <w:highlight w:val="white"/>
        </w:rPr>
        <w:t>&gt;</w:t>
      </w:r>
    </w:p>
    <w:p w14:paraId="723DDC0B" w14:textId="77777777" w:rsidR="00F3307B" w:rsidRPr="00F3307B" w:rsidRDefault="00F3307B">
      <w:pPr>
        <w:autoSpaceDE w:val="0"/>
        <w:autoSpaceDN w:val="0"/>
        <w:adjustRightInd w:val="0"/>
        <w:ind w:left="1440" w:firstLine="720"/>
        <w:rPr>
          <w:rFonts w:ascii="Courier New" w:hAnsi="Courier New" w:cs="Courier New"/>
          <w:color w:val="000000"/>
          <w:sz w:val="17"/>
          <w:szCs w:val="17"/>
          <w:rPrChange w:id="1005" w:author="Author">
            <w:rPr>
              <w:rFonts w:ascii="Courier New" w:hAnsi="Courier New"/>
              <w:color w:val="000000"/>
              <w:highlight w:val="white"/>
            </w:rPr>
          </w:rPrChange>
        </w:rPr>
        <w:pPrChange w:id="1006" w:author="Author">
          <w:pPr>
            <w:autoSpaceDE w:val="0"/>
            <w:autoSpaceDN w:val="0"/>
            <w:adjustRightInd w:val="0"/>
          </w:pPr>
        </w:pPrChange>
      </w:pPr>
      <w:r w:rsidRPr="00F3307B">
        <w:rPr>
          <w:rFonts w:ascii="Courier New" w:hAnsi="Courier New" w:cs="Courier New"/>
          <w:color w:val="0000FF"/>
          <w:sz w:val="17"/>
          <w:szCs w:val="17"/>
          <w:rPrChange w:id="1007" w:author="Author">
            <w:rPr>
              <w:rFonts w:ascii="Courier New" w:hAnsi="Courier New"/>
              <w:color w:val="0000FF"/>
              <w:highlight w:val="white"/>
            </w:rPr>
          </w:rPrChange>
        </w:rPr>
        <w:t>&lt;</w:t>
      </w:r>
      <w:r w:rsidRPr="00F3307B">
        <w:rPr>
          <w:rFonts w:ascii="Courier New" w:hAnsi="Courier New" w:cs="Courier New"/>
          <w:color w:val="800000"/>
          <w:sz w:val="17"/>
          <w:szCs w:val="17"/>
          <w:rPrChange w:id="1008" w:author="Author">
            <w:rPr>
              <w:rFonts w:ascii="Courier New" w:hAnsi="Courier New"/>
              <w:color w:val="800000"/>
              <w:highlight w:val="white"/>
            </w:rPr>
          </w:rPrChange>
        </w:rPr>
        <w:t>xsd:element</w:t>
      </w:r>
      <w:r w:rsidRPr="00F3307B">
        <w:rPr>
          <w:rFonts w:ascii="Courier New" w:hAnsi="Courier New" w:cs="Courier New"/>
          <w:color w:val="FF0000"/>
          <w:sz w:val="17"/>
          <w:szCs w:val="17"/>
          <w:rPrChange w:id="1009" w:author="Author">
            <w:rPr>
              <w:rFonts w:ascii="Courier New" w:hAnsi="Courier New"/>
              <w:color w:val="FF0000"/>
              <w:highlight w:val="white"/>
            </w:rPr>
          </w:rPrChange>
        </w:rPr>
        <w:t xml:space="preserve"> ref</w:t>
      </w:r>
      <w:r w:rsidRPr="00F3307B">
        <w:rPr>
          <w:rFonts w:ascii="Courier New" w:hAnsi="Courier New" w:cs="Courier New"/>
          <w:color w:val="0000FF"/>
          <w:sz w:val="17"/>
          <w:szCs w:val="17"/>
          <w:rPrChange w:id="1010" w:author="Author">
            <w:rPr>
              <w:rFonts w:ascii="Courier New" w:hAnsi="Courier New"/>
              <w:color w:val="0000FF"/>
              <w:highlight w:val="white"/>
            </w:rPr>
          </w:rPrChange>
        </w:rPr>
        <w:t>="</w:t>
      </w:r>
      <w:del w:id="1011" w:author="Author">
        <w:r w:rsidRPr="00F3307B">
          <w:rPr>
            <w:rFonts w:ascii="Courier New" w:hAnsi="Courier New" w:cs="Courier New"/>
            <w:color w:val="000000"/>
            <w:sz w:val="17"/>
            <w:szCs w:val="17"/>
            <w:rPrChange w:id="1012" w:author="Author">
              <w:rPr>
                <w:rFonts w:ascii="Courier New" w:hAnsi="Courier New" w:cs="Courier New"/>
                <w:color w:val="000000"/>
                <w:szCs w:val="17"/>
                <w:highlight w:val="white"/>
              </w:rPr>
            </w:rPrChange>
          </w:rPr>
          <w:delText>com</w:delText>
        </w:r>
      </w:del>
      <w:ins w:id="1013" w:author="Author">
        <w:r w:rsidRPr="00F3307B">
          <w:rPr>
            <w:rFonts w:ascii="Courier New" w:hAnsi="Courier New" w:cs="Courier New"/>
            <w:color w:val="000000"/>
            <w:sz w:val="17"/>
            <w:szCs w:val="17"/>
            <w:rPrChange w:id="1014" w:author="Author">
              <w:rPr>
                <w:rFonts w:ascii="Consolas" w:hAnsi="Consolas" w:cs="Consolas"/>
                <w:color w:val="000000"/>
                <w:szCs w:val="17"/>
                <w:highlight w:val="white"/>
              </w:rPr>
            </w:rPrChange>
          </w:rPr>
          <w:t>afp</w:t>
        </w:r>
      </w:ins>
      <w:r w:rsidRPr="00F3307B">
        <w:rPr>
          <w:rFonts w:ascii="Courier New" w:hAnsi="Courier New" w:cs="Courier New"/>
          <w:color w:val="000000"/>
          <w:sz w:val="17"/>
          <w:szCs w:val="17"/>
          <w:rPrChange w:id="1015" w:author="Author">
            <w:rPr>
              <w:rFonts w:ascii="Courier New" w:hAnsi="Courier New"/>
              <w:color w:val="000000"/>
              <w:highlight w:val="white"/>
            </w:rPr>
          </w:rPrChange>
        </w:rPr>
        <w:t>:PublicationDateRange</w:t>
      </w:r>
      <w:r w:rsidRPr="00F3307B">
        <w:rPr>
          <w:rFonts w:ascii="Courier New" w:hAnsi="Courier New" w:cs="Courier New"/>
          <w:color w:val="0000FF"/>
          <w:sz w:val="17"/>
          <w:szCs w:val="17"/>
          <w:rPrChange w:id="1016" w:author="Author">
            <w:rPr>
              <w:rFonts w:ascii="Courier New" w:hAnsi="Courier New"/>
              <w:color w:val="0000FF"/>
              <w:highlight w:val="white"/>
            </w:rPr>
          </w:rPrChange>
        </w:rPr>
        <w:t>"/&gt;</w:t>
      </w:r>
    </w:p>
    <w:p w14:paraId="4A2F8C34"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rPrChange w:id="1017" w:author="Author">
            <w:rPr>
              <w:rFonts w:ascii="Courier New" w:hAnsi="Courier New"/>
              <w:color w:val="000000"/>
              <w:highlight w:val="white"/>
            </w:rPr>
          </w:rPrChange>
        </w:rPr>
        <w:tab/>
      </w:r>
      <w:r w:rsidRPr="00F3307B">
        <w:rPr>
          <w:rFonts w:ascii="Courier New" w:hAnsi="Courier New" w:cs="Courier New"/>
          <w:color w:val="000000"/>
          <w:sz w:val="17"/>
          <w:szCs w:val="17"/>
          <w:rPrChange w:id="1018" w:author="Author">
            <w:rPr>
              <w:rFonts w:ascii="Courier New" w:hAnsi="Courier New"/>
              <w:color w:val="000000"/>
              <w:highlight w:val="white"/>
            </w:rPr>
          </w:rPrChange>
        </w:rPr>
        <w:tab/>
      </w:r>
      <w:r w:rsidRPr="00F3307B">
        <w:rPr>
          <w:rFonts w:ascii="Courier New" w:hAnsi="Courier New" w:cs="Courier New"/>
          <w:color w:val="000000"/>
          <w:sz w:val="17"/>
          <w:szCs w:val="17"/>
          <w:rPrChange w:id="1019" w:author="Author">
            <w:rPr>
              <w:rFonts w:ascii="Courier New" w:hAnsi="Courier New"/>
              <w:color w:val="000000"/>
              <w:highlight w:val="white"/>
            </w:rPr>
          </w:rPrChange>
        </w:rPr>
        <w:tab/>
      </w:r>
      <w:r w:rsidRPr="00F3307B">
        <w:rPr>
          <w:rFonts w:ascii="Courier New" w:hAnsi="Courier New" w:cs="Courier New"/>
          <w:color w:val="0000FF"/>
          <w:sz w:val="17"/>
          <w:szCs w:val="17"/>
          <w:rPrChange w:id="1020" w:author="Author">
            <w:rPr>
              <w:rFonts w:ascii="Courier New" w:hAnsi="Courier New"/>
              <w:color w:val="0000FF"/>
              <w:highlight w:val="white"/>
            </w:rPr>
          </w:rPrChange>
        </w:rPr>
        <w:t>&lt;</w:t>
      </w:r>
      <w:r w:rsidRPr="00F3307B">
        <w:rPr>
          <w:rFonts w:ascii="Courier New" w:hAnsi="Courier New" w:cs="Courier New"/>
          <w:color w:val="800000"/>
          <w:sz w:val="17"/>
          <w:szCs w:val="17"/>
          <w:rPrChange w:id="1021" w:author="Author">
            <w:rPr>
              <w:rFonts w:ascii="Courier New" w:hAnsi="Courier New"/>
              <w:color w:val="800000"/>
              <w:highlight w:val="white"/>
            </w:rPr>
          </w:rPrChange>
        </w:rPr>
        <w:t>xsd:element</w:t>
      </w:r>
      <w:r w:rsidRPr="00F3307B">
        <w:rPr>
          <w:rFonts w:ascii="Courier New" w:hAnsi="Courier New" w:cs="Courier New"/>
          <w:color w:val="FF0000"/>
          <w:sz w:val="17"/>
          <w:szCs w:val="17"/>
          <w:rPrChange w:id="1022" w:author="Author">
            <w:rPr>
              <w:rFonts w:ascii="Courier New" w:hAnsi="Courier New"/>
              <w:color w:val="FF0000"/>
              <w:highlight w:val="white"/>
            </w:rPr>
          </w:rPrChange>
        </w:rPr>
        <w:t xml:space="preserve"> ref</w:t>
      </w:r>
      <w:r w:rsidRPr="00F3307B">
        <w:rPr>
          <w:rFonts w:ascii="Courier New" w:hAnsi="Courier New" w:cs="Courier New"/>
          <w:color w:val="0000FF"/>
          <w:sz w:val="17"/>
          <w:szCs w:val="17"/>
          <w:rPrChange w:id="1023" w:author="Author">
            <w:rPr>
              <w:rFonts w:ascii="Courier New" w:hAnsi="Courier New"/>
              <w:color w:val="0000FF"/>
              <w:highlight w:val="white"/>
            </w:rPr>
          </w:rPrChange>
        </w:rPr>
        <w:t>="</w:t>
      </w:r>
      <w:r w:rsidRPr="00F3307B">
        <w:rPr>
          <w:rFonts w:ascii="Courier New" w:hAnsi="Courier New" w:cs="Courier New"/>
          <w:color w:val="000000"/>
          <w:sz w:val="17"/>
          <w:szCs w:val="17"/>
          <w:rPrChange w:id="1024" w:author="Author">
            <w:rPr>
              <w:rFonts w:ascii="Courier New" w:hAnsi="Courier New"/>
              <w:color w:val="000000"/>
              <w:highlight w:val="white"/>
            </w:rPr>
          </w:rPrChange>
        </w:rPr>
        <w:t>afp:</w:t>
      </w:r>
      <w:del w:id="1025" w:author="Author">
        <w:r w:rsidRPr="00F3307B">
          <w:rPr>
            <w:rFonts w:ascii="Courier New" w:hAnsi="Courier New" w:cs="Courier New"/>
            <w:color w:val="000000"/>
            <w:sz w:val="17"/>
            <w:szCs w:val="17"/>
            <w:rPrChange w:id="1026" w:author="Author">
              <w:rPr>
                <w:rFonts w:ascii="Courier New" w:hAnsi="Courier New" w:cs="Courier New"/>
                <w:color w:val="000000"/>
                <w:szCs w:val="17"/>
                <w:highlight w:val="white"/>
              </w:rPr>
            </w:rPrChange>
          </w:rPr>
          <w:delText>PublicationNumberRange</w:delText>
        </w:r>
      </w:del>
      <w:ins w:id="1027" w:author="Author">
        <w:r w:rsidRPr="00F3307B">
          <w:rPr>
            <w:rFonts w:ascii="Courier New" w:hAnsi="Courier New" w:cs="Courier New"/>
            <w:color w:val="000000"/>
            <w:sz w:val="17"/>
            <w:szCs w:val="17"/>
            <w:rPrChange w:id="1028" w:author="Author">
              <w:rPr>
                <w:rFonts w:ascii="Consolas" w:hAnsi="Consolas" w:cs="Consolas"/>
                <w:color w:val="000000"/>
                <w:szCs w:val="17"/>
                <w:highlight w:val="white"/>
              </w:rPr>
            </w:rPrChange>
          </w:rPr>
          <w:t>PublicationNumberRangeBag</w:t>
        </w:r>
      </w:ins>
      <w:r w:rsidRPr="00F3307B">
        <w:rPr>
          <w:rFonts w:ascii="Courier New" w:hAnsi="Courier New" w:cs="Courier New"/>
          <w:color w:val="0000FF"/>
          <w:sz w:val="17"/>
          <w:szCs w:val="17"/>
          <w:rPrChange w:id="1029" w:author="Author">
            <w:rPr>
              <w:rFonts w:ascii="Courier New" w:hAnsi="Courier New"/>
              <w:color w:val="0000FF"/>
              <w:highlight w:val="white"/>
            </w:rPr>
          </w:rPrChange>
        </w:rPr>
        <w:t>"</w:t>
      </w:r>
      <w:r w:rsidRPr="00F3307B">
        <w:rPr>
          <w:rFonts w:ascii="Courier New" w:hAnsi="Courier New" w:cs="Courier New"/>
          <w:color w:val="FF0000"/>
          <w:sz w:val="17"/>
          <w:szCs w:val="17"/>
          <w:rPrChange w:id="1030" w:author="Author">
            <w:rPr>
              <w:rFonts w:ascii="Courier New" w:hAnsi="Courier New"/>
              <w:color w:val="FF0000"/>
              <w:highlight w:val="white"/>
            </w:rPr>
          </w:rPrChange>
        </w:rPr>
        <w:t xml:space="preserve"> </w:t>
      </w:r>
      <w:r w:rsidRPr="00F3307B">
        <w:rPr>
          <w:rFonts w:ascii="Courier New" w:hAnsi="Courier New" w:cs="Courier New"/>
          <w:color w:val="FF0000"/>
          <w:sz w:val="17"/>
          <w:szCs w:val="17"/>
          <w:highlight w:val="white"/>
        </w:rPr>
        <w:t>minOccurs</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0</w:t>
      </w:r>
      <w:r w:rsidRPr="00F3307B">
        <w:rPr>
          <w:rFonts w:ascii="Courier New" w:hAnsi="Courier New" w:cs="Courier New"/>
          <w:color w:val="0000FF"/>
          <w:sz w:val="17"/>
          <w:szCs w:val="17"/>
          <w:highlight w:val="white"/>
        </w:rPr>
        <w:t>"/&gt;</w:t>
      </w:r>
    </w:p>
    <w:p w14:paraId="1D228A9F"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afp:KindCodeCoverageBag</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minOccurs</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0</w:t>
      </w:r>
      <w:r w:rsidRPr="00F3307B">
        <w:rPr>
          <w:rFonts w:ascii="Courier New" w:hAnsi="Courier New" w:cs="Courier New"/>
          <w:color w:val="0000FF"/>
          <w:sz w:val="17"/>
          <w:szCs w:val="17"/>
          <w:highlight w:val="white"/>
        </w:rPr>
        <w:t>"/&gt;</w:t>
      </w:r>
    </w:p>
    <w:p w14:paraId="512CC689"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afp:ExceptionCodeCoverageBag</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minOccurs</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0</w:t>
      </w:r>
      <w:r w:rsidRPr="00F3307B">
        <w:rPr>
          <w:rFonts w:ascii="Courier New" w:hAnsi="Courier New" w:cs="Courier New"/>
          <w:color w:val="0000FF"/>
          <w:sz w:val="17"/>
          <w:szCs w:val="17"/>
          <w:highlight w:val="white"/>
        </w:rPr>
        <w:t>"/&gt;</w:t>
      </w:r>
    </w:p>
    <w:p w14:paraId="3DC94844"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ins w:id="1031" w:author="Author">
        <w:r w:rsidRPr="00F3307B">
          <w:rPr>
            <w:rFonts w:ascii="Courier New" w:hAnsi="Courier New" w:cs="Courier New"/>
            <w:color w:val="000000"/>
            <w:sz w:val="17"/>
            <w:szCs w:val="17"/>
            <w:highlight w:val="white"/>
          </w:rPr>
          <w:t>afp</w:t>
        </w:r>
      </w:ins>
      <w:del w:id="1032" w:author="Author">
        <w:r w:rsidRPr="00F3307B" w:rsidDel="00A715DA">
          <w:rPr>
            <w:rFonts w:ascii="Courier New" w:hAnsi="Courier New" w:cs="Courier New"/>
            <w:color w:val="000000"/>
            <w:sz w:val="17"/>
            <w:szCs w:val="17"/>
            <w:highlight w:val="white"/>
          </w:rPr>
          <w:delText>com</w:delText>
        </w:r>
      </w:del>
      <w:r w:rsidRPr="00F3307B">
        <w:rPr>
          <w:rFonts w:ascii="Courier New" w:hAnsi="Courier New" w:cs="Courier New"/>
          <w:color w:val="000000"/>
          <w:sz w:val="17"/>
          <w:szCs w:val="17"/>
          <w:highlight w:val="white"/>
        </w:rPr>
        <w:t>:DataCoverageURI</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minOccurs</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0</w:t>
      </w:r>
      <w:r w:rsidRPr="00F3307B">
        <w:rPr>
          <w:rFonts w:ascii="Courier New" w:hAnsi="Courier New" w:cs="Courier New"/>
          <w:color w:val="0000FF"/>
          <w:sz w:val="17"/>
          <w:szCs w:val="17"/>
          <w:highlight w:val="white"/>
        </w:rPr>
        <w:t>"/&gt;</w:t>
      </w:r>
    </w:p>
    <w:p w14:paraId="6DE63204"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xsd:sequence</w:t>
      </w:r>
      <w:r w:rsidRPr="00F3307B">
        <w:rPr>
          <w:rFonts w:ascii="Courier New" w:hAnsi="Courier New" w:cs="Courier New"/>
          <w:color w:val="0000FF"/>
          <w:sz w:val="17"/>
          <w:szCs w:val="17"/>
          <w:highlight w:val="white"/>
        </w:rPr>
        <w:t>&gt;</w:t>
      </w:r>
    </w:p>
    <w:p w14:paraId="3319B113"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xsd:complexType</w:t>
      </w:r>
      <w:r w:rsidRPr="00F3307B">
        <w:rPr>
          <w:rFonts w:ascii="Courier New" w:hAnsi="Courier New" w:cs="Courier New"/>
          <w:color w:val="0000FF"/>
          <w:sz w:val="17"/>
          <w:szCs w:val="17"/>
          <w:highlight w:val="white"/>
        </w:rPr>
        <w:t>&gt;</w:t>
      </w:r>
    </w:p>
    <w:p w14:paraId="7BAAF5D9"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AuthorityFileDefinition</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type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afp:AuthorityFileDefinitionType</w:t>
      </w:r>
      <w:r w:rsidRPr="00F3307B">
        <w:rPr>
          <w:rFonts w:ascii="Courier New" w:hAnsi="Courier New" w:cs="Courier New"/>
          <w:color w:val="0000FF"/>
          <w:sz w:val="17"/>
          <w:szCs w:val="17"/>
          <w:highlight w:val="white"/>
        </w:rPr>
        <w:t>"&gt;</w:t>
      </w:r>
    </w:p>
    <w:p w14:paraId="68A67EC4"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565A05A3"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r w:rsidRPr="00F3307B">
        <w:rPr>
          <w:rFonts w:ascii="Courier New" w:hAnsi="Courier New" w:cs="Courier New"/>
          <w:color w:val="000000"/>
          <w:sz w:val="17"/>
          <w:szCs w:val="17"/>
          <w:highlight w:val="white"/>
        </w:rPr>
        <w:t>Provide definition file information relating to this associated authority file, including file coverage</w:t>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p>
    <w:p w14:paraId="56970F49"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7C3251E3"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0000FF"/>
          <w:sz w:val="17"/>
          <w:szCs w:val="17"/>
          <w:highlight w:val="white"/>
        </w:rPr>
        <w:t>&gt;</w:t>
      </w:r>
    </w:p>
    <w:p w14:paraId="317C60A9"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xsd:complexType</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AuthorityFileDefinitionType</w:t>
      </w:r>
      <w:r w:rsidRPr="00F3307B">
        <w:rPr>
          <w:rFonts w:ascii="Courier New" w:hAnsi="Courier New" w:cs="Courier New"/>
          <w:color w:val="0000FF"/>
          <w:sz w:val="17"/>
          <w:szCs w:val="17"/>
          <w:highlight w:val="white"/>
        </w:rPr>
        <w:t>"&gt;</w:t>
      </w:r>
    </w:p>
    <w:p w14:paraId="0B94FC27"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xsd:choice</w:t>
      </w:r>
      <w:r w:rsidRPr="00F3307B">
        <w:rPr>
          <w:rFonts w:ascii="Courier New" w:hAnsi="Courier New" w:cs="Courier New"/>
          <w:color w:val="FF0000"/>
          <w:sz w:val="17"/>
          <w:szCs w:val="17"/>
          <w:highlight w:val="white"/>
        </w:rPr>
        <w:t xml:space="preserve"> maxOccurs</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unbounded</w:t>
      </w:r>
      <w:r w:rsidRPr="00F3307B">
        <w:rPr>
          <w:rFonts w:ascii="Courier New" w:hAnsi="Courier New" w:cs="Courier New"/>
          <w:color w:val="0000FF"/>
          <w:sz w:val="17"/>
          <w:szCs w:val="17"/>
          <w:highlight w:val="white"/>
        </w:rPr>
        <w:t>"&gt;</w:t>
      </w:r>
    </w:p>
    <w:p w14:paraId="6D9A25F4"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afp:ExceptionCodeDefinitionBag</w:t>
      </w:r>
      <w:r w:rsidRPr="00F3307B">
        <w:rPr>
          <w:rFonts w:ascii="Courier New" w:hAnsi="Courier New" w:cs="Courier New"/>
          <w:color w:val="0000FF"/>
          <w:sz w:val="17"/>
          <w:szCs w:val="17"/>
          <w:highlight w:val="white"/>
        </w:rPr>
        <w:t>"/&gt;</w:t>
      </w:r>
    </w:p>
    <w:p w14:paraId="4DAEEDE9"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pat:PatentDocumentKindCodeDefinitionBag</w:t>
      </w:r>
      <w:r w:rsidRPr="00F3307B">
        <w:rPr>
          <w:rFonts w:ascii="Courier New" w:hAnsi="Courier New" w:cs="Courier New"/>
          <w:color w:val="0000FF"/>
          <w:sz w:val="17"/>
          <w:szCs w:val="17"/>
          <w:highlight w:val="white"/>
        </w:rPr>
        <w:t>"/&gt;</w:t>
      </w:r>
    </w:p>
    <w:p w14:paraId="4AE9EF9E"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del w:id="1033" w:author="Author">
        <w:r w:rsidRPr="00F3307B">
          <w:rPr>
            <w:rFonts w:ascii="Courier New" w:hAnsi="Courier New" w:cs="Courier New"/>
            <w:color w:val="000000" w:themeColor="text1"/>
            <w:sz w:val="17"/>
            <w:szCs w:val="17"/>
            <w:highlight w:val="white"/>
          </w:rPr>
          <w:delText>com</w:delText>
        </w:r>
      </w:del>
      <w:ins w:id="1034" w:author="Author">
        <w:r w:rsidRPr="00BF0368">
          <w:rPr>
            <w:rFonts w:ascii="Courier New" w:hAnsi="Courier New" w:cs="Courier New"/>
            <w:color w:val="000000" w:themeColor="text1"/>
            <w:sz w:val="17"/>
            <w:szCs w:val="17"/>
            <w:highlight w:val="white"/>
            <w:rPrChange w:id="1035" w:author="Author">
              <w:rPr>
                <w:rFonts w:ascii="Consolas" w:hAnsi="Consolas" w:cs="Consolas"/>
                <w:color w:val="000000" w:themeColor="text1"/>
                <w:szCs w:val="17"/>
                <w:highlight w:val="white"/>
                <w:lang w:val="fr-FR"/>
              </w:rPr>
            </w:rPrChange>
          </w:rPr>
          <w:t>afp</w:t>
        </w:r>
      </w:ins>
      <w:r w:rsidRPr="00F3307B">
        <w:rPr>
          <w:rFonts w:ascii="Courier New" w:hAnsi="Courier New" w:cs="Courier New"/>
          <w:color w:val="000000"/>
          <w:sz w:val="17"/>
          <w:szCs w:val="17"/>
          <w:highlight w:val="white"/>
        </w:rPr>
        <w:t>:MostRecentDocument</w:t>
      </w:r>
      <w:r w:rsidRPr="00F3307B">
        <w:rPr>
          <w:rFonts w:ascii="Courier New" w:hAnsi="Courier New" w:cs="Courier New"/>
          <w:color w:val="0000FF"/>
          <w:sz w:val="17"/>
          <w:szCs w:val="17"/>
          <w:highlight w:val="white"/>
        </w:rPr>
        <w:t>"/&gt;</w:t>
      </w:r>
    </w:p>
    <w:p w14:paraId="0B9A506D"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afp:AuthorityFileDataCoverage</w:t>
      </w:r>
      <w:r w:rsidRPr="00F3307B">
        <w:rPr>
          <w:rFonts w:ascii="Courier New" w:hAnsi="Courier New" w:cs="Courier New"/>
          <w:color w:val="0000FF"/>
          <w:sz w:val="17"/>
          <w:szCs w:val="17"/>
          <w:highlight w:val="white"/>
        </w:rPr>
        <w:t>"/&gt;</w:t>
      </w:r>
    </w:p>
    <w:p w14:paraId="3A0C18C6"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com:CommentText</w:t>
      </w:r>
      <w:r w:rsidRPr="00F3307B">
        <w:rPr>
          <w:rFonts w:ascii="Courier New" w:hAnsi="Courier New" w:cs="Courier New"/>
          <w:color w:val="0000FF"/>
          <w:sz w:val="17"/>
          <w:szCs w:val="17"/>
          <w:highlight w:val="white"/>
        </w:rPr>
        <w:t>"/&gt;</w:t>
      </w:r>
    </w:p>
    <w:p w14:paraId="7D1F4017"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com:DocumentLocationURI</w:t>
      </w:r>
      <w:r w:rsidRPr="00F3307B">
        <w:rPr>
          <w:rFonts w:ascii="Courier New" w:hAnsi="Courier New" w:cs="Courier New"/>
          <w:color w:val="0000FF"/>
          <w:sz w:val="17"/>
          <w:szCs w:val="17"/>
          <w:highlight w:val="white"/>
        </w:rPr>
        <w:t>"/&gt;</w:t>
      </w:r>
    </w:p>
    <w:p w14:paraId="32EA9C3B"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xsd:choice</w:t>
      </w:r>
      <w:r w:rsidRPr="00F3307B">
        <w:rPr>
          <w:rFonts w:ascii="Courier New" w:hAnsi="Courier New" w:cs="Courier New"/>
          <w:color w:val="0000FF"/>
          <w:sz w:val="17"/>
          <w:szCs w:val="17"/>
          <w:highlight w:val="white"/>
        </w:rPr>
        <w:t>&gt;</w:t>
      </w:r>
    </w:p>
    <w:p w14:paraId="6D78503C"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xsd:attribute</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com:id</w:t>
      </w:r>
      <w:r w:rsidRPr="00F3307B">
        <w:rPr>
          <w:rFonts w:ascii="Courier New" w:hAnsi="Courier New" w:cs="Courier New"/>
          <w:color w:val="0000FF"/>
          <w:sz w:val="17"/>
          <w:szCs w:val="17"/>
          <w:highlight w:val="white"/>
        </w:rPr>
        <w:t>"/&gt;</w:t>
      </w:r>
    </w:p>
    <w:p w14:paraId="3BAAEE9B"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xsd:attribute</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afp:groupedAFIndicator</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use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required</w:t>
      </w:r>
      <w:r w:rsidRPr="00F3307B">
        <w:rPr>
          <w:rFonts w:ascii="Courier New" w:hAnsi="Courier New" w:cs="Courier New"/>
          <w:color w:val="0000FF"/>
          <w:sz w:val="17"/>
          <w:szCs w:val="17"/>
          <w:highlight w:val="white"/>
        </w:rPr>
        <w:t>"/&gt;</w:t>
      </w:r>
    </w:p>
    <w:p w14:paraId="27907DDC"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xsd:attribute</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afp:groupAFCategory</w:t>
      </w:r>
      <w:r w:rsidRPr="00F3307B">
        <w:rPr>
          <w:rFonts w:ascii="Courier New" w:hAnsi="Courier New" w:cs="Courier New"/>
          <w:color w:val="0000FF"/>
          <w:sz w:val="17"/>
          <w:szCs w:val="17"/>
          <w:highlight w:val="white"/>
        </w:rPr>
        <w:t>"/&gt;</w:t>
      </w:r>
    </w:p>
    <w:p w14:paraId="6D393AAF"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xsd:attribute</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com:updateAFCategory</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use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required</w:t>
      </w:r>
      <w:r w:rsidRPr="00F3307B">
        <w:rPr>
          <w:rFonts w:ascii="Courier New" w:hAnsi="Courier New" w:cs="Courier New"/>
          <w:color w:val="0000FF"/>
          <w:sz w:val="17"/>
          <w:szCs w:val="17"/>
          <w:highlight w:val="white"/>
        </w:rPr>
        <w:t>"/&gt;</w:t>
      </w:r>
    </w:p>
    <w:p w14:paraId="478D3CA4"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xsd:complexType</w:t>
      </w:r>
      <w:r w:rsidRPr="00F3307B">
        <w:rPr>
          <w:rFonts w:ascii="Courier New" w:hAnsi="Courier New" w:cs="Courier New"/>
          <w:color w:val="0000FF"/>
          <w:sz w:val="17"/>
          <w:szCs w:val="17"/>
          <w:highlight w:val="white"/>
        </w:rPr>
        <w:t>&gt;</w:t>
      </w:r>
    </w:p>
    <w:p w14:paraId="105C3D2B"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AuthorityFileEntry</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type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afp:AuthorityFileEntryType</w:t>
      </w:r>
      <w:r w:rsidRPr="00F3307B">
        <w:rPr>
          <w:rFonts w:ascii="Courier New" w:hAnsi="Courier New" w:cs="Courier New"/>
          <w:color w:val="0000FF"/>
          <w:sz w:val="17"/>
          <w:szCs w:val="17"/>
          <w:highlight w:val="white"/>
        </w:rPr>
        <w:t>"&gt;</w:t>
      </w:r>
    </w:p>
    <w:p w14:paraId="3DA34914"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3C374F6B"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r w:rsidRPr="00F3307B">
        <w:rPr>
          <w:rFonts w:ascii="Courier New" w:hAnsi="Courier New" w:cs="Courier New"/>
          <w:color w:val="000000"/>
          <w:sz w:val="17"/>
          <w:szCs w:val="17"/>
          <w:highlight w:val="white"/>
        </w:rPr>
        <w:t>An authority file entry consists of data required to uniquely identify a patent publication according to WIPO ST.37</w:t>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p>
    <w:p w14:paraId="30EE9CD4"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4D034C81" w14:textId="77777777" w:rsidR="00F3307B" w:rsidRPr="00F3307B" w:rsidRDefault="00F3307B" w:rsidP="00F3307B">
      <w:pPr>
        <w:autoSpaceDE w:val="0"/>
        <w:autoSpaceDN w:val="0"/>
        <w:adjustRightInd w:val="0"/>
        <w:rPr>
          <w:ins w:id="1036" w:author="Author"/>
          <w:rFonts w:ascii="Courier New" w:hAnsi="Courier New" w:cs="Courier New"/>
          <w:color w:val="0000FF"/>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0000FF"/>
          <w:sz w:val="17"/>
          <w:szCs w:val="17"/>
          <w:highlight w:val="white"/>
        </w:rPr>
        <w:t>&gt;</w:t>
      </w:r>
    </w:p>
    <w:p w14:paraId="129AC263" w14:textId="77777777" w:rsidR="00F3307B" w:rsidRPr="00F3307B" w:rsidRDefault="00F3307B" w:rsidP="00F3307B">
      <w:pPr>
        <w:autoSpaceDE w:val="0"/>
        <w:autoSpaceDN w:val="0"/>
        <w:adjustRightInd w:val="0"/>
        <w:rPr>
          <w:ins w:id="1037" w:author="Author"/>
          <w:rFonts w:ascii="Courier New" w:hAnsi="Courier New" w:cs="Courier New"/>
          <w:color w:val="000000"/>
          <w:sz w:val="17"/>
          <w:szCs w:val="17"/>
          <w:highlight w:val="white"/>
        </w:rPr>
      </w:pPr>
      <w:ins w:id="1038" w:author="Author">
        <w:r w:rsidRPr="00F3307B">
          <w:rPr>
            <w:rFonts w:ascii="Courier New" w:hAnsi="Courier New" w:cs="Courier New"/>
            <w:color w:val="000000"/>
            <w:sz w:val="17"/>
            <w:szCs w:val="17"/>
            <w:highlight w:val="white"/>
          </w:rPr>
          <w:tab/>
          <w:t>&lt;xsd:element name="DataCoverageURI" type="xsd:anyURI"&gt;</w:t>
        </w:r>
      </w:ins>
    </w:p>
    <w:p w14:paraId="56201B6B" w14:textId="77777777" w:rsidR="00F3307B" w:rsidRPr="00F3307B" w:rsidRDefault="00F3307B" w:rsidP="00F3307B">
      <w:pPr>
        <w:autoSpaceDE w:val="0"/>
        <w:autoSpaceDN w:val="0"/>
        <w:adjustRightInd w:val="0"/>
        <w:rPr>
          <w:ins w:id="1039" w:author="Author"/>
          <w:rFonts w:ascii="Courier New" w:hAnsi="Courier New" w:cs="Courier New"/>
          <w:color w:val="000000"/>
          <w:sz w:val="17"/>
          <w:szCs w:val="17"/>
          <w:highlight w:val="white"/>
        </w:rPr>
      </w:pPr>
      <w:ins w:id="1040"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&lt;xsd:annotation&gt;</w:t>
        </w:r>
      </w:ins>
    </w:p>
    <w:p w14:paraId="28C8AE57" w14:textId="77777777" w:rsidR="00F3307B" w:rsidRPr="00F3307B" w:rsidRDefault="00F3307B" w:rsidP="00F3307B">
      <w:pPr>
        <w:autoSpaceDE w:val="0"/>
        <w:autoSpaceDN w:val="0"/>
        <w:adjustRightInd w:val="0"/>
        <w:rPr>
          <w:ins w:id="1041" w:author="Author"/>
          <w:rFonts w:ascii="Courier New" w:hAnsi="Courier New" w:cs="Courier New"/>
          <w:color w:val="000000"/>
          <w:sz w:val="17"/>
          <w:szCs w:val="17"/>
          <w:highlight w:val="white"/>
        </w:rPr>
      </w:pPr>
      <w:ins w:id="1042"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&lt;xsd:documentation&gt;</w:t>
        </w:r>
      </w:ins>
    </w:p>
    <w:p w14:paraId="35D50A9C" w14:textId="77777777" w:rsidR="00F3307B" w:rsidRPr="00F3307B" w:rsidRDefault="00F3307B" w:rsidP="00F3307B">
      <w:pPr>
        <w:autoSpaceDE w:val="0"/>
        <w:autoSpaceDN w:val="0"/>
        <w:adjustRightInd w:val="0"/>
        <w:rPr>
          <w:ins w:id="1043" w:author="Author"/>
          <w:rFonts w:ascii="Courier New" w:hAnsi="Courier New" w:cs="Courier New"/>
          <w:color w:val="000000"/>
          <w:sz w:val="17"/>
          <w:szCs w:val="17"/>
          <w:highlight w:val="white"/>
        </w:rPr>
      </w:pPr>
      <w:ins w:id="1044"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Provides the URI for where details regarding the data coverage can be found online</w:t>
        </w:r>
      </w:ins>
    </w:p>
    <w:p w14:paraId="4904D5B1" w14:textId="77777777" w:rsidR="00F3307B" w:rsidRPr="00F3307B" w:rsidRDefault="00F3307B" w:rsidP="00F3307B">
      <w:pPr>
        <w:autoSpaceDE w:val="0"/>
        <w:autoSpaceDN w:val="0"/>
        <w:adjustRightInd w:val="0"/>
        <w:rPr>
          <w:ins w:id="1045" w:author="Author"/>
          <w:rFonts w:ascii="Courier New" w:hAnsi="Courier New" w:cs="Courier New"/>
          <w:color w:val="000000"/>
          <w:sz w:val="17"/>
          <w:szCs w:val="17"/>
          <w:highlight w:val="white"/>
        </w:rPr>
      </w:pPr>
      <w:ins w:id="1046"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&lt;/xsd:documentation&gt;</w:t>
        </w:r>
      </w:ins>
    </w:p>
    <w:p w14:paraId="5986CB07" w14:textId="77777777" w:rsidR="00F3307B" w:rsidRPr="00F3307B" w:rsidRDefault="00F3307B" w:rsidP="00F3307B">
      <w:pPr>
        <w:autoSpaceDE w:val="0"/>
        <w:autoSpaceDN w:val="0"/>
        <w:adjustRightInd w:val="0"/>
        <w:rPr>
          <w:ins w:id="1047" w:author="Author"/>
          <w:rFonts w:ascii="Courier New" w:hAnsi="Courier New" w:cs="Courier New"/>
          <w:color w:val="000000"/>
          <w:sz w:val="17"/>
          <w:szCs w:val="17"/>
          <w:highlight w:val="white"/>
        </w:rPr>
      </w:pPr>
      <w:ins w:id="1048"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&lt;/xsd:annotation&gt;</w:t>
        </w:r>
      </w:ins>
    </w:p>
    <w:p w14:paraId="2327C2AE"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ins w:id="1049" w:author="Author">
        <w:r w:rsidRPr="00F3307B">
          <w:rPr>
            <w:rFonts w:ascii="Courier New" w:hAnsi="Courier New" w:cs="Courier New"/>
            <w:color w:val="000000"/>
            <w:sz w:val="17"/>
            <w:szCs w:val="17"/>
            <w:highlight w:val="white"/>
          </w:rPr>
          <w:tab/>
          <w:t>&lt;/xsd:element&gt;</w:t>
        </w:r>
      </w:ins>
    </w:p>
    <w:p w14:paraId="47645FB5"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050" w:author="Author">
            <w:rPr>
              <w:rFonts w:ascii="Courier New" w:hAnsi="Courier New"/>
              <w:color w:val="000000"/>
            </w:rPr>
          </w:rPrChange>
        </w:rPr>
      </w:pPr>
      <w:r w:rsidRPr="00F3307B">
        <w:rPr>
          <w:rFonts w:ascii="Courier New" w:hAnsi="Courier New" w:cs="Courier New"/>
          <w:color w:val="000000"/>
          <w:sz w:val="17"/>
          <w:szCs w:val="17"/>
          <w:highlight w:val="white"/>
          <w:rPrChange w:id="1051" w:author="Author">
            <w:rPr>
              <w:rFonts w:ascii="Courier New" w:hAnsi="Courier New"/>
              <w:color w:val="000000"/>
            </w:rPr>
          </w:rPrChange>
        </w:rPr>
        <w:tab/>
      </w:r>
      <w:r w:rsidRPr="00F3307B">
        <w:rPr>
          <w:rFonts w:ascii="Courier New" w:hAnsi="Courier New" w:cs="Courier New"/>
          <w:color w:val="0000FF"/>
          <w:sz w:val="17"/>
          <w:szCs w:val="17"/>
          <w:highlight w:val="white"/>
          <w:rPrChange w:id="1052" w:author="Author">
            <w:rPr>
              <w:rFonts w:ascii="Courier New" w:hAnsi="Courier New"/>
              <w:color w:val="000000"/>
            </w:rPr>
          </w:rPrChange>
        </w:rPr>
        <w:t>&lt;</w:t>
      </w:r>
      <w:r w:rsidRPr="00F3307B">
        <w:rPr>
          <w:rFonts w:ascii="Courier New" w:hAnsi="Courier New" w:cs="Courier New"/>
          <w:color w:val="800000"/>
          <w:sz w:val="17"/>
          <w:szCs w:val="17"/>
          <w:highlight w:val="white"/>
          <w:rPrChange w:id="1053" w:author="Author">
            <w:rPr>
              <w:rFonts w:ascii="Courier New" w:hAnsi="Courier New"/>
              <w:color w:val="000000"/>
            </w:rPr>
          </w:rPrChange>
        </w:rPr>
        <w:t>xsd:element</w:t>
      </w:r>
      <w:r w:rsidRPr="00F3307B">
        <w:rPr>
          <w:rFonts w:ascii="Courier New" w:hAnsi="Courier New" w:cs="Courier New"/>
          <w:color w:val="FF0000"/>
          <w:sz w:val="17"/>
          <w:szCs w:val="17"/>
          <w:highlight w:val="white"/>
          <w:rPrChange w:id="1054" w:author="Author">
            <w:rPr>
              <w:rFonts w:ascii="Courier New" w:hAnsi="Courier New"/>
              <w:color w:val="000000"/>
            </w:rPr>
          </w:rPrChange>
        </w:rPr>
        <w:t xml:space="preserve"> name</w:t>
      </w:r>
      <w:r w:rsidRPr="00F3307B">
        <w:rPr>
          <w:rFonts w:ascii="Courier New" w:hAnsi="Courier New" w:cs="Courier New"/>
          <w:color w:val="0000FF"/>
          <w:sz w:val="17"/>
          <w:szCs w:val="17"/>
          <w:highlight w:val="white"/>
          <w:rPrChange w:id="1055" w:author="Author">
            <w:rPr>
              <w:rFonts w:ascii="Courier New" w:hAnsi="Courier New"/>
              <w:color w:val="000000"/>
            </w:rPr>
          </w:rPrChange>
        </w:rPr>
        <w:t>="</w:t>
      </w:r>
      <w:del w:id="1056" w:author="Author">
        <w:r w:rsidRPr="00F3307B">
          <w:rPr>
            <w:rFonts w:ascii="Courier New" w:hAnsi="Courier New" w:cs="Courier New"/>
            <w:color w:val="000000"/>
            <w:sz w:val="17"/>
            <w:szCs w:val="17"/>
          </w:rPr>
          <w:delText>SearchableDescriptionCode</w:delText>
        </w:r>
      </w:del>
      <w:ins w:id="1057" w:author="Author">
        <w:r w:rsidRPr="00F3307B">
          <w:rPr>
            <w:rFonts w:ascii="Courier New" w:hAnsi="Courier New" w:cs="Courier New"/>
            <w:color w:val="000000"/>
            <w:sz w:val="17"/>
            <w:szCs w:val="17"/>
            <w:highlight w:val="white"/>
            <w:rPrChange w:id="1058" w:author="Author">
              <w:rPr>
                <w:rFonts w:ascii="Consolas" w:hAnsi="Consolas" w:cs="Consolas"/>
                <w:color w:val="000000"/>
                <w:szCs w:val="17"/>
                <w:highlight w:val="white"/>
              </w:rPr>
            </w:rPrChange>
          </w:rPr>
          <w:t>PublicationDateRange</w:t>
        </w:r>
      </w:ins>
      <w:r w:rsidRPr="00F3307B">
        <w:rPr>
          <w:rFonts w:ascii="Courier New" w:hAnsi="Courier New" w:cs="Courier New"/>
          <w:color w:val="0000FF"/>
          <w:sz w:val="17"/>
          <w:szCs w:val="17"/>
          <w:highlight w:val="white"/>
          <w:rPrChange w:id="1059" w:author="Author">
            <w:rPr>
              <w:rFonts w:ascii="Courier New" w:hAnsi="Courier New"/>
              <w:color w:val="000000"/>
            </w:rPr>
          </w:rPrChange>
        </w:rPr>
        <w:t>"</w:t>
      </w:r>
      <w:r w:rsidRPr="00F3307B">
        <w:rPr>
          <w:rFonts w:ascii="Courier New" w:hAnsi="Courier New" w:cs="Courier New"/>
          <w:color w:val="FF0000"/>
          <w:sz w:val="17"/>
          <w:szCs w:val="17"/>
          <w:highlight w:val="white"/>
          <w:rPrChange w:id="1060" w:author="Author">
            <w:rPr>
              <w:rFonts w:ascii="Courier New" w:hAnsi="Courier New"/>
              <w:color w:val="000000"/>
            </w:rPr>
          </w:rPrChange>
        </w:rPr>
        <w:t xml:space="preserve"> type</w:t>
      </w:r>
      <w:r w:rsidRPr="00F3307B">
        <w:rPr>
          <w:rFonts w:ascii="Courier New" w:hAnsi="Courier New" w:cs="Courier New"/>
          <w:color w:val="0000FF"/>
          <w:sz w:val="17"/>
          <w:szCs w:val="17"/>
          <w:highlight w:val="white"/>
          <w:rPrChange w:id="1061" w:author="Author">
            <w:rPr>
              <w:rFonts w:ascii="Courier New" w:hAnsi="Courier New"/>
              <w:color w:val="000000"/>
            </w:rPr>
          </w:rPrChange>
        </w:rPr>
        <w:t>="</w:t>
      </w:r>
      <w:r w:rsidRPr="00F3307B">
        <w:rPr>
          <w:rFonts w:ascii="Courier New" w:hAnsi="Courier New" w:cs="Courier New"/>
          <w:color w:val="000000"/>
          <w:sz w:val="17"/>
          <w:szCs w:val="17"/>
          <w:highlight w:val="white"/>
          <w:rPrChange w:id="1062" w:author="Author">
            <w:rPr>
              <w:rFonts w:ascii="Courier New" w:hAnsi="Courier New"/>
              <w:color w:val="000000"/>
            </w:rPr>
          </w:rPrChange>
        </w:rPr>
        <w:t>afp:</w:t>
      </w:r>
      <w:del w:id="1063" w:author="Author">
        <w:r w:rsidRPr="00F3307B">
          <w:rPr>
            <w:rFonts w:ascii="Courier New" w:hAnsi="Courier New" w:cs="Courier New"/>
            <w:color w:val="000000"/>
            <w:sz w:val="17"/>
            <w:szCs w:val="17"/>
          </w:rPr>
          <w:delText>TextSearchableCodeType</w:delText>
        </w:r>
      </w:del>
      <w:ins w:id="1064" w:author="Author">
        <w:r w:rsidRPr="00F3307B">
          <w:rPr>
            <w:rFonts w:ascii="Courier New" w:hAnsi="Courier New" w:cs="Courier New"/>
            <w:color w:val="000000"/>
            <w:sz w:val="17"/>
            <w:szCs w:val="17"/>
            <w:highlight w:val="white"/>
            <w:rPrChange w:id="1065" w:author="Author">
              <w:rPr>
                <w:rFonts w:ascii="Consolas" w:hAnsi="Consolas" w:cs="Consolas"/>
                <w:color w:val="000000"/>
                <w:szCs w:val="17"/>
                <w:highlight w:val="white"/>
              </w:rPr>
            </w:rPrChange>
          </w:rPr>
          <w:t>PublicationDateRangeType</w:t>
        </w:r>
      </w:ins>
      <w:r w:rsidRPr="00F3307B">
        <w:rPr>
          <w:rFonts w:ascii="Courier New" w:hAnsi="Courier New" w:cs="Courier New"/>
          <w:color w:val="0000FF"/>
          <w:sz w:val="17"/>
          <w:szCs w:val="17"/>
          <w:highlight w:val="white"/>
          <w:rPrChange w:id="1066" w:author="Author">
            <w:rPr>
              <w:rFonts w:ascii="Courier New" w:hAnsi="Courier New"/>
              <w:color w:val="000000"/>
            </w:rPr>
          </w:rPrChange>
        </w:rPr>
        <w:t>"&gt;</w:t>
      </w:r>
    </w:p>
    <w:p w14:paraId="70B87C11"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067" w:author="Author">
            <w:rPr>
              <w:rFonts w:ascii="Courier New" w:hAnsi="Courier New"/>
              <w:color w:val="000000"/>
            </w:rPr>
          </w:rPrChange>
        </w:rPr>
      </w:pPr>
      <w:r w:rsidRPr="00F3307B">
        <w:rPr>
          <w:rFonts w:ascii="Courier New" w:hAnsi="Courier New" w:cs="Courier New"/>
          <w:color w:val="000000"/>
          <w:sz w:val="17"/>
          <w:szCs w:val="17"/>
          <w:highlight w:val="white"/>
          <w:rPrChange w:id="1068" w:author="Author">
            <w:rPr>
              <w:rFonts w:ascii="Courier New" w:hAnsi="Courier New"/>
              <w:color w:val="000000"/>
            </w:rPr>
          </w:rPrChange>
        </w:rPr>
        <w:tab/>
      </w:r>
      <w:r w:rsidRPr="00F3307B">
        <w:rPr>
          <w:rFonts w:ascii="Courier New" w:hAnsi="Courier New" w:cs="Courier New"/>
          <w:color w:val="000000"/>
          <w:sz w:val="17"/>
          <w:szCs w:val="17"/>
          <w:highlight w:val="white"/>
          <w:rPrChange w:id="1069" w:author="Author">
            <w:rPr>
              <w:rFonts w:ascii="Courier New" w:hAnsi="Courier New"/>
              <w:color w:val="000000"/>
            </w:rPr>
          </w:rPrChange>
        </w:rPr>
        <w:tab/>
      </w:r>
      <w:r w:rsidRPr="00F3307B">
        <w:rPr>
          <w:rFonts w:ascii="Courier New" w:hAnsi="Courier New" w:cs="Courier New"/>
          <w:color w:val="0000FF"/>
          <w:sz w:val="17"/>
          <w:szCs w:val="17"/>
          <w:highlight w:val="white"/>
          <w:rPrChange w:id="1070" w:author="Author">
            <w:rPr>
              <w:rFonts w:ascii="Courier New" w:hAnsi="Courier New"/>
              <w:color w:val="000000"/>
            </w:rPr>
          </w:rPrChange>
        </w:rPr>
        <w:t>&lt;</w:t>
      </w:r>
      <w:r w:rsidRPr="00F3307B">
        <w:rPr>
          <w:rFonts w:ascii="Courier New" w:hAnsi="Courier New" w:cs="Courier New"/>
          <w:color w:val="800000"/>
          <w:sz w:val="17"/>
          <w:szCs w:val="17"/>
          <w:highlight w:val="white"/>
          <w:rPrChange w:id="1071" w:author="Author">
            <w:rPr>
              <w:rFonts w:ascii="Courier New" w:hAnsi="Courier New"/>
              <w:color w:val="000000"/>
            </w:rPr>
          </w:rPrChange>
        </w:rPr>
        <w:t>xsd:annotation</w:t>
      </w:r>
      <w:r w:rsidRPr="00F3307B">
        <w:rPr>
          <w:rFonts w:ascii="Courier New" w:hAnsi="Courier New" w:cs="Courier New"/>
          <w:color w:val="0000FF"/>
          <w:sz w:val="17"/>
          <w:szCs w:val="17"/>
          <w:highlight w:val="white"/>
          <w:rPrChange w:id="1072" w:author="Author">
            <w:rPr>
              <w:rFonts w:ascii="Courier New" w:hAnsi="Courier New"/>
              <w:color w:val="000000"/>
            </w:rPr>
          </w:rPrChange>
        </w:rPr>
        <w:t>&gt;</w:t>
      </w:r>
    </w:p>
    <w:p w14:paraId="707C85CB"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073" w:author="Author">
            <w:rPr>
              <w:rFonts w:ascii="Courier New" w:hAnsi="Courier New"/>
              <w:color w:val="000000"/>
            </w:rPr>
          </w:rPrChange>
        </w:rPr>
      </w:pPr>
      <w:r w:rsidRPr="00F3307B">
        <w:rPr>
          <w:rFonts w:ascii="Courier New" w:hAnsi="Courier New" w:cs="Courier New"/>
          <w:color w:val="000000"/>
          <w:sz w:val="17"/>
          <w:szCs w:val="17"/>
          <w:highlight w:val="white"/>
          <w:rPrChange w:id="1074" w:author="Author">
            <w:rPr>
              <w:rFonts w:ascii="Courier New" w:hAnsi="Courier New"/>
              <w:color w:val="000000"/>
            </w:rPr>
          </w:rPrChange>
        </w:rPr>
        <w:tab/>
      </w:r>
      <w:r w:rsidRPr="00F3307B">
        <w:rPr>
          <w:rFonts w:ascii="Courier New" w:hAnsi="Courier New" w:cs="Courier New"/>
          <w:color w:val="000000"/>
          <w:sz w:val="17"/>
          <w:szCs w:val="17"/>
          <w:highlight w:val="white"/>
          <w:rPrChange w:id="1075" w:author="Author">
            <w:rPr>
              <w:rFonts w:ascii="Courier New" w:hAnsi="Courier New"/>
              <w:color w:val="000000"/>
            </w:rPr>
          </w:rPrChange>
        </w:rPr>
        <w:tab/>
      </w:r>
      <w:r w:rsidRPr="00F3307B">
        <w:rPr>
          <w:rFonts w:ascii="Courier New" w:hAnsi="Courier New" w:cs="Courier New"/>
          <w:color w:val="000000"/>
          <w:sz w:val="17"/>
          <w:szCs w:val="17"/>
          <w:highlight w:val="white"/>
          <w:rPrChange w:id="1076" w:author="Author">
            <w:rPr>
              <w:rFonts w:ascii="Courier New" w:hAnsi="Courier New"/>
              <w:color w:val="000000"/>
            </w:rPr>
          </w:rPrChange>
        </w:rPr>
        <w:tab/>
      </w:r>
      <w:r w:rsidRPr="00F3307B">
        <w:rPr>
          <w:rFonts w:ascii="Courier New" w:hAnsi="Courier New" w:cs="Courier New"/>
          <w:color w:val="0000FF"/>
          <w:sz w:val="17"/>
          <w:szCs w:val="17"/>
          <w:highlight w:val="white"/>
          <w:rPrChange w:id="1077" w:author="Author">
            <w:rPr>
              <w:rFonts w:ascii="Courier New" w:hAnsi="Courier New"/>
              <w:color w:val="000000"/>
            </w:rPr>
          </w:rPrChange>
        </w:rPr>
        <w:t>&lt;</w:t>
      </w:r>
      <w:r w:rsidRPr="00F3307B">
        <w:rPr>
          <w:rFonts w:ascii="Courier New" w:hAnsi="Courier New" w:cs="Courier New"/>
          <w:color w:val="800000"/>
          <w:sz w:val="17"/>
          <w:szCs w:val="17"/>
          <w:highlight w:val="white"/>
          <w:rPrChange w:id="1078" w:author="Author">
            <w:rPr>
              <w:rFonts w:ascii="Courier New" w:hAnsi="Courier New"/>
              <w:color w:val="000000"/>
            </w:rPr>
          </w:rPrChange>
        </w:rPr>
        <w:t>xsd:documentation</w:t>
      </w:r>
      <w:r w:rsidRPr="00F3307B">
        <w:rPr>
          <w:rFonts w:ascii="Courier New" w:hAnsi="Courier New" w:cs="Courier New"/>
          <w:color w:val="0000FF"/>
          <w:sz w:val="17"/>
          <w:szCs w:val="17"/>
          <w:highlight w:val="white"/>
          <w:rPrChange w:id="1079" w:author="Author">
            <w:rPr>
              <w:rFonts w:ascii="Courier New" w:hAnsi="Courier New"/>
              <w:color w:val="000000"/>
            </w:rPr>
          </w:rPrChange>
        </w:rPr>
        <w:t>&gt;</w:t>
      </w:r>
      <w:del w:id="1080" w:author="Author">
        <w:r w:rsidRPr="00F3307B">
          <w:rPr>
            <w:rFonts w:ascii="Courier New" w:hAnsi="Courier New" w:cs="Courier New"/>
            <w:color w:val="000000"/>
            <w:sz w:val="17"/>
            <w:szCs w:val="17"/>
          </w:rPr>
          <w:delText>A code</w:delText>
        </w:r>
      </w:del>
      <w:ins w:id="1081" w:author="Author">
        <w:r w:rsidRPr="00F3307B">
          <w:rPr>
            <w:rFonts w:ascii="Courier New" w:hAnsi="Courier New" w:cs="Courier New"/>
            <w:color w:val="000000"/>
            <w:sz w:val="17"/>
            <w:szCs w:val="17"/>
            <w:highlight w:val="white"/>
            <w:rPrChange w:id="1082" w:author="Author">
              <w:rPr>
                <w:rFonts w:ascii="Consolas" w:hAnsi="Consolas" w:cs="Consolas"/>
                <w:color w:val="000000"/>
                <w:szCs w:val="17"/>
                <w:highlight w:val="white"/>
              </w:rPr>
            </w:rPrChange>
          </w:rPr>
          <w:t>Publication date range over</w:t>
        </w:r>
      </w:ins>
      <w:r w:rsidRPr="00F3307B">
        <w:rPr>
          <w:rFonts w:ascii="Courier New" w:hAnsi="Courier New" w:cs="Courier New"/>
          <w:color w:val="000000"/>
          <w:sz w:val="17"/>
          <w:szCs w:val="17"/>
          <w:highlight w:val="white"/>
          <w:rPrChange w:id="1083" w:author="Author">
            <w:rPr>
              <w:rFonts w:ascii="Courier New" w:hAnsi="Courier New"/>
              <w:color w:val="000000"/>
            </w:rPr>
          </w:rPrChange>
        </w:rPr>
        <w:t xml:space="preserve"> which </w:t>
      </w:r>
      <w:del w:id="1084" w:author="Author">
        <w:r w:rsidRPr="00F3307B">
          <w:rPr>
            <w:rFonts w:ascii="Courier New" w:hAnsi="Courier New" w:cs="Courier New"/>
            <w:color w:val="000000"/>
            <w:sz w:val="17"/>
            <w:szCs w:val="17"/>
          </w:rPr>
          <w:delText xml:space="preserve">indicates </w:delText>
        </w:r>
      </w:del>
      <w:r w:rsidRPr="00F3307B">
        <w:rPr>
          <w:rFonts w:ascii="Courier New" w:hAnsi="Courier New" w:cs="Courier New"/>
          <w:color w:val="000000"/>
          <w:sz w:val="17"/>
          <w:szCs w:val="17"/>
          <w:highlight w:val="white"/>
          <w:rPrChange w:id="1085" w:author="Author">
            <w:rPr>
              <w:rFonts w:ascii="Courier New" w:hAnsi="Courier New"/>
              <w:color w:val="000000"/>
            </w:rPr>
          </w:rPrChange>
        </w:rPr>
        <w:t xml:space="preserve">the </w:t>
      </w:r>
      <w:del w:id="1086" w:author="Author">
        <w:r w:rsidRPr="00F3307B">
          <w:rPr>
            <w:rFonts w:ascii="Courier New" w:hAnsi="Courier New" w:cs="Courier New"/>
            <w:color w:val="000000"/>
            <w:sz w:val="17"/>
            <w:szCs w:val="17"/>
          </w:rPr>
          <w:delText>language of the description if a text-searchable description</w:delText>
        </w:r>
      </w:del>
      <w:ins w:id="1087" w:author="Author">
        <w:r w:rsidRPr="00F3307B">
          <w:rPr>
            <w:rFonts w:ascii="Courier New" w:hAnsi="Courier New" w:cs="Courier New"/>
            <w:color w:val="000000"/>
            <w:sz w:val="17"/>
            <w:szCs w:val="17"/>
            <w:highlight w:val="white"/>
            <w:rPrChange w:id="1088" w:author="Author">
              <w:rPr>
                <w:rFonts w:ascii="Consolas" w:hAnsi="Consolas" w:cs="Consolas"/>
                <w:color w:val="000000"/>
                <w:szCs w:val="17"/>
                <w:highlight w:val="white"/>
              </w:rPr>
            </w:rPrChange>
          </w:rPr>
          <w:t>authority file</w:t>
        </w:r>
      </w:ins>
      <w:r w:rsidRPr="00F3307B">
        <w:rPr>
          <w:rFonts w:ascii="Courier New" w:hAnsi="Courier New" w:cs="Courier New"/>
          <w:color w:val="000000"/>
          <w:sz w:val="17"/>
          <w:szCs w:val="17"/>
          <w:highlight w:val="white"/>
          <w:rPrChange w:id="1089" w:author="Author">
            <w:rPr>
              <w:rFonts w:ascii="Courier New" w:hAnsi="Courier New"/>
              <w:color w:val="000000"/>
            </w:rPr>
          </w:rPrChange>
        </w:rPr>
        <w:t xml:space="preserve"> is </w:t>
      </w:r>
      <w:del w:id="1090" w:author="Author">
        <w:r w:rsidRPr="00F3307B">
          <w:rPr>
            <w:rFonts w:ascii="Courier New" w:hAnsi="Courier New" w:cs="Courier New"/>
            <w:color w:val="000000"/>
            <w:sz w:val="17"/>
            <w:szCs w:val="17"/>
          </w:rPr>
          <w:delText xml:space="preserve">available, or otherwise the code values N (not available) or U (unknown) </w:delText>
        </w:r>
      </w:del>
      <w:ins w:id="1091" w:author="Author">
        <w:r w:rsidRPr="00F3307B">
          <w:rPr>
            <w:rFonts w:ascii="Courier New" w:hAnsi="Courier New" w:cs="Courier New"/>
            <w:color w:val="000000"/>
            <w:sz w:val="17"/>
            <w:szCs w:val="17"/>
            <w:highlight w:val="white"/>
            <w:rPrChange w:id="1092" w:author="Author">
              <w:rPr>
                <w:rFonts w:ascii="Consolas" w:hAnsi="Consolas" w:cs="Consolas"/>
                <w:color w:val="000000"/>
                <w:szCs w:val="17"/>
                <w:highlight w:val="white"/>
              </w:rPr>
            </w:rPrChange>
          </w:rPr>
          <w:t>valid</w:t>
        </w:r>
      </w:ins>
      <w:r w:rsidRPr="00F3307B">
        <w:rPr>
          <w:rFonts w:ascii="Courier New" w:hAnsi="Courier New" w:cs="Courier New"/>
          <w:color w:val="0000FF"/>
          <w:sz w:val="17"/>
          <w:szCs w:val="17"/>
          <w:highlight w:val="white"/>
          <w:rPrChange w:id="1093" w:author="Author">
            <w:rPr>
              <w:rFonts w:ascii="Courier New" w:hAnsi="Courier New"/>
              <w:color w:val="000000"/>
            </w:rPr>
          </w:rPrChange>
        </w:rPr>
        <w:t>&lt;/</w:t>
      </w:r>
      <w:r w:rsidRPr="00F3307B">
        <w:rPr>
          <w:rFonts w:ascii="Courier New" w:hAnsi="Courier New" w:cs="Courier New"/>
          <w:color w:val="800000"/>
          <w:sz w:val="17"/>
          <w:szCs w:val="17"/>
          <w:highlight w:val="white"/>
          <w:rPrChange w:id="1094" w:author="Author">
            <w:rPr>
              <w:rFonts w:ascii="Courier New" w:hAnsi="Courier New"/>
              <w:color w:val="000000"/>
            </w:rPr>
          </w:rPrChange>
        </w:rPr>
        <w:t>xsd:documentation</w:t>
      </w:r>
      <w:r w:rsidRPr="00F3307B">
        <w:rPr>
          <w:rFonts w:ascii="Courier New" w:hAnsi="Courier New" w:cs="Courier New"/>
          <w:color w:val="0000FF"/>
          <w:sz w:val="17"/>
          <w:szCs w:val="17"/>
          <w:highlight w:val="white"/>
          <w:rPrChange w:id="1095" w:author="Author">
            <w:rPr>
              <w:rFonts w:ascii="Courier New" w:hAnsi="Courier New"/>
              <w:color w:val="000000"/>
            </w:rPr>
          </w:rPrChange>
        </w:rPr>
        <w:t>&gt;</w:t>
      </w:r>
    </w:p>
    <w:p w14:paraId="7425B30E"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096" w:author="Author">
            <w:rPr>
              <w:rFonts w:ascii="Courier New" w:hAnsi="Courier New"/>
              <w:color w:val="000000"/>
            </w:rPr>
          </w:rPrChange>
        </w:rPr>
      </w:pPr>
      <w:r w:rsidRPr="00F3307B">
        <w:rPr>
          <w:rFonts w:ascii="Courier New" w:hAnsi="Courier New" w:cs="Courier New"/>
          <w:color w:val="000000"/>
          <w:sz w:val="17"/>
          <w:szCs w:val="17"/>
          <w:highlight w:val="white"/>
          <w:rPrChange w:id="1097" w:author="Author">
            <w:rPr>
              <w:rFonts w:ascii="Courier New" w:hAnsi="Courier New"/>
              <w:color w:val="000000"/>
            </w:rPr>
          </w:rPrChange>
        </w:rPr>
        <w:tab/>
      </w:r>
      <w:r w:rsidRPr="00F3307B">
        <w:rPr>
          <w:rFonts w:ascii="Courier New" w:hAnsi="Courier New" w:cs="Courier New"/>
          <w:color w:val="000000"/>
          <w:sz w:val="17"/>
          <w:szCs w:val="17"/>
          <w:highlight w:val="white"/>
          <w:rPrChange w:id="1098" w:author="Author">
            <w:rPr>
              <w:rFonts w:ascii="Courier New" w:hAnsi="Courier New"/>
              <w:color w:val="000000"/>
            </w:rPr>
          </w:rPrChange>
        </w:rPr>
        <w:tab/>
      </w:r>
      <w:r w:rsidRPr="00F3307B">
        <w:rPr>
          <w:rFonts w:ascii="Courier New" w:hAnsi="Courier New" w:cs="Courier New"/>
          <w:color w:val="0000FF"/>
          <w:sz w:val="17"/>
          <w:szCs w:val="17"/>
          <w:highlight w:val="white"/>
          <w:rPrChange w:id="1099" w:author="Author">
            <w:rPr>
              <w:rFonts w:ascii="Courier New" w:hAnsi="Courier New"/>
              <w:color w:val="000000"/>
            </w:rPr>
          </w:rPrChange>
        </w:rPr>
        <w:t>&lt;/</w:t>
      </w:r>
      <w:r w:rsidRPr="00F3307B">
        <w:rPr>
          <w:rFonts w:ascii="Courier New" w:hAnsi="Courier New" w:cs="Courier New"/>
          <w:color w:val="800000"/>
          <w:sz w:val="17"/>
          <w:szCs w:val="17"/>
          <w:highlight w:val="white"/>
          <w:rPrChange w:id="1100" w:author="Author">
            <w:rPr>
              <w:rFonts w:ascii="Courier New" w:hAnsi="Courier New"/>
              <w:color w:val="000000"/>
            </w:rPr>
          </w:rPrChange>
        </w:rPr>
        <w:t>xsd:annotation</w:t>
      </w:r>
      <w:r w:rsidRPr="00F3307B">
        <w:rPr>
          <w:rFonts w:ascii="Courier New" w:hAnsi="Courier New" w:cs="Courier New"/>
          <w:color w:val="0000FF"/>
          <w:sz w:val="17"/>
          <w:szCs w:val="17"/>
          <w:highlight w:val="white"/>
          <w:rPrChange w:id="1101" w:author="Author">
            <w:rPr>
              <w:rFonts w:ascii="Courier New" w:hAnsi="Courier New"/>
              <w:color w:val="000000"/>
            </w:rPr>
          </w:rPrChange>
        </w:rPr>
        <w:t>&gt;</w:t>
      </w:r>
    </w:p>
    <w:p w14:paraId="65531918"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102" w:author="Author">
            <w:rPr>
              <w:rFonts w:ascii="Courier New" w:hAnsi="Courier New"/>
              <w:color w:val="000000"/>
            </w:rPr>
          </w:rPrChange>
        </w:rPr>
      </w:pPr>
      <w:r w:rsidRPr="00F3307B">
        <w:rPr>
          <w:rFonts w:ascii="Courier New" w:hAnsi="Courier New" w:cs="Courier New"/>
          <w:color w:val="000000"/>
          <w:sz w:val="17"/>
          <w:szCs w:val="17"/>
          <w:highlight w:val="white"/>
          <w:rPrChange w:id="1103" w:author="Author">
            <w:rPr>
              <w:rFonts w:ascii="Courier New" w:hAnsi="Courier New"/>
              <w:color w:val="000000"/>
            </w:rPr>
          </w:rPrChange>
        </w:rPr>
        <w:tab/>
      </w:r>
      <w:r w:rsidRPr="00F3307B">
        <w:rPr>
          <w:rFonts w:ascii="Courier New" w:hAnsi="Courier New" w:cs="Courier New"/>
          <w:color w:val="0000FF"/>
          <w:sz w:val="17"/>
          <w:szCs w:val="17"/>
          <w:highlight w:val="white"/>
          <w:rPrChange w:id="1104" w:author="Author">
            <w:rPr>
              <w:rFonts w:ascii="Courier New" w:hAnsi="Courier New"/>
              <w:color w:val="000000"/>
            </w:rPr>
          </w:rPrChange>
        </w:rPr>
        <w:t>&lt;/</w:t>
      </w:r>
      <w:r w:rsidRPr="00F3307B">
        <w:rPr>
          <w:rFonts w:ascii="Courier New" w:hAnsi="Courier New" w:cs="Courier New"/>
          <w:color w:val="800000"/>
          <w:sz w:val="17"/>
          <w:szCs w:val="17"/>
          <w:highlight w:val="white"/>
          <w:rPrChange w:id="1105" w:author="Author">
            <w:rPr>
              <w:rFonts w:ascii="Courier New" w:hAnsi="Courier New"/>
              <w:color w:val="000000"/>
            </w:rPr>
          </w:rPrChange>
        </w:rPr>
        <w:t>xsd:element</w:t>
      </w:r>
      <w:r w:rsidRPr="00F3307B">
        <w:rPr>
          <w:rFonts w:ascii="Courier New" w:hAnsi="Courier New" w:cs="Courier New"/>
          <w:color w:val="0000FF"/>
          <w:sz w:val="17"/>
          <w:szCs w:val="17"/>
          <w:highlight w:val="white"/>
          <w:rPrChange w:id="1106" w:author="Author">
            <w:rPr>
              <w:rFonts w:ascii="Courier New" w:hAnsi="Courier New"/>
              <w:color w:val="000000"/>
            </w:rPr>
          </w:rPrChange>
        </w:rPr>
        <w:t>&gt;</w:t>
      </w:r>
    </w:p>
    <w:p w14:paraId="3FF6950C" w14:textId="77777777" w:rsidR="00F3307B" w:rsidRPr="00F3307B" w:rsidRDefault="00F3307B" w:rsidP="00F3307B">
      <w:pPr>
        <w:autoSpaceDE w:val="0"/>
        <w:autoSpaceDN w:val="0"/>
        <w:adjustRightInd w:val="0"/>
        <w:rPr>
          <w:ins w:id="1107" w:author="Author"/>
          <w:rFonts w:ascii="Courier New" w:hAnsi="Courier New" w:cs="Courier New"/>
          <w:color w:val="000000"/>
          <w:sz w:val="17"/>
          <w:szCs w:val="17"/>
          <w:highlight w:val="white"/>
          <w:rPrChange w:id="1108" w:author="Author">
            <w:rPr>
              <w:ins w:id="1109" w:author="Author"/>
              <w:rFonts w:ascii="Consolas" w:hAnsi="Consolas" w:cs="Consolas"/>
              <w:color w:val="000000"/>
              <w:szCs w:val="17"/>
              <w:highlight w:val="white"/>
            </w:rPr>
          </w:rPrChange>
        </w:rPr>
      </w:pPr>
      <w:r w:rsidRPr="00F3307B">
        <w:rPr>
          <w:rFonts w:ascii="Courier New" w:hAnsi="Courier New" w:cs="Courier New"/>
          <w:color w:val="000000"/>
          <w:sz w:val="17"/>
          <w:szCs w:val="17"/>
          <w:highlight w:val="white"/>
          <w:rPrChange w:id="1110" w:author="Author">
            <w:rPr>
              <w:rFonts w:ascii="Courier New" w:hAnsi="Courier New"/>
              <w:color w:val="000000"/>
            </w:rPr>
          </w:rPrChange>
        </w:rPr>
        <w:tab/>
      </w:r>
      <w:r w:rsidRPr="00F3307B">
        <w:rPr>
          <w:rFonts w:ascii="Courier New" w:hAnsi="Courier New" w:cs="Courier New"/>
          <w:color w:val="0000FF"/>
          <w:sz w:val="17"/>
          <w:szCs w:val="17"/>
          <w:highlight w:val="white"/>
          <w:rPrChange w:id="1111" w:author="Author">
            <w:rPr>
              <w:rFonts w:ascii="Courier New" w:hAnsi="Courier New"/>
              <w:color w:val="000000"/>
            </w:rPr>
          </w:rPrChange>
        </w:rPr>
        <w:t>&lt;</w:t>
      </w:r>
      <w:r w:rsidRPr="00F3307B">
        <w:rPr>
          <w:rFonts w:ascii="Courier New" w:hAnsi="Courier New" w:cs="Courier New"/>
          <w:color w:val="800000"/>
          <w:sz w:val="17"/>
          <w:szCs w:val="17"/>
          <w:highlight w:val="white"/>
          <w:rPrChange w:id="1112" w:author="Author">
            <w:rPr>
              <w:rFonts w:ascii="Courier New" w:hAnsi="Courier New"/>
              <w:color w:val="000000"/>
            </w:rPr>
          </w:rPrChange>
        </w:rPr>
        <w:t>xsd:complexType</w:t>
      </w:r>
      <w:r w:rsidRPr="00F3307B">
        <w:rPr>
          <w:rFonts w:ascii="Courier New" w:hAnsi="Courier New" w:cs="Courier New"/>
          <w:color w:val="FF0000"/>
          <w:sz w:val="17"/>
          <w:szCs w:val="17"/>
          <w:highlight w:val="white"/>
          <w:rPrChange w:id="1113" w:author="Author">
            <w:rPr>
              <w:rFonts w:ascii="Courier New" w:hAnsi="Courier New"/>
              <w:color w:val="000000"/>
            </w:rPr>
          </w:rPrChange>
        </w:rPr>
        <w:t xml:space="preserve"> name</w:t>
      </w:r>
      <w:r w:rsidRPr="00F3307B">
        <w:rPr>
          <w:rFonts w:ascii="Courier New" w:hAnsi="Courier New" w:cs="Courier New"/>
          <w:color w:val="0000FF"/>
          <w:sz w:val="17"/>
          <w:szCs w:val="17"/>
          <w:highlight w:val="white"/>
          <w:rPrChange w:id="1114" w:author="Author">
            <w:rPr>
              <w:rFonts w:ascii="Courier New" w:hAnsi="Courier New"/>
              <w:color w:val="000000"/>
            </w:rPr>
          </w:rPrChange>
        </w:rPr>
        <w:t>="</w:t>
      </w:r>
      <w:ins w:id="1115" w:author="Author">
        <w:r w:rsidRPr="00F3307B">
          <w:rPr>
            <w:rFonts w:ascii="Courier New" w:hAnsi="Courier New" w:cs="Courier New"/>
            <w:color w:val="000000"/>
            <w:sz w:val="17"/>
            <w:szCs w:val="17"/>
            <w:highlight w:val="white"/>
            <w:rPrChange w:id="1116" w:author="Author">
              <w:rPr>
                <w:rFonts w:ascii="Consolas" w:hAnsi="Consolas" w:cs="Consolas"/>
                <w:color w:val="000000"/>
                <w:szCs w:val="17"/>
                <w:highlight w:val="white"/>
              </w:rPr>
            </w:rPrChange>
          </w:rPr>
          <w:t>PublicationDateRangeType</w:t>
        </w:r>
        <w:r w:rsidRPr="00F3307B">
          <w:rPr>
            <w:rFonts w:ascii="Courier New" w:hAnsi="Courier New" w:cs="Courier New"/>
            <w:color w:val="0000FF"/>
            <w:sz w:val="17"/>
            <w:szCs w:val="17"/>
            <w:highlight w:val="white"/>
            <w:rPrChange w:id="1117" w:author="Author">
              <w:rPr>
                <w:rFonts w:ascii="Consolas" w:hAnsi="Consolas" w:cs="Consolas"/>
                <w:color w:val="0000FF"/>
                <w:szCs w:val="17"/>
                <w:highlight w:val="white"/>
              </w:rPr>
            </w:rPrChange>
          </w:rPr>
          <w:t>"&gt;</w:t>
        </w:r>
      </w:ins>
    </w:p>
    <w:p w14:paraId="71C0B357" w14:textId="77777777" w:rsidR="00F3307B" w:rsidRPr="00F3307B" w:rsidRDefault="00F3307B" w:rsidP="00F3307B">
      <w:pPr>
        <w:autoSpaceDE w:val="0"/>
        <w:autoSpaceDN w:val="0"/>
        <w:adjustRightInd w:val="0"/>
        <w:rPr>
          <w:ins w:id="1118" w:author="Author"/>
          <w:rFonts w:ascii="Courier New" w:hAnsi="Courier New" w:cs="Courier New"/>
          <w:color w:val="000000"/>
          <w:sz w:val="17"/>
          <w:szCs w:val="17"/>
          <w:highlight w:val="white"/>
          <w:rPrChange w:id="1119" w:author="Author">
            <w:rPr>
              <w:ins w:id="1120" w:author="Author"/>
              <w:rFonts w:ascii="Consolas" w:hAnsi="Consolas" w:cs="Consolas"/>
              <w:color w:val="000000"/>
              <w:szCs w:val="17"/>
              <w:highlight w:val="white"/>
            </w:rPr>
          </w:rPrChange>
        </w:rPr>
      </w:pPr>
      <w:ins w:id="1121" w:author="Author">
        <w:r w:rsidRPr="00F3307B">
          <w:rPr>
            <w:rFonts w:ascii="Courier New" w:hAnsi="Courier New" w:cs="Courier New"/>
            <w:color w:val="000000"/>
            <w:sz w:val="17"/>
            <w:szCs w:val="17"/>
            <w:highlight w:val="white"/>
            <w:rPrChange w:id="1122"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1123"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1124"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125" w:author="Author">
              <w:rPr>
                <w:rFonts w:ascii="Consolas" w:hAnsi="Consolas" w:cs="Consolas"/>
                <w:color w:val="800000"/>
                <w:szCs w:val="17"/>
                <w:highlight w:val="white"/>
              </w:rPr>
            </w:rPrChange>
          </w:rPr>
          <w:t>xsd:sequence</w:t>
        </w:r>
        <w:r w:rsidRPr="00F3307B">
          <w:rPr>
            <w:rFonts w:ascii="Courier New" w:hAnsi="Courier New" w:cs="Courier New"/>
            <w:color w:val="0000FF"/>
            <w:sz w:val="17"/>
            <w:szCs w:val="17"/>
            <w:highlight w:val="white"/>
            <w:rPrChange w:id="1126" w:author="Author">
              <w:rPr>
                <w:rFonts w:ascii="Consolas" w:hAnsi="Consolas" w:cs="Consolas"/>
                <w:color w:val="0000FF"/>
                <w:szCs w:val="17"/>
                <w:highlight w:val="white"/>
              </w:rPr>
            </w:rPrChange>
          </w:rPr>
          <w:t>&gt;</w:t>
        </w:r>
      </w:ins>
    </w:p>
    <w:p w14:paraId="08AD0379" w14:textId="77777777" w:rsidR="00F3307B" w:rsidRPr="00F3307B" w:rsidRDefault="00F3307B" w:rsidP="00F3307B">
      <w:pPr>
        <w:autoSpaceDE w:val="0"/>
        <w:autoSpaceDN w:val="0"/>
        <w:adjustRightInd w:val="0"/>
        <w:rPr>
          <w:ins w:id="1127" w:author="Author"/>
          <w:rFonts w:ascii="Courier New" w:hAnsi="Courier New" w:cs="Courier New"/>
          <w:color w:val="000000"/>
          <w:sz w:val="17"/>
          <w:szCs w:val="17"/>
          <w:highlight w:val="white"/>
          <w:rPrChange w:id="1128" w:author="Author">
            <w:rPr>
              <w:ins w:id="1129" w:author="Author"/>
              <w:rFonts w:ascii="Consolas" w:hAnsi="Consolas" w:cs="Consolas"/>
              <w:color w:val="000000"/>
              <w:szCs w:val="17"/>
              <w:highlight w:val="white"/>
            </w:rPr>
          </w:rPrChange>
        </w:rPr>
      </w:pPr>
      <w:ins w:id="1130" w:author="Author">
        <w:r w:rsidRPr="00F3307B">
          <w:rPr>
            <w:rFonts w:ascii="Courier New" w:hAnsi="Courier New" w:cs="Courier New"/>
            <w:color w:val="000000"/>
            <w:sz w:val="17"/>
            <w:szCs w:val="17"/>
            <w:highlight w:val="white"/>
            <w:rPrChange w:id="1131"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1132"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1133"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1134"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135" w:author="Author">
              <w:rPr>
                <w:rFonts w:ascii="Consolas" w:hAnsi="Consolas" w:cs="Consolas"/>
                <w:color w:val="800000"/>
                <w:szCs w:val="17"/>
                <w:highlight w:val="white"/>
              </w:rPr>
            </w:rPrChange>
          </w:rPr>
          <w:t>xsd:element</w:t>
        </w:r>
        <w:r w:rsidRPr="00F3307B">
          <w:rPr>
            <w:rFonts w:ascii="Courier New" w:hAnsi="Courier New" w:cs="Courier New"/>
            <w:color w:val="FF0000"/>
            <w:sz w:val="17"/>
            <w:szCs w:val="17"/>
            <w:highlight w:val="white"/>
            <w:rPrChange w:id="1136" w:author="Author">
              <w:rPr>
                <w:rFonts w:ascii="Consolas" w:hAnsi="Consolas" w:cs="Consolas"/>
                <w:color w:val="FF0000"/>
                <w:szCs w:val="17"/>
                <w:highlight w:val="white"/>
              </w:rPr>
            </w:rPrChange>
          </w:rPr>
          <w:t xml:space="preserve"> ref</w:t>
        </w:r>
        <w:r w:rsidRPr="00F3307B">
          <w:rPr>
            <w:rFonts w:ascii="Courier New" w:hAnsi="Courier New" w:cs="Courier New"/>
            <w:color w:val="0000FF"/>
            <w:sz w:val="17"/>
            <w:szCs w:val="17"/>
            <w:highlight w:val="white"/>
            <w:rPrChange w:id="1137"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1138" w:author="Author">
              <w:rPr>
                <w:rFonts w:ascii="Consolas" w:hAnsi="Consolas" w:cs="Consolas"/>
                <w:color w:val="000000"/>
                <w:szCs w:val="17"/>
                <w:highlight w:val="white"/>
              </w:rPr>
            </w:rPrChange>
          </w:rPr>
          <w:t>com:StartDate</w:t>
        </w:r>
        <w:r w:rsidRPr="00F3307B">
          <w:rPr>
            <w:rFonts w:ascii="Courier New" w:hAnsi="Courier New" w:cs="Courier New"/>
            <w:color w:val="0000FF"/>
            <w:sz w:val="17"/>
            <w:szCs w:val="17"/>
            <w:highlight w:val="white"/>
            <w:rPrChange w:id="1139" w:author="Author">
              <w:rPr>
                <w:rFonts w:ascii="Consolas" w:hAnsi="Consolas" w:cs="Consolas"/>
                <w:color w:val="0000FF"/>
                <w:szCs w:val="17"/>
                <w:highlight w:val="white"/>
              </w:rPr>
            </w:rPrChange>
          </w:rPr>
          <w:t>"/&gt;</w:t>
        </w:r>
      </w:ins>
    </w:p>
    <w:p w14:paraId="706AFDF7" w14:textId="77777777" w:rsidR="00F3307B" w:rsidRPr="00F3307B" w:rsidRDefault="00F3307B" w:rsidP="00F3307B">
      <w:pPr>
        <w:autoSpaceDE w:val="0"/>
        <w:autoSpaceDN w:val="0"/>
        <w:adjustRightInd w:val="0"/>
        <w:rPr>
          <w:ins w:id="1140" w:author="Author"/>
          <w:rFonts w:ascii="Courier New" w:hAnsi="Courier New" w:cs="Courier New"/>
          <w:color w:val="000000"/>
          <w:sz w:val="17"/>
          <w:szCs w:val="17"/>
          <w:highlight w:val="white"/>
          <w:rPrChange w:id="1141" w:author="Author">
            <w:rPr>
              <w:ins w:id="1142" w:author="Author"/>
              <w:rFonts w:ascii="Consolas" w:hAnsi="Consolas" w:cs="Consolas"/>
              <w:color w:val="000000"/>
              <w:szCs w:val="17"/>
              <w:highlight w:val="white"/>
            </w:rPr>
          </w:rPrChange>
        </w:rPr>
      </w:pPr>
      <w:ins w:id="1143" w:author="Author">
        <w:r w:rsidRPr="00F3307B">
          <w:rPr>
            <w:rFonts w:ascii="Courier New" w:hAnsi="Courier New" w:cs="Courier New"/>
            <w:color w:val="000000"/>
            <w:sz w:val="17"/>
            <w:szCs w:val="17"/>
            <w:highlight w:val="white"/>
            <w:rPrChange w:id="1144"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1145"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1146"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1147"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148" w:author="Author">
              <w:rPr>
                <w:rFonts w:ascii="Consolas" w:hAnsi="Consolas" w:cs="Consolas"/>
                <w:color w:val="800000"/>
                <w:szCs w:val="17"/>
                <w:highlight w:val="white"/>
              </w:rPr>
            </w:rPrChange>
          </w:rPr>
          <w:t>xsd:element</w:t>
        </w:r>
        <w:r w:rsidRPr="00F3307B">
          <w:rPr>
            <w:rFonts w:ascii="Courier New" w:hAnsi="Courier New" w:cs="Courier New"/>
            <w:color w:val="FF0000"/>
            <w:sz w:val="17"/>
            <w:szCs w:val="17"/>
            <w:highlight w:val="white"/>
            <w:rPrChange w:id="1149" w:author="Author">
              <w:rPr>
                <w:rFonts w:ascii="Consolas" w:hAnsi="Consolas" w:cs="Consolas"/>
                <w:color w:val="FF0000"/>
                <w:szCs w:val="17"/>
                <w:highlight w:val="white"/>
              </w:rPr>
            </w:rPrChange>
          </w:rPr>
          <w:t xml:space="preserve"> ref</w:t>
        </w:r>
        <w:r w:rsidRPr="00F3307B">
          <w:rPr>
            <w:rFonts w:ascii="Courier New" w:hAnsi="Courier New" w:cs="Courier New"/>
            <w:color w:val="0000FF"/>
            <w:sz w:val="17"/>
            <w:szCs w:val="17"/>
            <w:highlight w:val="white"/>
            <w:rPrChange w:id="1150"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1151" w:author="Author">
              <w:rPr>
                <w:rFonts w:ascii="Consolas" w:hAnsi="Consolas" w:cs="Consolas"/>
                <w:color w:val="000000"/>
                <w:szCs w:val="17"/>
                <w:highlight w:val="white"/>
              </w:rPr>
            </w:rPrChange>
          </w:rPr>
          <w:t>com:EndDate</w:t>
        </w:r>
        <w:r w:rsidRPr="00F3307B">
          <w:rPr>
            <w:rFonts w:ascii="Courier New" w:hAnsi="Courier New" w:cs="Courier New"/>
            <w:color w:val="0000FF"/>
            <w:sz w:val="17"/>
            <w:szCs w:val="17"/>
            <w:highlight w:val="white"/>
            <w:rPrChange w:id="1152" w:author="Author">
              <w:rPr>
                <w:rFonts w:ascii="Consolas" w:hAnsi="Consolas" w:cs="Consolas"/>
                <w:color w:val="0000FF"/>
                <w:szCs w:val="17"/>
                <w:highlight w:val="white"/>
              </w:rPr>
            </w:rPrChange>
          </w:rPr>
          <w:t>"/&gt;</w:t>
        </w:r>
      </w:ins>
    </w:p>
    <w:p w14:paraId="539DD1BC" w14:textId="77777777" w:rsidR="00F3307B" w:rsidRPr="00F3307B" w:rsidRDefault="00F3307B" w:rsidP="00F3307B">
      <w:pPr>
        <w:autoSpaceDE w:val="0"/>
        <w:autoSpaceDN w:val="0"/>
        <w:adjustRightInd w:val="0"/>
        <w:rPr>
          <w:ins w:id="1153" w:author="Author"/>
          <w:rFonts w:ascii="Courier New" w:hAnsi="Courier New" w:cs="Courier New"/>
          <w:color w:val="000000"/>
          <w:sz w:val="17"/>
          <w:szCs w:val="17"/>
          <w:highlight w:val="white"/>
          <w:rPrChange w:id="1154" w:author="Author">
            <w:rPr>
              <w:ins w:id="1155" w:author="Author"/>
              <w:rFonts w:ascii="Consolas" w:hAnsi="Consolas" w:cs="Consolas"/>
              <w:color w:val="000000"/>
              <w:szCs w:val="17"/>
              <w:highlight w:val="white"/>
            </w:rPr>
          </w:rPrChange>
        </w:rPr>
      </w:pPr>
      <w:ins w:id="1156" w:author="Author">
        <w:r w:rsidRPr="00F3307B">
          <w:rPr>
            <w:rFonts w:ascii="Courier New" w:hAnsi="Courier New" w:cs="Courier New"/>
            <w:color w:val="000000"/>
            <w:sz w:val="17"/>
            <w:szCs w:val="17"/>
            <w:highlight w:val="white"/>
            <w:rPrChange w:id="1157"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1158"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1159"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160" w:author="Author">
              <w:rPr>
                <w:rFonts w:ascii="Consolas" w:hAnsi="Consolas" w:cs="Consolas"/>
                <w:color w:val="800000"/>
                <w:szCs w:val="17"/>
                <w:highlight w:val="white"/>
              </w:rPr>
            </w:rPrChange>
          </w:rPr>
          <w:t>xsd:sequence</w:t>
        </w:r>
        <w:r w:rsidRPr="00F3307B">
          <w:rPr>
            <w:rFonts w:ascii="Courier New" w:hAnsi="Courier New" w:cs="Courier New"/>
            <w:color w:val="0000FF"/>
            <w:sz w:val="17"/>
            <w:szCs w:val="17"/>
            <w:highlight w:val="white"/>
            <w:rPrChange w:id="1161" w:author="Author">
              <w:rPr>
                <w:rFonts w:ascii="Consolas" w:hAnsi="Consolas" w:cs="Consolas"/>
                <w:color w:val="0000FF"/>
                <w:szCs w:val="17"/>
                <w:highlight w:val="white"/>
              </w:rPr>
            </w:rPrChange>
          </w:rPr>
          <w:t>&gt;</w:t>
        </w:r>
      </w:ins>
    </w:p>
    <w:p w14:paraId="6883ED70" w14:textId="77777777" w:rsidR="00F3307B" w:rsidRPr="00F3307B" w:rsidRDefault="00F3307B" w:rsidP="00F3307B">
      <w:pPr>
        <w:autoSpaceDE w:val="0"/>
        <w:autoSpaceDN w:val="0"/>
        <w:adjustRightInd w:val="0"/>
        <w:rPr>
          <w:ins w:id="1162" w:author="Author"/>
          <w:rFonts w:ascii="Courier New" w:hAnsi="Courier New" w:cs="Courier New"/>
          <w:color w:val="000000"/>
          <w:sz w:val="17"/>
          <w:szCs w:val="17"/>
          <w:highlight w:val="white"/>
          <w:rPrChange w:id="1163" w:author="Author">
            <w:rPr>
              <w:ins w:id="1164" w:author="Author"/>
              <w:rFonts w:ascii="Consolas" w:hAnsi="Consolas" w:cs="Consolas"/>
              <w:color w:val="000000"/>
              <w:szCs w:val="17"/>
              <w:highlight w:val="white"/>
            </w:rPr>
          </w:rPrChange>
        </w:rPr>
      </w:pPr>
      <w:ins w:id="1165" w:author="Author">
        <w:r w:rsidRPr="00F3307B">
          <w:rPr>
            <w:rFonts w:ascii="Courier New" w:hAnsi="Courier New" w:cs="Courier New"/>
            <w:color w:val="000000"/>
            <w:sz w:val="17"/>
            <w:szCs w:val="17"/>
            <w:highlight w:val="white"/>
            <w:rPrChange w:id="1166"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1167"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168" w:author="Author">
              <w:rPr>
                <w:rFonts w:ascii="Consolas" w:hAnsi="Consolas" w:cs="Consolas"/>
                <w:color w:val="800000"/>
                <w:szCs w:val="17"/>
                <w:highlight w:val="white"/>
              </w:rPr>
            </w:rPrChange>
          </w:rPr>
          <w:t>xsd:complexType</w:t>
        </w:r>
        <w:r w:rsidRPr="00F3307B">
          <w:rPr>
            <w:rFonts w:ascii="Courier New" w:hAnsi="Courier New" w:cs="Courier New"/>
            <w:color w:val="0000FF"/>
            <w:sz w:val="17"/>
            <w:szCs w:val="17"/>
            <w:highlight w:val="white"/>
            <w:rPrChange w:id="1169" w:author="Author">
              <w:rPr>
                <w:rFonts w:ascii="Consolas" w:hAnsi="Consolas" w:cs="Consolas"/>
                <w:color w:val="0000FF"/>
                <w:szCs w:val="17"/>
                <w:highlight w:val="white"/>
              </w:rPr>
            </w:rPrChange>
          </w:rPr>
          <w:t>&gt;</w:t>
        </w:r>
      </w:ins>
    </w:p>
    <w:p w14:paraId="2838E138" w14:textId="77777777" w:rsidR="00F3307B" w:rsidRPr="00F3307B" w:rsidRDefault="00F3307B" w:rsidP="00F3307B">
      <w:pPr>
        <w:autoSpaceDE w:val="0"/>
        <w:autoSpaceDN w:val="0"/>
        <w:adjustRightInd w:val="0"/>
        <w:rPr>
          <w:ins w:id="1170" w:author="Author"/>
          <w:rFonts w:ascii="Courier New" w:hAnsi="Courier New" w:cs="Courier New"/>
          <w:color w:val="000000"/>
          <w:sz w:val="17"/>
          <w:szCs w:val="17"/>
          <w:highlight w:val="white"/>
          <w:rPrChange w:id="1171" w:author="Author">
            <w:rPr>
              <w:ins w:id="1172" w:author="Author"/>
              <w:rFonts w:ascii="Consolas" w:hAnsi="Consolas" w:cs="Consolas"/>
              <w:color w:val="000000"/>
              <w:szCs w:val="17"/>
              <w:highlight w:val="white"/>
            </w:rPr>
          </w:rPrChange>
        </w:rPr>
      </w:pPr>
      <w:ins w:id="1173" w:author="Author">
        <w:r w:rsidRPr="00F3307B">
          <w:rPr>
            <w:rFonts w:ascii="Courier New" w:hAnsi="Courier New" w:cs="Courier New"/>
            <w:color w:val="000000"/>
            <w:sz w:val="17"/>
            <w:szCs w:val="17"/>
            <w:highlight w:val="white"/>
            <w:rPrChange w:id="1174"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1175"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176" w:author="Author">
              <w:rPr>
                <w:rFonts w:ascii="Consolas" w:hAnsi="Consolas" w:cs="Consolas"/>
                <w:color w:val="800000"/>
                <w:szCs w:val="17"/>
                <w:highlight w:val="white"/>
              </w:rPr>
            </w:rPrChange>
          </w:rPr>
          <w:t>xsd:element</w:t>
        </w:r>
        <w:r w:rsidRPr="00F3307B">
          <w:rPr>
            <w:rFonts w:ascii="Courier New" w:hAnsi="Courier New" w:cs="Courier New"/>
            <w:color w:val="FF0000"/>
            <w:sz w:val="17"/>
            <w:szCs w:val="17"/>
            <w:highlight w:val="white"/>
            <w:rPrChange w:id="1177" w:author="Author">
              <w:rPr>
                <w:rFonts w:ascii="Consolas" w:hAnsi="Consolas" w:cs="Consolas"/>
                <w:color w:val="FF0000"/>
                <w:szCs w:val="17"/>
                <w:highlight w:val="white"/>
              </w:rPr>
            </w:rPrChange>
          </w:rPr>
          <w:t xml:space="preserve"> name</w:t>
        </w:r>
        <w:r w:rsidRPr="00F3307B">
          <w:rPr>
            <w:rFonts w:ascii="Courier New" w:hAnsi="Courier New" w:cs="Courier New"/>
            <w:color w:val="0000FF"/>
            <w:sz w:val="17"/>
            <w:szCs w:val="17"/>
            <w:highlight w:val="white"/>
            <w:rPrChange w:id="1178" w:author="Author">
              <w:rPr>
                <w:rFonts w:ascii="Consolas" w:hAnsi="Consolas" w:cs="Consolas"/>
                <w:color w:val="0000FF"/>
                <w:szCs w:val="17"/>
                <w:highlight w:val="white"/>
              </w:rPr>
            </w:rPrChange>
          </w:rPr>
          <w:t>="</w:t>
        </w:r>
        <w:r w:rsidRPr="00F3307B">
          <w:rPr>
            <w:rFonts w:ascii="Courier New" w:hAnsi="Courier New" w:cs="Courier New"/>
            <w:color w:val="000000"/>
            <w:sz w:val="17"/>
            <w:szCs w:val="17"/>
            <w:rPrChange w:id="1179" w:author="Author">
              <w:rPr>
                <w:rFonts w:ascii="Consolas" w:hAnsi="Consolas" w:cs="Consolas"/>
                <w:color w:val="000000"/>
                <w:szCs w:val="17"/>
                <w:highlight w:val="white"/>
              </w:rPr>
            </w:rPrChange>
          </w:rPr>
          <w:t>SearchableDescriptionCode</w:t>
        </w:r>
        <w:r w:rsidRPr="00F3307B">
          <w:rPr>
            <w:rFonts w:ascii="Courier New" w:hAnsi="Courier New" w:cs="Courier New"/>
            <w:color w:val="0000FF"/>
            <w:sz w:val="17"/>
            <w:szCs w:val="17"/>
            <w:rPrChange w:id="1180" w:author="Author">
              <w:rPr>
                <w:rFonts w:ascii="Consolas" w:hAnsi="Consolas" w:cs="Consolas"/>
                <w:color w:val="0000FF"/>
                <w:szCs w:val="17"/>
                <w:highlight w:val="white"/>
              </w:rPr>
            </w:rPrChange>
          </w:rPr>
          <w:t>"</w:t>
        </w:r>
        <w:r w:rsidRPr="00F3307B">
          <w:rPr>
            <w:rFonts w:ascii="Courier New" w:hAnsi="Courier New" w:cs="Courier New"/>
            <w:color w:val="FF0000"/>
            <w:sz w:val="17"/>
            <w:szCs w:val="17"/>
            <w:rPrChange w:id="1181" w:author="Author">
              <w:rPr>
                <w:rFonts w:ascii="Consolas" w:hAnsi="Consolas" w:cs="Consolas"/>
                <w:color w:val="FF0000"/>
                <w:szCs w:val="17"/>
                <w:highlight w:val="white"/>
              </w:rPr>
            </w:rPrChange>
          </w:rPr>
          <w:t xml:space="preserve"> type</w:t>
        </w:r>
        <w:r w:rsidRPr="00F3307B">
          <w:rPr>
            <w:rFonts w:ascii="Courier New" w:hAnsi="Courier New" w:cs="Courier New"/>
            <w:color w:val="0000FF"/>
            <w:sz w:val="17"/>
            <w:szCs w:val="17"/>
            <w:rPrChange w:id="1182" w:author="Author">
              <w:rPr>
                <w:rFonts w:ascii="Consolas" w:hAnsi="Consolas" w:cs="Consolas"/>
                <w:color w:val="0000FF"/>
                <w:szCs w:val="17"/>
                <w:highlight w:val="white"/>
              </w:rPr>
            </w:rPrChange>
          </w:rPr>
          <w:t>="</w:t>
        </w:r>
        <w:r w:rsidRPr="00F3307B">
          <w:rPr>
            <w:rFonts w:ascii="Courier New" w:hAnsi="Courier New" w:cs="Courier New"/>
            <w:color w:val="000000"/>
            <w:sz w:val="17"/>
            <w:szCs w:val="17"/>
            <w:rPrChange w:id="1183" w:author="Author">
              <w:rPr>
                <w:rFonts w:ascii="Consolas" w:hAnsi="Consolas" w:cs="Consolas"/>
                <w:color w:val="000000"/>
                <w:szCs w:val="17"/>
                <w:highlight w:val="white"/>
              </w:rPr>
            </w:rPrChange>
          </w:rPr>
          <w:t>afp:SearchableCodeType</w:t>
        </w:r>
        <w:r w:rsidRPr="00F3307B">
          <w:rPr>
            <w:rFonts w:ascii="Courier New" w:hAnsi="Courier New" w:cs="Courier New"/>
            <w:color w:val="0000FF"/>
            <w:sz w:val="17"/>
            <w:szCs w:val="17"/>
            <w:rPrChange w:id="1184" w:author="Author">
              <w:rPr>
                <w:rFonts w:ascii="Consolas" w:hAnsi="Consolas" w:cs="Consolas"/>
                <w:color w:val="0000FF"/>
                <w:szCs w:val="17"/>
                <w:highlight w:val="white"/>
              </w:rPr>
            </w:rPrChange>
          </w:rPr>
          <w:t>"&gt;</w:t>
        </w:r>
      </w:ins>
    </w:p>
    <w:p w14:paraId="2924DAAA" w14:textId="77777777" w:rsidR="00F3307B" w:rsidRPr="00F3307B" w:rsidRDefault="00F3307B" w:rsidP="00F3307B">
      <w:pPr>
        <w:autoSpaceDE w:val="0"/>
        <w:autoSpaceDN w:val="0"/>
        <w:adjustRightInd w:val="0"/>
        <w:rPr>
          <w:ins w:id="1185" w:author="Author"/>
          <w:rFonts w:ascii="Courier New" w:hAnsi="Courier New" w:cs="Courier New"/>
          <w:color w:val="000000"/>
          <w:sz w:val="17"/>
          <w:szCs w:val="17"/>
          <w:highlight w:val="white"/>
          <w:rPrChange w:id="1186" w:author="Author">
            <w:rPr>
              <w:ins w:id="1187" w:author="Author"/>
              <w:rFonts w:ascii="Courier New" w:hAnsi="Courier New"/>
              <w:color w:val="000000"/>
            </w:rPr>
          </w:rPrChange>
        </w:rPr>
      </w:pPr>
      <w:ins w:id="1188" w:author="Author">
        <w:r w:rsidRPr="00F3307B">
          <w:rPr>
            <w:rFonts w:ascii="Courier New" w:hAnsi="Courier New" w:cs="Courier New"/>
            <w:color w:val="000000"/>
            <w:sz w:val="17"/>
            <w:szCs w:val="17"/>
            <w:highlight w:val="white"/>
            <w:rPrChange w:id="1189" w:author="Author">
              <w:rPr>
                <w:rFonts w:ascii="Courier New" w:hAnsi="Courier New"/>
                <w:color w:val="000000"/>
              </w:rPr>
            </w:rPrChange>
          </w:rPr>
          <w:tab/>
        </w:r>
        <w:r w:rsidRPr="00F3307B">
          <w:rPr>
            <w:rFonts w:ascii="Courier New" w:hAnsi="Courier New" w:cs="Courier New"/>
            <w:color w:val="000000"/>
            <w:sz w:val="17"/>
            <w:szCs w:val="17"/>
            <w:highlight w:val="white"/>
            <w:rPrChange w:id="1190" w:author="Author">
              <w:rPr>
                <w:rFonts w:ascii="Courier New" w:hAnsi="Courier New"/>
                <w:color w:val="000000"/>
              </w:rPr>
            </w:rPrChange>
          </w:rPr>
          <w:tab/>
        </w:r>
        <w:r w:rsidRPr="00F3307B">
          <w:rPr>
            <w:rFonts w:ascii="Courier New" w:hAnsi="Courier New" w:cs="Courier New"/>
            <w:color w:val="0000FF"/>
            <w:sz w:val="17"/>
            <w:szCs w:val="17"/>
            <w:highlight w:val="white"/>
            <w:rPrChange w:id="1191" w:author="Author">
              <w:rPr>
                <w:rFonts w:ascii="Courier New" w:hAnsi="Courier New"/>
                <w:color w:val="000000"/>
              </w:rPr>
            </w:rPrChange>
          </w:rPr>
          <w:t>&lt;</w:t>
        </w:r>
        <w:r w:rsidRPr="00F3307B">
          <w:rPr>
            <w:rFonts w:ascii="Courier New" w:hAnsi="Courier New" w:cs="Courier New"/>
            <w:color w:val="800000"/>
            <w:sz w:val="17"/>
            <w:szCs w:val="17"/>
            <w:highlight w:val="white"/>
            <w:rPrChange w:id="1192" w:author="Author">
              <w:rPr>
                <w:rFonts w:ascii="Courier New" w:hAnsi="Courier New"/>
                <w:color w:val="000000"/>
              </w:rPr>
            </w:rPrChange>
          </w:rPr>
          <w:t>xsd:annotation</w:t>
        </w:r>
        <w:r w:rsidRPr="00F3307B">
          <w:rPr>
            <w:rFonts w:ascii="Courier New" w:hAnsi="Courier New" w:cs="Courier New"/>
            <w:color w:val="0000FF"/>
            <w:sz w:val="17"/>
            <w:szCs w:val="17"/>
            <w:highlight w:val="white"/>
            <w:rPrChange w:id="1193" w:author="Author">
              <w:rPr>
                <w:rFonts w:ascii="Courier New" w:hAnsi="Courier New"/>
                <w:color w:val="000000"/>
              </w:rPr>
            </w:rPrChange>
          </w:rPr>
          <w:t>&gt;</w:t>
        </w:r>
      </w:ins>
    </w:p>
    <w:p w14:paraId="05E583E1" w14:textId="77777777" w:rsidR="00F3307B" w:rsidRPr="00F3307B" w:rsidRDefault="00F3307B" w:rsidP="00F3307B">
      <w:pPr>
        <w:autoSpaceDE w:val="0"/>
        <w:autoSpaceDN w:val="0"/>
        <w:adjustRightInd w:val="0"/>
        <w:rPr>
          <w:ins w:id="1194" w:author="Author"/>
          <w:rFonts w:ascii="Courier New" w:hAnsi="Courier New" w:cs="Courier New"/>
          <w:color w:val="000000"/>
          <w:sz w:val="17"/>
          <w:szCs w:val="17"/>
          <w:highlight w:val="white"/>
          <w:rPrChange w:id="1195" w:author="Author">
            <w:rPr>
              <w:ins w:id="1196" w:author="Author"/>
              <w:rFonts w:ascii="Consolas" w:hAnsi="Consolas" w:cs="Consolas"/>
              <w:color w:val="000000"/>
              <w:szCs w:val="17"/>
              <w:highlight w:val="white"/>
            </w:rPr>
          </w:rPrChange>
        </w:rPr>
      </w:pPr>
      <w:ins w:id="1197" w:author="Author">
        <w:r w:rsidRPr="00F3307B">
          <w:rPr>
            <w:rFonts w:ascii="Courier New" w:hAnsi="Courier New" w:cs="Courier New"/>
            <w:color w:val="000000"/>
            <w:sz w:val="17"/>
            <w:szCs w:val="17"/>
            <w:highlight w:val="white"/>
            <w:rPrChange w:id="1198"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1199"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1200"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1201"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202" w:author="Author">
              <w:rPr>
                <w:rFonts w:ascii="Consolas" w:hAnsi="Consolas" w:cs="Consolas"/>
                <w:color w:val="800000"/>
                <w:szCs w:val="17"/>
                <w:highlight w:val="white"/>
              </w:rPr>
            </w:rPrChange>
          </w:rPr>
          <w:t>xsd:documentation</w:t>
        </w:r>
        <w:r w:rsidRPr="00F3307B">
          <w:rPr>
            <w:rFonts w:ascii="Courier New" w:hAnsi="Courier New" w:cs="Courier New"/>
            <w:color w:val="0000FF"/>
            <w:sz w:val="17"/>
            <w:szCs w:val="17"/>
            <w:highlight w:val="white"/>
            <w:rPrChange w:id="1203" w:author="Author">
              <w:rPr>
                <w:rFonts w:ascii="Consolas" w:hAnsi="Consolas" w:cs="Consolas"/>
                <w:color w:val="0000FF"/>
                <w:szCs w:val="17"/>
                <w:highlight w:val="white"/>
              </w:rPr>
            </w:rPrChange>
          </w:rPr>
          <w:t>&gt;</w:t>
        </w:r>
        <w:r w:rsidRPr="00F3307B">
          <w:rPr>
            <w:rFonts w:ascii="Courier New" w:hAnsi="Courier New" w:cs="Courier New"/>
            <w:color w:val="000000"/>
            <w:sz w:val="17"/>
            <w:szCs w:val="17"/>
            <w:highlight w:val="white"/>
            <w:rPrChange w:id="1204" w:author="Author">
              <w:rPr>
                <w:rFonts w:ascii="Consolas" w:hAnsi="Consolas" w:cs="Consolas"/>
                <w:color w:val="000000"/>
                <w:szCs w:val="17"/>
                <w:highlight w:val="white"/>
              </w:rPr>
            </w:rPrChange>
          </w:rPr>
          <w:t>A code which indicates the language if a text-searchable description is available, or otherwise indicated with 'N' if not available</w:t>
        </w:r>
        <w:r w:rsidRPr="00F3307B">
          <w:rPr>
            <w:rFonts w:ascii="Courier New" w:hAnsi="Courier New" w:cs="Courier New"/>
            <w:color w:val="0000FF"/>
            <w:sz w:val="17"/>
            <w:szCs w:val="17"/>
            <w:highlight w:val="white"/>
            <w:rPrChange w:id="1205"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206" w:author="Author">
              <w:rPr>
                <w:rFonts w:ascii="Consolas" w:hAnsi="Consolas" w:cs="Consolas"/>
                <w:color w:val="800000"/>
                <w:szCs w:val="17"/>
                <w:highlight w:val="white"/>
              </w:rPr>
            </w:rPrChange>
          </w:rPr>
          <w:t>xsd:documentation</w:t>
        </w:r>
        <w:r w:rsidRPr="00F3307B">
          <w:rPr>
            <w:rFonts w:ascii="Courier New" w:hAnsi="Courier New" w:cs="Courier New"/>
            <w:color w:val="0000FF"/>
            <w:sz w:val="17"/>
            <w:szCs w:val="17"/>
            <w:highlight w:val="white"/>
            <w:rPrChange w:id="1207" w:author="Author">
              <w:rPr>
                <w:rFonts w:ascii="Consolas" w:hAnsi="Consolas" w:cs="Consolas"/>
                <w:color w:val="0000FF"/>
                <w:szCs w:val="17"/>
                <w:highlight w:val="white"/>
              </w:rPr>
            </w:rPrChange>
          </w:rPr>
          <w:t>&gt;</w:t>
        </w:r>
      </w:ins>
    </w:p>
    <w:p w14:paraId="5100F33A" w14:textId="77777777" w:rsidR="00F3307B" w:rsidRPr="00F3307B" w:rsidRDefault="00F3307B" w:rsidP="00F3307B">
      <w:pPr>
        <w:autoSpaceDE w:val="0"/>
        <w:autoSpaceDN w:val="0"/>
        <w:adjustRightInd w:val="0"/>
        <w:rPr>
          <w:ins w:id="1208" w:author="Author"/>
          <w:rFonts w:ascii="Courier New" w:hAnsi="Courier New" w:cs="Courier New"/>
          <w:color w:val="000000"/>
          <w:sz w:val="17"/>
          <w:szCs w:val="17"/>
          <w:highlight w:val="white"/>
          <w:rPrChange w:id="1209" w:author="Author">
            <w:rPr>
              <w:ins w:id="1210" w:author="Author"/>
              <w:rFonts w:ascii="Consolas" w:hAnsi="Consolas" w:cs="Consolas"/>
              <w:color w:val="000000"/>
              <w:szCs w:val="17"/>
              <w:highlight w:val="white"/>
            </w:rPr>
          </w:rPrChange>
        </w:rPr>
      </w:pPr>
      <w:ins w:id="1211" w:author="Author">
        <w:r w:rsidRPr="00F3307B">
          <w:rPr>
            <w:rFonts w:ascii="Courier New" w:hAnsi="Courier New" w:cs="Courier New"/>
            <w:color w:val="000000"/>
            <w:sz w:val="17"/>
            <w:szCs w:val="17"/>
            <w:highlight w:val="white"/>
            <w:rPrChange w:id="1212" w:author="Author">
              <w:rPr>
                <w:rFonts w:ascii="Courier New" w:hAnsi="Courier New"/>
                <w:color w:val="000000"/>
              </w:rPr>
            </w:rPrChange>
          </w:rPr>
          <w:tab/>
        </w:r>
        <w:r w:rsidRPr="00F3307B">
          <w:rPr>
            <w:rFonts w:ascii="Courier New" w:hAnsi="Courier New" w:cs="Courier New"/>
            <w:color w:val="000000"/>
            <w:sz w:val="17"/>
            <w:szCs w:val="17"/>
            <w:highlight w:val="white"/>
            <w:rPrChange w:id="1213" w:author="Author">
              <w:rPr>
                <w:rFonts w:ascii="Courier New" w:hAnsi="Courier New"/>
                <w:color w:val="000000"/>
              </w:rPr>
            </w:rPrChange>
          </w:rPr>
          <w:tab/>
        </w:r>
        <w:r w:rsidRPr="00F3307B">
          <w:rPr>
            <w:rFonts w:ascii="Courier New" w:hAnsi="Courier New" w:cs="Courier New"/>
            <w:color w:val="0000FF"/>
            <w:sz w:val="17"/>
            <w:szCs w:val="17"/>
            <w:highlight w:val="white"/>
            <w:rPrChange w:id="1214" w:author="Author">
              <w:rPr>
                <w:rFonts w:ascii="Courier New" w:hAnsi="Courier New"/>
                <w:color w:val="000000"/>
              </w:rPr>
            </w:rPrChange>
          </w:rPr>
          <w:t>&lt;/</w:t>
        </w:r>
        <w:r w:rsidRPr="00F3307B">
          <w:rPr>
            <w:rFonts w:ascii="Courier New" w:hAnsi="Courier New" w:cs="Courier New"/>
            <w:color w:val="800000"/>
            <w:sz w:val="17"/>
            <w:szCs w:val="17"/>
            <w:highlight w:val="white"/>
            <w:rPrChange w:id="1215" w:author="Author">
              <w:rPr>
                <w:rFonts w:ascii="Courier New" w:hAnsi="Courier New"/>
                <w:color w:val="000000"/>
              </w:rPr>
            </w:rPrChange>
          </w:rPr>
          <w:t>xsd:annotation</w:t>
        </w:r>
        <w:r w:rsidRPr="00F3307B">
          <w:rPr>
            <w:rFonts w:ascii="Courier New" w:hAnsi="Courier New" w:cs="Courier New"/>
            <w:color w:val="0000FF"/>
            <w:sz w:val="17"/>
            <w:szCs w:val="17"/>
            <w:highlight w:val="white"/>
            <w:rPrChange w:id="1216" w:author="Author">
              <w:rPr>
                <w:rFonts w:ascii="Courier New" w:hAnsi="Courier New"/>
                <w:color w:val="000000"/>
              </w:rPr>
            </w:rPrChange>
          </w:rPr>
          <w:t>&gt;</w:t>
        </w:r>
      </w:ins>
    </w:p>
    <w:p w14:paraId="2C7FE385" w14:textId="77777777" w:rsidR="00F3307B" w:rsidRPr="00F3307B" w:rsidRDefault="00F3307B" w:rsidP="00F3307B">
      <w:pPr>
        <w:autoSpaceDE w:val="0"/>
        <w:autoSpaceDN w:val="0"/>
        <w:adjustRightInd w:val="0"/>
        <w:rPr>
          <w:ins w:id="1217" w:author="Author"/>
          <w:rFonts w:ascii="Courier New" w:hAnsi="Courier New" w:cs="Courier New"/>
          <w:color w:val="000000"/>
          <w:sz w:val="17"/>
          <w:szCs w:val="17"/>
          <w:highlight w:val="white"/>
          <w:rPrChange w:id="1218" w:author="Author">
            <w:rPr>
              <w:ins w:id="1219" w:author="Author"/>
              <w:rFonts w:ascii="Consolas" w:hAnsi="Consolas" w:cs="Consolas"/>
              <w:color w:val="000000"/>
              <w:szCs w:val="17"/>
              <w:highlight w:val="white"/>
            </w:rPr>
          </w:rPrChange>
        </w:rPr>
      </w:pPr>
      <w:ins w:id="1220" w:author="Author">
        <w:r w:rsidRPr="00F3307B">
          <w:rPr>
            <w:rFonts w:ascii="Courier New" w:hAnsi="Courier New" w:cs="Courier New"/>
            <w:color w:val="000000"/>
            <w:sz w:val="17"/>
            <w:szCs w:val="17"/>
            <w:highlight w:val="white"/>
            <w:rPrChange w:id="1221"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1222"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223" w:author="Author">
              <w:rPr>
                <w:rFonts w:ascii="Consolas" w:hAnsi="Consolas" w:cs="Consolas"/>
                <w:color w:val="800000"/>
                <w:szCs w:val="17"/>
                <w:highlight w:val="white"/>
              </w:rPr>
            </w:rPrChange>
          </w:rPr>
          <w:t>xsd:element</w:t>
        </w:r>
        <w:r w:rsidRPr="00F3307B">
          <w:rPr>
            <w:rFonts w:ascii="Courier New" w:hAnsi="Courier New" w:cs="Courier New"/>
            <w:color w:val="0000FF"/>
            <w:sz w:val="17"/>
            <w:szCs w:val="17"/>
            <w:highlight w:val="white"/>
            <w:rPrChange w:id="1224" w:author="Author">
              <w:rPr>
                <w:rFonts w:ascii="Consolas" w:hAnsi="Consolas" w:cs="Consolas"/>
                <w:color w:val="0000FF"/>
                <w:szCs w:val="17"/>
                <w:highlight w:val="white"/>
              </w:rPr>
            </w:rPrChange>
          </w:rPr>
          <w:t>&gt;</w:t>
        </w:r>
      </w:ins>
    </w:p>
    <w:p w14:paraId="41482AED"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225" w:author="Author">
            <w:rPr>
              <w:rFonts w:ascii="Courier New" w:hAnsi="Courier New"/>
              <w:color w:val="000000"/>
            </w:rPr>
          </w:rPrChange>
        </w:rPr>
      </w:pPr>
      <w:ins w:id="1226" w:author="Author">
        <w:r w:rsidRPr="00F3307B">
          <w:rPr>
            <w:rFonts w:ascii="Courier New" w:hAnsi="Courier New" w:cs="Courier New"/>
            <w:color w:val="000000"/>
            <w:sz w:val="17"/>
            <w:szCs w:val="17"/>
            <w:highlight w:val="white"/>
            <w:rPrChange w:id="1227"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1228"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229" w:author="Author">
              <w:rPr>
                <w:rFonts w:ascii="Consolas" w:hAnsi="Consolas" w:cs="Consolas"/>
                <w:color w:val="800000"/>
                <w:szCs w:val="17"/>
                <w:highlight w:val="white"/>
              </w:rPr>
            </w:rPrChange>
          </w:rPr>
          <w:t>xsd:complexType</w:t>
        </w:r>
        <w:r w:rsidRPr="00F3307B">
          <w:rPr>
            <w:rFonts w:ascii="Courier New" w:hAnsi="Courier New" w:cs="Courier New"/>
            <w:color w:val="FF0000"/>
            <w:sz w:val="17"/>
            <w:szCs w:val="17"/>
            <w:highlight w:val="white"/>
            <w:rPrChange w:id="1230" w:author="Author">
              <w:rPr>
                <w:rFonts w:ascii="Consolas" w:hAnsi="Consolas" w:cs="Consolas"/>
                <w:color w:val="FF0000"/>
                <w:szCs w:val="17"/>
                <w:highlight w:val="white"/>
              </w:rPr>
            </w:rPrChange>
          </w:rPr>
          <w:t xml:space="preserve"> name</w:t>
        </w:r>
        <w:r w:rsidRPr="00F3307B">
          <w:rPr>
            <w:rFonts w:ascii="Courier New" w:hAnsi="Courier New" w:cs="Courier New"/>
            <w:color w:val="0000FF"/>
            <w:sz w:val="17"/>
            <w:szCs w:val="17"/>
            <w:highlight w:val="white"/>
            <w:rPrChange w:id="1231"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1232" w:author="Author">
              <w:rPr>
                <w:rFonts w:ascii="Consolas" w:hAnsi="Consolas" w:cs="Consolas"/>
                <w:color w:val="000000"/>
                <w:szCs w:val="17"/>
                <w:highlight w:val="white"/>
              </w:rPr>
            </w:rPrChange>
          </w:rPr>
          <w:t>SearchableCodeType</w:t>
        </w:r>
      </w:ins>
      <w:r w:rsidRPr="00F3307B">
        <w:rPr>
          <w:rFonts w:ascii="Courier New" w:hAnsi="Courier New" w:cs="Courier New"/>
          <w:color w:val="0000FF"/>
          <w:sz w:val="17"/>
          <w:szCs w:val="17"/>
          <w:highlight w:val="white"/>
          <w:rPrChange w:id="1233" w:author="Author">
            <w:rPr>
              <w:rFonts w:ascii="Courier New" w:hAnsi="Courier New"/>
              <w:color w:val="000000"/>
            </w:rPr>
          </w:rPrChange>
        </w:rPr>
        <w:t>"&gt;</w:t>
      </w:r>
    </w:p>
    <w:p w14:paraId="08A39620"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234" w:author="Author">
            <w:rPr>
              <w:rFonts w:ascii="Courier New" w:hAnsi="Courier New"/>
              <w:color w:val="000000"/>
            </w:rPr>
          </w:rPrChange>
        </w:rPr>
      </w:pPr>
      <w:r w:rsidRPr="00F3307B">
        <w:rPr>
          <w:rFonts w:ascii="Courier New" w:hAnsi="Courier New" w:cs="Courier New"/>
          <w:color w:val="000000"/>
          <w:sz w:val="17"/>
          <w:szCs w:val="17"/>
          <w:highlight w:val="white"/>
          <w:rPrChange w:id="1235" w:author="Author">
            <w:rPr>
              <w:rFonts w:ascii="Courier New" w:hAnsi="Courier New"/>
              <w:color w:val="000000"/>
            </w:rPr>
          </w:rPrChange>
        </w:rPr>
        <w:tab/>
      </w:r>
      <w:r w:rsidRPr="00F3307B">
        <w:rPr>
          <w:rFonts w:ascii="Courier New" w:hAnsi="Courier New" w:cs="Courier New"/>
          <w:color w:val="000000"/>
          <w:sz w:val="17"/>
          <w:szCs w:val="17"/>
          <w:highlight w:val="white"/>
          <w:rPrChange w:id="1236" w:author="Author">
            <w:rPr>
              <w:rFonts w:ascii="Courier New" w:hAnsi="Courier New"/>
              <w:color w:val="000000"/>
            </w:rPr>
          </w:rPrChange>
        </w:rPr>
        <w:tab/>
      </w:r>
      <w:r w:rsidRPr="00F3307B">
        <w:rPr>
          <w:rFonts w:ascii="Courier New" w:hAnsi="Courier New" w:cs="Courier New"/>
          <w:color w:val="0000FF"/>
          <w:sz w:val="17"/>
          <w:szCs w:val="17"/>
          <w:highlight w:val="white"/>
          <w:rPrChange w:id="1237" w:author="Author">
            <w:rPr>
              <w:rFonts w:ascii="Courier New" w:hAnsi="Courier New"/>
              <w:color w:val="000000"/>
            </w:rPr>
          </w:rPrChange>
        </w:rPr>
        <w:t>&lt;</w:t>
      </w:r>
      <w:r w:rsidRPr="00F3307B">
        <w:rPr>
          <w:rFonts w:ascii="Courier New" w:hAnsi="Courier New" w:cs="Courier New"/>
          <w:color w:val="800000"/>
          <w:sz w:val="17"/>
          <w:szCs w:val="17"/>
          <w:highlight w:val="white"/>
          <w:rPrChange w:id="1238" w:author="Author">
            <w:rPr>
              <w:rFonts w:ascii="Courier New" w:hAnsi="Courier New"/>
              <w:color w:val="000000"/>
            </w:rPr>
          </w:rPrChange>
        </w:rPr>
        <w:t>xsd:choice</w:t>
      </w:r>
      <w:r w:rsidRPr="00F3307B">
        <w:rPr>
          <w:rFonts w:ascii="Courier New" w:hAnsi="Courier New" w:cs="Courier New"/>
          <w:color w:val="0000FF"/>
          <w:sz w:val="17"/>
          <w:szCs w:val="17"/>
          <w:highlight w:val="white"/>
          <w:rPrChange w:id="1239" w:author="Author">
            <w:rPr>
              <w:rFonts w:ascii="Courier New" w:hAnsi="Courier New"/>
              <w:color w:val="000000"/>
            </w:rPr>
          </w:rPrChange>
        </w:rPr>
        <w:t>&gt;</w:t>
      </w:r>
    </w:p>
    <w:p w14:paraId="06C2FCCE"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240" w:author="Author">
            <w:rPr>
              <w:rFonts w:ascii="Courier New" w:hAnsi="Courier New"/>
              <w:color w:val="000000"/>
            </w:rPr>
          </w:rPrChange>
        </w:rPr>
      </w:pPr>
      <w:r w:rsidRPr="00F3307B">
        <w:rPr>
          <w:rFonts w:ascii="Courier New" w:hAnsi="Courier New" w:cs="Courier New"/>
          <w:color w:val="000000"/>
          <w:sz w:val="17"/>
          <w:szCs w:val="17"/>
          <w:highlight w:val="white"/>
          <w:rPrChange w:id="1241" w:author="Author">
            <w:rPr>
              <w:rFonts w:ascii="Courier New" w:hAnsi="Courier New"/>
              <w:color w:val="000000"/>
            </w:rPr>
          </w:rPrChange>
        </w:rPr>
        <w:tab/>
      </w:r>
      <w:r w:rsidRPr="00F3307B">
        <w:rPr>
          <w:rFonts w:ascii="Courier New" w:hAnsi="Courier New" w:cs="Courier New"/>
          <w:color w:val="000000"/>
          <w:sz w:val="17"/>
          <w:szCs w:val="17"/>
          <w:highlight w:val="white"/>
          <w:rPrChange w:id="1242" w:author="Author">
            <w:rPr>
              <w:rFonts w:ascii="Courier New" w:hAnsi="Courier New"/>
              <w:color w:val="000000"/>
            </w:rPr>
          </w:rPrChange>
        </w:rPr>
        <w:tab/>
      </w:r>
      <w:r w:rsidRPr="00F3307B">
        <w:rPr>
          <w:rFonts w:ascii="Courier New" w:hAnsi="Courier New" w:cs="Courier New"/>
          <w:color w:val="000000"/>
          <w:sz w:val="17"/>
          <w:szCs w:val="17"/>
          <w:highlight w:val="white"/>
          <w:rPrChange w:id="1243" w:author="Author">
            <w:rPr>
              <w:rFonts w:ascii="Courier New" w:hAnsi="Courier New"/>
              <w:color w:val="000000"/>
            </w:rPr>
          </w:rPrChange>
        </w:rPr>
        <w:tab/>
      </w:r>
      <w:r w:rsidRPr="00F3307B">
        <w:rPr>
          <w:rFonts w:ascii="Courier New" w:hAnsi="Courier New" w:cs="Courier New"/>
          <w:color w:val="0000FF"/>
          <w:sz w:val="17"/>
          <w:szCs w:val="17"/>
          <w:highlight w:val="white"/>
          <w:rPrChange w:id="1244" w:author="Author">
            <w:rPr>
              <w:rFonts w:ascii="Courier New" w:hAnsi="Courier New"/>
              <w:color w:val="000000"/>
            </w:rPr>
          </w:rPrChange>
        </w:rPr>
        <w:t>&lt;</w:t>
      </w:r>
      <w:r w:rsidRPr="00F3307B">
        <w:rPr>
          <w:rFonts w:ascii="Courier New" w:hAnsi="Courier New" w:cs="Courier New"/>
          <w:color w:val="800000"/>
          <w:sz w:val="17"/>
          <w:szCs w:val="17"/>
          <w:highlight w:val="white"/>
          <w:rPrChange w:id="1245" w:author="Author">
            <w:rPr>
              <w:rFonts w:ascii="Courier New" w:hAnsi="Courier New"/>
              <w:color w:val="000000"/>
            </w:rPr>
          </w:rPrChange>
        </w:rPr>
        <w:t>xsd:element</w:t>
      </w:r>
      <w:r w:rsidRPr="00F3307B">
        <w:rPr>
          <w:rFonts w:ascii="Courier New" w:hAnsi="Courier New" w:cs="Courier New"/>
          <w:color w:val="FF0000"/>
          <w:sz w:val="17"/>
          <w:szCs w:val="17"/>
          <w:highlight w:val="white"/>
          <w:rPrChange w:id="1246" w:author="Author">
            <w:rPr>
              <w:rFonts w:ascii="Courier New" w:hAnsi="Courier New"/>
              <w:color w:val="000000"/>
            </w:rPr>
          </w:rPrChange>
        </w:rPr>
        <w:t xml:space="preserve"> ref</w:t>
      </w:r>
      <w:r w:rsidRPr="00F3307B">
        <w:rPr>
          <w:rFonts w:ascii="Courier New" w:hAnsi="Courier New" w:cs="Courier New"/>
          <w:color w:val="0000FF"/>
          <w:sz w:val="17"/>
          <w:szCs w:val="17"/>
          <w:highlight w:val="white"/>
          <w:rPrChange w:id="1247" w:author="Author">
            <w:rPr>
              <w:rFonts w:ascii="Courier New" w:hAnsi="Courier New"/>
              <w:color w:val="000000"/>
            </w:rPr>
          </w:rPrChange>
        </w:rPr>
        <w:t>="</w:t>
      </w:r>
      <w:r w:rsidRPr="00F3307B">
        <w:rPr>
          <w:rFonts w:ascii="Courier New" w:hAnsi="Courier New" w:cs="Courier New"/>
          <w:color w:val="000000"/>
          <w:sz w:val="17"/>
          <w:szCs w:val="17"/>
          <w:highlight w:val="white"/>
          <w:rPrChange w:id="1248" w:author="Author">
            <w:rPr>
              <w:rFonts w:ascii="Courier New" w:hAnsi="Courier New"/>
              <w:color w:val="000000"/>
            </w:rPr>
          </w:rPrChange>
        </w:rPr>
        <w:t>afp:NotSearchableCode</w:t>
      </w:r>
      <w:r w:rsidRPr="00F3307B">
        <w:rPr>
          <w:rFonts w:ascii="Courier New" w:hAnsi="Courier New" w:cs="Courier New"/>
          <w:color w:val="0000FF"/>
          <w:sz w:val="17"/>
          <w:szCs w:val="17"/>
          <w:highlight w:val="white"/>
          <w:rPrChange w:id="1249" w:author="Author">
            <w:rPr>
              <w:rFonts w:ascii="Courier New" w:hAnsi="Courier New"/>
              <w:color w:val="000000"/>
            </w:rPr>
          </w:rPrChange>
        </w:rPr>
        <w:t>"/&gt;</w:t>
      </w:r>
    </w:p>
    <w:p w14:paraId="016920A3"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250" w:author="Author">
            <w:rPr>
              <w:rFonts w:ascii="Courier New" w:hAnsi="Courier New"/>
              <w:color w:val="000000"/>
            </w:rPr>
          </w:rPrChange>
        </w:rPr>
      </w:pPr>
      <w:r w:rsidRPr="00F3307B">
        <w:rPr>
          <w:rFonts w:ascii="Courier New" w:hAnsi="Courier New" w:cs="Courier New"/>
          <w:color w:val="000000"/>
          <w:sz w:val="17"/>
          <w:szCs w:val="17"/>
          <w:highlight w:val="white"/>
          <w:rPrChange w:id="1251" w:author="Author">
            <w:rPr>
              <w:rFonts w:ascii="Courier New" w:hAnsi="Courier New"/>
              <w:color w:val="000000"/>
            </w:rPr>
          </w:rPrChange>
        </w:rPr>
        <w:tab/>
      </w:r>
      <w:r w:rsidRPr="00F3307B">
        <w:rPr>
          <w:rFonts w:ascii="Courier New" w:hAnsi="Courier New" w:cs="Courier New"/>
          <w:color w:val="000000"/>
          <w:sz w:val="17"/>
          <w:szCs w:val="17"/>
          <w:highlight w:val="white"/>
          <w:rPrChange w:id="1252" w:author="Author">
            <w:rPr>
              <w:rFonts w:ascii="Courier New" w:hAnsi="Courier New"/>
              <w:color w:val="000000"/>
            </w:rPr>
          </w:rPrChange>
        </w:rPr>
        <w:tab/>
      </w:r>
      <w:r w:rsidRPr="00F3307B">
        <w:rPr>
          <w:rFonts w:ascii="Courier New" w:hAnsi="Courier New" w:cs="Courier New"/>
          <w:color w:val="000000"/>
          <w:sz w:val="17"/>
          <w:szCs w:val="17"/>
          <w:highlight w:val="white"/>
          <w:rPrChange w:id="1253" w:author="Author">
            <w:rPr>
              <w:rFonts w:ascii="Courier New" w:hAnsi="Courier New"/>
              <w:color w:val="000000"/>
            </w:rPr>
          </w:rPrChange>
        </w:rPr>
        <w:tab/>
      </w:r>
      <w:r w:rsidRPr="00F3307B">
        <w:rPr>
          <w:rFonts w:ascii="Courier New" w:hAnsi="Courier New" w:cs="Courier New"/>
          <w:color w:val="0000FF"/>
          <w:sz w:val="17"/>
          <w:szCs w:val="17"/>
          <w:highlight w:val="white"/>
          <w:rPrChange w:id="1254" w:author="Author">
            <w:rPr>
              <w:rFonts w:ascii="Courier New" w:hAnsi="Courier New"/>
              <w:color w:val="000000"/>
            </w:rPr>
          </w:rPrChange>
        </w:rPr>
        <w:t>&lt;</w:t>
      </w:r>
      <w:r w:rsidRPr="00F3307B">
        <w:rPr>
          <w:rFonts w:ascii="Courier New" w:hAnsi="Courier New" w:cs="Courier New"/>
          <w:color w:val="800000"/>
          <w:sz w:val="17"/>
          <w:szCs w:val="17"/>
          <w:highlight w:val="white"/>
          <w:rPrChange w:id="1255" w:author="Author">
            <w:rPr>
              <w:rFonts w:ascii="Courier New" w:hAnsi="Courier New"/>
              <w:color w:val="000000"/>
            </w:rPr>
          </w:rPrChange>
        </w:rPr>
        <w:t>xsd:element</w:t>
      </w:r>
      <w:r w:rsidRPr="00F3307B">
        <w:rPr>
          <w:rFonts w:ascii="Courier New" w:hAnsi="Courier New" w:cs="Courier New"/>
          <w:color w:val="FF0000"/>
          <w:sz w:val="17"/>
          <w:szCs w:val="17"/>
          <w:highlight w:val="white"/>
          <w:rPrChange w:id="1256" w:author="Author">
            <w:rPr>
              <w:rFonts w:ascii="Courier New" w:hAnsi="Courier New"/>
              <w:color w:val="000000"/>
            </w:rPr>
          </w:rPrChange>
        </w:rPr>
        <w:t xml:space="preserve"> ref</w:t>
      </w:r>
      <w:r w:rsidRPr="00F3307B">
        <w:rPr>
          <w:rFonts w:ascii="Courier New" w:hAnsi="Courier New" w:cs="Courier New"/>
          <w:color w:val="0000FF"/>
          <w:sz w:val="17"/>
          <w:szCs w:val="17"/>
          <w:highlight w:val="white"/>
          <w:rPrChange w:id="1257" w:author="Author">
            <w:rPr>
              <w:rFonts w:ascii="Courier New" w:hAnsi="Courier New"/>
              <w:color w:val="000000"/>
            </w:rPr>
          </w:rPrChange>
        </w:rPr>
        <w:t>="</w:t>
      </w:r>
      <w:r w:rsidRPr="00F3307B">
        <w:rPr>
          <w:rFonts w:ascii="Courier New" w:hAnsi="Courier New" w:cs="Courier New"/>
          <w:color w:val="000000"/>
          <w:sz w:val="17"/>
          <w:szCs w:val="17"/>
          <w:highlight w:val="white"/>
          <w:rPrChange w:id="1258" w:author="Author">
            <w:rPr>
              <w:rFonts w:ascii="Courier New" w:hAnsi="Courier New"/>
              <w:color w:val="000000"/>
            </w:rPr>
          </w:rPrChange>
        </w:rPr>
        <w:t>afp:SearchableLanguageCode</w:t>
      </w:r>
      <w:r w:rsidRPr="00F3307B">
        <w:rPr>
          <w:rFonts w:ascii="Courier New" w:hAnsi="Courier New" w:cs="Courier New"/>
          <w:color w:val="0000FF"/>
          <w:sz w:val="17"/>
          <w:szCs w:val="17"/>
          <w:highlight w:val="white"/>
          <w:rPrChange w:id="1259" w:author="Author">
            <w:rPr>
              <w:rFonts w:ascii="Courier New" w:hAnsi="Courier New"/>
              <w:color w:val="000000"/>
            </w:rPr>
          </w:rPrChange>
        </w:rPr>
        <w:t>"</w:t>
      </w:r>
      <w:r w:rsidRPr="00F3307B">
        <w:rPr>
          <w:rFonts w:ascii="Courier New" w:hAnsi="Courier New" w:cs="Courier New"/>
          <w:color w:val="FF0000"/>
          <w:sz w:val="17"/>
          <w:szCs w:val="17"/>
          <w:highlight w:val="white"/>
          <w:rPrChange w:id="1260" w:author="Author">
            <w:rPr>
              <w:rFonts w:ascii="Courier New" w:hAnsi="Courier New"/>
              <w:color w:val="000000"/>
            </w:rPr>
          </w:rPrChange>
        </w:rPr>
        <w:t xml:space="preserve"> minOccurs</w:t>
      </w:r>
      <w:r w:rsidRPr="00F3307B">
        <w:rPr>
          <w:rFonts w:ascii="Courier New" w:hAnsi="Courier New" w:cs="Courier New"/>
          <w:color w:val="0000FF"/>
          <w:sz w:val="17"/>
          <w:szCs w:val="17"/>
          <w:highlight w:val="white"/>
          <w:rPrChange w:id="1261" w:author="Author">
            <w:rPr>
              <w:rFonts w:ascii="Courier New" w:hAnsi="Courier New"/>
              <w:color w:val="000000"/>
            </w:rPr>
          </w:rPrChange>
        </w:rPr>
        <w:t>="</w:t>
      </w:r>
      <w:r w:rsidRPr="00F3307B">
        <w:rPr>
          <w:rFonts w:ascii="Courier New" w:hAnsi="Courier New" w:cs="Courier New"/>
          <w:color w:val="000000"/>
          <w:sz w:val="17"/>
          <w:szCs w:val="17"/>
          <w:highlight w:val="white"/>
          <w:rPrChange w:id="1262" w:author="Author">
            <w:rPr>
              <w:rFonts w:ascii="Courier New" w:hAnsi="Courier New"/>
              <w:color w:val="000000"/>
            </w:rPr>
          </w:rPrChange>
        </w:rPr>
        <w:t>1</w:t>
      </w:r>
      <w:r w:rsidRPr="00F3307B">
        <w:rPr>
          <w:rFonts w:ascii="Courier New" w:hAnsi="Courier New" w:cs="Courier New"/>
          <w:color w:val="0000FF"/>
          <w:sz w:val="17"/>
          <w:szCs w:val="17"/>
          <w:highlight w:val="white"/>
          <w:rPrChange w:id="1263" w:author="Author">
            <w:rPr>
              <w:rFonts w:ascii="Courier New" w:hAnsi="Courier New"/>
              <w:color w:val="000000"/>
            </w:rPr>
          </w:rPrChange>
        </w:rPr>
        <w:t>"</w:t>
      </w:r>
      <w:r w:rsidRPr="00F3307B">
        <w:rPr>
          <w:rFonts w:ascii="Courier New" w:hAnsi="Courier New" w:cs="Courier New"/>
          <w:color w:val="FF0000"/>
          <w:sz w:val="17"/>
          <w:szCs w:val="17"/>
          <w:highlight w:val="white"/>
          <w:rPrChange w:id="1264" w:author="Author">
            <w:rPr>
              <w:rFonts w:ascii="Courier New" w:hAnsi="Courier New"/>
              <w:color w:val="000000"/>
            </w:rPr>
          </w:rPrChange>
        </w:rPr>
        <w:t xml:space="preserve"> maxOccurs</w:t>
      </w:r>
      <w:r w:rsidRPr="00F3307B">
        <w:rPr>
          <w:rFonts w:ascii="Courier New" w:hAnsi="Courier New" w:cs="Courier New"/>
          <w:color w:val="0000FF"/>
          <w:sz w:val="17"/>
          <w:szCs w:val="17"/>
          <w:highlight w:val="white"/>
          <w:rPrChange w:id="1265" w:author="Author">
            <w:rPr>
              <w:rFonts w:ascii="Courier New" w:hAnsi="Courier New"/>
              <w:color w:val="000000"/>
            </w:rPr>
          </w:rPrChange>
        </w:rPr>
        <w:t>="</w:t>
      </w:r>
      <w:r w:rsidRPr="00F3307B">
        <w:rPr>
          <w:rFonts w:ascii="Courier New" w:hAnsi="Courier New" w:cs="Courier New"/>
          <w:color w:val="000000"/>
          <w:sz w:val="17"/>
          <w:szCs w:val="17"/>
          <w:highlight w:val="white"/>
          <w:rPrChange w:id="1266" w:author="Author">
            <w:rPr>
              <w:rFonts w:ascii="Courier New" w:hAnsi="Courier New"/>
              <w:color w:val="000000"/>
            </w:rPr>
          </w:rPrChange>
        </w:rPr>
        <w:t>unbounded</w:t>
      </w:r>
      <w:r w:rsidRPr="00F3307B">
        <w:rPr>
          <w:rFonts w:ascii="Courier New" w:hAnsi="Courier New" w:cs="Courier New"/>
          <w:color w:val="0000FF"/>
          <w:sz w:val="17"/>
          <w:szCs w:val="17"/>
          <w:highlight w:val="white"/>
          <w:rPrChange w:id="1267" w:author="Author">
            <w:rPr>
              <w:rFonts w:ascii="Courier New" w:hAnsi="Courier New"/>
              <w:color w:val="000000"/>
            </w:rPr>
          </w:rPrChange>
        </w:rPr>
        <w:t>"/&gt;</w:t>
      </w:r>
    </w:p>
    <w:p w14:paraId="3915D0BA"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268" w:author="Author">
            <w:rPr>
              <w:rFonts w:ascii="Courier New" w:hAnsi="Courier New"/>
              <w:color w:val="000000"/>
            </w:rPr>
          </w:rPrChange>
        </w:rPr>
      </w:pPr>
      <w:r w:rsidRPr="00F3307B">
        <w:rPr>
          <w:rFonts w:ascii="Courier New" w:hAnsi="Courier New" w:cs="Courier New"/>
          <w:color w:val="000000"/>
          <w:sz w:val="17"/>
          <w:szCs w:val="17"/>
          <w:highlight w:val="white"/>
          <w:rPrChange w:id="1269" w:author="Author">
            <w:rPr>
              <w:rFonts w:ascii="Courier New" w:hAnsi="Courier New"/>
              <w:color w:val="000000"/>
            </w:rPr>
          </w:rPrChange>
        </w:rPr>
        <w:tab/>
      </w:r>
      <w:r w:rsidRPr="00F3307B">
        <w:rPr>
          <w:rFonts w:ascii="Courier New" w:hAnsi="Courier New" w:cs="Courier New"/>
          <w:color w:val="000000"/>
          <w:sz w:val="17"/>
          <w:szCs w:val="17"/>
          <w:highlight w:val="white"/>
          <w:rPrChange w:id="1270" w:author="Author">
            <w:rPr>
              <w:rFonts w:ascii="Courier New" w:hAnsi="Courier New"/>
              <w:color w:val="000000"/>
            </w:rPr>
          </w:rPrChange>
        </w:rPr>
        <w:tab/>
      </w:r>
      <w:r w:rsidRPr="00F3307B">
        <w:rPr>
          <w:rFonts w:ascii="Courier New" w:hAnsi="Courier New" w:cs="Courier New"/>
          <w:color w:val="0000FF"/>
          <w:sz w:val="17"/>
          <w:szCs w:val="17"/>
          <w:highlight w:val="white"/>
          <w:rPrChange w:id="1271" w:author="Author">
            <w:rPr>
              <w:rFonts w:ascii="Courier New" w:hAnsi="Courier New"/>
              <w:color w:val="000000"/>
            </w:rPr>
          </w:rPrChange>
        </w:rPr>
        <w:t>&lt;/</w:t>
      </w:r>
      <w:r w:rsidRPr="00F3307B">
        <w:rPr>
          <w:rFonts w:ascii="Courier New" w:hAnsi="Courier New" w:cs="Courier New"/>
          <w:color w:val="800000"/>
          <w:sz w:val="17"/>
          <w:szCs w:val="17"/>
          <w:highlight w:val="white"/>
          <w:rPrChange w:id="1272" w:author="Author">
            <w:rPr>
              <w:rFonts w:ascii="Courier New" w:hAnsi="Courier New"/>
              <w:color w:val="000000"/>
            </w:rPr>
          </w:rPrChange>
        </w:rPr>
        <w:t>xsd:choice</w:t>
      </w:r>
      <w:r w:rsidRPr="00F3307B">
        <w:rPr>
          <w:rFonts w:ascii="Courier New" w:hAnsi="Courier New" w:cs="Courier New"/>
          <w:color w:val="0000FF"/>
          <w:sz w:val="17"/>
          <w:szCs w:val="17"/>
          <w:highlight w:val="white"/>
          <w:rPrChange w:id="1273" w:author="Author">
            <w:rPr>
              <w:rFonts w:ascii="Courier New" w:hAnsi="Courier New"/>
              <w:color w:val="000000"/>
            </w:rPr>
          </w:rPrChange>
        </w:rPr>
        <w:t>&gt;</w:t>
      </w:r>
    </w:p>
    <w:p w14:paraId="14F53C4D"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274" w:author="Author">
            <w:rPr>
              <w:rFonts w:ascii="Courier New" w:hAnsi="Courier New"/>
              <w:color w:val="000000"/>
            </w:rPr>
          </w:rPrChange>
        </w:rPr>
      </w:pPr>
      <w:r w:rsidRPr="00F3307B">
        <w:rPr>
          <w:rFonts w:ascii="Courier New" w:hAnsi="Courier New" w:cs="Courier New"/>
          <w:color w:val="000000"/>
          <w:sz w:val="17"/>
          <w:szCs w:val="17"/>
          <w:highlight w:val="white"/>
          <w:rPrChange w:id="1275" w:author="Author">
            <w:rPr>
              <w:rFonts w:ascii="Courier New" w:hAnsi="Courier New"/>
              <w:color w:val="000000"/>
            </w:rPr>
          </w:rPrChange>
        </w:rPr>
        <w:tab/>
      </w:r>
      <w:r w:rsidRPr="00F3307B">
        <w:rPr>
          <w:rFonts w:ascii="Courier New" w:hAnsi="Courier New" w:cs="Courier New"/>
          <w:color w:val="000000"/>
          <w:sz w:val="17"/>
          <w:szCs w:val="17"/>
          <w:highlight w:val="white"/>
          <w:rPrChange w:id="1276" w:author="Author">
            <w:rPr>
              <w:rFonts w:ascii="Courier New" w:hAnsi="Courier New"/>
              <w:color w:val="000000"/>
            </w:rPr>
          </w:rPrChange>
        </w:rPr>
        <w:tab/>
      </w:r>
      <w:r w:rsidRPr="00F3307B">
        <w:rPr>
          <w:rFonts w:ascii="Courier New" w:hAnsi="Courier New" w:cs="Courier New"/>
          <w:color w:val="0000FF"/>
          <w:sz w:val="17"/>
          <w:szCs w:val="17"/>
          <w:highlight w:val="white"/>
          <w:rPrChange w:id="1277" w:author="Author">
            <w:rPr>
              <w:rFonts w:ascii="Courier New" w:hAnsi="Courier New"/>
              <w:color w:val="000000"/>
            </w:rPr>
          </w:rPrChange>
        </w:rPr>
        <w:t>&lt;</w:t>
      </w:r>
      <w:r w:rsidRPr="00F3307B">
        <w:rPr>
          <w:rFonts w:ascii="Courier New" w:hAnsi="Courier New" w:cs="Courier New"/>
          <w:color w:val="800000"/>
          <w:sz w:val="17"/>
          <w:szCs w:val="17"/>
          <w:highlight w:val="white"/>
          <w:rPrChange w:id="1278" w:author="Author">
            <w:rPr>
              <w:rFonts w:ascii="Courier New" w:hAnsi="Courier New"/>
              <w:color w:val="000000"/>
            </w:rPr>
          </w:rPrChange>
        </w:rPr>
        <w:t>xsd:attribute</w:t>
      </w:r>
      <w:r w:rsidRPr="00F3307B">
        <w:rPr>
          <w:rFonts w:ascii="Courier New" w:hAnsi="Courier New" w:cs="Courier New"/>
          <w:color w:val="FF0000"/>
          <w:sz w:val="17"/>
          <w:szCs w:val="17"/>
          <w:highlight w:val="white"/>
          <w:rPrChange w:id="1279" w:author="Author">
            <w:rPr>
              <w:rFonts w:ascii="Courier New" w:hAnsi="Courier New"/>
              <w:color w:val="000000"/>
            </w:rPr>
          </w:rPrChange>
        </w:rPr>
        <w:t xml:space="preserve"> ref</w:t>
      </w:r>
      <w:r w:rsidRPr="00F3307B">
        <w:rPr>
          <w:rFonts w:ascii="Courier New" w:hAnsi="Courier New" w:cs="Courier New"/>
          <w:color w:val="0000FF"/>
          <w:sz w:val="17"/>
          <w:szCs w:val="17"/>
          <w:highlight w:val="white"/>
          <w:rPrChange w:id="1280" w:author="Author">
            <w:rPr>
              <w:rFonts w:ascii="Courier New" w:hAnsi="Courier New"/>
              <w:color w:val="000000"/>
            </w:rPr>
          </w:rPrChange>
        </w:rPr>
        <w:t>="</w:t>
      </w:r>
      <w:r w:rsidRPr="00F3307B">
        <w:rPr>
          <w:rFonts w:ascii="Courier New" w:hAnsi="Courier New" w:cs="Courier New"/>
          <w:color w:val="000000"/>
          <w:sz w:val="17"/>
          <w:szCs w:val="17"/>
          <w:highlight w:val="white"/>
          <w:rPrChange w:id="1281" w:author="Author">
            <w:rPr>
              <w:rFonts w:ascii="Courier New" w:hAnsi="Courier New"/>
              <w:color w:val="000000"/>
            </w:rPr>
          </w:rPrChange>
        </w:rPr>
        <w:t>com:id</w:t>
      </w:r>
      <w:r w:rsidRPr="00F3307B">
        <w:rPr>
          <w:rFonts w:ascii="Courier New" w:hAnsi="Courier New" w:cs="Courier New"/>
          <w:color w:val="0000FF"/>
          <w:sz w:val="17"/>
          <w:szCs w:val="17"/>
          <w:highlight w:val="white"/>
          <w:rPrChange w:id="1282" w:author="Author">
            <w:rPr>
              <w:rFonts w:ascii="Courier New" w:hAnsi="Courier New"/>
              <w:color w:val="000000"/>
            </w:rPr>
          </w:rPrChange>
        </w:rPr>
        <w:t>"/&gt;</w:t>
      </w:r>
    </w:p>
    <w:p w14:paraId="1F1714EA"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283" w:author="Author">
            <w:rPr>
              <w:rFonts w:ascii="Courier New" w:hAnsi="Courier New"/>
              <w:color w:val="000000"/>
            </w:rPr>
          </w:rPrChange>
        </w:rPr>
      </w:pPr>
      <w:r w:rsidRPr="00F3307B">
        <w:rPr>
          <w:rFonts w:ascii="Courier New" w:hAnsi="Courier New" w:cs="Courier New"/>
          <w:color w:val="000000"/>
          <w:sz w:val="17"/>
          <w:szCs w:val="17"/>
          <w:highlight w:val="white"/>
          <w:rPrChange w:id="1284" w:author="Author">
            <w:rPr>
              <w:rFonts w:ascii="Courier New" w:hAnsi="Courier New"/>
              <w:color w:val="000000"/>
            </w:rPr>
          </w:rPrChange>
        </w:rPr>
        <w:tab/>
      </w:r>
      <w:r w:rsidRPr="00F3307B">
        <w:rPr>
          <w:rFonts w:ascii="Courier New" w:hAnsi="Courier New" w:cs="Courier New"/>
          <w:color w:val="0000FF"/>
          <w:sz w:val="17"/>
          <w:szCs w:val="17"/>
          <w:highlight w:val="white"/>
          <w:rPrChange w:id="1285" w:author="Author">
            <w:rPr>
              <w:rFonts w:ascii="Courier New" w:hAnsi="Courier New"/>
              <w:color w:val="000000"/>
            </w:rPr>
          </w:rPrChange>
        </w:rPr>
        <w:t>&lt;/</w:t>
      </w:r>
      <w:r w:rsidRPr="00F3307B">
        <w:rPr>
          <w:rFonts w:ascii="Courier New" w:hAnsi="Courier New" w:cs="Courier New"/>
          <w:color w:val="800000"/>
          <w:sz w:val="17"/>
          <w:szCs w:val="17"/>
          <w:highlight w:val="white"/>
          <w:rPrChange w:id="1286" w:author="Author">
            <w:rPr>
              <w:rFonts w:ascii="Courier New" w:hAnsi="Courier New"/>
              <w:color w:val="000000"/>
            </w:rPr>
          </w:rPrChange>
        </w:rPr>
        <w:t>xsd:complexType</w:t>
      </w:r>
      <w:r w:rsidRPr="00F3307B">
        <w:rPr>
          <w:rFonts w:ascii="Courier New" w:hAnsi="Courier New" w:cs="Courier New"/>
          <w:color w:val="0000FF"/>
          <w:sz w:val="17"/>
          <w:szCs w:val="17"/>
          <w:highlight w:val="white"/>
          <w:rPrChange w:id="1287" w:author="Author">
            <w:rPr>
              <w:rFonts w:ascii="Courier New" w:hAnsi="Courier New"/>
              <w:color w:val="000000"/>
            </w:rPr>
          </w:rPrChange>
        </w:rPr>
        <w:t>&gt;</w:t>
      </w:r>
    </w:p>
    <w:p w14:paraId="538A1EA9"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288" w:author="Author">
            <w:rPr>
              <w:rFonts w:ascii="Courier New" w:hAnsi="Courier New"/>
              <w:color w:val="000000"/>
            </w:rPr>
          </w:rPrChange>
        </w:rPr>
      </w:pPr>
      <w:r w:rsidRPr="00F3307B">
        <w:rPr>
          <w:rFonts w:ascii="Courier New" w:hAnsi="Courier New" w:cs="Courier New"/>
          <w:color w:val="000000"/>
          <w:sz w:val="17"/>
          <w:szCs w:val="17"/>
          <w:highlight w:val="white"/>
          <w:rPrChange w:id="1289" w:author="Author">
            <w:rPr>
              <w:rFonts w:ascii="Courier New" w:hAnsi="Courier New"/>
              <w:color w:val="000000"/>
            </w:rPr>
          </w:rPrChange>
        </w:rPr>
        <w:tab/>
      </w:r>
      <w:r w:rsidRPr="00F3307B">
        <w:rPr>
          <w:rFonts w:ascii="Courier New" w:hAnsi="Courier New" w:cs="Courier New"/>
          <w:color w:val="0000FF"/>
          <w:sz w:val="17"/>
          <w:szCs w:val="17"/>
          <w:highlight w:val="white"/>
          <w:rPrChange w:id="1290" w:author="Author">
            <w:rPr>
              <w:rFonts w:ascii="Courier New" w:hAnsi="Courier New"/>
              <w:color w:val="000000"/>
            </w:rPr>
          </w:rPrChange>
        </w:rPr>
        <w:t>&lt;</w:t>
      </w:r>
      <w:r w:rsidRPr="00F3307B">
        <w:rPr>
          <w:rFonts w:ascii="Courier New" w:hAnsi="Courier New" w:cs="Courier New"/>
          <w:color w:val="800000"/>
          <w:sz w:val="17"/>
          <w:szCs w:val="17"/>
          <w:highlight w:val="white"/>
          <w:rPrChange w:id="1291" w:author="Author">
            <w:rPr>
              <w:rFonts w:ascii="Courier New" w:hAnsi="Courier New"/>
              <w:color w:val="000000"/>
            </w:rPr>
          </w:rPrChange>
        </w:rPr>
        <w:t>xsd:element</w:t>
      </w:r>
      <w:r w:rsidRPr="00F3307B">
        <w:rPr>
          <w:rFonts w:ascii="Courier New" w:hAnsi="Courier New" w:cs="Courier New"/>
          <w:color w:val="FF0000"/>
          <w:sz w:val="17"/>
          <w:szCs w:val="17"/>
          <w:highlight w:val="white"/>
          <w:rPrChange w:id="1292" w:author="Author">
            <w:rPr>
              <w:rFonts w:ascii="Courier New" w:hAnsi="Courier New"/>
              <w:color w:val="000000"/>
            </w:rPr>
          </w:rPrChange>
        </w:rPr>
        <w:t xml:space="preserve"> name</w:t>
      </w:r>
      <w:r w:rsidRPr="00F3307B">
        <w:rPr>
          <w:rFonts w:ascii="Courier New" w:hAnsi="Courier New" w:cs="Courier New"/>
          <w:color w:val="0000FF"/>
          <w:sz w:val="17"/>
          <w:szCs w:val="17"/>
          <w:highlight w:val="white"/>
          <w:rPrChange w:id="1293" w:author="Author">
            <w:rPr>
              <w:rFonts w:ascii="Courier New" w:hAnsi="Courier New"/>
              <w:color w:val="000000"/>
            </w:rPr>
          </w:rPrChange>
        </w:rPr>
        <w:t>="</w:t>
      </w:r>
      <w:r w:rsidRPr="00F3307B">
        <w:rPr>
          <w:rFonts w:ascii="Courier New" w:hAnsi="Courier New" w:cs="Courier New"/>
          <w:color w:val="000000"/>
          <w:sz w:val="17"/>
          <w:szCs w:val="17"/>
          <w:highlight w:val="white"/>
          <w:rPrChange w:id="1294" w:author="Author">
            <w:rPr>
              <w:rFonts w:ascii="Courier New" w:hAnsi="Courier New"/>
              <w:color w:val="000000"/>
            </w:rPr>
          </w:rPrChange>
        </w:rPr>
        <w:t>NotSearchableCode</w:t>
      </w:r>
      <w:r w:rsidRPr="00F3307B">
        <w:rPr>
          <w:rFonts w:ascii="Courier New" w:hAnsi="Courier New" w:cs="Courier New"/>
          <w:color w:val="0000FF"/>
          <w:sz w:val="17"/>
          <w:szCs w:val="17"/>
          <w:highlight w:val="white"/>
          <w:rPrChange w:id="1295" w:author="Author">
            <w:rPr>
              <w:rFonts w:ascii="Courier New" w:hAnsi="Courier New"/>
              <w:color w:val="000000"/>
            </w:rPr>
          </w:rPrChange>
        </w:rPr>
        <w:t>"</w:t>
      </w:r>
      <w:r w:rsidRPr="00F3307B">
        <w:rPr>
          <w:rFonts w:ascii="Courier New" w:hAnsi="Courier New" w:cs="Courier New"/>
          <w:color w:val="FF0000"/>
          <w:sz w:val="17"/>
          <w:szCs w:val="17"/>
          <w:highlight w:val="white"/>
          <w:rPrChange w:id="1296" w:author="Author">
            <w:rPr>
              <w:rFonts w:ascii="Courier New" w:hAnsi="Courier New"/>
              <w:color w:val="000000"/>
            </w:rPr>
          </w:rPrChange>
        </w:rPr>
        <w:t xml:space="preserve"> type</w:t>
      </w:r>
      <w:r w:rsidRPr="00F3307B">
        <w:rPr>
          <w:rFonts w:ascii="Courier New" w:hAnsi="Courier New" w:cs="Courier New"/>
          <w:color w:val="0000FF"/>
          <w:sz w:val="17"/>
          <w:szCs w:val="17"/>
          <w:highlight w:val="white"/>
          <w:rPrChange w:id="1297" w:author="Author">
            <w:rPr>
              <w:rFonts w:ascii="Courier New" w:hAnsi="Courier New"/>
              <w:color w:val="000000"/>
            </w:rPr>
          </w:rPrChange>
        </w:rPr>
        <w:t>="</w:t>
      </w:r>
      <w:del w:id="1298" w:author="Author">
        <w:r w:rsidRPr="00F3307B">
          <w:rPr>
            <w:rFonts w:ascii="Courier New" w:hAnsi="Courier New" w:cs="Courier New"/>
            <w:color w:val="000000"/>
            <w:sz w:val="17"/>
            <w:szCs w:val="17"/>
          </w:rPr>
          <w:delText>afp:NotSearchableCodeType</w:delText>
        </w:r>
      </w:del>
      <w:ins w:id="1299" w:author="Author">
        <w:r w:rsidRPr="00F3307B">
          <w:rPr>
            <w:rFonts w:ascii="Courier New" w:hAnsi="Courier New" w:cs="Courier New"/>
            <w:color w:val="000000"/>
            <w:sz w:val="17"/>
            <w:szCs w:val="17"/>
            <w:highlight w:val="white"/>
            <w:rPrChange w:id="1300" w:author="Author">
              <w:rPr>
                <w:rFonts w:ascii="Consolas" w:hAnsi="Consolas" w:cs="Consolas"/>
                <w:color w:val="000000"/>
                <w:szCs w:val="17"/>
                <w:highlight w:val="white"/>
              </w:rPr>
            </w:rPrChange>
          </w:rPr>
          <w:t>xsd:string</w:t>
        </w:r>
        <w:r w:rsidRPr="00F3307B">
          <w:rPr>
            <w:rFonts w:ascii="Courier New" w:hAnsi="Courier New" w:cs="Courier New"/>
            <w:color w:val="0000FF"/>
            <w:sz w:val="17"/>
            <w:szCs w:val="17"/>
            <w:highlight w:val="white"/>
            <w:rPrChange w:id="1301" w:author="Author">
              <w:rPr>
                <w:rFonts w:ascii="Consolas" w:hAnsi="Consolas" w:cs="Consolas"/>
                <w:color w:val="0000FF"/>
                <w:szCs w:val="17"/>
                <w:highlight w:val="white"/>
              </w:rPr>
            </w:rPrChange>
          </w:rPr>
          <w:t>"</w:t>
        </w:r>
        <w:r w:rsidRPr="00F3307B">
          <w:rPr>
            <w:rFonts w:ascii="Courier New" w:hAnsi="Courier New" w:cs="Courier New"/>
            <w:color w:val="FF0000"/>
            <w:sz w:val="17"/>
            <w:szCs w:val="17"/>
            <w:highlight w:val="white"/>
            <w:rPrChange w:id="1302" w:author="Author">
              <w:rPr>
                <w:rFonts w:ascii="Consolas" w:hAnsi="Consolas" w:cs="Consolas"/>
                <w:color w:val="FF0000"/>
                <w:szCs w:val="17"/>
                <w:highlight w:val="white"/>
              </w:rPr>
            </w:rPrChange>
          </w:rPr>
          <w:t xml:space="preserve"> default</w:t>
        </w:r>
        <w:r w:rsidRPr="00F3307B">
          <w:rPr>
            <w:rFonts w:ascii="Courier New" w:hAnsi="Courier New" w:cs="Courier New"/>
            <w:color w:val="0000FF"/>
            <w:sz w:val="17"/>
            <w:szCs w:val="17"/>
            <w:highlight w:val="white"/>
            <w:rPrChange w:id="1303"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1304" w:author="Author">
              <w:rPr>
                <w:rFonts w:ascii="Consolas" w:hAnsi="Consolas" w:cs="Consolas"/>
                <w:color w:val="000000"/>
                <w:szCs w:val="17"/>
                <w:highlight w:val="white"/>
              </w:rPr>
            </w:rPrChange>
          </w:rPr>
          <w:t>N</w:t>
        </w:r>
      </w:ins>
      <w:r w:rsidRPr="00F3307B">
        <w:rPr>
          <w:rFonts w:ascii="Courier New" w:hAnsi="Courier New" w:cs="Courier New"/>
          <w:color w:val="0000FF"/>
          <w:sz w:val="17"/>
          <w:szCs w:val="17"/>
          <w:highlight w:val="white"/>
          <w:rPrChange w:id="1305" w:author="Author">
            <w:rPr>
              <w:rFonts w:ascii="Courier New" w:hAnsi="Courier New"/>
              <w:color w:val="000000"/>
            </w:rPr>
          </w:rPrChange>
        </w:rPr>
        <w:t>"&gt;</w:t>
      </w:r>
    </w:p>
    <w:p w14:paraId="74C7286F"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306" w:author="Author">
            <w:rPr>
              <w:rFonts w:ascii="Courier New" w:hAnsi="Courier New"/>
              <w:color w:val="000000"/>
            </w:rPr>
          </w:rPrChange>
        </w:rPr>
      </w:pPr>
      <w:r w:rsidRPr="00F3307B">
        <w:rPr>
          <w:rFonts w:ascii="Courier New" w:hAnsi="Courier New" w:cs="Courier New"/>
          <w:color w:val="000000"/>
          <w:sz w:val="17"/>
          <w:szCs w:val="17"/>
          <w:highlight w:val="white"/>
          <w:rPrChange w:id="1307" w:author="Author">
            <w:rPr>
              <w:rFonts w:ascii="Courier New" w:hAnsi="Courier New"/>
              <w:color w:val="000000"/>
            </w:rPr>
          </w:rPrChange>
        </w:rPr>
        <w:tab/>
      </w:r>
      <w:r w:rsidRPr="00F3307B">
        <w:rPr>
          <w:rFonts w:ascii="Courier New" w:hAnsi="Courier New" w:cs="Courier New"/>
          <w:color w:val="000000"/>
          <w:sz w:val="17"/>
          <w:szCs w:val="17"/>
          <w:highlight w:val="white"/>
          <w:rPrChange w:id="1308" w:author="Author">
            <w:rPr>
              <w:rFonts w:ascii="Courier New" w:hAnsi="Courier New"/>
              <w:color w:val="000000"/>
            </w:rPr>
          </w:rPrChange>
        </w:rPr>
        <w:tab/>
      </w:r>
      <w:r w:rsidRPr="00F3307B">
        <w:rPr>
          <w:rFonts w:ascii="Courier New" w:hAnsi="Courier New" w:cs="Courier New"/>
          <w:color w:val="0000FF"/>
          <w:sz w:val="17"/>
          <w:szCs w:val="17"/>
          <w:highlight w:val="white"/>
          <w:rPrChange w:id="1309" w:author="Author">
            <w:rPr>
              <w:rFonts w:ascii="Courier New" w:hAnsi="Courier New"/>
              <w:color w:val="000000"/>
            </w:rPr>
          </w:rPrChange>
        </w:rPr>
        <w:t>&lt;</w:t>
      </w:r>
      <w:r w:rsidRPr="00F3307B">
        <w:rPr>
          <w:rFonts w:ascii="Courier New" w:hAnsi="Courier New" w:cs="Courier New"/>
          <w:color w:val="800000"/>
          <w:sz w:val="17"/>
          <w:szCs w:val="17"/>
          <w:highlight w:val="white"/>
          <w:rPrChange w:id="1310" w:author="Author">
            <w:rPr>
              <w:rFonts w:ascii="Courier New" w:hAnsi="Courier New"/>
              <w:color w:val="000000"/>
            </w:rPr>
          </w:rPrChange>
        </w:rPr>
        <w:t>xsd:annotation</w:t>
      </w:r>
      <w:r w:rsidRPr="00F3307B">
        <w:rPr>
          <w:rFonts w:ascii="Courier New" w:hAnsi="Courier New" w:cs="Courier New"/>
          <w:color w:val="0000FF"/>
          <w:sz w:val="17"/>
          <w:szCs w:val="17"/>
          <w:highlight w:val="white"/>
          <w:rPrChange w:id="1311" w:author="Author">
            <w:rPr>
              <w:rFonts w:ascii="Courier New" w:hAnsi="Courier New"/>
              <w:color w:val="000000"/>
            </w:rPr>
          </w:rPrChange>
        </w:rPr>
        <w:t>&gt;</w:t>
      </w:r>
    </w:p>
    <w:p w14:paraId="176731DF"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312" w:author="Author">
            <w:rPr>
              <w:rFonts w:ascii="Courier New" w:hAnsi="Courier New"/>
              <w:color w:val="000000"/>
            </w:rPr>
          </w:rPrChange>
        </w:rPr>
      </w:pPr>
      <w:r w:rsidRPr="00F3307B">
        <w:rPr>
          <w:rFonts w:ascii="Courier New" w:hAnsi="Courier New" w:cs="Courier New"/>
          <w:color w:val="000000"/>
          <w:sz w:val="17"/>
          <w:szCs w:val="17"/>
          <w:highlight w:val="white"/>
          <w:rPrChange w:id="1313" w:author="Author">
            <w:rPr>
              <w:rFonts w:ascii="Courier New" w:hAnsi="Courier New"/>
              <w:color w:val="000000"/>
            </w:rPr>
          </w:rPrChange>
        </w:rPr>
        <w:tab/>
      </w:r>
      <w:r w:rsidRPr="00F3307B">
        <w:rPr>
          <w:rFonts w:ascii="Courier New" w:hAnsi="Courier New" w:cs="Courier New"/>
          <w:color w:val="000000"/>
          <w:sz w:val="17"/>
          <w:szCs w:val="17"/>
          <w:highlight w:val="white"/>
          <w:rPrChange w:id="1314" w:author="Author">
            <w:rPr>
              <w:rFonts w:ascii="Courier New" w:hAnsi="Courier New"/>
              <w:color w:val="000000"/>
            </w:rPr>
          </w:rPrChange>
        </w:rPr>
        <w:tab/>
      </w:r>
      <w:r w:rsidRPr="00F3307B">
        <w:rPr>
          <w:rFonts w:ascii="Courier New" w:hAnsi="Courier New" w:cs="Courier New"/>
          <w:color w:val="000000"/>
          <w:sz w:val="17"/>
          <w:szCs w:val="17"/>
          <w:highlight w:val="white"/>
          <w:rPrChange w:id="1315" w:author="Author">
            <w:rPr>
              <w:rFonts w:ascii="Courier New" w:hAnsi="Courier New"/>
              <w:color w:val="000000"/>
            </w:rPr>
          </w:rPrChange>
        </w:rPr>
        <w:tab/>
      </w:r>
      <w:r w:rsidRPr="00F3307B">
        <w:rPr>
          <w:rFonts w:ascii="Courier New" w:hAnsi="Courier New" w:cs="Courier New"/>
          <w:color w:val="0000FF"/>
          <w:sz w:val="17"/>
          <w:szCs w:val="17"/>
          <w:highlight w:val="white"/>
          <w:rPrChange w:id="1316" w:author="Author">
            <w:rPr>
              <w:rFonts w:ascii="Courier New" w:hAnsi="Courier New"/>
              <w:color w:val="000000"/>
            </w:rPr>
          </w:rPrChange>
        </w:rPr>
        <w:t>&lt;</w:t>
      </w:r>
      <w:r w:rsidRPr="00F3307B">
        <w:rPr>
          <w:rFonts w:ascii="Courier New" w:hAnsi="Courier New" w:cs="Courier New"/>
          <w:color w:val="800000"/>
          <w:sz w:val="17"/>
          <w:szCs w:val="17"/>
          <w:highlight w:val="white"/>
          <w:rPrChange w:id="1317" w:author="Author">
            <w:rPr>
              <w:rFonts w:ascii="Courier New" w:hAnsi="Courier New"/>
              <w:color w:val="000000"/>
            </w:rPr>
          </w:rPrChange>
        </w:rPr>
        <w:t>xsd:documentation</w:t>
      </w:r>
      <w:r w:rsidRPr="00F3307B">
        <w:rPr>
          <w:rFonts w:ascii="Courier New" w:hAnsi="Courier New" w:cs="Courier New"/>
          <w:color w:val="0000FF"/>
          <w:sz w:val="17"/>
          <w:szCs w:val="17"/>
          <w:highlight w:val="white"/>
          <w:rPrChange w:id="1318" w:author="Author">
            <w:rPr>
              <w:rFonts w:ascii="Courier New" w:hAnsi="Courier New"/>
              <w:color w:val="000000"/>
            </w:rPr>
          </w:rPrChange>
        </w:rPr>
        <w:t>&gt;</w:t>
      </w:r>
      <w:r w:rsidRPr="00F3307B">
        <w:rPr>
          <w:rFonts w:ascii="Courier New" w:hAnsi="Courier New" w:cs="Courier New"/>
          <w:color w:val="000000"/>
          <w:sz w:val="17"/>
          <w:szCs w:val="17"/>
          <w:highlight w:val="white"/>
          <w:rPrChange w:id="1319" w:author="Author">
            <w:rPr>
              <w:rFonts w:ascii="Courier New" w:hAnsi="Courier New"/>
              <w:color w:val="000000"/>
            </w:rPr>
          </w:rPrChange>
        </w:rPr>
        <w:t xml:space="preserve">Where the text is not </w:t>
      </w:r>
      <w:del w:id="1320" w:author="Author">
        <w:r w:rsidRPr="00F3307B">
          <w:rPr>
            <w:rFonts w:ascii="Courier New" w:hAnsi="Courier New" w:cs="Courier New"/>
            <w:color w:val="000000"/>
            <w:sz w:val="17"/>
            <w:szCs w:val="17"/>
          </w:rPr>
          <w:delText xml:space="preserve">available, the </w:delText>
        </w:r>
      </w:del>
      <w:ins w:id="1321" w:author="Author">
        <w:r w:rsidRPr="00F3307B">
          <w:rPr>
            <w:rFonts w:ascii="Courier New" w:hAnsi="Courier New" w:cs="Courier New"/>
            <w:color w:val="000000"/>
            <w:sz w:val="17"/>
            <w:szCs w:val="17"/>
            <w:highlight w:val="white"/>
            <w:rPrChange w:id="1322" w:author="Author">
              <w:rPr>
                <w:rFonts w:ascii="Consolas" w:hAnsi="Consolas" w:cs="Consolas"/>
                <w:color w:val="000000"/>
                <w:szCs w:val="17"/>
                <w:highlight w:val="white"/>
              </w:rPr>
            </w:rPrChange>
          </w:rPr>
          <w:t xml:space="preserve">searchable, this </w:t>
        </w:r>
      </w:ins>
      <w:r w:rsidRPr="00F3307B">
        <w:rPr>
          <w:rFonts w:ascii="Courier New" w:hAnsi="Courier New" w:cs="Courier New"/>
          <w:color w:val="000000"/>
          <w:sz w:val="17"/>
          <w:szCs w:val="17"/>
          <w:highlight w:val="white"/>
          <w:rPrChange w:id="1323" w:author="Author">
            <w:rPr>
              <w:rFonts w:ascii="Courier New" w:hAnsi="Courier New"/>
              <w:color w:val="000000"/>
            </w:rPr>
          </w:rPrChange>
        </w:rPr>
        <w:t xml:space="preserve">indicator is </w:t>
      </w:r>
      <w:del w:id="1324" w:author="Author">
        <w:r w:rsidRPr="00F3307B">
          <w:rPr>
            <w:rFonts w:ascii="Courier New" w:hAnsi="Courier New" w:cs="Courier New"/>
            <w:color w:val="000000"/>
            <w:sz w:val="17"/>
            <w:szCs w:val="17"/>
          </w:rPr>
          <w:delText>the code</w:delText>
        </w:r>
      </w:del>
      <w:ins w:id="1325" w:author="Author">
        <w:r w:rsidRPr="00F3307B">
          <w:rPr>
            <w:rFonts w:ascii="Courier New" w:hAnsi="Courier New" w:cs="Courier New"/>
            <w:color w:val="000000"/>
            <w:sz w:val="17"/>
            <w:szCs w:val="17"/>
            <w:highlight w:val="white"/>
            <w:rPrChange w:id="1326" w:author="Author">
              <w:rPr>
                <w:rFonts w:ascii="Consolas" w:hAnsi="Consolas" w:cs="Consolas"/>
                <w:color w:val="000000"/>
                <w:szCs w:val="17"/>
                <w:highlight w:val="white"/>
              </w:rPr>
            </w:rPrChange>
          </w:rPr>
          <w:t>set to</w:t>
        </w:r>
      </w:ins>
      <w:r w:rsidRPr="00F3307B">
        <w:rPr>
          <w:rFonts w:ascii="Courier New" w:hAnsi="Courier New" w:cs="Courier New"/>
          <w:color w:val="000000"/>
          <w:sz w:val="17"/>
          <w:szCs w:val="17"/>
          <w:highlight w:val="white"/>
          <w:rPrChange w:id="1327" w:author="Author">
            <w:rPr>
              <w:rFonts w:ascii="Courier New" w:hAnsi="Courier New"/>
              <w:color w:val="000000"/>
            </w:rPr>
          </w:rPrChange>
        </w:rPr>
        <w:t xml:space="preserve"> N</w:t>
      </w:r>
      <w:del w:id="1328" w:author="Author">
        <w:r w:rsidRPr="00F3307B">
          <w:rPr>
            <w:rFonts w:ascii="Courier New" w:hAnsi="Courier New" w:cs="Courier New"/>
            <w:color w:val="000000"/>
            <w:sz w:val="17"/>
            <w:szCs w:val="17"/>
          </w:rPr>
          <w:delText xml:space="preserve"> if the information is not available or the code U if it is unknown whether this information is available</w:delText>
        </w:r>
      </w:del>
      <w:r w:rsidRPr="00F3307B">
        <w:rPr>
          <w:rFonts w:ascii="Courier New" w:hAnsi="Courier New" w:cs="Courier New"/>
          <w:color w:val="0000FF"/>
          <w:sz w:val="17"/>
          <w:szCs w:val="17"/>
          <w:highlight w:val="white"/>
          <w:rPrChange w:id="1329" w:author="Author">
            <w:rPr>
              <w:rFonts w:ascii="Courier New" w:hAnsi="Courier New"/>
              <w:color w:val="000000"/>
            </w:rPr>
          </w:rPrChange>
        </w:rPr>
        <w:t>&lt;/</w:t>
      </w:r>
      <w:r w:rsidRPr="00F3307B">
        <w:rPr>
          <w:rFonts w:ascii="Courier New" w:hAnsi="Courier New" w:cs="Courier New"/>
          <w:color w:val="800000"/>
          <w:sz w:val="17"/>
          <w:szCs w:val="17"/>
          <w:highlight w:val="white"/>
          <w:rPrChange w:id="1330" w:author="Author">
            <w:rPr>
              <w:rFonts w:ascii="Courier New" w:hAnsi="Courier New"/>
              <w:color w:val="000000"/>
            </w:rPr>
          </w:rPrChange>
        </w:rPr>
        <w:t>xsd:documentation</w:t>
      </w:r>
      <w:r w:rsidRPr="00F3307B">
        <w:rPr>
          <w:rFonts w:ascii="Courier New" w:hAnsi="Courier New" w:cs="Courier New"/>
          <w:color w:val="0000FF"/>
          <w:sz w:val="17"/>
          <w:szCs w:val="17"/>
          <w:highlight w:val="white"/>
          <w:rPrChange w:id="1331" w:author="Author">
            <w:rPr>
              <w:rFonts w:ascii="Courier New" w:hAnsi="Courier New"/>
              <w:color w:val="000000"/>
            </w:rPr>
          </w:rPrChange>
        </w:rPr>
        <w:t>&gt;</w:t>
      </w:r>
    </w:p>
    <w:p w14:paraId="6CF1021D"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332" w:author="Author">
            <w:rPr>
              <w:rFonts w:ascii="Courier New" w:hAnsi="Courier New"/>
              <w:color w:val="000000"/>
            </w:rPr>
          </w:rPrChange>
        </w:rPr>
      </w:pPr>
      <w:r w:rsidRPr="00F3307B">
        <w:rPr>
          <w:rFonts w:ascii="Courier New" w:hAnsi="Courier New" w:cs="Courier New"/>
          <w:color w:val="000000"/>
          <w:sz w:val="17"/>
          <w:szCs w:val="17"/>
          <w:highlight w:val="white"/>
          <w:rPrChange w:id="1333" w:author="Author">
            <w:rPr>
              <w:rFonts w:ascii="Courier New" w:hAnsi="Courier New"/>
              <w:color w:val="000000"/>
            </w:rPr>
          </w:rPrChange>
        </w:rPr>
        <w:tab/>
      </w:r>
      <w:r w:rsidRPr="00F3307B">
        <w:rPr>
          <w:rFonts w:ascii="Courier New" w:hAnsi="Courier New" w:cs="Courier New"/>
          <w:color w:val="000000"/>
          <w:sz w:val="17"/>
          <w:szCs w:val="17"/>
          <w:highlight w:val="white"/>
          <w:rPrChange w:id="1334" w:author="Author">
            <w:rPr>
              <w:rFonts w:ascii="Courier New" w:hAnsi="Courier New"/>
              <w:color w:val="000000"/>
            </w:rPr>
          </w:rPrChange>
        </w:rPr>
        <w:tab/>
      </w:r>
      <w:r w:rsidRPr="00F3307B">
        <w:rPr>
          <w:rFonts w:ascii="Courier New" w:hAnsi="Courier New" w:cs="Courier New"/>
          <w:color w:val="0000FF"/>
          <w:sz w:val="17"/>
          <w:szCs w:val="17"/>
          <w:highlight w:val="white"/>
          <w:rPrChange w:id="1335" w:author="Author">
            <w:rPr>
              <w:rFonts w:ascii="Courier New" w:hAnsi="Courier New"/>
              <w:color w:val="000000"/>
            </w:rPr>
          </w:rPrChange>
        </w:rPr>
        <w:t>&lt;/</w:t>
      </w:r>
      <w:r w:rsidRPr="00F3307B">
        <w:rPr>
          <w:rFonts w:ascii="Courier New" w:hAnsi="Courier New" w:cs="Courier New"/>
          <w:color w:val="800000"/>
          <w:sz w:val="17"/>
          <w:szCs w:val="17"/>
          <w:highlight w:val="white"/>
          <w:rPrChange w:id="1336" w:author="Author">
            <w:rPr>
              <w:rFonts w:ascii="Courier New" w:hAnsi="Courier New"/>
              <w:color w:val="000000"/>
            </w:rPr>
          </w:rPrChange>
        </w:rPr>
        <w:t>xsd:annotation</w:t>
      </w:r>
      <w:r w:rsidRPr="00F3307B">
        <w:rPr>
          <w:rFonts w:ascii="Courier New" w:hAnsi="Courier New" w:cs="Courier New"/>
          <w:color w:val="0000FF"/>
          <w:sz w:val="17"/>
          <w:szCs w:val="17"/>
          <w:highlight w:val="white"/>
          <w:rPrChange w:id="1337" w:author="Author">
            <w:rPr>
              <w:rFonts w:ascii="Courier New" w:hAnsi="Courier New"/>
              <w:color w:val="000000"/>
            </w:rPr>
          </w:rPrChange>
        </w:rPr>
        <w:t>&gt;</w:t>
      </w:r>
    </w:p>
    <w:p w14:paraId="74EB0506"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338" w:author="Author">
            <w:rPr>
              <w:rFonts w:ascii="Courier New" w:hAnsi="Courier New"/>
              <w:color w:val="000000"/>
            </w:rPr>
          </w:rPrChange>
        </w:rPr>
      </w:pPr>
      <w:r w:rsidRPr="00F3307B">
        <w:rPr>
          <w:rFonts w:ascii="Courier New" w:hAnsi="Courier New" w:cs="Courier New"/>
          <w:color w:val="000000"/>
          <w:sz w:val="17"/>
          <w:szCs w:val="17"/>
          <w:highlight w:val="white"/>
          <w:rPrChange w:id="1339" w:author="Author">
            <w:rPr>
              <w:rFonts w:ascii="Courier New" w:hAnsi="Courier New"/>
              <w:color w:val="000000"/>
            </w:rPr>
          </w:rPrChange>
        </w:rPr>
        <w:tab/>
      </w:r>
      <w:r w:rsidRPr="00F3307B">
        <w:rPr>
          <w:rFonts w:ascii="Courier New" w:hAnsi="Courier New" w:cs="Courier New"/>
          <w:color w:val="0000FF"/>
          <w:sz w:val="17"/>
          <w:szCs w:val="17"/>
          <w:highlight w:val="white"/>
          <w:rPrChange w:id="1340" w:author="Author">
            <w:rPr>
              <w:rFonts w:ascii="Courier New" w:hAnsi="Courier New"/>
              <w:color w:val="000000"/>
            </w:rPr>
          </w:rPrChange>
        </w:rPr>
        <w:t>&lt;/</w:t>
      </w:r>
      <w:r w:rsidRPr="00F3307B">
        <w:rPr>
          <w:rFonts w:ascii="Courier New" w:hAnsi="Courier New" w:cs="Courier New"/>
          <w:color w:val="800000"/>
          <w:sz w:val="17"/>
          <w:szCs w:val="17"/>
          <w:highlight w:val="white"/>
          <w:rPrChange w:id="1341" w:author="Author">
            <w:rPr>
              <w:rFonts w:ascii="Courier New" w:hAnsi="Courier New"/>
              <w:color w:val="000000"/>
            </w:rPr>
          </w:rPrChange>
        </w:rPr>
        <w:t>xsd:element</w:t>
      </w:r>
      <w:r w:rsidRPr="00F3307B">
        <w:rPr>
          <w:rFonts w:ascii="Courier New" w:hAnsi="Courier New" w:cs="Courier New"/>
          <w:color w:val="0000FF"/>
          <w:sz w:val="17"/>
          <w:szCs w:val="17"/>
          <w:highlight w:val="white"/>
          <w:rPrChange w:id="1342" w:author="Author">
            <w:rPr>
              <w:rFonts w:ascii="Courier New" w:hAnsi="Courier New"/>
              <w:color w:val="000000"/>
            </w:rPr>
          </w:rPrChange>
        </w:rPr>
        <w:t>&gt;</w:t>
      </w:r>
    </w:p>
    <w:p w14:paraId="772CA5FF"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343" w:author="Author">
            <w:rPr>
              <w:rFonts w:ascii="Courier New" w:hAnsi="Courier New"/>
              <w:color w:val="000000"/>
            </w:rPr>
          </w:rPrChange>
        </w:rPr>
      </w:pPr>
      <w:r w:rsidRPr="00F3307B">
        <w:rPr>
          <w:rFonts w:ascii="Courier New" w:hAnsi="Courier New" w:cs="Courier New"/>
          <w:color w:val="000000"/>
          <w:sz w:val="17"/>
          <w:szCs w:val="17"/>
          <w:highlight w:val="white"/>
          <w:rPrChange w:id="1344" w:author="Author">
            <w:rPr>
              <w:rFonts w:ascii="Courier New" w:hAnsi="Courier New"/>
              <w:color w:val="000000"/>
            </w:rPr>
          </w:rPrChange>
        </w:rPr>
        <w:tab/>
      </w:r>
      <w:r w:rsidRPr="00F3307B">
        <w:rPr>
          <w:rFonts w:ascii="Courier New" w:hAnsi="Courier New" w:cs="Courier New"/>
          <w:color w:val="0000FF"/>
          <w:sz w:val="17"/>
          <w:szCs w:val="17"/>
          <w:highlight w:val="white"/>
          <w:rPrChange w:id="1345" w:author="Author">
            <w:rPr>
              <w:rFonts w:ascii="Courier New" w:hAnsi="Courier New"/>
              <w:color w:val="000000"/>
            </w:rPr>
          </w:rPrChange>
        </w:rPr>
        <w:t>&lt;</w:t>
      </w:r>
      <w:r w:rsidRPr="00F3307B">
        <w:rPr>
          <w:rFonts w:ascii="Courier New" w:hAnsi="Courier New" w:cs="Courier New"/>
          <w:color w:val="800000"/>
          <w:sz w:val="17"/>
          <w:szCs w:val="17"/>
          <w:highlight w:val="white"/>
          <w:rPrChange w:id="1346" w:author="Author">
            <w:rPr>
              <w:rFonts w:ascii="Courier New" w:hAnsi="Courier New"/>
              <w:color w:val="000000"/>
            </w:rPr>
          </w:rPrChange>
        </w:rPr>
        <w:t>xsd:element</w:t>
      </w:r>
      <w:r w:rsidRPr="00F3307B">
        <w:rPr>
          <w:rFonts w:ascii="Courier New" w:hAnsi="Courier New" w:cs="Courier New"/>
          <w:color w:val="FF0000"/>
          <w:sz w:val="17"/>
          <w:szCs w:val="17"/>
          <w:highlight w:val="white"/>
          <w:rPrChange w:id="1347" w:author="Author">
            <w:rPr>
              <w:rFonts w:ascii="Courier New" w:hAnsi="Courier New"/>
              <w:color w:val="000000"/>
            </w:rPr>
          </w:rPrChange>
        </w:rPr>
        <w:t xml:space="preserve"> name</w:t>
      </w:r>
      <w:r w:rsidRPr="00F3307B">
        <w:rPr>
          <w:rFonts w:ascii="Courier New" w:hAnsi="Courier New" w:cs="Courier New"/>
          <w:color w:val="0000FF"/>
          <w:sz w:val="17"/>
          <w:szCs w:val="17"/>
          <w:highlight w:val="white"/>
          <w:rPrChange w:id="1348" w:author="Author">
            <w:rPr>
              <w:rFonts w:ascii="Courier New" w:hAnsi="Courier New"/>
              <w:color w:val="000000"/>
            </w:rPr>
          </w:rPrChange>
        </w:rPr>
        <w:t>="</w:t>
      </w:r>
      <w:r w:rsidRPr="00F3307B">
        <w:rPr>
          <w:rFonts w:ascii="Courier New" w:hAnsi="Courier New" w:cs="Courier New"/>
          <w:color w:val="000000"/>
          <w:sz w:val="17"/>
          <w:szCs w:val="17"/>
          <w:highlight w:val="white"/>
          <w:rPrChange w:id="1349" w:author="Author">
            <w:rPr>
              <w:rFonts w:ascii="Courier New" w:hAnsi="Courier New"/>
              <w:color w:val="000000"/>
            </w:rPr>
          </w:rPrChange>
        </w:rPr>
        <w:t>SearchableLanguageCode</w:t>
      </w:r>
      <w:r w:rsidRPr="00F3307B">
        <w:rPr>
          <w:rFonts w:ascii="Courier New" w:hAnsi="Courier New" w:cs="Courier New"/>
          <w:color w:val="0000FF"/>
          <w:sz w:val="17"/>
          <w:szCs w:val="17"/>
          <w:highlight w:val="white"/>
          <w:rPrChange w:id="1350" w:author="Author">
            <w:rPr>
              <w:rFonts w:ascii="Courier New" w:hAnsi="Courier New"/>
              <w:color w:val="000000"/>
            </w:rPr>
          </w:rPrChange>
        </w:rPr>
        <w:t>"</w:t>
      </w:r>
      <w:r w:rsidRPr="00F3307B">
        <w:rPr>
          <w:rFonts w:ascii="Courier New" w:hAnsi="Courier New" w:cs="Courier New"/>
          <w:color w:val="FF0000"/>
          <w:sz w:val="17"/>
          <w:szCs w:val="17"/>
          <w:highlight w:val="white"/>
          <w:rPrChange w:id="1351" w:author="Author">
            <w:rPr>
              <w:rFonts w:ascii="Courier New" w:hAnsi="Courier New"/>
              <w:color w:val="000000"/>
            </w:rPr>
          </w:rPrChange>
        </w:rPr>
        <w:t xml:space="preserve"> type</w:t>
      </w:r>
      <w:r w:rsidRPr="00F3307B">
        <w:rPr>
          <w:rFonts w:ascii="Courier New" w:hAnsi="Courier New" w:cs="Courier New"/>
          <w:color w:val="0000FF"/>
          <w:sz w:val="17"/>
          <w:szCs w:val="17"/>
          <w:highlight w:val="white"/>
          <w:rPrChange w:id="1352" w:author="Author">
            <w:rPr>
              <w:rFonts w:ascii="Courier New" w:hAnsi="Courier New"/>
              <w:color w:val="000000"/>
            </w:rPr>
          </w:rPrChange>
        </w:rPr>
        <w:t>="</w:t>
      </w:r>
      <w:r w:rsidRPr="00F3307B">
        <w:rPr>
          <w:rFonts w:ascii="Courier New" w:hAnsi="Courier New" w:cs="Courier New"/>
          <w:color w:val="000000"/>
          <w:sz w:val="17"/>
          <w:szCs w:val="17"/>
          <w:highlight w:val="white"/>
          <w:rPrChange w:id="1353" w:author="Author">
            <w:rPr>
              <w:rFonts w:ascii="Courier New" w:hAnsi="Courier New"/>
              <w:color w:val="000000"/>
            </w:rPr>
          </w:rPrChange>
        </w:rPr>
        <w:t>com:ISOLanguageCodeType</w:t>
      </w:r>
      <w:r w:rsidRPr="00F3307B">
        <w:rPr>
          <w:rFonts w:ascii="Courier New" w:hAnsi="Courier New" w:cs="Courier New"/>
          <w:color w:val="0000FF"/>
          <w:sz w:val="17"/>
          <w:szCs w:val="17"/>
          <w:highlight w:val="white"/>
          <w:rPrChange w:id="1354" w:author="Author">
            <w:rPr>
              <w:rFonts w:ascii="Courier New" w:hAnsi="Courier New"/>
              <w:color w:val="000000"/>
            </w:rPr>
          </w:rPrChange>
        </w:rPr>
        <w:t>"&gt;</w:t>
      </w:r>
    </w:p>
    <w:p w14:paraId="06E91A5B"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355" w:author="Author">
            <w:rPr>
              <w:rFonts w:ascii="Courier New" w:hAnsi="Courier New"/>
              <w:color w:val="000000"/>
            </w:rPr>
          </w:rPrChange>
        </w:rPr>
      </w:pPr>
      <w:r w:rsidRPr="00F3307B">
        <w:rPr>
          <w:rFonts w:ascii="Courier New" w:hAnsi="Courier New" w:cs="Courier New"/>
          <w:color w:val="000000"/>
          <w:sz w:val="17"/>
          <w:szCs w:val="17"/>
          <w:highlight w:val="white"/>
          <w:rPrChange w:id="1356" w:author="Author">
            <w:rPr>
              <w:rFonts w:ascii="Courier New" w:hAnsi="Courier New"/>
              <w:color w:val="000000"/>
            </w:rPr>
          </w:rPrChange>
        </w:rPr>
        <w:tab/>
      </w:r>
      <w:r w:rsidRPr="00F3307B">
        <w:rPr>
          <w:rFonts w:ascii="Courier New" w:hAnsi="Courier New" w:cs="Courier New"/>
          <w:color w:val="000000"/>
          <w:sz w:val="17"/>
          <w:szCs w:val="17"/>
          <w:highlight w:val="white"/>
          <w:rPrChange w:id="1357" w:author="Author">
            <w:rPr>
              <w:rFonts w:ascii="Courier New" w:hAnsi="Courier New"/>
              <w:color w:val="000000"/>
            </w:rPr>
          </w:rPrChange>
        </w:rPr>
        <w:tab/>
      </w:r>
      <w:r w:rsidRPr="00F3307B">
        <w:rPr>
          <w:rFonts w:ascii="Courier New" w:hAnsi="Courier New" w:cs="Courier New"/>
          <w:color w:val="0000FF"/>
          <w:sz w:val="17"/>
          <w:szCs w:val="17"/>
          <w:highlight w:val="white"/>
          <w:rPrChange w:id="1358" w:author="Author">
            <w:rPr>
              <w:rFonts w:ascii="Courier New" w:hAnsi="Courier New"/>
              <w:color w:val="000000"/>
            </w:rPr>
          </w:rPrChange>
        </w:rPr>
        <w:t>&lt;</w:t>
      </w:r>
      <w:r w:rsidRPr="00F3307B">
        <w:rPr>
          <w:rFonts w:ascii="Courier New" w:hAnsi="Courier New" w:cs="Courier New"/>
          <w:color w:val="800000"/>
          <w:sz w:val="17"/>
          <w:szCs w:val="17"/>
          <w:highlight w:val="white"/>
          <w:rPrChange w:id="1359" w:author="Author">
            <w:rPr>
              <w:rFonts w:ascii="Courier New" w:hAnsi="Courier New"/>
              <w:color w:val="000000"/>
            </w:rPr>
          </w:rPrChange>
        </w:rPr>
        <w:t>xsd:annotation</w:t>
      </w:r>
      <w:r w:rsidRPr="00F3307B">
        <w:rPr>
          <w:rFonts w:ascii="Courier New" w:hAnsi="Courier New" w:cs="Courier New"/>
          <w:color w:val="0000FF"/>
          <w:sz w:val="17"/>
          <w:szCs w:val="17"/>
          <w:highlight w:val="white"/>
          <w:rPrChange w:id="1360" w:author="Author">
            <w:rPr>
              <w:rFonts w:ascii="Courier New" w:hAnsi="Courier New"/>
              <w:color w:val="000000"/>
            </w:rPr>
          </w:rPrChange>
        </w:rPr>
        <w:t>&gt;</w:t>
      </w:r>
    </w:p>
    <w:p w14:paraId="37A4CC22" w14:textId="77777777" w:rsidR="00F3307B" w:rsidRPr="00F3307B" w:rsidRDefault="00F3307B" w:rsidP="00F3307B">
      <w:pPr>
        <w:autoSpaceDE w:val="0"/>
        <w:autoSpaceDN w:val="0"/>
        <w:adjustRightInd w:val="0"/>
        <w:rPr>
          <w:rFonts w:ascii="Courier New" w:hAnsi="Courier New" w:cs="Courier New"/>
          <w:color w:val="000000"/>
          <w:sz w:val="17"/>
          <w:szCs w:val="17"/>
          <w:highlight w:val="yellow"/>
          <w:rPrChange w:id="1361" w:author="Author">
            <w:rPr>
              <w:rFonts w:ascii="Courier New" w:hAnsi="Courier New"/>
              <w:color w:val="000000"/>
            </w:rPr>
          </w:rPrChange>
        </w:rPr>
      </w:pPr>
      <w:r w:rsidRPr="00F3307B">
        <w:rPr>
          <w:rFonts w:ascii="Courier New" w:hAnsi="Courier New" w:cs="Courier New"/>
          <w:color w:val="000000"/>
          <w:sz w:val="17"/>
          <w:szCs w:val="17"/>
        </w:rPr>
        <w:tab/>
      </w:r>
      <w:r w:rsidRPr="00F3307B">
        <w:rPr>
          <w:rFonts w:ascii="Courier New" w:hAnsi="Courier New" w:cs="Courier New"/>
          <w:color w:val="000000"/>
          <w:sz w:val="17"/>
          <w:szCs w:val="17"/>
        </w:rPr>
        <w:tab/>
      </w:r>
      <w:r w:rsidRPr="00F3307B">
        <w:rPr>
          <w:rFonts w:ascii="Courier New" w:hAnsi="Courier New" w:cs="Courier New"/>
          <w:color w:val="000000"/>
          <w:sz w:val="17"/>
          <w:szCs w:val="17"/>
        </w:rPr>
        <w:tab/>
      </w:r>
      <w:r w:rsidRPr="00F3307B">
        <w:rPr>
          <w:rFonts w:ascii="Courier New" w:hAnsi="Courier New" w:cs="Courier New"/>
          <w:color w:val="0000FF"/>
          <w:sz w:val="17"/>
          <w:szCs w:val="17"/>
          <w:rPrChange w:id="1362" w:author="Author">
            <w:rPr>
              <w:rFonts w:ascii="Courier New" w:hAnsi="Courier New"/>
              <w:color w:val="000000"/>
            </w:rPr>
          </w:rPrChange>
        </w:rPr>
        <w:t>&lt;</w:t>
      </w:r>
      <w:r w:rsidRPr="00F3307B">
        <w:rPr>
          <w:rFonts w:ascii="Courier New" w:hAnsi="Courier New" w:cs="Courier New"/>
          <w:color w:val="800000"/>
          <w:sz w:val="17"/>
          <w:szCs w:val="17"/>
          <w:rPrChange w:id="1363" w:author="Author">
            <w:rPr>
              <w:rFonts w:ascii="Courier New" w:hAnsi="Courier New"/>
              <w:color w:val="000000"/>
            </w:rPr>
          </w:rPrChange>
        </w:rPr>
        <w:t>xsd:documentation</w:t>
      </w:r>
      <w:r w:rsidRPr="00F3307B">
        <w:rPr>
          <w:rFonts w:ascii="Courier New" w:hAnsi="Courier New" w:cs="Courier New"/>
          <w:color w:val="0000FF"/>
          <w:sz w:val="17"/>
          <w:szCs w:val="17"/>
          <w:rPrChange w:id="1364" w:author="Author">
            <w:rPr>
              <w:rFonts w:ascii="Courier New" w:hAnsi="Courier New"/>
              <w:color w:val="000000"/>
            </w:rPr>
          </w:rPrChange>
        </w:rPr>
        <w:t>&gt;</w:t>
      </w:r>
      <w:del w:id="1365" w:author="Author">
        <w:r w:rsidRPr="00F3307B" w:rsidDel="00A53D0F">
          <w:rPr>
            <w:rFonts w:ascii="Courier New" w:hAnsi="Courier New" w:cs="Courier New"/>
            <w:color w:val="000000"/>
            <w:sz w:val="17"/>
            <w:szCs w:val="17"/>
          </w:rPr>
          <w:delText xml:space="preserve"> </w:delText>
        </w:r>
        <w:r w:rsidRPr="00F3307B">
          <w:rPr>
            <w:rFonts w:ascii="Courier New" w:hAnsi="Courier New" w:cs="Courier New"/>
            <w:color w:val="000000"/>
            <w:sz w:val="17"/>
            <w:szCs w:val="17"/>
          </w:rPr>
          <w:delText>A two</w:delText>
        </w:r>
      </w:del>
      <w:ins w:id="1366" w:author="Author">
        <w:r w:rsidRPr="00F3307B">
          <w:rPr>
            <w:rFonts w:ascii="Courier New" w:hAnsi="Courier New" w:cs="Courier New"/>
            <w:color w:val="000000"/>
            <w:sz w:val="17"/>
            <w:szCs w:val="17"/>
            <w:rPrChange w:id="1367" w:author="Author">
              <w:rPr>
                <w:rFonts w:ascii="Consolas" w:hAnsi="Consolas" w:cs="Consolas"/>
                <w:color w:val="000000"/>
                <w:szCs w:val="17"/>
                <w:highlight w:val="white"/>
              </w:rPr>
            </w:rPrChange>
          </w:rPr>
          <w:t>2</w:t>
        </w:r>
      </w:ins>
      <w:r w:rsidRPr="00F3307B">
        <w:rPr>
          <w:rFonts w:ascii="Courier New" w:hAnsi="Courier New" w:cs="Courier New"/>
          <w:color w:val="000000"/>
          <w:sz w:val="17"/>
          <w:szCs w:val="17"/>
        </w:rPr>
        <w:t xml:space="preserve">-letter </w:t>
      </w:r>
      <w:del w:id="1368" w:author="Author">
        <w:r w:rsidRPr="00F3307B">
          <w:rPr>
            <w:rFonts w:ascii="Courier New" w:hAnsi="Courier New" w:cs="Courier New"/>
            <w:color w:val="000000"/>
            <w:sz w:val="17"/>
            <w:szCs w:val="17"/>
          </w:rPr>
          <w:delText xml:space="preserve">language </w:delText>
        </w:r>
      </w:del>
      <w:r w:rsidRPr="00F3307B">
        <w:rPr>
          <w:rFonts w:ascii="Courier New" w:hAnsi="Courier New" w:cs="Courier New"/>
          <w:color w:val="000000"/>
          <w:sz w:val="17"/>
          <w:szCs w:val="17"/>
        </w:rPr>
        <w:t xml:space="preserve">code </w:t>
      </w:r>
      <w:del w:id="1369" w:author="Author">
        <w:r w:rsidRPr="00F3307B">
          <w:rPr>
            <w:rFonts w:ascii="Courier New" w:hAnsi="Courier New" w:cs="Courier New"/>
            <w:color w:val="000000"/>
            <w:sz w:val="17"/>
            <w:szCs w:val="17"/>
          </w:rPr>
          <w:delText>indicates, for searchable text,</w:delText>
        </w:r>
      </w:del>
      <w:ins w:id="1370" w:author="Author">
        <w:r w:rsidRPr="00F3307B">
          <w:rPr>
            <w:rFonts w:ascii="Courier New" w:hAnsi="Courier New" w:cs="Courier New"/>
            <w:color w:val="000000"/>
            <w:sz w:val="17"/>
            <w:szCs w:val="17"/>
            <w:rPrChange w:id="1371" w:author="Author">
              <w:rPr>
                <w:rFonts w:ascii="Consolas" w:hAnsi="Consolas" w:cs="Consolas"/>
                <w:color w:val="000000"/>
                <w:szCs w:val="17"/>
                <w:highlight w:val="white"/>
              </w:rPr>
            </w:rPrChange>
          </w:rPr>
          <w:t>indicating</w:t>
        </w:r>
      </w:ins>
      <w:r w:rsidRPr="00F3307B">
        <w:rPr>
          <w:rFonts w:ascii="Courier New" w:hAnsi="Courier New" w:cs="Courier New"/>
          <w:color w:val="000000"/>
          <w:sz w:val="17"/>
          <w:szCs w:val="17"/>
        </w:rPr>
        <w:t xml:space="preserve"> the language </w:t>
      </w:r>
      <w:del w:id="1372" w:author="Author">
        <w:r w:rsidRPr="00F3307B">
          <w:rPr>
            <w:rFonts w:ascii="Courier New" w:hAnsi="Courier New" w:cs="Courier New"/>
            <w:color w:val="000000"/>
            <w:sz w:val="17"/>
            <w:szCs w:val="17"/>
          </w:rPr>
          <w:delText xml:space="preserve">made available by </w:delText>
        </w:r>
      </w:del>
      <w:r w:rsidRPr="00F3307B">
        <w:rPr>
          <w:rFonts w:ascii="Courier New" w:hAnsi="Courier New" w:cs="Courier New"/>
          <w:color w:val="000000"/>
          <w:sz w:val="17"/>
          <w:szCs w:val="17"/>
        </w:rPr>
        <w:t xml:space="preserve">the </w:t>
      </w:r>
      <w:ins w:id="1373" w:author="Author">
        <w:r w:rsidRPr="00F3307B">
          <w:rPr>
            <w:rFonts w:ascii="Courier New" w:hAnsi="Courier New" w:cs="Courier New"/>
            <w:color w:val="000000"/>
            <w:sz w:val="17"/>
            <w:szCs w:val="17"/>
            <w:rPrChange w:id="1374" w:author="Author">
              <w:rPr>
                <w:rFonts w:ascii="Consolas" w:hAnsi="Consolas" w:cs="Consolas"/>
                <w:color w:val="000000"/>
                <w:szCs w:val="17"/>
                <w:highlight w:val="white"/>
              </w:rPr>
            </w:rPrChange>
          </w:rPr>
          <w:t>text-searchable abstract,</w:t>
        </w:r>
      </w:ins>
      <w:r w:rsidRPr="00F3307B">
        <w:rPr>
          <w:rFonts w:ascii="Courier New" w:hAnsi="Courier New" w:cs="Courier New"/>
          <w:color w:val="000000"/>
          <w:sz w:val="17"/>
          <w:szCs w:val="17"/>
        </w:rPr>
        <w:t xml:space="preserve"> claims </w:t>
      </w:r>
      <w:del w:id="1375" w:author="Author">
        <w:r w:rsidRPr="00F3307B">
          <w:rPr>
            <w:rFonts w:ascii="Courier New" w:hAnsi="Courier New" w:cs="Courier New"/>
            <w:color w:val="000000"/>
            <w:sz w:val="17"/>
            <w:szCs w:val="17"/>
          </w:rPr>
          <w:delText>if a text-searchable claims</w:delText>
        </w:r>
      </w:del>
      <w:ins w:id="1376" w:author="Author">
        <w:r w:rsidRPr="00F3307B">
          <w:rPr>
            <w:rFonts w:ascii="Courier New" w:hAnsi="Courier New" w:cs="Courier New"/>
            <w:color w:val="000000"/>
            <w:sz w:val="17"/>
            <w:szCs w:val="17"/>
            <w:rPrChange w:id="1377" w:author="Author">
              <w:rPr>
                <w:rFonts w:ascii="Consolas" w:hAnsi="Consolas" w:cs="Consolas"/>
                <w:color w:val="000000"/>
                <w:szCs w:val="17"/>
                <w:highlight w:val="white"/>
              </w:rPr>
            </w:rPrChange>
          </w:rPr>
          <w:t>or description</w:t>
        </w:r>
      </w:ins>
      <w:r w:rsidRPr="00F3307B">
        <w:rPr>
          <w:rFonts w:ascii="Courier New" w:hAnsi="Courier New" w:cs="Courier New"/>
          <w:color w:val="000000"/>
          <w:sz w:val="17"/>
          <w:szCs w:val="17"/>
        </w:rPr>
        <w:t xml:space="preserve"> is available</w:t>
      </w:r>
      <w:del w:id="1378" w:author="Author">
        <w:r w:rsidRPr="00F3307B">
          <w:rPr>
            <w:rFonts w:ascii="Courier New" w:hAnsi="Courier New" w:cs="Courier New"/>
            <w:color w:val="000000"/>
            <w:sz w:val="17"/>
            <w:szCs w:val="17"/>
          </w:rPr>
          <w:delText xml:space="preserve">, or otherwise the code values N (not available) or U (unknown) </w:delText>
        </w:r>
      </w:del>
      <w:ins w:id="1379" w:author="Author">
        <w:r w:rsidRPr="00F3307B">
          <w:rPr>
            <w:rFonts w:ascii="Courier New" w:hAnsi="Courier New" w:cs="Courier New"/>
            <w:color w:val="000000"/>
            <w:sz w:val="17"/>
            <w:szCs w:val="17"/>
            <w:rPrChange w:id="1380" w:author="Author">
              <w:rPr>
                <w:rFonts w:ascii="Consolas" w:hAnsi="Consolas" w:cs="Consolas"/>
                <w:color w:val="000000"/>
                <w:szCs w:val="17"/>
                <w:highlight w:val="white"/>
              </w:rPr>
            </w:rPrChange>
          </w:rPr>
          <w:t xml:space="preserve"> in</w:t>
        </w:r>
      </w:ins>
      <w:r w:rsidRPr="00F3307B">
        <w:rPr>
          <w:rFonts w:ascii="Courier New" w:hAnsi="Courier New" w:cs="Courier New"/>
          <w:color w:val="0000FF"/>
          <w:sz w:val="17"/>
          <w:szCs w:val="17"/>
          <w:rPrChange w:id="1381" w:author="Author">
            <w:rPr>
              <w:rFonts w:ascii="Courier New" w:hAnsi="Courier New"/>
              <w:color w:val="000000"/>
            </w:rPr>
          </w:rPrChange>
        </w:rPr>
        <w:t>&lt;/</w:t>
      </w:r>
      <w:r w:rsidRPr="00F3307B">
        <w:rPr>
          <w:rFonts w:ascii="Courier New" w:hAnsi="Courier New" w:cs="Courier New"/>
          <w:color w:val="800000"/>
          <w:sz w:val="17"/>
          <w:szCs w:val="17"/>
          <w:rPrChange w:id="1382" w:author="Author">
            <w:rPr>
              <w:rFonts w:ascii="Courier New" w:hAnsi="Courier New"/>
              <w:color w:val="000000"/>
            </w:rPr>
          </w:rPrChange>
        </w:rPr>
        <w:t>xsd:documentation</w:t>
      </w:r>
      <w:r w:rsidRPr="00F3307B">
        <w:rPr>
          <w:rFonts w:ascii="Courier New" w:hAnsi="Courier New" w:cs="Courier New"/>
          <w:color w:val="0000FF"/>
          <w:sz w:val="17"/>
          <w:szCs w:val="17"/>
          <w:rPrChange w:id="1383" w:author="Author">
            <w:rPr>
              <w:rFonts w:ascii="Courier New" w:hAnsi="Courier New"/>
              <w:color w:val="000000"/>
            </w:rPr>
          </w:rPrChange>
        </w:rPr>
        <w:t>&gt;</w:t>
      </w:r>
    </w:p>
    <w:p w14:paraId="4837FB3C"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384" w:author="Author">
            <w:rPr>
              <w:rFonts w:ascii="Courier New" w:hAnsi="Courier New"/>
              <w:color w:val="000000"/>
            </w:rPr>
          </w:rPrChange>
        </w:rPr>
      </w:pPr>
      <w:r w:rsidRPr="00F3307B">
        <w:rPr>
          <w:rFonts w:ascii="Courier New" w:hAnsi="Courier New" w:cs="Courier New"/>
          <w:color w:val="000000"/>
          <w:sz w:val="17"/>
          <w:szCs w:val="17"/>
          <w:highlight w:val="white"/>
          <w:rPrChange w:id="1385" w:author="Author">
            <w:rPr>
              <w:rFonts w:ascii="Courier New" w:hAnsi="Courier New"/>
              <w:color w:val="000000"/>
            </w:rPr>
          </w:rPrChange>
        </w:rPr>
        <w:tab/>
      </w:r>
      <w:r w:rsidRPr="00F3307B">
        <w:rPr>
          <w:rFonts w:ascii="Courier New" w:hAnsi="Courier New" w:cs="Courier New"/>
          <w:color w:val="000000"/>
          <w:sz w:val="17"/>
          <w:szCs w:val="17"/>
          <w:highlight w:val="white"/>
          <w:rPrChange w:id="1386" w:author="Author">
            <w:rPr>
              <w:rFonts w:ascii="Courier New" w:hAnsi="Courier New"/>
              <w:color w:val="000000"/>
            </w:rPr>
          </w:rPrChange>
        </w:rPr>
        <w:tab/>
      </w:r>
      <w:r w:rsidRPr="00F3307B">
        <w:rPr>
          <w:rFonts w:ascii="Courier New" w:hAnsi="Courier New" w:cs="Courier New"/>
          <w:color w:val="0000FF"/>
          <w:sz w:val="17"/>
          <w:szCs w:val="17"/>
          <w:highlight w:val="white"/>
          <w:rPrChange w:id="1387" w:author="Author">
            <w:rPr>
              <w:rFonts w:ascii="Courier New" w:hAnsi="Courier New"/>
              <w:color w:val="000000"/>
            </w:rPr>
          </w:rPrChange>
        </w:rPr>
        <w:t>&lt;/</w:t>
      </w:r>
      <w:r w:rsidRPr="00F3307B">
        <w:rPr>
          <w:rFonts w:ascii="Courier New" w:hAnsi="Courier New" w:cs="Courier New"/>
          <w:color w:val="800000"/>
          <w:sz w:val="17"/>
          <w:szCs w:val="17"/>
          <w:highlight w:val="white"/>
          <w:rPrChange w:id="1388" w:author="Author">
            <w:rPr>
              <w:rFonts w:ascii="Courier New" w:hAnsi="Courier New"/>
              <w:color w:val="000000"/>
            </w:rPr>
          </w:rPrChange>
        </w:rPr>
        <w:t>xsd:annotation</w:t>
      </w:r>
      <w:r w:rsidRPr="00F3307B">
        <w:rPr>
          <w:rFonts w:ascii="Courier New" w:hAnsi="Courier New" w:cs="Courier New"/>
          <w:color w:val="0000FF"/>
          <w:sz w:val="17"/>
          <w:szCs w:val="17"/>
          <w:highlight w:val="white"/>
          <w:rPrChange w:id="1389" w:author="Author">
            <w:rPr>
              <w:rFonts w:ascii="Courier New" w:hAnsi="Courier New"/>
              <w:color w:val="000000"/>
            </w:rPr>
          </w:rPrChange>
        </w:rPr>
        <w:t>&gt;</w:t>
      </w:r>
    </w:p>
    <w:p w14:paraId="26AE0032"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390" w:author="Author">
            <w:rPr>
              <w:rFonts w:ascii="Courier New" w:hAnsi="Courier New"/>
              <w:color w:val="000000"/>
            </w:rPr>
          </w:rPrChange>
        </w:rPr>
      </w:pPr>
      <w:r w:rsidRPr="00F3307B">
        <w:rPr>
          <w:rFonts w:ascii="Courier New" w:hAnsi="Courier New" w:cs="Courier New"/>
          <w:color w:val="000000"/>
          <w:sz w:val="17"/>
          <w:szCs w:val="17"/>
          <w:highlight w:val="white"/>
          <w:rPrChange w:id="1391" w:author="Author">
            <w:rPr>
              <w:rFonts w:ascii="Courier New" w:hAnsi="Courier New"/>
              <w:color w:val="000000"/>
            </w:rPr>
          </w:rPrChange>
        </w:rPr>
        <w:tab/>
      </w:r>
      <w:r w:rsidRPr="00F3307B">
        <w:rPr>
          <w:rFonts w:ascii="Courier New" w:hAnsi="Courier New" w:cs="Courier New"/>
          <w:color w:val="0000FF"/>
          <w:sz w:val="17"/>
          <w:szCs w:val="17"/>
          <w:highlight w:val="white"/>
          <w:rPrChange w:id="1392" w:author="Author">
            <w:rPr>
              <w:rFonts w:ascii="Courier New" w:hAnsi="Courier New"/>
              <w:color w:val="000000"/>
            </w:rPr>
          </w:rPrChange>
        </w:rPr>
        <w:t>&lt;/</w:t>
      </w:r>
      <w:r w:rsidRPr="00F3307B">
        <w:rPr>
          <w:rFonts w:ascii="Courier New" w:hAnsi="Courier New" w:cs="Courier New"/>
          <w:color w:val="800000"/>
          <w:sz w:val="17"/>
          <w:szCs w:val="17"/>
          <w:highlight w:val="white"/>
          <w:rPrChange w:id="1393" w:author="Author">
            <w:rPr>
              <w:rFonts w:ascii="Courier New" w:hAnsi="Courier New"/>
              <w:color w:val="000000"/>
            </w:rPr>
          </w:rPrChange>
        </w:rPr>
        <w:t>xsd:element</w:t>
      </w:r>
      <w:r w:rsidRPr="00F3307B">
        <w:rPr>
          <w:rFonts w:ascii="Courier New" w:hAnsi="Courier New" w:cs="Courier New"/>
          <w:color w:val="0000FF"/>
          <w:sz w:val="17"/>
          <w:szCs w:val="17"/>
          <w:highlight w:val="white"/>
          <w:rPrChange w:id="1394" w:author="Author">
            <w:rPr>
              <w:rFonts w:ascii="Courier New" w:hAnsi="Courier New"/>
              <w:color w:val="000000"/>
            </w:rPr>
          </w:rPrChange>
        </w:rPr>
        <w:t>&gt;</w:t>
      </w:r>
    </w:p>
    <w:p w14:paraId="7C4A3801"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395" w:author="Author">
            <w:rPr>
              <w:rFonts w:ascii="Consolas" w:hAnsi="Consolas" w:cs="Consolas"/>
              <w:color w:val="000000"/>
              <w:szCs w:val="17"/>
              <w:highlight w:val="white"/>
            </w:rPr>
          </w:rPrChange>
        </w:rPr>
      </w:pPr>
      <w:ins w:id="1396" w:author="Author">
        <w:r w:rsidRPr="00F3307B">
          <w:rPr>
            <w:rFonts w:ascii="Courier New" w:hAnsi="Courier New" w:cs="Courier New"/>
            <w:color w:val="000000"/>
            <w:sz w:val="17"/>
            <w:szCs w:val="17"/>
            <w:highlight w:val="white"/>
            <w:rPrChange w:id="1397" w:author="Author">
              <w:rPr>
                <w:rFonts w:ascii="Consolas" w:hAnsi="Consolas" w:cs="Consolas"/>
                <w:color w:val="000000"/>
                <w:szCs w:val="17"/>
                <w:highlight w:val="white"/>
              </w:rPr>
            </w:rPrChange>
          </w:rPr>
          <w:tab/>
        </w:r>
      </w:ins>
      <w:r w:rsidRPr="00F3307B">
        <w:rPr>
          <w:rFonts w:ascii="Courier New" w:hAnsi="Courier New" w:cs="Courier New"/>
          <w:color w:val="0000FF"/>
          <w:sz w:val="17"/>
          <w:szCs w:val="17"/>
          <w:highlight w:val="white"/>
          <w:rPrChange w:id="1398"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399" w:author="Author">
            <w:rPr>
              <w:rFonts w:ascii="Consolas" w:hAnsi="Consolas" w:cs="Consolas"/>
              <w:color w:val="800000"/>
              <w:szCs w:val="17"/>
              <w:highlight w:val="white"/>
            </w:rPr>
          </w:rPrChange>
        </w:rPr>
        <w:t>xsd:element</w:t>
      </w:r>
      <w:r w:rsidRPr="00F3307B">
        <w:rPr>
          <w:rFonts w:ascii="Courier New" w:hAnsi="Courier New" w:cs="Courier New"/>
          <w:color w:val="FF0000"/>
          <w:sz w:val="17"/>
          <w:szCs w:val="17"/>
          <w:highlight w:val="white"/>
          <w:rPrChange w:id="1400" w:author="Author">
            <w:rPr>
              <w:rFonts w:ascii="Consolas" w:hAnsi="Consolas" w:cs="Consolas"/>
              <w:color w:val="FF0000"/>
              <w:szCs w:val="17"/>
              <w:highlight w:val="white"/>
            </w:rPr>
          </w:rPrChange>
        </w:rPr>
        <w:t xml:space="preserve"> name</w:t>
      </w:r>
      <w:r w:rsidRPr="00F3307B">
        <w:rPr>
          <w:rFonts w:ascii="Courier New" w:hAnsi="Courier New" w:cs="Courier New"/>
          <w:color w:val="0000FF"/>
          <w:sz w:val="17"/>
          <w:szCs w:val="17"/>
          <w:highlight w:val="white"/>
          <w:rPrChange w:id="1401"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1402" w:author="Author">
            <w:rPr>
              <w:rFonts w:ascii="Consolas" w:hAnsi="Consolas" w:cs="Consolas"/>
              <w:color w:val="000000"/>
              <w:szCs w:val="17"/>
              <w:highlight w:val="white"/>
            </w:rPr>
          </w:rPrChange>
        </w:rPr>
        <w:t>SearchableClaimsCode</w:t>
      </w:r>
      <w:r w:rsidRPr="00F3307B">
        <w:rPr>
          <w:rFonts w:ascii="Courier New" w:hAnsi="Courier New" w:cs="Courier New"/>
          <w:color w:val="0000FF"/>
          <w:sz w:val="17"/>
          <w:szCs w:val="17"/>
          <w:highlight w:val="white"/>
          <w:rPrChange w:id="1403" w:author="Author">
            <w:rPr>
              <w:rFonts w:ascii="Consolas" w:hAnsi="Consolas" w:cs="Consolas"/>
              <w:color w:val="0000FF"/>
              <w:szCs w:val="17"/>
              <w:highlight w:val="white"/>
            </w:rPr>
          </w:rPrChange>
        </w:rPr>
        <w:t>"</w:t>
      </w:r>
      <w:r w:rsidRPr="00F3307B">
        <w:rPr>
          <w:rFonts w:ascii="Courier New" w:hAnsi="Courier New" w:cs="Courier New"/>
          <w:color w:val="FF0000"/>
          <w:sz w:val="17"/>
          <w:szCs w:val="17"/>
          <w:highlight w:val="white"/>
          <w:rPrChange w:id="1404" w:author="Author">
            <w:rPr>
              <w:rFonts w:ascii="Consolas" w:hAnsi="Consolas" w:cs="Consolas"/>
              <w:color w:val="FF0000"/>
              <w:szCs w:val="17"/>
              <w:highlight w:val="white"/>
            </w:rPr>
          </w:rPrChange>
        </w:rPr>
        <w:t xml:space="preserve"> type</w:t>
      </w:r>
      <w:r w:rsidRPr="00F3307B">
        <w:rPr>
          <w:rFonts w:ascii="Courier New" w:hAnsi="Courier New" w:cs="Courier New"/>
          <w:color w:val="0000FF"/>
          <w:sz w:val="17"/>
          <w:szCs w:val="17"/>
          <w:highlight w:val="white"/>
          <w:rPrChange w:id="1405"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1406" w:author="Author">
            <w:rPr>
              <w:rFonts w:ascii="Consolas" w:hAnsi="Consolas" w:cs="Consolas"/>
              <w:color w:val="000000"/>
              <w:szCs w:val="17"/>
              <w:highlight w:val="white"/>
            </w:rPr>
          </w:rPrChange>
        </w:rPr>
        <w:t>afp:SearchableCodeType</w:t>
      </w:r>
      <w:r w:rsidRPr="00F3307B">
        <w:rPr>
          <w:rFonts w:ascii="Courier New" w:hAnsi="Courier New" w:cs="Courier New"/>
          <w:color w:val="0000FF"/>
          <w:sz w:val="17"/>
          <w:szCs w:val="17"/>
          <w:highlight w:val="white"/>
          <w:rPrChange w:id="1407" w:author="Author">
            <w:rPr>
              <w:rFonts w:ascii="Consolas" w:hAnsi="Consolas" w:cs="Consolas"/>
              <w:color w:val="0000FF"/>
              <w:szCs w:val="17"/>
              <w:highlight w:val="white"/>
            </w:rPr>
          </w:rPrChange>
        </w:rPr>
        <w:t>"&gt;</w:t>
      </w:r>
    </w:p>
    <w:p w14:paraId="46538742"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408" w:author="Author">
            <w:rPr>
              <w:rFonts w:ascii="Consolas" w:hAnsi="Consolas" w:cs="Consolas"/>
              <w:color w:val="000000"/>
              <w:szCs w:val="17"/>
              <w:highlight w:val="white"/>
            </w:rPr>
          </w:rPrChange>
        </w:rPr>
      </w:pPr>
      <w:r w:rsidRPr="00F3307B">
        <w:rPr>
          <w:rFonts w:ascii="Courier New" w:hAnsi="Courier New" w:cs="Courier New"/>
          <w:color w:val="000000"/>
          <w:sz w:val="17"/>
          <w:szCs w:val="17"/>
          <w:highlight w:val="white"/>
          <w:rPrChange w:id="1409"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1410"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1411"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412" w:author="Author">
            <w:rPr>
              <w:rFonts w:ascii="Consolas" w:hAnsi="Consolas" w:cs="Consolas"/>
              <w:color w:val="800000"/>
              <w:szCs w:val="17"/>
              <w:highlight w:val="white"/>
            </w:rPr>
          </w:rPrChange>
        </w:rPr>
        <w:t>xsd:annotation</w:t>
      </w:r>
      <w:r w:rsidRPr="00F3307B">
        <w:rPr>
          <w:rFonts w:ascii="Courier New" w:hAnsi="Courier New" w:cs="Courier New"/>
          <w:color w:val="0000FF"/>
          <w:sz w:val="17"/>
          <w:szCs w:val="17"/>
          <w:highlight w:val="white"/>
          <w:rPrChange w:id="1413" w:author="Author">
            <w:rPr>
              <w:rFonts w:ascii="Consolas" w:hAnsi="Consolas" w:cs="Consolas"/>
              <w:color w:val="0000FF"/>
              <w:szCs w:val="17"/>
              <w:highlight w:val="white"/>
            </w:rPr>
          </w:rPrChange>
        </w:rPr>
        <w:t>&gt;</w:t>
      </w:r>
    </w:p>
    <w:p w14:paraId="0D78C36D" w14:textId="77777777" w:rsidR="00F3307B" w:rsidRPr="00F3307B" w:rsidRDefault="00F3307B" w:rsidP="00F3307B">
      <w:pPr>
        <w:autoSpaceDE w:val="0"/>
        <w:autoSpaceDN w:val="0"/>
        <w:adjustRightInd w:val="0"/>
        <w:rPr>
          <w:ins w:id="1414" w:author="Author"/>
          <w:rFonts w:ascii="Courier New" w:hAnsi="Courier New" w:cs="Courier New"/>
          <w:color w:val="000000"/>
          <w:sz w:val="17"/>
          <w:szCs w:val="17"/>
          <w:highlight w:val="white"/>
          <w:rPrChange w:id="1415" w:author="Author">
            <w:rPr>
              <w:ins w:id="1416" w:author="Author"/>
              <w:rFonts w:ascii="Consolas" w:hAnsi="Consolas" w:cs="Consolas"/>
              <w:color w:val="000000"/>
              <w:szCs w:val="17"/>
              <w:highlight w:val="white"/>
            </w:rPr>
          </w:rPrChange>
        </w:rPr>
      </w:pPr>
      <w:ins w:id="1417" w:author="Author">
        <w:r w:rsidRPr="00F3307B">
          <w:rPr>
            <w:rFonts w:ascii="Courier New" w:hAnsi="Courier New" w:cs="Courier New"/>
            <w:color w:val="000000"/>
            <w:sz w:val="17"/>
            <w:szCs w:val="17"/>
            <w:highlight w:val="white"/>
            <w:rPrChange w:id="1418"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1419"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1420"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1421"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422" w:author="Author">
              <w:rPr>
                <w:rFonts w:ascii="Consolas" w:hAnsi="Consolas" w:cs="Consolas"/>
                <w:color w:val="800000"/>
                <w:szCs w:val="17"/>
                <w:highlight w:val="white"/>
              </w:rPr>
            </w:rPrChange>
          </w:rPr>
          <w:t>xsd:documentation</w:t>
        </w:r>
        <w:r w:rsidRPr="00F3307B">
          <w:rPr>
            <w:rFonts w:ascii="Courier New" w:hAnsi="Courier New" w:cs="Courier New"/>
            <w:color w:val="0000FF"/>
            <w:sz w:val="17"/>
            <w:szCs w:val="17"/>
            <w:highlight w:val="white"/>
            <w:rPrChange w:id="1423" w:author="Author">
              <w:rPr>
                <w:rFonts w:ascii="Consolas" w:hAnsi="Consolas" w:cs="Consolas"/>
                <w:color w:val="0000FF"/>
                <w:szCs w:val="17"/>
                <w:highlight w:val="white"/>
              </w:rPr>
            </w:rPrChange>
          </w:rPr>
          <w:t>&gt;</w:t>
        </w:r>
        <w:r w:rsidRPr="00F3307B">
          <w:rPr>
            <w:rFonts w:ascii="Courier New" w:hAnsi="Courier New" w:cs="Courier New"/>
            <w:color w:val="000000"/>
            <w:sz w:val="17"/>
            <w:szCs w:val="17"/>
            <w:highlight w:val="white"/>
            <w:rPrChange w:id="1424" w:author="Author">
              <w:rPr>
                <w:rFonts w:ascii="Consolas" w:hAnsi="Consolas" w:cs="Consolas"/>
                <w:color w:val="000000"/>
                <w:szCs w:val="17"/>
                <w:highlight w:val="white"/>
              </w:rPr>
            </w:rPrChange>
          </w:rPr>
          <w:t xml:space="preserve">A code which indicates the language </w:t>
        </w:r>
      </w:ins>
      <w:del w:id="1425" w:author="Author">
        <w:r w:rsidRPr="00F3307B" w:rsidDel="00AF25DB">
          <w:rPr>
            <w:rFonts w:ascii="Courier New" w:hAnsi="Courier New" w:cs="Courier New"/>
            <w:color w:val="000000"/>
            <w:sz w:val="17"/>
            <w:szCs w:val="17"/>
            <w:highlight w:val="white"/>
            <w:rPrChange w:id="1426" w:author="Author">
              <w:rPr>
                <w:rFonts w:ascii="Consolas" w:hAnsi="Consolas" w:cs="Consolas"/>
                <w:color w:val="000000"/>
                <w:szCs w:val="17"/>
                <w:highlight w:val="white"/>
              </w:rPr>
            </w:rPrChange>
          </w:rPr>
          <w:delText xml:space="preserve">of the claims </w:delText>
        </w:r>
      </w:del>
      <w:ins w:id="1427" w:author="Author">
        <w:r w:rsidRPr="00F3307B">
          <w:rPr>
            <w:rFonts w:ascii="Courier New" w:hAnsi="Courier New" w:cs="Courier New"/>
            <w:color w:val="000000"/>
            <w:sz w:val="17"/>
            <w:szCs w:val="17"/>
            <w:highlight w:val="white"/>
            <w:rPrChange w:id="1428" w:author="Author">
              <w:rPr>
                <w:rFonts w:ascii="Consolas" w:hAnsi="Consolas" w:cs="Consolas"/>
                <w:color w:val="000000"/>
                <w:szCs w:val="17"/>
                <w:highlight w:val="white"/>
              </w:rPr>
            </w:rPrChange>
          </w:rPr>
          <w:t>if a text-searchable claims is available, or otherwise the code value</w:t>
        </w:r>
      </w:ins>
      <w:del w:id="1429" w:author="Author">
        <w:r w:rsidRPr="00F3307B" w:rsidDel="00076630">
          <w:rPr>
            <w:rFonts w:ascii="Courier New" w:hAnsi="Courier New" w:cs="Courier New"/>
            <w:color w:val="000000"/>
            <w:sz w:val="17"/>
            <w:szCs w:val="17"/>
            <w:highlight w:val="white"/>
            <w:rPrChange w:id="1430" w:author="Author">
              <w:rPr>
                <w:rFonts w:ascii="Consolas" w:hAnsi="Consolas" w:cs="Consolas"/>
                <w:color w:val="000000"/>
                <w:szCs w:val="17"/>
                <w:highlight w:val="white"/>
              </w:rPr>
            </w:rPrChange>
          </w:rPr>
          <w:delText>s</w:delText>
        </w:r>
      </w:del>
      <w:ins w:id="1431" w:author="Author">
        <w:r w:rsidRPr="00F3307B">
          <w:rPr>
            <w:rFonts w:ascii="Courier New" w:hAnsi="Courier New" w:cs="Courier New"/>
            <w:color w:val="000000"/>
            <w:sz w:val="17"/>
            <w:szCs w:val="17"/>
            <w:highlight w:val="white"/>
            <w:rPrChange w:id="1432" w:author="Author">
              <w:rPr>
                <w:rFonts w:ascii="Consolas" w:hAnsi="Consolas" w:cs="Consolas"/>
                <w:color w:val="000000"/>
                <w:szCs w:val="17"/>
                <w:highlight w:val="white"/>
              </w:rPr>
            </w:rPrChange>
          </w:rPr>
          <w:t xml:space="preserve"> 'N'</w:t>
        </w:r>
      </w:ins>
      <w:del w:id="1433" w:author="Author">
        <w:r w:rsidRPr="00F3307B" w:rsidDel="00076630">
          <w:rPr>
            <w:rFonts w:ascii="Courier New" w:hAnsi="Courier New" w:cs="Courier New"/>
            <w:color w:val="000000"/>
            <w:sz w:val="17"/>
            <w:szCs w:val="17"/>
            <w:highlight w:val="white"/>
            <w:rPrChange w:id="1434" w:author="Author">
              <w:rPr>
                <w:rFonts w:ascii="Consolas" w:hAnsi="Consolas" w:cs="Consolas"/>
                <w:color w:val="000000"/>
                <w:szCs w:val="17"/>
                <w:highlight w:val="white"/>
              </w:rPr>
            </w:rPrChange>
          </w:rPr>
          <w:delText>(not available) or U (unknown)</w:delText>
        </w:r>
      </w:del>
      <w:ins w:id="1435" w:author="Author">
        <w:r w:rsidRPr="00F3307B">
          <w:rPr>
            <w:rFonts w:ascii="Courier New" w:hAnsi="Courier New" w:cs="Courier New"/>
            <w:color w:val="0000FF"/>
            <w:sz w:val="17"/>
            <w:szCs w:val="17"/>
            <w:highlight w:val="white"/>
            <w:rPrChange w:id="1436"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437" w:author="Author">
              <w:rPr>
                <w:rFonts w:ascii="Consolas" w:hAnsi="Consolas" w:cs="Consolas"/>
                <w:color w:val="800000"/>
                <w:szCs w:val="17"/>
                <w:highlight w:val="white"/>
              </w:rPr>
            </w:rPrChange>
          </w:rPr>
          <w:t>xsd:documentation</w:t>
        </w:r>
        <w:r w:rsidRPr="00F3307B">
          <w:rPr>
            <w:rFonts w:ascii="Courier New" w:hAnsi="Courier New" w:cs="Courier New"/>
            <w:color w:val="0000FF"/>
            <w:sz w:val="17"/>
            <w:szCs w:val="17"/>
            <w:highlight w:val="white"/>
            <w:rPrChange w:id="1438" w:author="Author">
              <w:rPr>
                <w:rFonts w:ascii="Consolas" w:hAnsi="Consolas" w:cs="Consolas"/>
                <w:color w:val="0000FF"/>
                <w:szCs w:val="17"/>
                <w:highlight w:val="white"/>
              </w:rPr>
            </w:rPrChange>
          </w:rPr>
          <w:t>&gt;</w:t>
        </w:r>
      </w:ins>
    </w:p>
    <w:p w14:paraId="6CEDD4E8"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439" w:author="Author">
            <w:rPr>
              <w:rFonts w:ascii="Consolas" w:hAnsi="Consolas"/>
              <w:color w:val="000000"/>
              <w:highlight w:val="white"/>
            </w:rPr>
          </w:rPrChange>
        </w:rPr>
      </w:pPr>
      <w:ins w:id="1440" w:author="Author">
        <w:r w:rsidRPr="00F3307B">
          <w:rPr>
            <w:rFonts w:ascii="Courier New" w:hAnsi="Courier New" w:cs="Courier New"/>
            <w:color w:val="000000"/>
            <w:sz w:val="17"/>
            <w:szCs w:val="17"/>
            <w:highlight w:val="white"/>
            <w:rPrChange w:id="1441" w:author="Author">
              <w:rPr>
                <w:rFonts w:ascii="Courier New" w:hAnsi="Courier New"/>
                <w:color w:val="000000"/>
              </w:rPr>
            </w:rPrChange>
          </w:rPr>
          <w:tab/>
        </w:r>
        <w:r w:rsidRPr="00F3307B">
          <w:rPr>
            <w:rFonts w:ascii="Courier New" w:hAnsi="Courier New" w:cs="Courier New"/>
            <w:color w:val="000000"/>
            <w:sz w:val="17"/>
            <w:szCs w:val="17"/>
            <w:highlight w:val="white"/>
            <w:rPrChange w:id="1442" w:author="Author">
              <w:rPr>
                <w:rFonts w:ascii="Courier New" w:hAnsi="Courier New"/>
                <w:color w:val="000000"/>
              </w:rPr>
            </w:rPrChange>
          </w:rPr>
          <w:tab/>
        </w:r>
      </w:ins>
      <w:r w:rsidRPr="00F3307B">
        <w:rPr>
          <w:rFonts w:ascii="Courier New" w:hAnsi="Courier New" w:cs="Courier New"/>
          <w:color w:val="0000FF"/>
          <w:sz w:val="17"/>
          <w:szCs w:val="17"/>
          <w:highlight w:val="white"/>
          <w:rPrChange w:id="1443" w:author="Author">
            <w:rPr>
              <w:rFonts w:ascii="Consolas" w:hAnsi="Consolas"/>
              <w:color w:val="0000FF"/>
              <w:highlight w:val="white"/>
            </w:rPr>
          </w:rPrChange>
        </w:rPr>
        <w:t>&lt;/</w:t>
      </w:r>
      <w:r w:rsidRPr="00F3307B">
        <w:rPr>
          <w:rFonts w:ascii="Courier New" w:hAnsi="Courier New" w:cs="Courier New"/>
          <w:color w:val="800000"/>
          <w:sz w:val="17"/>
          <w:szCs w:val="17"/>
          <w:highlight w:val="white"/>
          <w:rPrChange w:id="1444" w:author="Author">
            <w:rPr>
              <w:rFonts w:ascii="Consolas" w:hAnsi="Consolas"/>
              <w:color w:val="800000"/>
              <w:highlight w:val="white"/>
            </w:rPr>
          </w:rPrChange>
        </w:rPr>
        <w:t>xsd:annotation</w:t>
      </w:r>
      <w:r w:rsidRPr="00F3307B">
        <w:rPr>
          <w:rFonts w:ascii="Courier New" w:hAnsi="Courier New" w:cs="Courier New"/>
          <w:color w:val="0000FF"/>
          <w:sz w:val="17"/>
          <w:szCs w:val="17"/>
          <w:highlight w:val="white"/>
          <w:rPrChange w:id="1445" w:author="Author">
            <w:rPr>
              <w:rFonts w:ascii="Consolas" w:hAnsi="Consolas"/>
              <w:color w:val="0000FF"/>
              <w:highlight w:val="white"/>
            </w:rPr>
          </w:rPrChange>
        </w:rPr>
        <w:t>&gt;</w:t>
      </w:r>
    </w:p>
    <w:p w14:paraId="7B0DBDD7"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446" w:author="Author">
            <w:rPr>
              <w:rFonts w:ascii="Consolas" w:hAnsi="Consolas"/>
              <w:color w:val="000000"/>
              <w:highlight w:val="white"/>
            </w:rPr>
          </w:rPrChange>
        </w:rPr>
      </w:pPr>
      <w:r w:rsidRPr="00F3307B">
        <w:rPr>
          <w:rFonts w:ascii="Courier New" w:hAnsi="Courier New" w:cs="Courier New"/>
          <w:color w:val="000000"/>
          <w:sz w:val="17"/>
          <w:szCs w:val="17"/>
          <w:highlight w:val="white"/>
          <w:rPrChange w:id="1447" w:author="Author">
            <w:rPr>
              <w:rFonts w:ascii="Consolas" w:hAnsi="Consolas"/>
              <w:color w:val="000000"/>
              <w:highlight w:val="white"/>
            </w:rPr>
          </w:rPrChange>
        </w:rPr>
        <w:tab/>
      </w:r>
      <w:r w:rsidRPr="00F3307B">
        <w:rPr>
          <w:rFonts w:ascii="Courier New" w:hAnsi="Courier New" w:cs="Courier New"/>
          <w:color w:val="0000FF"/>
          <w:sz w:val="17"/>
          <w:szCs w:val="17"/>
          <w:highlight w:val="white"/>
          <w:rPrChange w:id="1448" w:author="Author">
            <w:rPr>
              <w:rFonts w:ascii="Consolas" w:hAnsi="Consolas"/>
              <w:color w:val="0000FF"/>
              <w:highlight w:val="white"/>
            </w:rPr>
          </w:rPrChange>
        </w:rPr>
        <w:t>&lt;/</w:t>
      </w:r>
      <w:r w:rsidRPr="00F3307B">
        <w:rPr>
          <w:rFonts w:ascii="Courier New" w:hAnsi="Courier New" w:cs="Courier New"/>
          <w:color w:val="800000"/>
          <w:sz w:val="17"/>
          <w:szCs w:val="17"/>
          <w:highlight w:val="white"/>
          <w:rPrChange w:id="1449" w:author="Author">
            <w:rPr>
              <w:rFonts w:ascii="Consolas" w:hAnsi="Consolas"/>
              <w:color w:val="800000"/>
              <w:highlight w:val="white"/>
            </w:rPr>
          </w:rPrChange>
        </w:rPr>
        <w:t>xsd:element</w:t>
      </w:r>
      <w:r w:rsidRPr="00F3307B">
        <w:rPr>
          <w:rFonts w:ascii="Courier New" w:hAnsi="Courier New" w:cs="Courier New"/>
          <w:color w:val="0000FF"/>
          <w:sz w:val="17"/>
          <w:szCs w:val="17"/>
          <w:highlight w:val="white"/>
          <w:rPrChange w:id="1450" w:author="Author">
            <w:rPr>
              <w:rFonts w:ascii="Consolas" w:hAnsi="Consolas"/>
              <w:color w:val="0000FF"/>
              <w:highlight w:val="white"/>
            </w:rPr>
          </w:rPrChange>
        </w:rPr>
        <w:t>&gt;</w:t>
      </w:r>
    </w:p>
    <w:p w14:paraId="5938E128"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451" w:author="Author">
            <w:rPr>
              <w:rFonts w:ascii="Courier New" w:hAnsi="Courier New"/>
              <w:color w:val="000000"/>
            </w:rPr>
          </w:rPrChange>
        </w:rPr>
      </w:pPr>
      <w:r w:rsidRPr="00F3307B">
        <w:rPr>
          <w:rFonts w:ascii="Courier New" w:hAnsi="Courier New" w:cs="Courier New"/>
          <w:color w:val="000000"/>
          <w:sz w:val="17"/>
          <w:szCs w:val="17"/>
          <w:highlight w:val="white"/>
          <w:rPrChange w:id="1452" w:author="Author">
            <w:rPr>
              <w:rFonts w:ascii="Courier New" w:hAnsi="Courier New"/>
              <w:color w:val="000000"/>
            </w:rPr>
          </w:rPrChange>
        </w:rPr>
        <w:tab/>
      </w:r>
      <w:r w:rsidRPr="00F3307B">
        <w:rPr>
          <w:rFonts w:ascii="Courier New" w:hAnsi="Courier New" w:cs="Courier New"/>
          <w:color w:val="0000FF"/>
          <w:sz w:val="17"/>
          <w:szCs w:val="17"/>
          <w:highlight w:val="white"/>
          <w:rPrChange w:id="1453" w:author="Author">
            <w:rPr>
              <w:rFonts w:ascii="Courier New" w:hAnsi="Courier New"/>
              <w:color w:val="000000"/>
            </w:rPr>
          </w:rPrChange>
        </w:rPr>
        <w:t>&lt;</w:t>
      </w:r>
      <w:r w:rsidRPr="00F3307B">
        <w:rPr>
          <w:rFonts w:ascii="Courier New" w:hAnsi="Courier New" w:cs="Courier New"/>
          <w:color w:val="800000"/>
          <w:sz w:val="17"/>
          <w:szCs w:val="17"/>
          <w:highlight w:val="white"/>
          <w:rPrChange w:id="1454" w:author="Author">
            <w:rPr>
              <w:rFonts w:ascii="Courier New" w:hAnsi="Courier New"/>
              <w:color w:val="000000"/>
            </w:rPr>
          </w:rPrChange>
        </w:rPr>
        <w:t>xsd:element</w:t>
      </w:r>
      <w:r w:rsidRPr="00F3307B">
        <w:rPr>
          <w:rFonts w:ascii="Courier New" w:hAnsi="Courier New" w:cs="Courier New"/>
          <w:color w:val="FF0000"/>
          <w:sz w:val="17"/>
          <w:szCs w:val="17"/>
          <w:highlight w:val="white"/>
          <w:rPrChange w:id="1455" w:author="Author">
            <w:rPr>
              <w:rFonts w:ascii="Courier New" w:hAnsi="Courier New"/>
              <w:color w:val="000000"/>
            </w:rPr>
          </w:rPrChange>
        </w:rPr>
        <w:t xml:space="preserve"> name</w:t>
      </w:r>
      <w:r w:rsidRPr="00F3307B">
        <w:rPr>
          <w:rFonts w:ascii="Courier New" w:hAnsi="Courier New" w:cs="Courier New"/>
          <w:color w:val="0000FF"/>
          <w:sz w:val="17"/>
          <w:szCs w:val="17"/>
          <w:highlight w:val="white"/>
          <w:rPrChange w:id="1456" w:author="Author">
            <w:rPr>
              <w:rFonts w:ascii="Courier New" w:hAnsi="Courier New"/>
              <w:color w:val="000000"/>
            </w:rPr>
          </w:rPrChange>
        </w:rPr>
        <w:t>="</w:t>
      </w:r>
      <w:r w:rsidRPr="00F3307B">
        <w:rPr>
          <w:rFonts w:ascii="Courier New" w:hAnsi="Courier New" w:cs="Courier New"/>
          <w:color w:val="000000"/>
          <w:sz w:val="17"/>
          <w:szCs w:val="17"/>
          <w:highlight w:val="white"/>
          <w:rPrChange w:id="1457" w:author="Author">
            <w:rPr>
              <w:rFonts w:ascii="Courier New" w:hAnsi="Courier New"/>
              <w:color w:val="000000"/>
            </w:rPr>
          </w:rPrChange>
        </w:rPr>
        <w:t>SearchableAbstractCode</w:t>
      </w:r>
      <w:r w:rsidRPr="00F3307B">
        <w:rPr>
          <w:rFonts w:ascii="Courier New" w:hAnsi="Courier New" w:cs="Courier New"/>
          <w:color w:val="0000FF"/>
          <w:sz w:val="17"/>
          <w:szCs w:val="17"/>
          <w:highlight w:val="white"/>
          <w:rPrChange w:id="1458" w:author="Author">
            <w:rPr>
              <w:rFonts w:ascii="Courier New" w:hAnsi="Courier New"/>
              <w:color w:val="000000"/>
            </w:rPr>
          </w:rPrChange>
        </w:rPr>
        <w:t>"</w:t>
      </w:r>
      <w:r w:rsidRPr="00F3307B">
        <w:rPr>
          <w:rFonts w:ascii="Courier New" w:hAnsi="Courier New" w:cs="Courier New"/>
          <w:color w:val="FF0000"/>
          <w:sz w:val="17"/>
          <w:szCs w:val="17"/>
          <w:highlight w:val="white"/>
          <w:rPrChange w:id="1459" w:author="Author">
            <w:rPr>
              <w:rFonts w:ascii="Courier New" w:hAnsi="Courier New"/>
              <w:color w:val="000000"/>
            </w:rPr>
          </w:rPrChange>
        </w:rPr>
        <w:t xml:space="preserve"> type</w:t>
      </w:r>
      <w:r w:rsidRPr="00F3307B">
        <w:rPr>
          <w:rFonts w:ascii="Courier New" w:hAnsi="Courier New" w:cs="Courier New"/>
          <w:color w:val="0000FF"/>
          <w:sz w:val="17"/>
          <w:szCs w:val="17"/>
          <w:highlight w:val="white"/>
          <w:rPrChange w:id="1460" w:author="Author">
            <w:rPr>
              <w:rFonts w:ascii="Courier New" w:hAnsi="Courier New"/>
              <w:color w:val="000000"/>
            </w:rPr>
          </w:rPrChange>
        </w:rPr>
        <w:t>="</w:t>
      </w:r>
      <w:r w:rsidRPr="00F3307B">
        <w:rPr>
          <w:rFonts w:ascii="Courier New" w:hAnsi="Courier New" w:cs="Courier New"/>
          <w:color w:val="000000"/>
          <w:sz w:val="17"/>
          <w:szCs w:val="17"/>
          <w:highlight w:val="white"/>
          <w:rPrChange w:id="1461" w:author="Author">
            <w:rPr>
              <w:rFonts w:ascii="Courier New" w:hAnsi="Courier New"/>
              <w:color w:val="000000"/>
            </w:rPr>
          </w:rPrChange>
        </w:rPr>
        <w:t>afp:</w:t>
      </w:r>
      <w:del w:id="1462" w:author="Author">
        <w:r w:rsidRPr="00F3307B">
          <w:rPr>
            <w:rFonts w:ascii="Courier New" w:hAnsi="Courier New" w:cs="Courier New"/>
            <w:color w:val="000000"/>
            <w:sz w:val="17"/>
            <w:szCs w:val="17"/>
          </w:rPr>
          <w:delText>TextSearchableCodeType</w:delText>
        </w:r>
      </w:del>
      <w:ins w:id="1463" w:author="Author">
        <w:r w:rsidRPr="00F3307B">
          <w:rPr>
            <w:rFonts w:ascii="Courier New" w:hAnsi="Courier New" w:cs="Courier New"/>
            <w:color w:val="000000"/>
            <w:sz w:val="17"/>
            <w:szCs w:val="17"/>
            <w:highlight w:val="white"/>
            <w:rPrChange w:id="1464" w:author="Author">
              <w:rPr>
                <w:rFonts w:ascii="Consolas" w:hAnsi="Consolas" w:cs="Consolas"/>
                <w:color w:val="000000"/>
                <w:szCs w:val="17"/>
                <w:highlight w:val="white"/>
              </w:rPr>
            </w:rPrChange>
          </w:rPr>
          <w:t>SearchableCodeType</w:t>
        </w:r>
      </w:ins>
      <w:r w:rsidRPr="00F3307B">
        <w:rPr>
          <w:rFonts w:ascii="Courier New" w:hAnsi="Courier New" w:cs="Courier New"/>
          <w:color w:val="0000FF"/>
          <w:sz w:val="17"/>
          <w:szCs w:val="17"/>
          <w:highlight w:val="white"/>
          <w:rPrChange w:id="1465" w:author="Author">
            <w:rPr>
              <w:rFonts w:ascii="Courier New" w:hAnsi="Courier New"/>
              <w:color w:val="000000"/>
            </w:rPr>
          </w:rPrChange>
        </w:rPr>
        <w:t>"&gt;</w:t>
      </w:r>
    </w:p>
    <w:p w14:paraId="7622A5B4"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466" w:author="Author">
            <w:rPr>
              <w:rFonts w:ascii="Courier New" w:hAnsi="Courier New"/>
              <w:color w:val="000000"/>
            </w:rPr>
          </w:rPrChange>
        </w:rPr>
      </w:pPr>
      <w:r w:rsidRPr="00F3307B">
        <w:rPr>
          <w:rFonts w:ascii="Courier New" w:hAnsi="Courier New" w:cs="Courier New"/>
          <w:color w:val="000000"/>
          <w:sz w:val="17"/>
          <w:szCs w:val="17"/>
          <w:highlight w:val="white"/>
          <w:rPrChange w:id="1467" w:author="Author">
            <w:rPr>
              <w:rFonts w:ascii="Courier New" w:hAnsi="Courier New"/>
              <w:color w:val="000000"/>
            </w:rPr>
          </w:rPrChange>
        </w:rPr>
        <w:tab/>
      </w:r>
      <w:r w:rsidRPr="00F3307B">
        <w:rPr>
          <w:rFonts w:ascii="Courier New" w:hAnsi="Courier New" w:cs="Courier New"/>
          <w:color w:val="000000"/>
          <w:sz w:val="17"/>
          <w:szCs w:val="17"/>
          <w:highlight w:val="white"/>
          <w:rPrChange w:id="1468" w:author="Author">
            <w:rPr>
              <w:rFonts w:ascii="Courier New" w:hAnsi="Courier New"/>
              <w:color w:val="000000"/>
            </w:rPr>
          </w:rPrChange>
        </w:rPr>
        <w:tab/>
      </w:r>
      <w:r w:rsidRPr="00F3307B">
        <w:rPr>
          <w:rFonts w:ascii="Courier New" w:hAnsi="Courier New" w:cs="Courier New"/>
          <w:color w:val="0000FF"/>
          <w:sz w:val="17"/>
          <w:szCs w:val="17"/>
          <w:highlight w:val="white"/>
          <w:rPrChange w:id="1469" w:author="Author">
            <w:rPr>
              <w:rFonts w:ascii="Courier New" w:hAnsi="Courier New"/>
              <w:color w:val="000000"/>
            </w:rPr>
          </w:rPrChange>
        </w:rPr>
        <w:t>&lt;</w:t>
      </w:r>
      <w:r w:rsidRPr="00F3307B">
        <w:rPr>
          <w:rFonts w:ascii="Courier New" w:hAnsi="Courier New" w:cs="Courier New"/>
          <w:color w:val="800000"/>
          <w:sz w:val="17"/>
          <w:szCs w:val="17"/>
          <w:highlight w:val="white"/>
          <w:rPrChange w:id="1470" w:author="Author">
            <w:rPr>
              <w:rFonts w:ascii="Courier New" w:hAnsi="Courier New"/>
              <w:color w:val="000000"/>
            </w:rPr>
          </w:rPrChange>
        </w:rPr>
        <w:t>xsd:annotation</w:t>
      </w:r>
      <w:r w:rsidRPr="00F3307B">
        <w:rPr>
          <w:rFonts w:ascii="Courier New" w:hAnsi="Courier New" w:cs="Courier New"/>
          <w:color w:val="0000FF"/>
          <w:sz w:val="17"/>
          <w:szCs w:val="17"/>
          <w:highlight w:val="white"/>
          <w:rPrChange w:id="1471" w:author="Author">
            <w:rPr>
              <w:rFonts w:ascii="Courier New" w:hAnsi="Courier New"/>
              <w:color w:val="000000"/>
            </w:rPr>
          </w:rPrChange>
        </w:rPr>
        <w:t>&gt;</w:t>
      </w:r>
    </w:p>
    <w:p w14:paraId="2A3BD2FE"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472" w:author="Author">
            <w:rPr>
              <w:rFonts w:ascii="Courier New" w:hAnsi="Courier New"/>
              <w:color w:val="000000"/>
            </w:rPr>
          </w:rPrChange>
        </w:rPr>
      </w:pPr>
      <w:r w:rsidRPr="00F3307B">
        <w:rPr>
          <w:rFonts w:ascii="Courier New" w:hAnsi="Courier New" w:cs="Courier New"/>
          <w:color w:val="000000"/>
          <w:sz w:val="17"/>
          <w:szCs w:val="17"/>
          <w:highlight w:val="white"/>
          <w:rPrChange w:id="1473" w:author="Author">
            <w:rPr>
              <w:rFonts w:ascii="Courier New" w:hAnsi="Courier New"/>
              <w:color w:val="000000"/>
            </w:rPr>
          </w:rPrChange>
        </w:rPr>
        <w:tab/>
      </w:r>
      <w:r w:rsidRPr="00F3307B">
        <w:rPr>
          <w:rFonts w:ascii="Courier New" w:hAnsi="Courier New" w:cs="Courier New"/>
          <w:color w:val="000000"/>
          <w:sz w:val="17"/>
          <w:szCs w:val="17"/>
          <w:highlight w:val="white"/>
          <w:rPrChange w:id="1474" w:author="Author">
            <w:rPr>
              <w:rFonts w:ascii="Courier New" w:hAnsi="Courier New"/>
              <w:color w:val="000000"/>
            </w:rPr>
          </w:rPrChange>
        </w:rPr>
        <w:tab/>
      </w:r>
      <w:r w:rsidRPr="00F3307B">
        <w:rPr>
          <w:rFonts w:ascii="Courier New" w:hAnsi="Courier New" w:cs="Courier New"/>
          <w:color w:val="000000"/>
          <w:sz w:val="17"/>
          <w:szCs w:val="17"/>
          <w:highlight w:val="white"/>
          <w:rPrChange w:id="1475" w:author="Author">
            <w:rPr>
              <w:rFonts w:ascii="Courier New" w:hAnsi="Courier New"/>
              <w:color w:val="000000"/>
            </w:rPr>
          </w:rPrChange>
        </w:rPr>
        <w:tab/>
      </w:r>
      <w:r w:rsidRPr="00F3307B">
        <w:rPr>
          <w:rFonts w:ascii="Courier New" w:hAnsi="Courier New" w:cs="Courier New"/>
          <w:color w:val="0000FF"/>
          <w:sz w:val="17"/>
          <w:szCs w:val="17"/>
          <w:highlight w:val="white"/>
          <w:rPrChange w:id="1476" w:author="Author">
            <w:rPr>
              <w:rFonts w:ascii="Courier New" w:hAnsi="Courier New"/>
              <w:color w:val="000000"/>
            </w:rPr>
          </w:rPrChange>
        </w:rPr>
        <w:t>&lt;</w:t>
      </w:r>
      <w:r w:rsidRPr="00F3307B">
        <w:rPr>
          <w:rFonts w:ascii="Courier New" w:hAnsi="Courier New" w:cs="Courier New"/>
          <w:color w:val="800000"/>
          <w:sz w:val="17"/>
          <w:szCs w:val="17"/>
          <w:highlight w:val="white"/>
          <w:rPrChange w:id="1477" w:author="Author">
            <w:rPr>
              <w:rFonts w:ascii="Courier New" w:hAnsi="Courier New"/>
              <w:color w:val="000000"/>
            </w:rPr>
          </w:rPrChange>
        </w:rPr>
        <w:t>xsd:documentation</w:t>
      </w:r>
      <w:r w:rsidRPr="00F3307B">
        <w:rPr>
          <w:rFonts w:ascii="Courier New" w:hAnsi="Courier New" w:cs="Courier New"/>
          <w:color w:val="0000FF"/>
          <w:sz w:val="17"/>
          <w:szCs w:val="17"/>
          <w:highlight w:val="white"/>
          <w:rPrChange w:id="1478" w:author="Author">
            <w:rPr>
              <w:rFonts w:ascii="Courier New" w:hAnsi="Courier New"/>
              <w:color w:val="000000"/>
            </w:rPr>
          </w:rPrChange>
        </w:rPr>
        <w:t>&gt;</w:t>
      </w:r>
      <w:r w:rsidRPr="00F3307B">
        <w:rPr>
          <w:rFonts w:ascii="Courier New" w:hAnsi="Courier New" w:cs="Courier New"/>
          <w:color w:val="000000"/>
          <w:sz w:val="17"/>
          <w:szCs w:val="17"/>
          <w:highlight w:val="white"/>
          <w:rPrChange w:id="1479" w:author="Author">
            <w:rPr>
              <w:rFonts w:ascii="Courier New" w:hAnsi="Courier New"/>
              <w:color w:val="000000"/>
            </w:rPr>
          </w:rPrChange>
        </w:rPr>
        <w:t xml:space="preserve">A code which indicates the language </w:t>
      </w:r>
      <w:del w:id="1480" w:author="Author">
        <w:r w:rsidRPr="00F3307B">
          <w:rPr>
            <w:rFonts w:ascii="Courier New" w:hAnsi="Courier New" w:cs="Courier New"/>
            <w:color w:val="000000"/>
            <w:sz w:val="17"/>
            <w:szCs w:val="17"/>
          </w:rPr>
          <w:delText xml:space="preserve">of the abstract </w:delText>
        </w:r>
      </w:del>
      <w:r w:rsidRPr="00F3307B">
        <w:rPr>
          <w:rFonts w:ascii="Courier New" w:hAnsi="Courier New" w:cs="Courier New"/>
          <w:color w:val="000000"/>
          <w:sz w:val="17"/>
          <w:szCs w:val="17"/>
          <w:highlight w:val="white"/>
          <w:rPrChange w:id="1481" w:author="Author">
            <w:rPr>
              <w:rFonts w:ascii="Courier New" w:hAnsi="Courier New"/>
              <w:color w:val="000000"/>
            </w:rPr>
          </w:rPrChange>
        </w:rPr>
        <w:t xml:space="preserve">if a text-searchable abstract is available, or otherwise the code </w:t>
      </w:r>
      <w:del w:id="1482" w:author="Author">
        <w:r w:rsidRPr="00F3307B">
          <w:rPr>
            <w:rFonts w:ascii="Courier New" w:hAnsi="Courier New" w:cs="Courier New"/>
            <w:color w:val="000000"/>
            <w:sz w:val="17"/>
            <w:szCs w:val="17"/>
          </w:rPr>
          <w:delText xml:space="preserve">values N (not available) or U (unknown) as defined in WIPO ST.37 </w:delText>
        </w:r>
      </w:del>
      <w:ins w:id="1483" w:author="Author">
        <w:r w:rsidRPr="00F3307B">
          <w:rPr>
            <w:rFonts w:ascii="Courier New" w:hAnsi="Courier New" w:cs="Courier New"/>
            <w:color w:val="000000"/>
            <w:sz w:val="17"/>
            <w:szCs w:val="17"/>
            <w:highlight w:val="white"/>
            <w:rPrChange w:id="1484" w:author="Author">
              <w:rPr>
                <w:rFonts w:ascii="Consolas" w:hAnsi="Consolas" w:cs="Consolas"/>
                <w:color w:val="000000"/>
                <w:szCs w:val="17"/>
                <w:highlight w:val="white"/>
              </w:rPr>
            </w:rPrChange>
          </w:rPr>
          <w:t>value 'N'</w:t>
        </w:r>
      </w:ins>
      <w:r w:rsidRPr="00F3307B">
        <w:rPr>
          <w:rFonts w:ascii="Courier New" w:hAnsi="Courier New" w:cs="Courier New"/>
          <w:color w:val="0000FF"/>
          <w:sz w:val="17"/>
          <w:szCs w:val="17"/>
          <w:highlight w:val="white"/>
          <w:rPrChange w:id="1485" w:author="Author">
            <w:rPr>
              <w:rFonts w:ascii="Courier New" w:hAnsi="Courier New"/>
              <w:color w:val="000000"/>
            </w:rPr>
          </w:rPrChange>
        </w:rPr>
        <w:t>&lt;/</w:t>
      </w:r>
      <w:r w:rsidRPr="00F3307B">
        <w:rPr>
          <w:rFonts w:ascii="Courier New" w:hAnsi="Courier New" w:cs="Courier New"/>
          <w:color w:val="800000"/>
          <w:sz w:val="17"/>
          <w:szCs w:val="17"/>
          <w:highlight w:val="white"/>
          <w:rPrChange w:id="1486" w:author="Author">
            <w:rPr>
              <w:rFonts w:ascii="Courier New" w:hAnsi="Courier New"/>
              <w:color w:val="000000"/>
            </w:rPr>
          </w:rPrChange>
        </w:rPr>
        <w:t>xsd:documentation</w:t>
      </w:r>
      <w:r w:rsidRPr="00F3307B">
        <w:rPr>
          <w:rFonts w:ascii="Courier New" w:hAnsi="Courier New" w:cs="Courier New"/>
          <w:color w:val="0000FF"/>
          <w:sz w:val="17"/>
          <w:szCs w:val="17"/>
          <w:highlight w:val="white"/>
          <w:rPrChange w:id="1487" w:author="Author">
            <w:rPr>
              <w:rFonts w:ascii="Courier New" w:hAnsi="Courier New"/>
              <w:color w:val="000000"/>
            </w:rPr>
          </w:rPrChange>
        </w:rPr>
        <w:t>&gt;</w:t>
      </w:r>
    </w:p>
    <w:p w14:paraId="541A23A1"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488" w:author="Author">
            <w:rPr>
              <w:rFonts w:ascii="Courier New" w:hAnsi="Courier New"/>
              <w:color w:val="000000"/>
            </w:rPr>
          </w:rPrChange>
        </w:rPr>
      </w:pPr>
      <w:r w:rsidRPr="00F3307B">
        <w:rPr>
          <w:rFonts w:ascii="Courier New" w:hAnsi="Courier New" w:cs="Courier New"/>
          <w:color w:val="000000"/>
          <w:sz w:val="17"/>
          <w:szCs w:val="17"/>
          <w:highlight w:val="white"/>
          <w:rPrChange w:id="1489" w:author="Author">
            <w:rPr>
              <w:rFonts w:ascii="Courier New" w:hAnsi="Courier New"/>
              <w:color w:val="000000"/>
            </w:rPr>
          </w:rPrChange>
        </w:rPr>
        <w:tab/>
      </w:r>
      <w:r w:rsidRPr="00F3307B">
        <w:rPr>
          <w:rFonts w:ascii="Courier New" w:hAnsi="Courier New" w:cs="Courier New"/>
          <w:color w:val="000000"/>
          <w:sz w:val="17"/>
          <w:szCs w:val="17"/>
          <w:highlight w:val="white"/>
          <w:rPrChange w:id="1490" w:author="Author">
            <w:rPr>
              <w:rFonts w:ascii="Courier New" w:hAnsi="Courier New"/>
              <w:color w:val="000000"/>
            </w:rPr>
          </w:rPrChange>
        </w:rPr>
        <w:tab/>
      </w:r>
      <w:r w:rsidRPr="00F3307B">
        <w:rPr>
          <w:rFonts w:ascii="Courier New" w:hAnsi="Courier New" w:cs="Courier New"/>
          <w:color w:val="0000FF"/>
          <w:sz w:val="17"/>
          <w:szCs w:val="17"/>
          <w:highlight w:val="white"/>
          <w:rPrChange w:id="1491" w:author="Author">
            <w:rPr>
              <w:rFonts w:ascii="Courier New" w:hAnsi="Courier New"/>
              <w:color w:val="000000"/>
            </w:rPr>
          </w:rPrChange>
        </w:rPr>
        <w:t>&lt;/</w:t>
      </w:r>
      <w:r w:rsidRPr="00F3307B">
        <w:rPr>
          <w:rFonts w:ascii="Courier New" w:hAnsi="Courier New" w:cs="Courier New"/>
          <w:color w:val="800000"/>
          <w:sz w:val="17"/>
          <w:szCs w:val="17"/>
          <w:highlight w:val="white"/>
          <w:rPrChange w:id="1492" w:author="Author">
            <w:rPr>
              <w:rFonts w:ascii="Courier New" w:hAnsi="Courier New"/>
              <w:color w:val="000000"/>
            </w:rPr>
          </w:rPrChange>
        </w:rPr>
        <w:t>xsd:annotation</w:t>
      </w:r>
      <w:r w:rsidRPr="00F3307B">
        <w:rPr>
          <w:rFonts w:ascii="Courier New" w:hAnsi="Courier New" w:cs="Courier New"/>
          <w:color w:val="0000FF"/>
          <w:sz w:val="17"/>
          <w:szCs w:val="17"/>
          <w:highlight w:val="white"/>
          <w:rPrChange w:id="1493" w:author="Author">
            <w:rPr>
              <w:rFonts w:ascii="Courier New" w:hAnsi="Courier New"/>
              <w:color w:val="000000"/>
            </w:rPr>
          </w:rPrChange>
        </w:rPr>
        <w:t>&gt;</w:t>
      </w:r>
    </w:p>
    <w:p w14:paraId="09D5AAAA"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494" w:author="Author">
            <w:rPr>
              <w:rFonts w:ascii="Courier New" w:hAnsi="Courier New"/>
              <w:color w:val="000000"/>
            </w:rPr>
          </w:rPrChange>
        </w:rPr>
      </w:pPr>
      <w:r w:rsidRPr="00F3307B">
        <w:rPr>
          <w:rFonts w:ascii="Courier New" w:hAnsi="Courier New" w:cs="Courier New"/>
          <w:color w:val="000000"/>
          <w:sz w:val="17"/>
          <w:szCs w:val="17"/>
          <w:highlight w:val="white"/>
          <w:rPrChange w:id="1495" w:author="Author">
            <w:rPr>
              <w:rFonts w:ascii="Courier New" w:hAnsi="Courier New"/>
              <w:color w:val="000000"/>
            </w:rPr>
          </w:rPrChange>
        </w:rPr>
        <w:tab/>
      </w:r>
      <w:r w:rsidRPr="00F3307B">
        <w:rPr>
          <w:rFonts w:ascii="Courier New" w:hAnsi="Courier New" w:cs="Courier New"/>
          <w:color w:val="0000FF"/>
          <w:sz w:val="17"/>
          <w:szCs w:val="17"/>
          <w:highlight w:val="white"/>
          <w:rPrChange w:id="1496" w:author="Author">
            <w:rPr>
              <w:rFonts w:ascii="Courier New" w:hAnsi="Courier New"/>
              <w:color w:val="000000"/>
            </w:rPr>
          </w:rPrChange>
        </w:rPr>
        <w:t>&lt;/</w:t>
      </w:r>
      <w:r w:rsidRPr="00F3307B">
        <w:rPr>
          <w:rFonts w:ascii="Courier New" w:hAnsi="Courier New" w:cs="Courier New"/>
          <w:color w:val="800000"/>
          <w:sz w:val="17"/>
          <w:szCs w:val="17"/>
          <w:highlight w:val="white"/>
          <w:rPrChange w:id="1497" w:author="Author">
            <w:rPr>
              <w:rFonts w:ascii="Courier New" w:hAnsi="Courier New"/>
              <w:color w:val="000000"/>
            </w:rPr>
          </w:rPrChange>
        </w:rPr>
        <w:t>xsd:element</w:t>
      </w:r>
      <w:r w:rsidRPr="00F3307B">
        <w:rPr>
          <w:rFonts w:ascii="Courier New" w:hAnsi="Courier New" w:cs="Courier New"/>
          <w:color w:val="0000FF"/>
          <w:sz w:val="17"/>
          <w:szCs w:val="17"/>
          <w:highlight w:val="white"/>
          <w:rPrChange w:id="1498" w:author="Author">
            <w:rPr>
              <w:rFonts w:ascii="Courier New" w:hAnsi="Courier New"/>
              <w:color w:val="000000"/>
            </w:rPr>
          </w:rPrChange>
        </w:rPr>
        <w:t>&gt;</w:t>
      </w:r>
    </w:p>
    <w:p w14:paraId="6500E0B2" w14:textId="77777777" w:rsidR="00F3307B" w:rsidRPr="00F3307B" w:rsidRDefault="00F3307B" w:rsidP="00F3307B">
      <w:pPr>
        <w:autoSpaceDE w:val="0"/>
        <w:autoSpaceDN w:val="0"/>
        <w:adjustRightInd w:val="0"/>
        <w:rPr>
          <w:del w:id="1499" w:author="Author"/>
          <w:rFonts w:ascii="Courier New" w:hAnsi="Courier New" w:cs="Courier New"/>
          <w:color w:val="000000"/>
          <w:sz w:val="17"/>
          <w:szCs w:val="17"/>
        </w:rPr>
      </w:pPr>
      <w:r w:rsidRPr="00F3307B">
        <w:rPr>
          <w:rFonts w:ascii="Courier New" w:hAnsi="Courier New" w:cs="Courier New"/>
          <w:color w:val="000000"/>
          <w:sz w:val="17"/>
          <w:szCs w:val="17"/>
          <w:highlight w:val="white"/>
          <w:rPrChange w:id="1500" w:author="Author">
            <w:rPr>
              <w:rFonts w:ascii="Courier New" w:hAnsi="Courier New"/>
              <w:color w:val="000000"/>
            </w:rPr>
          </w:rPrChange>
        </w:rPr>
        <w:tab/>
      </w:r>
      <w:del w:id="1501" w:author="Author">
        <w:r w:rsidRPr="00F3307B">
          <w:rPr>
            <w:rFonts w:ascii="Courier New" w:hAnsi="Courier New" w:cs="Courier New"/>
            <w:color w:val="000000"/>
            <w:sz w:val="17"/>
            <w:szCs w:val="17"/>
          </w:rPr>
          <w:delText>&lt;xsd:simpleType name="NotSearchableCodeType"&gt;</w:delText>
        </w:r>
      </w:del>
    </w:p>
    <w:p w14:paraId="6DB8FB8E" w14:textId="77777777" w:rsidR="00F3307B" w:rsidRPr="00F3307B" w:rsidRDefault="00F3307B" w:rsidP="00F3307B">
      <w:pPr>
        <w:autoSpaceDE w:val="0"/>
        <w:autoSpaceDN w:val="0"/>
        <w:adjustRightInd w:val="0"/>
        <w:rPr>
          <w:del w:id="1502" w:author="Author"/>
          <w:rFonts w:ascii="Courier New" w:hAnsi="Courier New" w:cs="Courier New"/>
          <w:color w:val="000000"/>
          <w:sz w:val="17"/>
          <w:szCs w:val="17"/>
        </w:rPr>
      </w:pPr>
      <w:del w:id="1503" w:author="Author">
        <w:r w:rsidRPr="00F3307B">
          <w:rPr>
            <w:rFonts w:ascii="Courier New" w:hAnsi="Courier New" w:cs="Courier New"/>
            <w:color w:val="000000"/>
            <w:sz w:val="17"/>
            <w:szCs w:val="17"/>
          </w:rPr>
          <w:tab/>
        </w:r>
        <w:r w:rsidRPr="00F3307B">
          <w:rPr>
            <w:rFonts w:ascii="Courier New" w:hAnsi="Courier New" w:cs="Courier New"/>
            <w:color w:val="000000"/>
            <w:sz w:val="17"/>
            <w:szCs w:val="17"/>
          </w:rPr>
          <w:tab/>
          <w:delText>&lt;xsd:restriction base="xsd:token"&gt;</w:delText>
        </w:r>
      </w:del>
    </w:p>
    <w:p w14:paraId="6C977031" w14:textId="77777777" w:rsidR="00F3307B" w:rsidRPr="00F3307B" w:rsidRDefault="00F3307B" w:rsidP="00F3307B">
      <w:pPr>
        <w:autoSpaceDE w:val="0"/>
        <w:autoSpaceDN w:val="0"/>
        <w:adjustRightInd w:val="0"/>
        <w:rPr>
          <w:del w:id="1504" w:author="Author"/>
          <w:rFonts w:ascii="Courier New" w:hAnsi="Courier New" w:cs="Courier New"/>
          <w:color w:val="000000"/>
          <w:sz w:val="17"/>
          <w:szCs w:val="17"/>
        </w:rPr>
      </w:pPr>
      <w:del w:id="1505" w:author="Author">
        <w:r w:rsidRPr="00F3307B">
          <w:rPr>
            <w:rFonts w:ascii="Courier New" w:hAnsi="Courier New" w:cs="Courier New"/>
            <w:color w:val="000000"/>
            <w:sz w:val="17"/>
            <w:szCs w:val="17"/>
          </w:rPr>
          <w:tab/>
        </w:r>
        <w:r w:rsidRPr="00F3307B">
          <w:rPr>
            <w:rFonts w:ascii="Courier New" w:hAnsi="Courier New" w:cs="Courier New"/>
            <w:color w:val="000000"/>
            <w:sz w:val="17"/>
            <w:szCs w:val="17"/>
          </w:rPr>
          <w:tab/>
        </w:r>
        <w:r w:rsidRPr="00F3307B">
          <w:rPr>
            <w:rFonts w:ascii="Courier New" w:hAnsi="Courier New" w:cs="Courier New"/>
            <w:color w:val="000000"/>
            <w:sz w:val="17"/>
            <w:szCs w:val="17"/>
          </w:rPr>
          <w:tab/>
          <w:delText>&lt;xsd:enumeration value="N"&gt;</w:delText>
        </w:r>
      </w:del>
    </w:p>
    <w:p w14:paraId="08B80084"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506" w:author="Author">
            <w:rPr>
              <w:rFonts w:ascii="Courier New" w:hAnsi="Courier New"/>
              <w:color w:val="000000"/>
            </w:rPr>
          </w:rPrChange>
        </w:rPr>
      </w:pPr>
      <w:del w:id="1507" w:author="Author">
        <w:r w:rsidRPr="00F3307B">
          <w:rPr>
            <w:rFonts w:ascii="Courier New" w:hAnsi="Courier New" w:cs="Courier New"/>
            <w:color w:val="000000"/>
            <w:sz w:val="17"/>
            <w:szCs w:val="17"/>
          </w:rPr>
          <w:tab/>
        </w:r>
        <w:r w:rsidRPr="00F3307B">
          <w:rPr>
            <w:rFonts w:ascii="Courier New" w:hAnsi="Courier New" w:cs="Courier New"/>
            <w:color w:val="000000"/>
            <w:sz w:val="17"/>
            <w:szCs w:val="17"/>
          </w:rPr>
          <w:tab/>
        </w:r>
        <w:r w:rsidRPr="00F3307B">
          <w:rPr>
            <w:rFonts w:ascii="Courier New" w:hAnsi="Courier New" w:cs="Courier New"/>
            <w:color w:val="000000"/>
            <w:sz w:val="17"/>
            <w:szCs w:val="17"/>
          </w:rPr>
          <w:tab/>
        </w:r>
        <w:r w:rsidRPr="00F3307B">
          <w:rPr>
            <w:rFonts w:ascii="Courier New" w:hAnsi="Courier New" w:cs="Courier New"/>
            <w:color w:val="000000"/>
            <w:sz w:val="17"/>
            <w:szCs w:val="17"/>
          </w:rPr>
          <w:tab/>
          <w:delText>&lt;</w:delText>
        </w:r>
      </w:del>
      <w:ins w:id="1508" w:author="Author">
        <w:del w:id="1509" w:author="Author">
          <w:r w:rsidRPr="00F3307B" w:rsidDel="00F605D3">
            <w:rPr>
              <w:rFonts w:ascii="Courier New" w:hAnsi="Courier New" w:cs="Courier New"/>
              <w:color w:val="000000"/>
              <w:sz w:val="17"/>
              <w:szCs w:val="17"/>
              <w:highlight w:val="white"/>
              <w:rPrChange w:id="1510" w:author="Author">
                <w:rPr>
                  <w:rFonts w:ascii="Consolas" w:hAnsi="Consolas" w:cs="Consolas"/>
                  <w:color w:val="000000"/>
                  <w:szCs w:val="17"/>
                  <w:highlight w:val="white"/>
                </w:rPr>
              </w:rPrChange>
            </w:rPr>
            <w:tab/>
          </w:r>
          <w:r w:rsidRPr="00F3307B" w:rsidDel="00F605D3">
            <w:rPr>
              <w:rFonts w:ascii="Courier New" w:hAnsi="Courier New" w:cs="Courier New"/>
              <w:color w:val="0000FF"/>
              <w:sz w:val="17"/>
              <w:szCs w:val="17"/>
              <w:highlight w:val="white"/>
              <w:rPrChange w:id="1511" w:author="Author">
                <w:rPr>
                  <w:rFonts w:ascii="Consolas" w:hAnsi="Consolas" w:cs="Consolas"/>
                  <w:color w:val="0000FF"/>
                  <w:szCs w:val="17"/>
                  <w:highlight w:val="white"/>
                </w:rPr>
              </w:rPrChange>
            </w:rPr>
            <w:delText>&lt;/</w:delText>
          </w:r>
        </w:del>
      </w:ins>
      <w:del w:id="1512" w:author="Author">
        <w:r w:rsidRPr="00F3307B" w:rsidDel="00F605D3">
          <w:rPr>
            <w:rFonts w:ascii="Courier New" w:hAnsi="Courier New" w:cs="Courier New"/>
            <w:color w:val="800000"/>
            <w:sz w:val="17"/>
            <w:szCs w:val="17"/>
            <w:highlight w:val="white"/>
            <w:rPrChange w:id="1513" w:author="Author">
              <w:rPr>
                <w:rFonts w:ascii="Courier New" w:hAnsi="Courier New"/>
                <w:color w:val="000000"/>
              </w:rPr>
            </w:rPrChange>
          </w:rPr>
          <w:delText>xsd:annotation</w:delText>
        </w:r>
        <w:r w:rsidRPr="00F3307B" w:rsidDel="00F605D3">
          <w:rPr>
            <w:rFonts w:ascii="Courier New" w:hAnsi="Courier New" w:cs="Courier New"/>
            <w:color w:val="0000FF"/>
            <w:sz w:val="17"/>
            <w:szCs w:val="17"/>
            <w:highlight w:val="white"/>
            <w:rPrChange w:id="1514" w:author="Author">
              <w:rPr>
                <w:rFonts w:ascii="Courier New" w:hAnsi="Courier New"/>
                <w:color w:val="000000"/>
              </w:rPr>
            </w:rPrChange>
          </w:rPr>
          <w:delText>&gt;</w:delText>
        </w:r>
      </w:del>
    </w:p>
    <w:p w14:paraId="15F86D0C" w14:textId="77777777" w:rsidR="00F3307B" w:rsidRPr="00F3307B" w:rsidRDefault="00F3307B" w:rsidP="00F3307B">
      <w:pPr>
        <w:autoSpaceDE w:val="0"/>
        <w:autoSpaceDN w:val="0"/>
        <w:adjustRightInd w:val="0"/>
        <w:rPr>
          <w:del w:id="1515" w:author="Author"/>
          <w:rFonts w:ascii="Courier New" w:hAnsi="Courier New" w:cs="Courier New"/>
          <w:color w:val="000000"/>
          <w:sz w:val="17"/>
          <w:szCs w:val="17"/>
        </w:rPr>
      </w:pPr>
      <w:del w:id="1516" w:author="Author">
        <w:r w:rsidRPr="00F3307B">
          <w:rPr>
            <w:rFonts w:ascii="Courier New" w:hAnsi="Courier New" w:cs="Courier New"/>
            <w:color w:val="000000"/>
            <w:sz w:val="17"/>
            <w:szCs w:val="17"/>
          </w:rPr>
          <w:tab/>
        </w:r>
        <w:r w:rsidRPr="00F3307B">
          <w:rPr>
            <w:rFonts w:ascii="Courier New" w:hAnsi="Courier New" w:cs="Courier New"/>
            <w:color w:val="000000"/>
            <w:sz w:val="17"/>
            <w:szCs w:val="17"/>
          </w:rPr>
          <w:tab/>
        </w:r>
        <w:r w:rsidRPr="00F3307B">
          <w:rPr>
            <w:rFonts w:ascii="Courier New" w:hAnsi="Courier New" w:cs="Courier New"/>
            <w:color w:val="000000"/>
            <w:sz w:val="17"/>
            <w:szCs w:val="17"/>
          </w:rPr>
          <w:tab/>
        </w:r>
        <w:r w:rsidRPr="00F3307B">
          <w:rPr>
            <w:rFonts w:ascii="Courier New" w:hAnsi="Courier New" w:cs="Courier New"/>
            <w:color w:val="000000"/>
            <w:sz w:val="17"/>
            <w:szCs w:val="17"/>
          </w:rPr>
          <w:tab/>
        </w:r>
        <w:r w:rsidRPr="00F3307B">
          <w:rPr>
            <w:rFonts w:ascii="Courier New" w:hAnsi="Courier New" w:cs="Courier New"/>
            <w:color w:val="000000"/>
            <w:sz w:val="17"/>
            <w:szCs w:val="17"/>
          </w:rPr>
          <w:tab/>
          <w:delText>&lt;xsd:documentation&gt;Not available&lt;/xsd:documentation&gt;</w:delText>
        </w:r>
      </w:del>
    </w:p>
    <w:p w14:paraId="767C1576" w14:textId="77777777" w:rsidR="00F3307B" w:rsidRPr="00F3307B" w:rsidRDefault="00F3307B" w:rsidP="00F3307B">
      <w:pPr>
        <w:autoSpaceDE w:val="0"/>
        <w:autoSpaceDN w:val="0"/>
        <w:adjustRightInd w:val="0"/>
        <w:rPr>
          <w:del w:id="1517" w:author="Author"/>
          <w:rFonts w:ascii="Courier New" w:hAnsi="Courier New" w:cs="Courier New"/>
          <w:color w:val="000000"/>
          <w:sz w:val="17"/>
          <w:szCs w:val="17"/>
        </w:rPr>
      </w:pPr>
      <w:del w:id="1518" w:author="Author">
        <w:r w:rsidRPr="00F3307B">
          <w:rPr>
            <w:rFonts w:ascii="Courier New" w:hAnsi="Courier New" w:cs="Courier New"/>
            <w:color w:val="000000"/>
            <w:sz w:val="17"/>
            <w:szCs w:val="17"/>
          </w:rPr>
          <w:tab/>
        </w:r>
        <w:r w:rsidRPr="00F3307B">
          <w:rPr>
            <w:rFonts w:ascii="Courier New" w:hAnsi="Courier New" w:cs="Courier New"/>
            <w:color w:val="000000"/>
            <w:sz w:val="17"/>
            <w:szCs w:val="17"/>
          </w:rPr>
          <w:tab/>
        </w:r>
        <w:r w:rsidRPr="00F3307B">
          <w:rPr>
            <w:rFonts w:ascii="Courier New" w:hAnsi="Courier New" w:cs="Courier New"/>
            <w:color w:val="000000"/>
            <w:sz w:val="17"/>
            <w:szCs w:val="17"/>
          </w:rPr>
          <w:tab/>
        </w:r>
        <w:r w:rsidRPr="00F3307B">
          <w:rPr>
            <w:rFonts w:ascii="Courier New" w:hAnsi="Courier New" w:cs="Courier New"/>
            <w:color w:val="000000"/>
            <w:sz w:val="17"/>
            <w:szCs w:val="17"/>
          </w:rPr>
          <w:tab/>
          <w:delText>&lt;/xsd:annotation&gt;</w:delText>
        </w:r>
      </w:del>
    </w:p>
    <w:p w14:paraId="1150413D" w14:textId="77777777" w:rsidR="00F3307B" w:rsidRPr="00F3307B" w:rsidRDefault="00F3307B" w:rsidP="00F3307B">
      <w:pPr>
        <w:autoSpaceDE w:val="0"/>
        <w:autoSpaceDN w:val="0"/>
        <w:adjustRightInd w:val="0"/>
        <w:rPr>
          <w:del w:id="1519" w:author="Author"/>
          <w:rFonts w:ascii="Courier New" w:hAnsi="Courier New" w:cs="Courier New"/>
          <w:color w:val="000000"/>
          <w:sz w:val="17"/>
          <w:szCs w:val="17"/>
        </w:rPr>
      </w:pPr>
      <w:del w:id="1520" w:author="Author">
        <w:r w:rsidRPr="00F3307B">
          <w:rPr>
            <w:rFonts w:ascii="Courier New" w:hAnsi="Courier New" w:cs="Courier New"/>
            <w:color w:val="000000"/>
            <w:sz w:val="17"/>
            <w:szCs w:val="17"/>
          </w:rPr>
          <w:tab/>
        </w:r>
        <w:r w:rsidRPr="00F3307B">
          <w:rPr>
            <w:rFonts w:ascii="Courier New" w:hAnsi="Courier New" w:cs="Courier New"/>
            <w:color w:val="000000"/>
            <w:sz w:val="17"/>
            <w:szCs w:val="17"/>
          </w:rPr>
          <w:tab/>
        </w:r>
        <w:r w:rsidRPr="00F3307B">
          <w:rPr>
            <w:rFonts w:ascii="Courier New" w:hAnsi="Courier New" w:cs="Courier New"/>
            <w:color w:val="000000"/>
            <w:sz w:val="17"/>
            <w:szCs w:val="17"/>
          </w:rPr>
          <w:tab/>
          <w:delText>&lt;/xsd:enumeration&gt;</w:delText>
        </w:r>
      </w:del>
    </w:p>
    <w:p w14:paraId="4EE36DE4" w14:textId="77777777" w:rsidR="00F3307B" w:rsidRPr="00F3307B" w:rsidRDefault="00F3307B" w:rsidP="00F3307B">
      <w:pPr>
        <w:autoSpaceDE w:val="0"/>
        <w:autoSpaceDN w:val="0"/>
        <w:adjustRightInd w:val="0"/>
        <w:rPr>
          <w:del w:id="1521" w:author="Author"/>
          <w:rFonts w:ascii="Courier New" w:hAnsi="Courier New" w:cs="Courier New"/>
          <w:color w:val="000000"/>
          <w:sz w:val="17"/>
          <w:szCs w:val="17"/>
        </w:rPr>
      </w:pPr>
      <w:del w:id="1522" w:author="Author">
        <w:r w:rsidRPr="00F3307B">
          <w:rPr>
            <w:rFonts w:ascii="Courier New" w:hAnsi="Courier New" w:cs="Courier New"/>
            <w:color w:val="000000"/>
            <w:sz w:val="17"/>
            <w:szCs w:val="17"/>
          </w:rPr>
          <w:tab/>
        </w:r>
        <w:r w:rsidRPr="00F3307B">
          <w:rPr>
            <w:rFonts w:ascii="Courier New" w:hAnsi="Courier New" w:cs="Courier New"/>
            <w:color w:val="000000"/>
            <w:sz w:val="17"/>
            <w:szCs w:val="17"/>
          </w:rPr>
          <w:tab/>
        </w:r>
        <w:r w:rsidRPr="00F3307B">
          <w:rPr>
            <w:rFonts w:ascii="Courier New" w:hAnsi="Courier New" w:cs="Courier New"/>
            <w:color w:val="000000"/>
            <w:sz w:val="17"/>
            <w:szCs w:val="17"/>
          </w:rPr>
          <w:tab/>
          <w:delText>&lt;xsd:enumeration value="U"&gt;</w:delText>
        </w:r>
      </w:del>
    </w:p>
    <w:p w14:paraId="05FBAE88" w14:textId="77777777" w:rsidR="00F3307B" w:rsidRPr="00F3307B" w:rsidRDefault="00F3307B" w:rsidP="00F3307B">
      <w:pPr>
        <w:autoSpaceDE w:val="0"/>
        <w:autoSpaceDN w:val="0"/>
        <w:adjustRightInd w:val="0"/>
        <w:rPr>
          <w:del w:id="1523" w:author="Author"/>
          <w:rFonts w:ascii="Courier New" w:hAnsi="Courier New" w:cs="Courier New"/>
          <w:color w:val="000000"/>
          <w:sz w:val="17"/>
          <w:szCs w:val="17"/>
          <w:highlight w:val="white"/>
          <w:rPrChange w:id="1524" w:author="Author">
            <w:rPr>
              <w:del w:id="1525" w:author="Author"/>
              <w:rFonts w:ascii="Courier New" w:hAnsi="Courier New"/>
              <w:color w:val="000000"/>
            </w:rPr>
          </w:rPrChange>
        </w:rPr>
      </w:pPr>
      <w:del w:id="1526" w:author="Author">
        <w:r w:rsidRPr="00F3307B">
          <w:rPr>
            <w:rFonts w:ascii="Courier New" w:hAnsi="Courier New" w:cs="Courier New"/>
            <w:color w:val="000000"/>
            <w:sz w:val="17"/>
            <w:szCs w:val="17"/>
          </w:rPr>
          <w:tab/>
        </w:r>
        <w:r w:rsidRPr="00F3307B">
          <w:rPr>
            <w:rFonts w:ascii="Courier New" w:hAnsi="Courier New" w:cs="Courier New"/>
            <w:color w:val="000000"/>
            <w:sz w:val="17"/>
            <w:szCs w:val="17"/>
          </w:rPr>
          <w:tab/>
        </w:r>
      </w:del>
      <w:ins w:id="1527" w:author="Author">
        <w:r w:rsidRPr="00F3307B">
          <w:rPr>
            <w:rFonts w:ascii="Courier New" w:hAnsi="Courier New" w:cs="Courier New"/>
            <w:color w:val="000000"/>
            <w:sz w:val="17"/>
            <w:szCs w:val="17"/>
            <w:highlight w:val="white"/>
            <w:rPrChange w:id="1528" w:author="Author">
              <w:rPr>
                <w:rFonts w:ascii="Consolas" w:hAnsi="Consolas" w:cs="Consolas"/>
                <w:color w:val="000000"/>
                <w:szCs w:val="17"/>
                <w:highlight w:val="white"/>
              </w:rPr>
            </w:rPrChange>
          </w:rPr>
          <w:tab/>
        </w:r>
        <w:del w:id="1529" w:author="Author">
          <w:r w:rsidRPr="00F3307B" w:rsidDel="00F605D3">
            <w:rPr>
              <w:rFonts w:ascii="Courier New" w:hAnsi="Courier New" w:cs="Courier New"/>
              <w:color w:val="0000FF"/>
              <w:sz w:val="17"/>
              <w:szCs w:val="17"/>
              <w:highlight w:val="white"/>
              <w:rPrChange w:id="1530" w:author="Author">
                <w:rPr>
                  <w:rFonts w:ascii="Consolas" w:hAnsi="Consolas" w:cs="Consolas"/>
                  <w:color w:val="0000FF"/>
                  <w:szCs w:val="17"/>
                  <w:highlight w:val="white"/>
                </w:rPr>
              </w:rPrChange>
            </w:rPr>
            <w:delText>&lt;/</w:delText>
          </w:r>
          <w:r w:rsidRPr="00F3307B" w:rsidDel="00F605D3">
            <w:rPr>
              <w:rFonts w:ascii="Courier New" w:hAnsi="Courier New" w:cs="Courier New"/>
              <w:color w:val="800000"/>
              <w:sz w:val="17"/>
              <w:szCs w:val="17"/>
              <w:highlight w:val="white"/>
              <w:rPrChange w:id="1531" w:author="Author">
                <w:rPr>
                  <w:rFonts w:ascii="Consolas" w:hAnsi="Consolas" w:cs="Consolas"/>
                  <w:color w:val="800000"/>
                  <w:szCs w:val="17"/>
                  <w:highlight w:val="white"/>
                </w:rPr>
              </w:rPrChange>
            </w:rPr>
            <w:delText>xsd:element</w:delText>
          </w:r>
        </w:del>
      </w:ins>
      <w:del w:id="1532" w:author="Author">
        <w:r w:rsidRPr="00F3307B">
          <w:rPr>
            <w:rFonts w:ascii="Courier New" w:hAnsi="Courier New" w:cs="Courier New"/>
            <w:color w:val="000000"/>
            <w:sz w:val="17"/>
            <w:szCs w:val="17"/>
            <w:highlight w:val="white"/>
            <w:rPrChange w:id="1533" w:author="Author">
              <w:rPr>
                <w:rFonts w:ascii="Courier New" w:hAnsi="Courier New"/>
                <w:color w:val="000000"/>
              </w:rPr>
            </w:rPrChange>
          </w:rPr>
          <w:tab/>
        </w:r>
        <w:r w:rsidRPr="00F3307B">
          <w:rPr>
            <w:rFonts w:ascii="Courier New" w:hAnsi="Courier New" w:cs="Courier New"/>
            <w:color w:val="000000"/>
            <w:sz w:val="17"/>
            <w:szCs w:val="17"/>
            <w:highlight w:val="white"/>
            <w:rPrChange w:id="1534" w:author="Author">
              <w:rPr>
                <w:rFonts w:ascii="Courier New" w:hAnsi="Courier New"/>
                <w:color w:val="000000"/>
              </w:rPr>
            </w:rPrChange>
          </w:rPr>
          <w:tab/>
        </w:r>
        <w:r w:rsidRPr="00F3307B">
          <w:rPr>
            <w:rFonts w:ascii="Courier New" w:hAnsi="Courier New" w:cs="Courier New"/>
            <w:color w:val="0000FF"/>
            <w:sz w:val="17"/>
            <w:szCs w:val="17"/>
            <w:highlight w:val="white"/>
            <w:rPrChange w:id="1535" w:author="Author">
              <w:rPr>
                <w:rFonts w:ascii="Courier New" w:hAnsi="Courier New"/>
                <w:color w:val="000000"/>
              </w:rPr>
            </w:rPrChange>
          </w:rPr>
          <w:delText>&lt;</w:delText>
        </w:r>
        <w:r w:rsidRPr="00F3307B">
          <w:rPr>
            <w:rFonts w:ascii="Courier New" w:hAnsi="Courier New" w:cs="Courier New"/>
            <w:color w:val="800000"/>
            <w:sz w:val="17"/>
            <w:szCs w:val="17"/>
            <w:highlight w:val="white"/>
            <w:rPrChange w:id="1536" w:author="Author">
              <w:rPr>
                <w:rFonts w:ascii="Courier New" w:hAnsi="Courier New"/>
                <w:color w:val="000000"/>
              </w:rPr>
            </w:rPrChange>
          </w:rPr>
          <w:delText>xsd:annotation</w:delText>
        </w:r>
        <w:r w:rsidRPr="00F3307B">
          <w:rPr>
            <w:rFonts w:ascii="Courier New" w:hAnsi="Courier New" w:cs="Courier New"/>
            <w:color w:val="0000FF"/>
            <w:sz w:val="17"/>
            <w:szCs w:val="17"/>
            <w:highlight w:val="white"/>
            <w:rPrChange w:id="1537" w:author="Author">
              <w:rPr>
                <w:rFonts w:ascii="Courier New" w:hAnsi="Courier New"/>
                <w:color w:val="000000"/>
              </w:rPr>
            </w:rPrChange>
          </w:rPr>
          <w:delText>&gt;</w:delText>
        </w:r>
      </w:del>
    </w:p>
    <w:p w14:paraId="23633DB2" w14:textId="77777777" w:rsidR="00F3307B" w:rsidRPr="00F3307B" w:rsidRDefault="00F3307B" w:rsidP="00F3307B">
      <w:pPr>
        <w:autoSpaceDE w:val="0"/>
        <w:autoSpaceDN w:val="0"/>
        <w:adjustRightInd w:val="0"/>
        <w:rPr>
          <w:del w:id="1538" w:author="Author"/>
          <w:rFonts w:ascii="Courier New" w:hAnsi="Courier New" w:cs="Courier New"/>
          <w:color w:val="000000"/>
          <w:sz w:val="17"/>
          <w:szCs w:val="17"/>
        </w:rPr>
      </w:pPr>
      <w:del w:id="1539" w:author="Author">
        <w:r w:rsidRPr="00F3307B">
          <w:rPr>
            <w:rFonts w:ascii="Courier New" w:hAnsi="Courier New" w:cs="Courier New"/>
            <w:color w:val="000000"/>
            <w:sz w:val="17"/>
            <w:szCs w:val="17"/>
            <w:highlight w:val="white"/>
            <w:rPrChange w:id="1540" w:author="Author">
              <w:rPr>
                <w:rFonts w:ascii="Courier New" w:hAnsi="Courier New"/>
                <w:color w:val="000000"/>
              </w:rPr>
            </w:rPrChange>
          </w:rPr>
          <w:tab/>
        </w:r>
        <w:r w:rsidRPr="00F3307B">
          <w:rPr>
            <w:rFonts w:ascii="Courier New" w:hAnsi="Courier New" w:cs="Courier New"/>
            <w:color w:val="000000"/>
            <w:sz w:val="17"/>
            <w:szCs w:val="17"/>
            <w:highlight w:val="white"/>
            <w:rPrChange w:id="1541" w:author="Author">
              <w:rPr>
                <w:rFonts w:ascii="Courier New" w:hAnsi="Courier New"/>
                <w:color w:val="000000"/>
              </w:rPr>
            </w:rPrChange>
          </w:rPr>
          <w:tab/>
        </w:r>
        <w:r w:rsidRPr="00F3307B">
          <w:rPr>
            <w:rFonts w:ascii="Courier New" w:hAnsi="Courier New" w:cs="Courier New"/>
            <w:color w:val="000000"/>
            <w:sz w:val="17"/>
            <w:szCs w:val="17"/>
            <w:highlight w:val="white"/>
            <w:rPrChange w:id="1542" w:author="Author">
              <w:rPr>
                <w:rFonts w:ascii="Courier New" w:hAnsi="Courier New"/>
                <w:color w:val="000000"/>
              </w:rPr>
            </w:rPrChange>
          </w:rPr>
          <w:tab/>
        </w:r>
        <w:r w:rsidRPr="00F3307B">
          <w:rPr>
            <w:rFonts w:ascii="Courier New" w:hAnsi="Courier New" w:cs="Courier New"/>
            <w:color w:val="000000"/>
            <w:sz w:val="17"/>
            <w:szCs w:val="17"/>
          </w:rPr>
          <w:tab/>
        </w:r>
        <w:r w:rsidRPr="00F3307B">
          <w:rPr>
            <w:rFonts w:ascii="Courier New" w:hAnsi="Courier New" w:cs="Courier New"/>
            <w:color w:val="000000"/>
            <w:sz w:val="17"/>
            <w:szCs w:val="17"/>
          </w:rPr>
          <w:tab/>
          <w:delText>&lt;xsd:documentation&gt;Unknown if available&lt;/xsd:documentation&gt;</w:delText>
        </w:r>
      </w:del>
    </w:p>
    <w:p w14:paraId="3142A889" w14:textId="77777777" w:rsidR="00F3307B" w:rsidRPr="00F3307B" w:rsidRDefault="00F3307B" w:rsidP="00F3307B">
      <w:pPr>
        <w:autoSpaceDE w:val="0"/>
        <w:autoSpaceDN w:val="0"/>
        <w:adjustRightInd w:val="0"/>
        <w:rPr>
          <w:del w:id="1543" w:author="Author"/>
          <w:rFonts w:ascii="Courier New" w:hAnsi="Courier New" w:cs="Courier New"/>
          <w:color w:val="000000"/>
          <w:sz w:val="17"/>
          <w:szCs w:val="17"/>
        </w:rPr>
      </w:pPr>
      <w:del w:id="1544" w:author="Author">
        <w:r w:rsidRPr="00F3307B">
          <w:rPr>
            <w:rFonts w:ascii="Courier New" w:hAnsi="Courier New" w:cs="Courier New"/>
            <w:color w:val="000000"/>
            <w:sz w:val="17"/>
            <w:szCs w:val="17"/>
          </w:rPr>
          <w:tab/>
        </w:r>
        <w:r w:rsidRPr="00F3307B">
          <w:rPr>
            <w:rFonts w:ascii="Courier New" w:hAnsi="Courier New" w:cs="Courier New"/>
            <w:color w:val="000000"/>
            <w:sz w:val="17"/>
            <w:szCs w:val="17"/>
          </w:rPr>
          <w:tab/>
        </w:r>
        <w:r w:rsidRPr="00F3307B">
          <w:rPr>
            <w:rFonts w:ascii="Courier New" w:hAnsi="Courier New" w:cs="Courier New"/>
            <w:color w:val="000000"/>
            <w:sz w:val="17"/>
            <w:szCs w:val="17"/>
          </w:rPr>
          <w:tab/>
        </w:r>
        <w:r w:rsidRPr="00F3307B">
          <w:rPr>
            <w:rFonts w:ascii="Courier New" w:hAnsi="Courier New" w:cs="Courier New"/>
            <w:color w:val="000000"/>
            <w:sz w:val="17"/>
            <w:szCs w:val="17"/>
          </w:rPr>
          <w:tab/>
          <w:delText>&lt;/xsd:annotation&gt;</w:delText>
        </w:r>
      </w:del>
    </w:p>
    <w:p w14:paraId="6548658F" w14:textId="77777777" w:rsidR="00F3307B" w:rsidRPr="00F3307B" w:rsidRDefault="00F3307B" w:rsidP="00F3307B">
      <w:pPr>
        <w:autoSpaceDE w:val="0"/>
        <w:autoSpaceDN w:val="0"/>
        <w:adjustRightInd w:val="0"/>
        <w:rPr>
          <w:del w:id="1545" w:author="Author"/>
          <w:rFonts w:ascii="Courier New" w:hAnsi="Courier New" w:cs="Courier New"/>
          <w:color w:val="000000"/>
          <w:sz w:val="17"/>
          <w:szCs w:val="17"/>
        </w:rPr>
      </w:pPr>
      <w:del w:id="1546" w:author="Author">
        <w:r w:rsidRPr="00F3307B">
          <w:rPr>
            <w:rFonts w:ascii="Courier New" w:hAnsi="Courier New" w:cs="Courier New"/>
            <w:color w:val="000000"/>
            <w:sz w:val="17"/>
            <w:szCs w:val="17"/>
          </w:rPr>
          <w:tab/>
        </w:r>
        <w:r w:rsidRPr="00F3307B">
          <w:rPr>
            <w:rFonts w:ascii="Courier New" w:hAnsi="Courier New" w:cs="Courier New"/>
            <w:color w:val="000000"/>
            <w:sz w:val="17"/>
            <w:szCs w:val="17"/>
          </w:rPr>
          <w:tab/>
        </w:r>
        <w:r w:rsidRPr="00F3307B">
          <w:rPr>
            <w:rFonts w:ascii="Courier New" w:hAnsi="Courier New" w:cs="Courier New"/>
            <w:color w:val="000000"/>
            <w:sz w:val="17"/>
            <w:szCs w:val="17"/>
          </w:rPr>
          <w:tab/>
          <w:delText>&lt;/xsd:enumeration&gt;</w:delText>
        </w:r>
      </w:del>
    </w:p>
    <w:p w14:paraId="256D1E54" w14:textId="77777777" w:rsidR="00F3307B" w:rsidRPr="00F3307B" w:rsidRDefault="00F3307B" w:rsidP="00F3307B">
      <w:pPr>
        <w:autoSpaceDE w:val="0"/>
        <w:autoSpaceDN w:val="0"/>
        <w:adjustRightInd w:val="0"/>
        <w:rPr>
          <w:del w:id="1547" w:author="Author"/>
          <w:rFonts w:ascii="Courier New" w:hAnsi="Courier New" w:cs="Courier New"/>
          <w:color w:val="000000"/>
          <w:sz w:val="17"/>
          <w:szCs w:val="17"/>
        </w:rPr>
      </w:pPr>
      <w:del w:id="1548" w:author="Author">
        <w:r w:rsidRPr="00F3307B">
          <w:rPr>
            <w:rFonts w:ascii="Courier New" w:hAnsi="Courier New" w:cs="Courier New"/>
            <w:color w:val="000000"/>
            <w:sz w:val="17"/>
            <w:szCs w:val="17"/>
          </w:rPr>
          <w:tab/>
        </w:r>
        <w:r w:rsidRPr="00F3307B">
          <w:rPr>
            <w:rFonts w:ascii="Courier New" w:hAnsi="Courier New" w:cs="Courier New"/>
            <w:color w:val="000000"/>
            <w:sz w:val="17"/>
            <w:szCs w:val="17"/>
          </w:rPr>
          <w:tab/>
          <w:delText>&lt;/xsd:restriction&gt;</w:delText>
        </w:r>
      </w:del>
    </w:p>
    <w:p w14:paraId="66314E43"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549" w:author="Author">
            <w:rPr>
              <w:rFonts w:ascii="Courier New" w:hAnsi="Courier New"/>
              <w:color w:val="000000"/>
            </w:rPr>
          </w:rPrChange>
        </w:rPr>
      </w:pPr>
      <w:del w:id="1550" w:author="Author">
        <w:r w:rsidRPr="00F3307B">
          <w:rPr>
            <w:rFonts w:ascii="Courier New" w:hAnsi="Courier New" w:cs="Courier New"/>
            <w:color w:val="000000"/>
            <w:sz w:val="17"/>
            <w:szCs w:val="17"/>
          </w:rPr>
          <w:tab/>
          <w:delText>&lt;/xsd:simpleType</w:delText>
        </w:r>
      </w:del>
      <w:r w:rsidRPr="00F3307B">
        <w:rPr>
          <w:rFonts w:ascii="Courier New" w:hAnsi="Courier New" w:cs="Courier New"/>
          <w:color w:val="0000FF"/>
          <w:sz w:val="17"/>
          <w:szCs w:val="17"/>
          <w:highlight w:val="white"/>
          <w:rPrChange w:id="1551" w:author="Author">
            <w:rPr>
              <w:rFonts w:ascii="Courier New" w:hAnsi="Courier New"/>
              <w:color w:val="000000"/>
            </w:rPr>
          </w:rPrChange>
        </w:rPr>
        <w:t>&gt;</w:t>
      </w:r>
    </w:p>
    <w:p w14:paraId="0C9440B3"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552" w:author="Author">
            <w:rPr>
              <w:rFonts w:ascii="Courier New" w:hAnsi="Courier New"/>
              <w:color w:val="000000"/>
            </w:rPr>
          </w:rPrChange>
        </w:rPr>
      </w:pPr>
      <w:r w:rsidRPr="00F3307B">
        <w:rPr>
          <w:rFonts w:ascii="Courier New" w:hAnsi="Courier New" w:cs="Courier New"/>
          <w:color w:val="000000"/>
          <w:sz w:val="17"/>
          <w:szCs w:val="17"/>
          <w:highlight w:val="white"/>
          <w:rPrChange w:id="1553" w:author="Author">
            <w:rPr>
              <w:rFonts w:ascii="Courier New" w:hAnsi="Courier New"/>
              <w:color w:val="000000"/>
            </w:rPr>
          </w:rPrChange>
        </w:rPr>
        <w:tab/>
      </w:r>
      <w:r w:rsidRPr="00F3307B">
        <w:rPr>
          <w:rFonts w:ascii="Courier New" w:hAnsi="Courier New" w:cs="Courier New"/>
          <w:color w:val="0000FF"/>
          <w:sz w:val="17"/>
          <w:szCs w:val="17"/>
          <w:highlight w:val="white"/>
          <w:rPrChange w:id="1554" w:author="Author">
            <w:rPr>
              <w:rFonts w:ascii="Courier New" w:hAnsi="Courier New"/>
              <w:color w:val="0000FF"/>
            </w:rPr>
          </w:rPrChange>
        </w:rPr>
        <w:t>&lt;</w:t>
      </w:r>
      <w:r w:rsidRPr="00F3307B">
        <w:rPr>
          <w:rFonts w:ascii="Courier New" w:hAnsi="Courier New" w:cs="Courier New"/>
          <w:color w:val="800000"/>
          <w:sz w:val="17"/>
          <w:szCs w:val="17"/>
          <w:highlight w:val="white"/>
          <w:rPrChange w:id="1555" w:author="Author">
            <w:rPr>
              <w:rFonts w:ascii="Courier New" w:hAnsi="Courier New"/>
              <w:color w:val="800000"/>
            </w:rPr>
          </w:rPrChange>
        </w:rPr>
        <w:t>xsd:complexType</w:t>
      </w:r>
      <w:r w:rsidRPr="00F3307B">
        <w:rPr>
          <w:rFonts w:ascii="Courier New" w:hAnsi="Courier New" w:cs="Courier New"/>
          <w:color w:val="FF0000"/>
          <w:sz w:val="17"/>
          <w:szCs w:val="17"/>
          <w:highlight w:val="white"/>
          <w:rPrChange w:id="1556" w:author="Author">
            <w:rPr>
              <w:rFonts w:ascii="Courier New" w:hAnsi="Courier New"/>
              <w:color w:val="FF0000"/>
            </w:rPr>
          </w:rPrChange>
        </w:rPr>
        <w:t xml:space="preserve"> name</w:t>
      </w:r>
      <w:r w:rsidRPr="00F3307B">
        <w:rPr>
          <w:rFonts w:ascii="Courier New" w:hAnsi="Courier New" w:cs="Courier New"/>
          <w:color w:val="0000FF"/>
          <w:sz w:val="17"/>
          <w:szCs w:val="17"/>
          <w:highlight w:val="white"/>
          <w:rPrChange w:id="1557" w:author="Author">
            <w:rPr>
              <w:rFonts w:ascii="Courier New" w:hAnsi="Courier New"/>
              <w:color w:val="0000FF"/>
            </w:rPr>
          </w:rPrChange>
        </w:rPr>
        <w:t>="</w:t>
      </w:r>
      <w:r w:rsidRPr="00F3307B">
        <w:rPr>
          <w:rFonts w:ascii="Courier New" w:hAnsi="Courier New" w:cs="Courier New"/>
          <w:color w:val="000000"/>
          <w:sz w:val="17"/>
          <w:szCs w:val="17"/>
          <w:highlight w:val="white"/>
          <w:rPrChange w:id="1558" w:author="Author">
            <w:rPr>
              <w:rFonts w:ascii="Courier New" w:hAnsi="Courier New"/>
              <w:color w:val="000000"/>
            </w:rPr>
          </w:rPrChange>
        </w:rPr>
        <w:t>AuthorityFileEntryType</w:t>
      </w:r>
      <w:r w:rsidRPr="00F3307B">
        <w:rPr>
          <w:rFonts w:ascii="Courier New" w:hAnsi="Courier New" w:cs="Courier New"/>
          <w:color w:val="0000FF"/>
          <w:sz w:val="17"/>
          <w:szCs w:val="17"/>
          <w:highlight w:val="white"/>
          <w:rPrChange w:id="1559" w:author="Author">
            <w:rPr>
              <w:rFonts w:ascii="Courier New" w:hAnsi="Courier New"/>
              <w:color w:val="0000FF"/>
            </w:rPr>
          </w:rPrChange>
        </w:rPr>
        <w:t>"&gt;</w:t>
      </w:r>
    </w:p>
    <w:p w14:paraId="2E82DD22"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560" w:author="Author">
            <w:rPr>
              <w:rFonts w:ascii="Courier New" w:hAnsi="Courier New"/>
              <w:color w:val="000000"/>
            </w:rPr>
          </w:rPrChange>
        </w:rPr>
      </w:pPr>
      <w:r w:rsidRPr="00F3307B">
        <w:rPr>
          <w:rFonts w:ascii="Courier New" w:hAnsi="Courier New" w:cs="Courier New"/>
          <w:color w:val="000000"/>
          <w:sz w:val="17"/>
          <w:szCs w:val="17"/>
          <w:highlight w:val="white"/>
          <w:rPrChange w:id="1561" w:author="Author">
            <w:rPr>
              <w:rFonts w:ascii="Courier New" w:hAnsi="Courier New"/>
              <w:color w:val="000000"/>
            </w:rPr>
          </w:rPrChange>
        </w:rPr>
        <w:tab/>
      </w:r>
      <w:r w:rsidRPr="00F3307B">
        <w:rPr>
          <w:rFonts w:ascii="Courier New" w:hAnsi="Courier New" w:cs="Courier New"/>
          <w:color w:val="000000"/>
          <w:sz w:val="17"/>
          <w:szCs w:val="17"/>
          <w:highlight w:val="white"/>
          <w:rPrChange w:id="1562" w:author="Author">
            <w:rPr>
              <w:rFonts w:ascii="Courier New" w:hAnsi="Courier New"/>
              <w:color w:val="000000"/>
            </w:rPr>
          </w:rPrChange>
        </w:rPr>
        <w:tab/>
      </w:r>
      <w:r w:rsidRPr="00F3307B">
        <w:rPr>
          <w:rFonts w:ascii="Courier New" w:hAnsi="Courier New" w:cs="Courier New"/>
          <w:color w:val="0000FF"/>
          <w:sz w:val="17"/>
          <w:szCs w:val="17"/>
          <w:highlight w:val="white"/>
          <w:rPrChange w:id="1563" w:author="Author">
            <w:rPr>
              <w:rFonts w:ascii="Courier New" w:hAnsi="Courier New"/>
              <w:color w:val="0000FF"/>
            </w:rPr>
          </w:rPrChange>
        </w:rPr>
        <w:t>&lt;</w:t>
      </w:r>
      <w:r w:rsidRPr="00F3307B">
        <w:rPr>
          <w:rFonts w:ascii="Courier New" w:hAnsi="Courier New" w:cs="Courier New"/>
          <w:color w:val="800000"/>
          <w:sz w:val="17"/>
          <w:szCs w:val="17"/>
          <w:highlight w:val="white"/>
          <w:rPrChange w:id="1564" w:author="Author">
            <w:rPr>
              <w:rFonts w:ascii="Courier New" w:hAnsi="Courier New"/>
              <w:color w:val="800000"/>
            </w:rPr>
          </w:rPrChange>
        </w:rPr>
        <w:t>xsd:sequence</w:t>
      </w:r>
      <w:r w:rsidRPr="00F3307B">
        <w:rPr>
          <w:rFonts w:ascii="Courier New" w:hAnsi="Courier New" w:cs="Courier New"/>
          <w:color w:val="0000FF"/>
          <w:sz w:val="17"/>
          <w:szCs w:val="17"/>
          <w:highlight w:val="white"/>
          <w:rPrChange w:id="1565" w:author="Author">
            <w:rPr>
              <w:rFonts w:ascii="Courier New" w:hAnsi="Courier New"/>
              <w:color w:val="0000FF"/>
            </w:rPr>
          </w:rPrChange>
        </w:rPr>
        <w:t>&gt;</w:t>
      </w:r>
    </w:p>
    <w:p w14:paraId="6D6A2D7A"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lang w:val="fr-CH"/>
          <w:rPrChange w:id="1566" w:author="Author">
            <w:rPr>
              <w:rFonts w:ascii="Courier New" w:hAnsi="Courier New"/>
              <w:color w:val="000000"/>
              <w:lang w:val="fr-FR"/>
            </w:rPr>
          </w:rPrChange>
        </w:rPr>
      </w:pPr>
      <w:r w:rsidRPr="00F3307B">
        <w:rPr>
          <w:rFonts w:ascii="Courier New" w:hAnsi="Courier New" w:cs="Courier New"/>
          <w:color w:val="000000"/>
          <w:sz w:val="17"/>
          <w:szCs w:val="17"/>
          <w:highlight w:val="white"/>
          <w:rPrChange w:id="1567" w:author="Author">
            <w:rPr>
              <w:rFonts w:ascii="Courier New" w:hAnsi="Courier New"/>
              <w:color w:val="000000"/>
            </w:rPr>
          </w:rPrChange>
        </w:rPr>
        <w:tab/>
      </w:r>
      <w:r w:rsidRPr="00F3307B">
        <w:rPr>
          <w:rFonts w:ascii="Courier New" w:hAnsi="Courier New" w:cs="Courier New"/>
          <w:color w:val="000000"/>
          <w:sz w:val="17"/>
          <w:szCs w:val="17"/>
          <w:highlight w:val="white"/>
          <w:rPrChange w:id="1568" w:author="Author">
            <w:rPr>
              <w:rFonts w:ascii="Courier New" w:hAnsi="Courier New"/>
              <w:color w:val="000000"/>
            </w:rPr>
          </w:rPrChange>
        </w:rPr>
        <w:tab/>
      </w:r>
      <w:r w:rsidRPr="00F3307B">
        <w:rPr>
          <w:rFonts w:ascii="Courier New" w:hAnsi="Courier New" w:cs="Courier New"/>
          <w:color w:val="000000"/>
          <w:sz w:val="17"/>
          <w:szCs w:val="17"/>
          <w:highlight w:val="white"/>
          <w:rPrChange w:id="1569" w:author="Author">
            <w:rPr>
              <w:rFonts w:ascii="Courier New" w:hAnsi="Courier New"/>
              <w:color w:val="000000"/>
            </w:rPr>
          </w:rPrChange>
        </w:rPr>
        <w:tab/>
      </w:r>
      <w:r w:rsidRPr="00F3307B">
        <w:rPr>
          <w:rFonts w:ascii="Courier New" w:hAnsi="Courier New" w:cs="Courier New"/>
          <w:color w:val="0000FF"/>
          <w:sz w:val="17"/>
          <w:szCs w:val="17"/>
          <w:highlight w:val="white"/>
          <w:lang w:val="fr-CH"/>
          <w:rPrChange w:id="1570" w:author="Author">
            <w:rPr>
              <w:rFonts w:ascii="Courier New" w:hAnsi="Courier New"/>
              <w:color w:val="0000FF"/>
              <w:lang w:val="fr-FR"/>
            </w:rPr>
          </w:rPrChange>
        </w:rPr>
        <w:t>&lt;</w:t>
      </w:r>
      <w:r w:rsidRPr="00F3307B">
        <w:rPr>
          <w:rFonts w:ascii="Courier New" w:hAnsi="Courier New" w:cs="Courier New"/>
          <w:color w:val="800000"/>
          <w:sz w:val="17"/>
          <w:szCs w:val="17"/>
          <w:highlight w:val="white"/>
          <w:lang w:val="fr-CH"/>
          <w:rPrChange w:id="1571" w:author="Author">
            <w:rPr>
              <w:rFonts w:ascii="Courier New" w:hAnsi="Courier New"/>
              <w:color w:val="800000"/>
              <w:lang w:val="fr-FR"/>
            </w:rPr>
          </w:rPrChange>
        </w:rPr>
        <w:t>xsd:element</w:t>
      </w:r>
      <w:r w:rsidRPr="00F3307B">
        <w:rPr>
          <w:rFonts w:ascii="Courier New" w:hAnsi="Courier New" w:cs="Courier New"/>
          <w:color w:val="FF0000"/>
          <w:sz w:val="17"/>
          <w:szCs w:val="17"/>
          <w:highlight w:val="white"/>
          <w:lang w:val="fr-CH"/>
          <w:rPrChange w:id="1572" w:author="Author">
            <w:rPr>
              <w:rFonts w:ascii="Courier New" w:hAnsi="Courier New"/>
              <w:color w:val="FF0000"/>
              <w:lang w:val="fr-FR"/>
            </w:rPr>
          </w:rPrChange>
        </w:rPr>
        <w:t xml:space="preserve"> ref</w:t>
      </w:r>
      <w:r w:rsidRPr="00F3307B">
        <w:rPr>
          <w:rFonts w:ascii="Courier New" w:hAnsi="Courier New" w:cs="Courier New"/>
          <w:color w:val="0000FF"/>
          <w:sz w:val="17"/>
          <w:szCs w:val="17"/>
          <w:highlight w:val="white"/>
          <w:lang w:val="fr-CH"/>
          <w:rPrChange w:id="1573" w:author="Author">
            <w:rPr>
              <w:rFonts w:ascii="Courier New" w:hAnsi="Courier New"/>
              <w:color w:val="0000FF"/>
              <w:lang w:val="fr-FR"/>
            </w:rPr>
          </w:rPrChange>
        </w:rPr>
        <w:t>="</w:t>
      </w:r>
      <w:r w:rsidRPr="00F3307B">
        <w:rPr>
          <w:rFonts w:ascii="Courier New" w:hAnsi="Courier New" w:cs="Courier New"/>
          <w:color w:val="000000"/>
          <w:sz w:val="17"/>
          <w:szCs w:val="17"/>
          <w:highlight w:val="white"/>
          <w:lang w:val="fr-CH"/>
          <w:rPrChange w:id="1574" w:author="Author">
            <w:rPr>
              <w:rFonts w:ascii="Courier New" w:hAnsi="Courier New"/>
              <w:color w:val="000000"/>
              <w:lang w:val="fr-FR"/>
            </w:rPr>
          </w:rPrChange>
        </w:rPr>
        <w:t>pat:PatentPublicationIdentification</w:t>
      </w:r>
      <w:r w:rsidRPr="00F3307B">
        <w:rPr>
          <w:rFonts w:ascii="Courier New" w:hAnsi="Courier New" w:cs="Courier New"/>
          <w:color w:val="0000FF"/>
          <w:sz w:val="17"/>
          <w:szCs w:val="17"/>
          <w:highlight w:val="white"/>
          <w:lang w:val="fr-CH"/>
          <w:rPrChange w:id="1575" w:author="Author">
            <w:rPr>
              <w:rFonts w:ascii="Courier New" w:hAnsi="Courier New"/>
              <w:color w:val="0000FF"/>
              <w:lang w:val="fr-FR"/>
            </w:rPr>
          </w:rPrChange>
        </w:rPr>
        <w:t>"/&gt;</w:t>
      </w:r>
    </w:p>
    <w:p w14:paraId="1D5F9024"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lang w:val="fr-CH"/>
          <w:rPrChange w:id="1576" w:author="Author">
            <w:rPr>
              <w:rFonts w:ascii="Courier New" w:hAnsi="Courier New"/>
              <w:color w:val="000000"/>
              <w:lang w:val="fr-FR"/>
            </w:rPr>
          </w:rPrChange>
        </w:rPr>
      </w:pPr>
      <w:r w:rsidRPr="00F3307B">
        <w:rPr>
          <w:rFonts w:ascii="Courier New" w:hAnsi="Courier New" w:cs="Courier New"/>
          <w:color w:val="000000"/>
          <w:sz w:val="17"/>
          <w:szCs w:val="17"/>
          <w:highlight w:val="white"/>
          <w:lang w:val="fr-CH"/>
          <w:rPrChange w:id="1577" w:author="Author">
            <w:rPr>
              <w:rFonts w:ascii="Courier New" w:hAnsi="Courier New"/>
              <w:color w:val="000000"/>
              <w:lang w:val="fr-FR"/>
            </w:rPr>
          </w:rPrChange>
        </w:rPr>
        <w:tab/>
      </w:r>
      <w:r w:rsidRPr="00F3307B">
        <w:rPr>
          <w:rFonts w:ascii="Courier New" w:hAnsi="Courier New" w:cs="Courier New"/>
          <w:color w:val="000000"/>
          <w:sz w:val="17"/>
          <w:szCs w:val="17"/>
          <w:highlight w:val="white"/>
          <w:lang w:val="fr-CH"/>
          <w:rPrChange w:id="1578" w:author="Author">
            <w:rPr>
              <w:rFonts w:ascii="Courier New" w:hAnsi="Courier New"/>
              <w:color w:val="000000"/>
              <w:lang w:val="fr-FR"/>
            </w:rPr>
          </w:rPrChange>
        </w:rPr>
        <w:tab/>
      </w:r>
      <w:r w:rsidRPr="00F3307B">
        <w:rPr>
          <w:rFonts w:ascii="Courier New" w:hAnsi="Courier New" w:cs="Courier New"/>
          <w:color w:val="000000"/>
          <w:sz w:val="17"/>
          <w:szCs w:val="17"/>
          <w:highlight w:val="white"/>
          <w:lang w:val="fr-CH"/>
          <w:rPrChange w:id="1579" w:author="Author">
            <w:rPr>
              <w:rFonts w:ascii="Courier New" w:hAnsi="Courier New"/>
              <w:color w:val="000000"/>
              <w:lang w:val="fr-FR"/>
            </w:rPr>
          </w:rPrChange>
        </w:rPr>
        <w:tab/>
      </w:r>
      <w:r w:rsidRPr="00F3307B">
        <w:rPr>
          <w:rFonts w:ascii="Courier New" w:hAnsi="Courier New" w:cs="Courier New"/>
          <w:color w:val="0000FF"/>
          <w:sz w:val="17"/>
          <w:szCs w:val="17"/>
          <w:highlight w:val="white"/>
          <w:lang w:val="fr-CH"/>
          <w:rPrChange w:id="1580" w:author="Author">
            <w:rPr>
              <w:rFonts w:ascii="Courier New" w:hAnsi="Courier New"/>
              <w:color w:val="0000FF"/>
              <w:lang w:val="fr-FR"/>
            </w:rPr>
          </w:rPrChange>
        </w:rPr>
        <w:t>&lt;</w:t>
      </w:r>
      <w:r w:rsidRPr="00F3307B">
        <w:rPr>
          <w:rFonts w:ascii="Courier New" w:hAnsi="Courier New" w:cs="Courier New"/>
          <w:color w:val="800000"/>
          <w:sz w:val="17"/>
          <w:szCs w:val="17"/>
          <w:highlight w:val="white"/>
          <w:lang w:val="fr-CH"/>
          <w:rPrChange w:id="1581" w:author="Author">
            <w:rPr>
              <w:rFonts w:ascii="Courier New" w:hAnsi="Courier New"/>
              <w:color w:val="800000"/>
              <w:lang w:val="fr-FR"/>
            </w:rPr>
          </w:rPrChange>
        </w:rPr>
        <w:t>xsd:element</w:t>
      </w:r>
      <w:r w:rsidRPr="00F3307B">
        <w:rPr>
          <w:rFonts w:ascii="Courier New" w:hAnsi="Courier New" w:cs="Courier New"/>
          <w:color w:val="FF0000"/>
          <w:sz w:val="17"/>
          <w:szCs w:val="17"/>
          <w:highlight w:val="white"/>
          <w:lang w:val="fr-CH"/>
          <w:rPrChange w:id="1582" w:author="Author">
            <w:rPr>
              <w:rFonts w:ascii="Courier New" w:hAnsi="Courier New"/>
              <w:color w:val="FF0000"/>
              <w:lang w:val="fr-FR"/>
            </w:rPr>
          </w:rPrChange>
        </w:rPr>
        <w:t xml:space="preserve"> ref</w:t>
      </w:r>
      <w:r w:rsidRPr="00F3307B">
        <w:rPr>
          <w:rFonts w:ascii="Courier New" w:hAnsi="Courier New" w:cs="Courier New"/>
          <w:color w:val="0000FF"/>
          <w:sz w:val="17"/>
          <w:szCs w:val="17"/>
          <w:highlight w:val="white"/>
          <w:lang w:val="fr-CH"/>
          <w:rPrChange w:id="1583" w:author="Author">
            <w:rPr>
              <w:rFonts w:ascii="Courier New" w:hAnsi="Courier New"/>
              <w:color w:val="0000FF"/>
              <w:lang w:val="fr-FR"/>
            </w:rPr>
          </w:rPrChange>
        </w:rPr>
        <w:t>="</w:t>
      </w:r>
      <w:r w:rsidRPr="00F3307B">
        <w:rPr>
          <w:rFonts w:ascii="Courier New" w:hAnsi="Courier New" w:cs="Courier New"/>
          <w:color w:val="000000"/>
          <w:sz w:val="17"/>
          <w:szCs w:val="17"/>
          <w:highlight w:val="white"/>
          <w:lang w:val="fr-CH"/>
          <w:rPrChange w:id="1584" w:author="Author">
            <w:rPr>
              <w:rFonts w:ascii="Courier New" w:hAnsi="Courier New"/>
              <w:color w:val="000000"/>
              <w:lang w:val="fr-FR"/>
            </w:rPr>
          </w:rPrChange>
        </w:rPr>
        <w:t>afp:ExceptionCode</w:t>
      </w:r>
      <w:r w:rsidRPr="00F3307B">
        <w:rPr>
          <w:rFonts w:ascii="Courier New" w:hAnsi="Courier New" w:cs="Courier New"/>
          <w:color w:val="0000FF"/>
          <w:sz w:val="17"/>
          <w:szCs w:val="17"/>
          <w:highlight w:val="white"/>
          <w:lang w:val="fr-CH"/>
          <w:rPrChange w:id="1585" w:author="Author">
            <w:rPr>
              <w:rFonts w:ascii="Courier New" w:hAnsi="Courier New"/>
              <w:color w:val="0000FF"/>
              <w:lang w:val="fr-FR"/>
            </w:rPr>
          </w:rPrChange>
        </w:rPr>
        <w:t>"</w:t>
      </w:r>
      <w:r w:rsidRPr="00F3307B">
        <w:rPr>
          <w:rFonts w:ascii="Courier New" w:hAnsi="Courier New" w:cs="Courier New"/>
          <w:color w:val="FF0000"/>
          <w:sz w:val="17"/>
          <w:szCs w:val="17"/>
          <w:highlight w:val="white"/>
          <w:lang w:val="fr-CH"/>
          <w:rPrChange w:id="1586" w:author="Author">
            <w:rPr>
              <w:rFonts w:ascii="Courier New" w:hAnsi="Courier New"/>
              <w:color w:val="FF0000"/>
              <w:lang w:val="fr-FR"/>
            </w:rPr>
          </w:rPrChange>
        </w:rPr>
        <w:t xml:space="preserve"> minOccurs</w:t>
      </w:r>
      <w:r w:rsidRPr="00F3307B">
        <w:rPr>
          <w:rFonts w:ascii="Courier New" w:hAnsi="Courier New" w:cs="Courier New"/>
          <w:color w:val="0000FF"/>
          <w:sz w:val="17"/>
          <w:szCs w:val="17"/>
          <w:highlight w:val="white"/>
          <w:lang w:val="fr-CH"/>
          <w:rPrChange w:id="1587" w:author="Author">
            <w:rPr>
              <w:rFonts w:ascii="Courier New" w:hAnsi="Courier New"/>
              <w:color w:val="0000FF"/>
              <w:lang w:val="fr-FR"/>
            </w:rPr>
          </w:rPrChange>
        </w:rPr>
        <w:t>="</w:t>
      </w:r>
      <w:r w:rsidRPr="00F3307B">
        <w:rPr>
          <w:rFonts w:ascii="Courier New" w:hAnsi="Courier New" w:cs="Courier New"/>
          <w:color w:val="000000"/>
          <w:sz w:val="17"/>
          <w:szCs w:val="17"/>
          <w:highlight w:val="white"/>
          <w:lang w:val="fr-CH"/>
          <w:rPrChange w:id="1588" w:author="Author">
            <w:rPr>
              <w:rFonts w:ascii="Courier New" w:hAnsi="Courier New"/>
              <w:color w:val="000000"/>
              <w:lang w:val="fr-FR"/>
            </w:rPr>
          </w:rPrChange>
        </w:rPr>
        <w:t>0</w:t>
      </w:r>
      <w:r w:rsidRPr="00F3307B">
        <w:rPr>
          <w:rFonts w:ascii="Courier New" w:hAnsi="Courier New" w:cs="Courier New"/>
          <w:color w:val="0000FF"/>
          <w:sz w:val="17"/>
          <w:szCs w:val="17"/>
          <w:highlight w:val="white"/>
          <w:lang w:val="fr-CH"/>
          <w:rPrChange w:id="1589" w:author="Author">
            <w:rPr>
              <w:rFonts w:ascii="Courier New" w:hAnsi="Courier New"/>
              <w:color w:val="0000FF"/>
              <w:lang w:val="fr-FR"/>
            </w:rPr>
          </w:rPrChange>
        </w:rPr>
        <w:t>"/&gt;</w:t>
      </w:r>
    </w:p>
    <w:p w14:paraId="7629816D" w14:textId="77777777" w:rsidR="00F3307B" w:rsidRPr="00F3307B" w:rsidRDefault="00F3307B">
      <w:pPr>
        <w:autoSpaceDE w:val="0"/>
        <w:autoSpaceDN w:val="0"/>
        <w:adjustRightInd w:val="0"/>
        <w:ind w:left="1440" w:firstLine="720"/>
        <w:rPr>
          <w:rFonts w:ascii="Courier New" w:hAnsi="Courier New" w:cs="Courier New"/>
          <w:color w:val="000000"/>
          <w:sz w:val="17"/>
          <w:szCs w:val="17"/>
          <w:highlight w:val="white"/>
          <w:lang w:val="fr-CH"/>
          <w:rPrChange w:id="1590" w:author="Author">
            <w:rPr>
              <w:rFonts w:ascii="Courier New" w:hAnsi="Courier New"/>
              <w:color w:val="000000"/>
              <w:lang w:val="fr-FR"/>
            </w:rPr>
          </w:rPrChange>
        </w:rPr>
        <w:pPrChange w:id="1591" w:author="Author">
          <w:pPr>
            <w:autoSpaceDE w:val="0"/>
            <w:autoSpaceDN w:val="0"/>
            <w:adjustRightInd w:val="0"/>
          </w:pPr>
        </w:pPrChange>
      </w:pPr>
      <w:r w:rsidRPr="00F3307B">
        <w:rPr>
          <w:rFonts w:ascii="Courier New" w:hAnsi="Courier New" w:cs="Courier New"/>
          <w:color w:val="000000"/>
          <w:sz w:val="17"/>
          <w:szCs w:val="17"/>
          <w:highlight w:val="white"/>
          <w:lang w:val="fr-CH"/>
          <w:rPrChange w:id="1592" w:author="Author">
            <w:rPr>
              <w:rFonts w:ascii="Courier New" w:hAnsi="Courier New"/>
              <w:color w:val="000000"/>
              <w:lang w:val="fr-FR"/>
            </w:rPr>
          </w:rPrChange>
        </w:rPr>
        <w:tab/>
      </w:r>
      <w:r w:rsidRPr="00F3307B">
        <w:rPr>
          <w:rFonts w:ascii="Courier New" w:hAnsi="Courier New" w:cs="Courier New"/>
          <w:color w:val="000000"/>
          <w:sz w:val="17"/>
          <w:szCs w:val="17"/>
          <w:highlight w:val="white"/>
          <w:lang w:val="fr-CH"/>
          <w:rPrChange w:id="1593" w:author="Author">
            <w:rPr>
              <w:rFonts w:ascii="Courier New" w:hAnsi="Courier New"/>
              <w:color w:val="000000"/>
              <w:lang w:val="fr-FR"/>
            </w:rPr>
          </w:rPrChange>
        </w:rPr>
        <w:tab/>
      </w:r>
      <w:r w:rsidRPr="00F3307B">
        <w:rPr>
          <w:rFonts w:ascii="Courier New" w:hAnsi="Courier New" w:cs="Courier New"/>
          <w:color w:val="000000"/>
          <w:sz w:val="17"/>
          <w:szCs w:val="17"/>
          <w:highlight w:val="white"/>
          <w:lang w:val="fr-CH"/>
          <w:rPrChange w:id="1594" w:author="Author">
            <w:rPr>
              <w:rFonts w:ascii="Courier New" w:hAnsi="Courier New"/>
              <w:color w:val="000000"/>
              <w:lang w:val="fr-FR"/>
            </w:rPr>
          </w:rPrChange>
        </w:rPr>
        <w:tab/>
      </w:r>
      <w:r w:rsidRPr="00F3307B">
        <w:rPr>
          <w:rFonts w:ascii="Courier New" w:hAnsi="Courier New" w:cs="Courier New"/>
          <w:color w:val="0000FF"/>
          <w:sz w:val="17"/>
          <w:szCs w:val="17"/>
          <w:highlight w:val="white"/>
          <w:lang w:val="fr-CH"/>
          <w:rPrChange w:id="1595" w:author="Author">
            <w:rPr>
              <w:rFonts w:ascii="Courier New" w:hAnsi="Courier New"/>
              <w:color w:val="0000FF"/>
              <w:lang w:val="fr-FR"/>
            </w:rPr>
          </w:rPrChange>
        </w:rPr>
        <w:t>&lt;</w:t>
      </w:r>
      <w:r w:rsidRPr="00F3307B">
        <w:rPr>
          <w:rFonts w:ascii="Courier New" w:hAnsi="Courier New" w:cs="Courier New"/>
          <w:color w:val="800000"/>
          <w:sz w:val="17"/>
          <w:szCs w:val="17"/>
          <w:highlight w:val="white"/>
          <w:lang w:val="fr-CH"/>
          <w:rPrChange w:id="1596" w:author="Author">
            <w:rPr>
              <w:rFonts w:ascii="Courier New" w:hAnsi="Courier New"/>
              <w:color w:val="800000"/>
              <w:lang w:val="fr-FR"/>
            </w:rPr>
          </w:rPrChange>
        </w:rPr>
        <w:t>xsd:element</w:t>
      </w:r>
      <w:r w:rsidRPr="00F3307B">
        <w:rPr>
          <w:rFonts w:ascii="Courier New" w:hAnsi="Courier New" w:cs="Courier New"/>
          <w:color w:val="FF0000"/>
          <w:sz w:val="17"/>
          <w:szCs w:val="17"/>
          <w:highlight w:val="white"/>
          <w:lang w:val="fr-CH"/>
          <w:rPrChange w:id="1597" w:author="Author">
            <w:rPr>
              <w:rFonts w:ascii="Courier New" w:hAnsi="Courier New"/>
              <w:color w:val="FF0000"/>
              <w:lang w:val="fr-FR"/>
            </w:rPr>
          </w:rPrChange>
        </w:rPr>
        <w:t xml:space="preserve"> ref</w:t>
      </w:r>
      <w:r w:rsidRPr="00F3307B">
        <w:rPr>
          <w:rFonts w:ascii="Courier New" w:hAnsi="Courier New" w:cs="Courier New"/>
          <w:color w:val="0000FF"/>
          <w:sz w:val="17"/>
          <w:szCs w:val="17"/>
          <w:highlight w:val="white"/>
          <w:lang w:val="fr-CH"/>
          <w:rPrChange w:id="1598" w:author="Author">
            <w:rPr>
              <w:rFonts w:ascii="Courier New" w:hAnsi="Courier New"/>
              <w:color w:val="0000FF"/>
              <w:lang w:val="fr-FR"/>
            </w:rPr>
          </w:rPrChange>
        </w:rPr>
        <w:t>="</w:t>
      </w:r>
      <w:r w:rsidRPr="00F3307B">
        <w:rPr>
          <w:rFonts w:ascii="Courier New" w:hAnsi="Courier New" w:cs="Courier New"/>
          <w:color w:val="000000"/>
          <w:sz w:val="17"/>
          <w:szCs w:val="17"/>
          <w:highlight w:val="white"/>
          <w:lang w:val="fr-CH"/>
          <w:rPrChange w:id="1599" w:author="Author">
            <w:rPr>
              <w:rFonts w:ascii="Courier New" w:hAnsi="Courier New"/>
              <w:color w:val="000000"/>
              <w:lang w:val="fr-FR"/>
            </w:rPr>
          </w:rPrChange>
        </w:rPr>
        <w:t>pat:ApplicationIdentification</w:t>
      </w:r>
      <w:r w:rsidRPr="00F3307B">
        <w:rPr>
          <w:rFonts w:ascii="Courier New" w:hAnsi="Courier New" w:cs="Courier New"/>
          <w:color w:val="0000FF"/>
          <w:sz w:val="17"/>
          <w:szCs w:val="17"/>
          <w:highlight w:val="white"/>
          <w:lang w:val="fr-CH"/>
          <w:rPrChange w:id="1600" w:author="Author">
            <w:rPr>
              <w:rFonts w:ascii="Courier New" w:hAnsi="Courier New"/>
              <w:color w:val="0000FF"/>
              <w:lang w:val="fr-FR"/>
            </w:rPr>
          </w:rPrChange>
        </w:rPr>
        <w:t>"</w:t>
      </w:r>
      <w:r w:rsidRPr="00F3307B">
        <w:rPr>
          <w:rFonts w:ascii="Courier New" w:hAnsi="Courier New" w:cs="Courier New"/>
          <w:color w:val="FF0000"/>
          <w:sz w:val="17"/>
          <w:szCs w:val="17"/>
          <w:highlight w:val="white"/>
          <w:lang w:val="fr-CH"/>
          <w:rPrChange w:id="1601" w:author="Author">
            <w:rPr>
              <w:rFonts w:ascii="Courier New" w:hAnsi="Courier New"/>
              <w:color w:val="FF0000"/>
              <w:lang w:val="fr-FR"/>
            </w:rPr>
          </w:rPrChange>
        </w:rPr>
        <w:t xml:space="preserve"> minOccurs</w:t>
      </w:r>
      <w:r w:rsidRPr="00F3307B">
        <w:rPr>
          <w:rFonts w:ascii="Courier New" w:hAnsi="Courier New" w:cs="Courier New"/>
          <w:color w:val="0000FF"/>
          <w:sz w:val="17"/>
          <w:szCs w:val="17"/>
          <w:highlight w:val="white"/>
          <w:lang w:val="fr-CH"/>
          <w:rPrChange w:id="1602" w:author="Author">
            <w:rPr>
              <w:rFonts w:ascii="Courier New" w:hAnsi="Courier New"/>
              <w:color w:val="0000FF"/>
              <w:lang w:val="fr-FR"/>
            </w:rPr>
          </w:rPrChange>
        </w:rPr>
        <w:t>="</w:t>
      </w:r>
      <w:r w:rsidRPr="00F3307B">
        <w:rPr>
          <w:rFonts w:ascii="Courier New" w:hAnsi="Courier New" w:cs="Courier New"/>
          <w:color w:val="000000"/>
          <w:sz w:val="17"/>
          <w:szCs w:val="17"/>
          <w:highlight w:val="white"/>
          <w:lang w:val="fr-CH"/>
          <w:rPrChange w:id="1603" w:author="Author">
            <w:rPr>
              <w:rFonts w:ascii="Courier New" w:hAnsi="Courier New"/>
              <w:color w:val="000000"/>
              <w:lang w:val="fr-FR"/>
            </w:rPr>
          </w:rPrChange>
        </w:rPr>
        <w:t>0</w:t>
      </w:r>
      <w:r w:rsidRPr="00F3307B">
        <w:rPr>
          <w:rFonts w:ascii="Courier New" w:hAnsi="Courier New" w:cs="Courier New"/>
          <w:color w:val="0000FF"/>
          <w:sz w:val="17"/>
          <w:szCs w:val="17"/>
          <w:highlight w:val="white"/>
          <w:lang w:val="fr-CH"/>
          <w:rPrChange w:id="1604" w:author="Author">
            <w:rPr>
              <w:rFonts w:ascii="Courier New" w:hAnsi="Courier New"/>
              <w:color w:val="0000FF"/>
              <w:lang w:val="fr-FR"/>
            </w:rPr>
          </w:rPrChange>
        </w:rPr>
        <w:t>"/&gt;</w:t>
      </w:r>
    </w:p>
    <w:p w14:paraId="31573653"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lang w:val="fr-FR"/>
          <w:rPrChange w:id="1605" w:author="Author">
            <w:rPr>
              <w:rFonts w:ascii="Courier New" w:hAnsi="Courier New"/>
              <w:color w:val="000000"/>
              <w:lang w:val="fr-FR"/>
            </w:rPr>
          </w:rPrChange>
        </w:rPr>
      </w:pPr>
      <w:r w:rsidRPr="00F3307B">
        <w:rPr>
          <w:rFonts w:ascii="Courier New" w:hAnsi="Courier New" w:cs="Courier New"/>
          <w:color w:val="000000"/>
          <w:sz w:val="17"/>
          <w:szCs w:val="17"/>
          <w:highlight w:val="white"/>
          <w:lang w:val="fr-CH"/>
          <w:rPrChange w:id="1606" w:author="Author">
            <w:rPr>
              <w:rFonts w:ascii="Courier New" w:hAnsi="Courier New"/>
              <w:color w:val="000000"/>
              <w:lang w:val="fr-FR"/>
            </w:rPr>
          </w:rPrChange>
        </w:rPr>
        <w:tab/>
      </w:r>
      <w:r w:rsidRPr="00F3307B">
        <w:rPr>
          <w:rFonts w:ascii="Courier New" w:hAnsi="Courier New" w:cs="Courier New"/>
          <w:color w:val="000000"/>
          <w:sz w:val="17"/>
          <w:szCs w:val="17"/>
          <w:highlight w:val="white"/>
          <w:lang w:val="fr-CH"/>
          <w:rPrChange w:id="1607" w:author="Author">
            <w:rPr>
              <w:rFonts w:ascii="Courier New" w:hAnsi="Courier New"/>
              <w:color w:val="000000"/>
              <w:lang w:val="fr-FR"/>
            </w:rPr>
          </w:rPrChange>
        </w:rPr>
        <w:tab/>
      </w:r>
      <w:r w:rsidRPr="00F3307B">
        <w:rPr>
          <w:rFonts w:ascii="Courier New" w:hAnsi="Courier New" w:cs="Courier New"/>
          <w:color w:val="000000"/>
          <w:sz w:val="17"/>
          <w:szCs w:val="17"/>
          <w:highlight w:val="white"/>
          <w:lang w:val="fr-CH"/>
          <w:rPrChange w:id="1608" w:author="Author">
            <w:rPr>
              <w:rFonts w:ascii="Courier New" w:hAnsi="Courier New"/>
              <w:color w:val="000000"/>
              <w:lang w:val="fr-FR"/>
            </w:rPr>
          </w:rPrChange>
        </w:rPr>
        <w:tab/>
      </w:r>
      <w:r w:rsidRPr="00F3307B">
        <w:rPr>
          <w:rFonts w:ascii="Courier New" w:hAnsi="Courier New" w:cs="Courier New"/>
          <w:color w:val="0000FF"/>
          <w:sz w:val="17"/>
          <w:szCs w:val="17"/>
          <w:highlight w:val="white"/>
          <w:lang w:val="fr-FR"/>
          <w:rPrChange w:id="1609" w:author="Author">
            <w:rPr>
              <w:rFonts w:ascii="Courier New" w:hAnsi="Courier New"/>
              <w:color w:val="0000FF"/>
              <w:lang w:val="fr-FR"/>
            </w:rPr>
          </w:rPrChange>
        </w:rPr>
        <w:t>&lt;</w:t>
      </w:r>
      <w:r w:rsidRPr="00F3307B">
        <w:rPr>
          <w:rFonts w:ascii="Courier New" w:hAnsi="Courier New" w:cs="Courier New"/>
          <w:color w:val="800000"/>
          <w:sz w:val="17"/>
          <w:szCs w:val="17"/>
          <w:highlight w:val="white"/>
          <w:lang w:val="fr-FR"/>
          <w:rPrChange w:id="1610" w:author="Author">
            <w:rPr>
              <w:rFonts w:ascii="Courier New" w:hAnsi="Courier New"/>
              <w:color w:val="800000"/>
              <w:lang w:val="fr-FR"/>
            </w:rPr>
          </w:rPrChange>
        </w:rPr>
        <w:t>xsd:element</w:t>
      </w:r>
      <w:r w:rsidRPr="00F3307B">
        <w:rPr>
          <w:rFonts w:ascii="Courier New" w:hAnsi="Courier New" w:cs="Courier New"/>
          <w:color w:val="FF0000"/>
          <w:sz w:val="17"/>
          <w:szCs w:val="17"/>
          <w:highlight w:val="white"/>
          <w:lang w:val="fr-FR"/>
          <w:rPrChange w:id="1611" w:author="Author">
            <w:rPr>
              <w:rFonts w:ascii="Courier New" w:hAnsi="Courier New"/>
              <w:color w:val="FF0000"/>
              <w:lang w:val="fr-FR"/>
            </w:rPr>
          </w:rPrChange>
        </w:rPr>
        <w:t xml:space="preserve"> ref</w:t>
      </w:r>
      <w:r w:rsidRPr="00F3307B">
        <w:rPr>
          <w:rFonts w:ascii="Courier New" w:hAnsi="Courier New" w:cs="Courier New"/>
          <w:color w:val="0000FF"/>
          <w:sz w:val="17"/>
          <w:szCs w:val="17"/>
          <w:highlight w:val="white"/>
          <w:lang w:val="fr-FR"/>
          <w:rPrChange w:id="1612" w:author="Author">
            <w:rPr>
              <w:rFonts w:ascii="Courier New" w:hAnsi="Courier New"/>
              <w:color w:val="0000FF"/>
              <w:lang w:val="fr-FR"/>
            </w:rPr>
          </w:rPrChange>
        </w:rPr>
        <w:t>="</w:t>
      </w:r>
      <w:r w:rsidRPr="00F3307B">
        <w:rPr>
          <w:rFonts w:ascii="Courier New" w:hAnsi="Courier New" w:cs="Courier New"/>
          <w:color w:val="000000"/>
          <w:sz w:val="17"/>
          <w:szCs w:val="17"/>
          <w:lang w:val="fr-FR"/>
        </w:rPr>
        <w:t>pat</w:t>
      </w:r>
      <w:r w:rsidRPr="00F3307B">
        <w:rPr>
          <w:rFonts w:ascii="Courier New" w:hAnsi="Courier New" w:cs="Courier New"/>
          <w:color w:val="000000"/>
          <w:sz w:val="17"/>
          <w:szCs w:val="17"/>
          <w:highlight w:val="white"/>
          <w:lang w:val="fr-FR"/>
          <w:rPrChange w:id="1613" w:author="Author">
            <w:rPr>
              <w:rFonts w:ascii="Consolas" w:hAnsi="Consolas" w:cs="Consolas"/>
              <w:color w:val="000000"/>
              <w:szCs w:val="17"/>
              <w:highlight w:val="white"/>
              <w:lang w:val="fr-FR"/>
            </w:rPr>
          </w:rPrChange>
        </w:rPr>
        <w:t>afp</w:t>
      </w:r>
      <w:r w:rsidRPr="00F3307B">
        <w:rPr>
          <w:rFonts w:ascii="Courier New" w:hAnsi="Courier New" w:cs="Courier New"/>
          <w:color w:val="000000"/>
          <w:sz w:val="17"/>
          <w:szCs w:val="17"/>
          <w:highlight w:val="white"/>
          <w:lang w:val="fr-FR"/>
          <w:rPrChange w:id="1614" w:author="Author">
            <w:rPr>
              <w:rFonts w:ascii="Courier New" w:hAnsi="Courier New"/>
              <w:color w:val="000000"/>
              <w:lang w:val="fr-FR"/>
            </w:rPr>
          </w:rPrChange>
        </w:rPr>
        <w:t>:PriorityApplicationIdentificationBag</w:t>
      </w:r>
      <w:r w:rsidRPr="00F3307B">
        <w:rPr>
          <w:rFonts w:ascii="Courier New" w:hAnsi="Courier New" w:cs="Courier New"/>
          <w:color w:val="0000FF"/>
          <w:sz w:val="17"/>
          <w:szCs w:val="17"/>
          <w:highlight w:val="white"/>
          <w:lang w:val="fr-FR"/>
          <w:rPrChange w:id="1615" w:author="Author">
            <w:rPr>
              <w:rFonts w:ascii="Courier New" w:hAnsi="Courier New"/>
              <w:color w:val="0000FF"/>
              <w:lang w:val="fr-FR"/>
            </w:rPr>
          </w:rPrChange>
        </w:rPr>
        <w:t>"</w:t>
      </w:r>
      <w:r w:rsidRPr="00F3307B">
        <w:rPr>
          <w:rFonts w:ascii="Courier New" w:hAnsi="Courier New" w:cs="Courier New"/>
          <w:color w:val="FF0000"/>
          <w:sz w:val="17"/>
          <w:szCs w:val="17"/>
          <w:highlight w:val="white"/>
          <w:lang w:val="fr-FR"/>
          <w:rPrChange w:id="1616" w:author="Author">
            <w:rPr>
              <w:rFonts w:ascii="Courier New" w:hAnsi="Courier New"/>
              <w:color w:val="FF0000"/>
              <w:lang w:val="fr-FR"/>
            </w:rPr>
          </w:rPrChange>
        </w:rPr>
        <w:t xml:space="preserve"> minOccurs</w:t>
      </w:r>
      <w:r w:rsidRPr="00F3307B">
        <w:rPr>
          <w:rFonts w:ascii="Courier New" w:hAnsi="Courier New" w:cs="Courier New"/>
          <w:color w:val="0000FF"/>
          <w:sz w:val="17"/>
          <w:szCs w:val="17"/>
          <w:highlight w:val="white"/>
          <w:lang w:val="fr-FR"/>
          <w:rPrChange w:id="1617" w:author="Author">
            <w:rPr>
              <w:rFonts w:ascii="Courier New" w:hAnsi="Courier New"/>
              <w:color w:val="0000FF"/>
              <w:lang w:val="fr-FR"/>
            </w:rPr>
          </w:rPrChange>
        </w:rPr>
        <w:t>="</w:t>
      </w:r>
      <w:r w:rsidRPr="00F3307B">
        <w:rPr>
          <w:rFonts w:ascii="Courier New" w:hAnsi="Courier New" w:cs="Courier New"/>
          <w:color w:val="000000"/>
          <w:sz w:val="17"/>
          <w:szCs w:val="17"/>
          <w:highlight w:val="white"/>
          <w:lang w:val="fr-FR"/>
          <w:rPrChange w:id="1618" w:author="Author">
            <w:rPr>
              <w:rFonts w:ascii="Courier New" w:hAnsi="Courier New"/>
              <w:color w:val="000000"/>
              <w:lang w:val="fr-FR"/>
            </w:rPr>
          </w:rPrChange>
        </w:rPr>
        <w:t>0</w:t>
      </w:r>
      <w:r w:rsidRPr="00F3307B">
        <w:rPr>
          <w:rFonts w:ascii="Courier New" w:hAnsi="Courier New" w:cs="Courier New"/>
          <w:color w:val="0000FF"/>
          <w:sz w:val="17"/>
          <w:szCs w:val="17"/>
          <w:highlight w:val="white"/>
          <w:lang w:val="fr-FR"/>
          <w:rPrChange w:id="1619" w:author="Author">
            <w:rPr>
              <w:rFonts w:ascii="Courier New" w:hAnsi="Courier New"/>
              <w:color w:val="0000FF"/>
              <w:lang w:val="fr-FR"/>
            </w:rPr>
          </w:rPrChange>
        </w:rPr>
        <w:t>"/&gt;</w:t>
      </w:r>
    </w:p>
    <w:p w14:paraId="79CBCE36"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lang w:val="fr-CH"/>
          <w:rPrChange w:id="1620" w:author="Author">
            <w:rPr>
              <w:rFonts w:ascii="Courier New" w:hAnsi="Courier New"/>
              <w:color w:val="000000"/>
              <w:lang w:val="fr-CH"/>
            </w:rPr>
          </w:rPrChange>
        </w:rPr>
      </w:pPr>
      <w:r w:rsidRPr="00F3307B">
        <w:rPr>
          <w:rFonts w:ascii="Courier New" w:hAnsi="Courier New" w:cs="Courier New"/>
          <w:color w:val="000000"/>
          <w:sz w:val="17"/>
          <w:szCs w:val="17"/>
          <w:highlight w:val="white"/>
          <w:lang w:val="fr-CH"/>
          <w:rPrChange w:id="1621" w:author="Author">
            <w:rPr>
              <w:rFonts w:ascii="Courier New" w:hAnsi="Courier New"/>
              <w:color w:val="000000"/>
              <w:lang w:val="fr-FR"/>
            </w:rPr>
          </w:rPrChange>
        </w:rPr>
        <w:tab/>
      </w:r>
      <w:r w:rsidRPr="00F3307B">
        <w:rPr>
          <w:rFonts w:ascii="Courier New" w:hAnsi="Courier New" w:cs="Courier New"/>
          <w:color w:val="000000"/>
          <w:sz w:val="17"/>
          <w:szCs w:val="17"/>
          <w:highlight w:val="white"/>
          <w:lang w:val="fr-CH"/>
          <w:rPrChange w:id="1622" w:author="Author">
            <w:rPr>
              <w:rFonts w:ascii="Courier New" w:hAnsi="Courier New"/>
              <w:color w:val="000000"/>
              <w:lang w:val="fr-FR"/>
            </w:rPr>
          </w:rPrChange>
        </w:rPr>
        <w:tab/>
      </w:r>
      <w:r w:rsidRPr="00F3307B">
        <w:rPr>
          <w:rFonts w:ascii="Courier New" w:hAnsi="Courier New" w:cs="Courier New"/>
          <w:color w:val="000000"/>
          <w:sz w:val="17"/>
          <w:szCs w:val="17"/>
          <w:highlight w:val="white"/>
          <w:lang w:val="fr-CH"/>
          <w:rPrChange w:id="1623" w:author="Author">
            <w:rPr>
              <w:rFonts w:ascii="Courier New" w:hAnsi="Courier New"/>
              <w:color w:val="000000"/>
              <w:lang w:val="fr-FR"/>
            </w:rPr>
          </w:rPrChange>
        </w:rPr>
        <w:tab/>
      </w:r>
      <w:r w:rsidRPr="00F3307B">
        <w:rPr>
          <w:rFonts w:ascii="Courier New" w:hAnsi="Courier New" w:cs="Courier New"/>
          <w:color w:val="0000FF"/>
          <w:sz w:val="17"/>
          <w:szCs w:val="17"/>
          <w:highlight w:val="white"/>
          <w:lang w:val="fr-CH"/>
          <w:rPrChange w:id="1624" w:author="Author">
            <w:rPr>
              <w:rFonts w:ascii="Courier New" w:hAnsi="Courier New"/>
              <w:color w:val="000000"/>
              <w:lang w:val="fr-CH"/>
            </w:rPr>
          </w:rPrChange>
        </w:rPr>
        <w:t>&lt;</w:t>
      </w:r>
      <w:r w:rsidRPr="00F3307B">
        <w:rPr>
          <w:rFonts w:ascii="Courier New" w:hAnsi="Courier New" w:cs="Courier New"/>
          <w:color w:val="800000"/>
          <w:sz w:val="17"/>
          <w:szCs w:val="17"/>
          <w:highlight w:val="white"/>
          <w:lang w:val="fr-CH"/>
          <w:rPrChange w:id="1625" w:author="Author">
            <w:rPr>
              <w:rFonts w:ascii="Courier New" w:hAnsi="Courier New"/>
              <w:color w:val="000000"/>
              <w:lang w:val="fr-CH"/>
            </w:rPr>
          </w:rPrChange>
        </w:rPr>
        <w:t>xsd:element</w:t>
      </w:r>
      <w:r w:rsidRPr="00F3307B">
        <w:rPr>
          <w:rFonts w:ascii="Courier New" w:hAnsi="Courier New" w:cs="Courier New"/>
          <w:color w:val="FF0000"/>
          <w:sz w:val="17"/>
          <w:szCs w:val="17"/>
          <w:highlight w:val="white"/>
          <w:lang w:val="fr-CH"/>
          <w:rPrChange w:id="1626" w:author="Author">
            <w:rPr>
              <w:rFonts w:ascii="Courier New" w:hAnsi="Courier New"/>
              <w:color w:val="000000"/>
              <w:lang w:val="fr-CH"/>
            </w:rPr>
          </w:rPrChange>
        </w:rPr>
        <w:t xml:space="preserve"> ref</w:t>
      </w:r>
      <w:r w:rsidRPr="00F3307B">
        <w:rPr>
          <w:rFonts w:ascii="Courier New" w:hAnsi="Courier New" w:cs="Courier New"/>
          <w:color w:val="0000FF"/>
          <w:sz w:val="17"/>
          <w:szCs w:val="17"/>
          <w:highlight w:val="white"/>
          <w:lang w:val="fr-CH"/>
          <w:rPrChange w:id="1627" w:author="Author">
            <w:rPr>
              <w:rFonts w:ascii="Courier New" w:hAnsi="Courier New"/>
              <w:color w:val="000000"/>
              <w:lang w:val="fr-CH"/>
            </w:rPr>
          </w:rPrChange>
        </w:rPr>
        <w:t>="</w:t>
      </w:r>
      <w:r w:rsidRPr="00F3307B">
        <w:rPr>
          <w:rFonts w:ascii="Courier New" w:hAnsi="Courier New" w:cs="Courier New"/>
          <w:color w:val="000000"/>
          <w:sz w:val="17"/>
          <w:szCs w:val="17"/>
          <w:highlight w:val="white"/>
          <w:lang w:val="fr-CH"/>
          <w:rPrChange w:id="1628" w:author="Author">
            <w:rPr>
              <w:rFonts w:ascii="Courier New" w:hAnsi="Courier New"/>
              <w:color w:val="000000"/>
              <w:lang w:val="fr-CH"/>
            </w:rPr>
          </w:rPrChange>
        </w:rPr>
        <w:t>afp:SearchableAbstractCode</w:t>
      </w:r>
      <w:r w:rsidRPr="00F3307B">
        <w:rPr>
          <w:rFonts w:ascii="Courier New" w:hAnsi="Courier New" w:cs="Courier New"/>
          <w:color w:val="0000FF"/>
          <w:sz w:val="17"/>
          <w:szCs w:val="17"/>
          <w:highlight w:val="white"/>
          <w:lang w:val="fr-CH"/>
          <w:rPrChange w:id="1629" w:author="Author">
            <w:rPr>
              <w:rFonts w:ascii="Courier New" w:hAnsi="Courier New"/>
              <w:color w:val="000000"/>
              <w:lang w:val="fr-CH"/>
            </w:rPr>
          </w:rPrChange>
        </w:rPr>
        <w:t>"</w:t>
      </w:r>
      <w:r w:rsidRPr="00F3307B">
        <w:rPr>
          <w:rFonts w:ascii="Courier New" w:hAnsi="Courier New" w:cs="Courier New"/>
          <w:color w:val="FF0000"/>
          <w:sz w:val="17"/>
          <w:szCs w:val="17"/>
          <w:highlight w:val="white"/>
          <w:lang w:val="fr-CH"/>
          <w:rPrChange w:id="1630" w:author="Author">
            <w:rPr>
              <w:rFonts w:ascii="Courier New" w:hAnsi="Courier New"/>
              <w:color w:val="000000"/>
              <w:lang w:val="fr-CH"/>
            </w:rPr>
          </w:rPrChange>
        </w:rPr>
        <w:t xml:space="preserve"> minOccurs</w:t>
      </w:r>
      <w:r w:rsidRPr="00F3307B">
        <w:rPr>
          <w:rFonts w:ascii="Courier New" w:hAnsi="Courier New" w:cs="Courier New"/>
          <w:color w:val="0000FF"/>
          <w:sz w:val="17"/>
          <w:szCs w:val="17"/>
          <w:highlight w:val="white"/>
          <w:lang w:val="fr-CH"/>
          <w:rPrChange w:id="1631" w:author="Author">
            <w:rPr>
              <w:rFonts w:ascii="Courier New" w:hAnsi="Courier New"/>
              <w:color w:val="000000"/>
              <w:lang w:val="fr-CH"/>
            </w:rPr>
          </w:rPrChange>
        </w:rPr>
        <w:t>="</w:t>
      </w:r>
      <w:r w:rsidRPr="00F3307B">
        <w:rPr>
          <w:rFonts w:ascii="Courier New" w:hAnsi="Courier New" w:cs="Courier New"/>
          <w:color w:val="000000"/>
          <w:sz w:val="17"/>
          <w:szCs w:val="17"/>
          <w:highlight w:val="white"/>
          <w:lang w:val="fr-CH"/>
          <w:rPrChange w:id="1632" w:author="Author">
            <w:rPr>
              <w:rFonts w:ascii="Courier New" w:hAnsi="Courier New"/>
              <w:color w:val="000000"/>
              <w:lang w:val="fr-CH"/>
            </w:rPr>
          </w:rPrChange>
        </w:rPr>
        <w:t>0</w:t>
      </w:r>
      <w:r w:rsidRPr="00F3307B">
        <w:rPr>
          <w:rFonts w:ascii="Courier New" w:hAnsi="Courier New" w:cs="Courier New"/>
          <w:color w:val="0000FF"/>
          <w:sz w:val="17"/>
          <w:szCs w:val="17"/>
          <w:highlight w:val="white"/>
          <w:lang w:val="fr-CH"/>
          <w:rPrChange w:id="1633" w:author="Author">
            <w:rPr>
              <w:rFonts w:ascii="Courier New" w:hAnsi="Courier New"/>
              <w:color w:val="000000"/>
              <w:lang w:val="fr-CH"/>
            </w:rPr>
          </w:rPrChange>
        </w:rPr>
        <w:t>"</w:t>
      </w:r>
      <w:r w:rsidRPr="00F3307B">
        <w:rPr>
          <w:rFonts w:ascii="Courier New" w:hAnsi="Courier New" w:cs="Courier New"/>
          <w:color w:val="FF0000"/>
          <w:sz w:val="17"/>
          <w:szCs w:val="17"/>
          <w:highlight w:val="white"/>
          <w:lang w:val="fr-CH"/>
          <w:rPrChange w:id="1634" w:author="Author">
            <w:rPr>
              <w:rFonts w:ascii="Courier New" w:hAnsi="Courier New"/>
              <w:color w:val="000000"/>
              <w:lang w:val="fr-CH"/>
            </w:rPr>
          </w:rPrChange>
        </w:rPr>
        <w:t xml:space="preserve"> maxOccurs</w:t>
      </w:r>
      <w:r w:rsidRPr="00F3307B">
        <w:rPr>
          <w:rFonts w:ascii="Courier New" w:hAnsi="Courier New" w:cs="Courier New"/>
          <w:color w:val="0000FF"/>
          <w:sz w:val="17"/>
          <w:szCs w:val="17"/>
          <w:highlight w:val="white"/>
          <w:lang w:val="fr-CH"/>
          <w:rPrChange w:id="1635" w:author="Author">
            <w:rPr>
              <w:rFonts w:ascii="Courier New" w:hAnsi="Courier New"/>
              <w:color w:val="000000"/>
              <w:lang w:val="fr-CH"/>
            </w:rPr>
          </w:rPrChange>
        </w:rPr>
        <w:t>="</w:t>
      </w:r>
      <w:r w:rsidRPr="00F3307B">
        <w:rPr>
          <w:rFonts w:ascii="Courier New" w:hAnsi="Courier New" w:cs="Courier New"/>
          <w:color w:val="000000"/>
          <w:sz w:val="17"/>
          <w:szCs w:val="17"/>
          <w:highlight w:val="white"/>
          <w:lang w:val="fr-CH"/>
          <w:rPrChange w:id="1636" w:author="Author">
            <w:rPr>
              <w:rFonts w:ascii="Courier New" w:hAnsi="Courier New"/>
              <w:color w:val="000000"/>
              <w:lang w:val="fr-CH"/>
            </w:rPr>
          </w:rPrChange>
        </w:rPr>
        <w:t>1</w:t>
      </w:r>
      <w:r w:rsidRPr="00F3307B">
        <w:rPr>
          <w:rFonts w:ascii="Courier New" w:hAnsi="Courier New" w:cs="Courier New"/>
          <w:color w:val="0000FF"/>
          <w:sz w:val="17"/>
          <w:szCs w:val="17"/>
          <w:highlight w:val="white"/>
          <w:lang w:val="fr-CH"/>
          <w:rPrChange w:id="1637" w:author="Author">
            <w:rPr>
              <w:rFonts w:ascii="Courier New" w:hAnsi="Courier New"/>
              <w:color w:val="000000"/>
              <w:lang w:val="fr-CH"/>
            </w:rPr>
          </w:rPrChange>
        </w:rPr>
        <w:t>"/&gt;</w:t>
      </w:r>
    </w:p>
    <w:p w14:paraId="1AB2F970" w14:textId="77777777" w:rsidR="00F3307B" w:rsidRPr="00F3307B" w:rsidRDefault="00F3307B" w:rsidP="00F3307B">
      <w:pPr>
        <w:autoSpaceDE w:val="0"/>
        <w:autoSpaceDN w:val="0"/>
        <w:adjustRightInd w:val="0"/>
        <w:rPr>
          <w:del w:id="1638" w:author="Author"/>
          <w:rFonts w:ascii="Courier New" w:hAnsi="Courier New" w:cs="Courier New"/>
          <w:color w:val="000000"/>
          <w:sz w:val="17"/>
          <w:szCs w:val="17"/>
          <w:lang w:val="fr-CH"/>
        </w:rPr>
      </w:pPr>
    </w:p>
    <w:p w14:paraId="5F17EF10"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lang w:val="fr-CH"/>
          <w:rPrChange w:id="1639" w:author="Author">
            <w:rPr>
              <w:rFonts w:ascii="Courier New" w:hAnsi="Courier New"/>
              <w:color w:val="000000"/>
              <w:lang w:val="fr-CH"/>
            </w:rPr>
          </w:rPrChange>
        </w:rPr>
      </w:pPr>
      <w:r w:rsidRPr="00F3307B">
        <w:rPr>
          <w:rFonts w:ascii="Courier New" w:hAnsi="Courier New" w:cs="Courier New"/>
          <w:color w:val="000000"/>
          <w:sz w:val="17"/>
          <w:szCs w:val="17"/>
          <w:highlight w:val="white"/>
          <w:lang w:val="fr-CH"/>
          <w:rPrChange w:id="1640" w:author="Author">
            <w:rPr>
              <w:rFonts w:ascii="Courier New" w:hAnsi="Courier New"/>
              <w:color w:val="000000"/>
              <w:lang w:val="fr-CH"/>
            </w:rPr>
          </w:rPrChange>
        </w:rPr>
        <w:tab/>
      </w:r>
      <w:r w:rsidRPr="00F3307B">
        <w:rPr>
          <w:rFonts w:ascii="Courier New" w:hAnsi="Courier New" w:cs="Courier New"/>
          <w:color w:val="000000"/>
          <w:sz w:val="17"/>
          <w:szCs w:val="17"/>
          <w:highlight w:val="white"/>
          <w:lang w:val="fr-CH"/>
          <w:rPrChange w:id="1641" w:author="Author">
            <w:rPr>
              <w:rFonts w:ascii="Courier New" w:hAnsi="Courier New"/>
              <w:color w:val="000000"/>
              <w:lang w:val="fr-CH"/>
            </w:rPr>
          </w:rPrChange>
        </w:rPr>
        <w:tab/>
      </w:r>
      <w:r w:rsidRPr="00F3307B">
        <w:rPr>
          <w:rFonts w:ascii="Courier New" w:hAnsi="Courier New" w:cs="Courier New"/>
          <w:color w:val="000000"/>
          <w:sz w:val="17"/>
          <w:szCs w:val="17"/>
          <w:highlight w:val="white"/>
          <w:lang w:val="fr-CH"/>
          <w:rPrChange w:id="1642" w:author="Author">
            <w:rPr>
              <w:rFonts w:ascii="Courier New" w:hAnsi="Courier New"/>
              <w:color w:val="000000"/>
              <w:lang w:val="fr-CH"/>
            </w:rPr>
          </w:rPrChange>
        </w:rPr>
        <w:tab/>
      </w:r>
      <w:r w:rsidRPr="00F3307B">
        <w:rPr>
          <w:rFonts w:ascii="Courier New" w:hAnsi="Courier New" w:cs="Courier New"/>
          <w:color w:val="0000FF"/>
          <w:sz w:val="17"/>
          <w:szCs w:val="17"/>
          <w:highlight w:val="white"/>
          <w:lang w:val="fr-CH"/>
          <w:rPrChange w:id="1643" w:author="Author">
            <w:rPr>
              <w:rFonts w:ascii="Courier New" w:hAnsi="Courier New"/>
              <w:color w:val="000000"/>
              <w:lang w:val="fr-CH"/>
            </w:rPr>
          </w:rPrChange>
        </w:rPr>
        <w:t>&lt;</w:t>
      </w:r>
      <w:r w:rsidRPr="00F3307B">
        <w:rPr>
          <w:rFonts w:ascii="Courier New" w:hAnsi="Courier New" w:cs="Courier New"/>
          <w:color w:val="800000"/>
          <w:sz w:val="17"/>
          <w:szCs w:val="17"/>
          <w:highlight w:val="white"/>
          <w:lang w:val="fr-CH"/>
          <w:rPrChange w:id="1644" w:author="Author">
            <w:rPr>
              <w:rFonts w:ascii="Courier New" w:hAnsi="Courier New"/>
              <w:color w:val="000000"/>
              <w:lang w:val="fr-CH"/>
            </w:rPr>
          </w:rPrChange>
        </w:rPr>
        <w:t>xsd:element</w:t>
      </w:r>
      <w:r w:rsidRPr="00F3307B">
        <w:rPr>
          <w:rFonts w:ascii="Courier New" w:hAnsi="Courier New" w:cs="Courier New"/>
          <w:color w:val="FF0000"/>
          <w:sz w:val="17"/>
          <w:szCs w:val="17"/>
          <w:highlight w:val="white"/>
          <w:lang w:val="fr-CH"/>
          <w:rPrChange w:id="1645" w:author="Author">
            <w:rPr>
              <w:rFonts w:ascii="Courier New" w:hAnsi="Courier New"/>
              <w:color w:val="000000"/>
              <w:lang w:val="fr-CH"/>
            </w:rPr>
          </w:rPrChange>
        </w:rPr>
        <w:t xml:space="preserve"> ref</w:t>
      </w:r>
      <w:r w:rsidRPr="00F3307B">
        <w:rPr>
          <w:rFonts w:ascii="Courier New" w:hAnsi="Courier New" w:cs="Courier New"/>
          <w:color w:val="0000FF"/>
          <w:sz w:val="17"/>
          <w:szCs w:val="17"/>
          <w:highlight w:val="white"/>
          <w:lang w:val="fr-CH"/>
          <w:rPrChange w:id="1646" w:author="Author">
            <w:rPr>
              <w:rFonts w:ascii="Courier New" w:hAnsi="Courier New"/>
              <w:color w:val="000000"/>
              <w:lang w:val="fr-CH"/>
            </w:rPr>
          </w:rPrChange>
        </w:rPr>
        <w:t>="</w:t>
      </w:r>
      <w:r w:rsidRPr="00F3307B">
        <w:rPr>
          <w:rFonts w:ascii="Courier New" w:hAnsi="Courier New" w:cs="Courier New"/>
          <w:color w:val="000000"/>
          <w:sz w:val="17"/>
          <w:szCs w:val="17"/>
          <w:highlight w:val="white"/>
          <w:lang w:val="fr-CH"/>
          <w:rPrChange w:id="1647" w:author="Author">
            <w:rPr>
              <w:rFonts w:ascii="Courier New" w:hAnsi="Courier New"/>
              <w:color w:val="000000"/>
              <w:lang w:val="fr-CH"/>
            </w:rPr>
          </w:rPrChange>
        </w:rPr>
        <w:t>afp:SearchableDescriptionCode</w:t>
      </w:r>
      <w:r w:rsidRPr="00F3307B">
        <w:rPr>
          <w:rFonts w:ascii="Courier New" w:hAnsi="Courier New" w:cs="Courier New"/>
          <w:color w:val="0000FF"/>
          <w:sz w:val="17"/>
          <w:szCs w:val="17"/>
          <w:highlight w:val="white"/>
          <w:lang w:val="fr-CH"/>
          <w:rPrChange w:id="1648" w:author="Author">
            <w:rPr>
              <w:rFonts w:ascii="Courier New" w:hAnsi="Courier New"/>
              <w:color w:val="000000"/>
              <w:lang w:val="fr-CH"/>
            </w:rPr>
          </w:rPrChange>
        </w:rPr>
        <w:t>"</w:t>
      </w:r>
      <w:r w:rsidRPr="00F3307B">
        <w:rPr>
          <w:rFonts w:ascii="Courier New" w:hAnsi="Courier New" w:cs="Courier New"/>
          <w:color w:val="FF0000"/>
          <w:sz w:val="17"/>
          <w:szCs w:val="17"/>
          <w:highlight w:val="white"/>
          <w:lang w:val="fr-CH"/>
          <w:rPrChange w:id="1649" w:author="Author">
            <w:rPr>
              <w:rFonts w:ascii="Courier New" w:hAnsi="Courier New"/>
              <w:color w:val="000000"/>
              <w:lang w:val="fr-CH"/>
            </w:rPr>
          </w:rPrChange>
        </w:rPr>
        <w:t xml:space="preserve"> minOccurs</w:t>
      </w:r>
      <w:r w:rsidRPr="00F3307B">
        <w:rPr>
          <w:rFonts w:ascii="Courier New" w:hAnsi="Courier New" w:cs="Courier New"/>
          <w:color w:val="0000FF"/>
          <w:sz w:val="17"/>
          <w:szCs w:val="17"/>
          <w:highlight w:val="white"/>
          <w:lang w:val="fr-CH"/>
          <w:rPrChange w:id="1650" w:author="Author">
            <w:rPr>
              <w:rFonts w:ascii="Courier New" w:hAnsi="Courier New"/>
              <w:color w:val="000000"/>
              <w:lang w:val="fr-CH"/>
            </w:rPr>
          </w:rPrChange>
        </w:rPr>
        <w:t>="</w:t>
      </w:r>
      <w:r w:rsidRPr="00F3307B">
        <w:rPr>
          <w:rFonts w:ascii="Courier New" w:hAnsi="Courier New" w:cs="Courier New"/>
          <w:color w:val="000000"/>
          <w:sz w:val="17"/>
          <w:szCs w:val="17"/>
          <w:highlight w:val="white"/>
          <w:lang w:val="fr-CH"/>
          <w:rPrChange w:id="1651" w:author="Author">
            <w:rPr>
              <w:rFonts w:ascii="Courier New" w:hAnsi="Courier New"/>
              <w:color w:val="000000"/>
              <w:lang w:val="fr-CH"/>
            </w:rPr>
          </w:rPrChange>
        </w:rPr>
        <w:t>0</w:t>
      </w:r>
      <w:r w:rsidRPr="00F3307B">
        <w:rPr>
          <w:rFonts w:ascii="Courier New" w:hAnsi="Courier New" w:cs="Courier New"/>
          <w:color w:val="0000FF"/>
          <w:sz w:val="17"/>
          <w:szCs w:val="17"/>
          <w:highlight w:val="white"/>
          <w:lang w:val="fr-CH"/>
          <w:rPrChange w:id="1652" w:author="Author">
            <w:rPr>
              <w:rFonts w:ascii="Courier New" w:hAnsi="Courier New"/>
              <w:color w:val="000000"/>
              <w:lang w:val="fr-CH"/>
            </w:rPr>
          </w:rPrChange>
        </w:rPr>
        <w:t>"</w:t>
      </w:r>
      <w:r w:rsidRPr="00F3307B">
        <w:rPr>
          <w:rFonts w:ascii="Courier New" w:hAnsi="Courier New" w:cs="Courier New"/>
          <w:color w:val="FF0000"/>
          <w:sz w:val="17"/>
          <w:szCs w:val="17"/>
          <w:highlight w:val="white"/>
          <w:lang w:val="fr-CH"/>
          <w:rPrChange w:id="1653" w:author="Author">
            <w:rPr>
              <w:rFonts w:ascii="Courier New" w:hAnsi="Courier New"/>
              <w:color w:val="000000"/>
              <w:lang w:val="fr-CH"/>
            </w:rPr>
          </w:rPrChange>
        </w:rPr>
        <w:t xml:space="preserve"> maxOccurs</w:t>
      </w:r>
      <w:r w:rsidRPr="00F3307B">
        <w:rPr>
          <w:rFonts w:ascii="Courier New" w:hAnsi="Courier New" w:cs="Courier New"/>
          <w:color w:val="0000FF"/>
          <w:sz w:val="17"/>
          <w:szCs w:val="17"/>
          <w:highlight w:val="white"/>
          <w:lang w:val="fr-CH"/>
          <w:rPrChange w:id="1654" w:author="Author">
            <w:rPr>
              <w:rFonts w:ascii="Courier New" w:hAnsi="Courier New"/>
              <w:color w:val="000000"/>
              <w:lang w:val="fr-CH"/>
            </w:rPr>
          </w:rPrChange>
        </w:rPr>
        <w:t>="</w:t>
      </w:r>
      <w:r w:rsidRPr="00F3307B">
        <w:rPr>
          <w:rFonts w:ascii="Courier New" w:hAnsi="Courier New" w:cs="Courier New"/>
          <w:color w:val="000000"/>
          <w:sz w:val="17"/>
          <w:szCs w:val="17"/>
          <w:highlight w:val="white"/>
          <w:lang w:val="fr-CH"/>
          <w:rPrChange w:id="1655" w:author="Author">
            <w:rPr>
              <w:rFonts w:ascii="Courier New" w:hAnsi="Courier New"/>
              <w:color w:val="000000"/>
              <w:lang w:val="fr-CH"/>
            </w:rPr>
          </w:rPrChange>
        </w:rPr>
        <w:t>1</w:t>
      </w:r>
      <w:r w:rsidRPr="00F3307B">
        <w:rPr>
          <w:rFonts w:ascii="Courier New" w:hAnsi="Courier New" w:cs="Courier New"/>
          <w:color w:val="0000FF"/>
          <w:sz w:val="17"/>
          <w:szCs w:val="17"/>
          <w:highlight w:val="white"/>
          <w:lang w:val="fr-CH"/>
          <w:rPrChange w:id="1656" w:author="Author">
            <w:rPr>
              <w:rFonts w:ascii="Courier New" w:hAnsi="Courier New"/>
              <w:color w:val="000000"/>
              <w:lang w:val="fr-CH"/>
            </w:rPr>
          </w:rPrChange>
        </w:rPr>
        <w:t>"/&gt;</w:t>
      </w:r>
    </w:p>
    <w:p w14:paraId="343B2D8D"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lang w:val="fr-CH"/>
          <w:rPrChange w:id="1657" w:author="Author">
            <w:rPr>
              <w:rFonts w:ascii="Courier New" w:hAnsi="Courier New"/>
              <w:color w:val="000000"/>
              <w:lang w:val="fr-CH"/>
            </w:rPr>
          </w:rPrChange>
        </w:rPr>
      </w:pPr>
      <w:r w:rsidRPr="00F3307B">
        <w:rPr>
          <w:rFonts w:ascii="Courier New" w:hAnsi="Courier New" w:cs="Courier New"/>
          <w:color w:val="000000"/>
          <w:sz w:val="17"/>
          <w:szCs w:val="17"/>
          <w:highlight w:val="white"/>
          <w:lang w:val="fr-CH"/>
          <w:rPrChange w:id="1658" w:author="Author">
            <w:rPr>
              <w:rFonts w:ascii="Courier New" w:hAnsi="Courier New"/>
              <w:color w:val="000000"/>
              <w:lang w:val="fr-CH"/>
            </w:rPr>
          </w:rPrChange>
        </w:rPr>
        <w:tab/>
      </w:r>
      <w:r w:rsidRPr="00F3307B">
        <w:rPr>
          <w:rFonts w:ascii="Courier New" w:hAnsi="Courier New" w:cs="Courier New"/>
          <w:color w:val="000000"/>
          <w:sz w:val="17"/>
          <w:szCs w:val="17"/>
          <w:highlight w:val="white"/>
          <w:lang w:val="fr-CH"/>
          <w:rPrChange w:id="1659" w:author="Author">
            <w:rPr>
              <w:rFonts w:ascii="Courier New" w:hAnsi="Courier New"/>
              <w:color w:val="000000"/>
              <w:lang w:val="fr-CH"/>
            </w:rPr>
          </w:rPrChange>
        </w:rPr>
        <w:tab/>
      </w:r>
      <w:r w:rsidRPr="00F3307B">
        <w:rPr>
          <w:rFonts w:ascii="Courier New" w:hAnsi="Courier New" w:cs="Courier New"/>
          <w:color w:val="000000"/>
          <w:sz w:val="17"/>
          <w:szCs w:val="17"/>
          <w:highlight w:val="white"/>
          <w:lang w:val="fr-CH"/>
          <w:rPrChange w:id="1660" w:author="Author">
            <w:rPr>
              <w:rFonts w:ascii="Courier New" w:hAnsi="Courier New"/>
              <w:color w:val="000000"/>
              <w:lang w:val="fr-CH"/>
            </w:rPr>
          </w:rPrChange>
        </w:rPr>
        <w:tab/>
      </w:r>
      <w:r w:rsidRPr="00F3307B">
        <w:rPr>
          <w:rFonts w:ascii="Courier New" w:hAnsi="Courier New" w:cs="Courier New"/>
          <w:color w:val="0000FF"/>
          <w:sz w:val="17"/>
          <w:szCs w:val="17"/>
          <w:highlight w:val="white"/>
          <w:lang w:val="fr-CH"/>
          <w:rPrChange w:id="1661" w:author="Author">
            <w:rPr>
              <w:rFonts w:ascii="Courier New" w:hAnsi="Courier New"/>
              <w:color w:val="000000"/>
              <w:lang w:val="fr-CH"/>
            </w:rPr>
          </w:rPrChange>
        </w:rPr>
        <w:t>&lt;</w:t>
      </w:r>
      <w:r w:rsidRPr="00F3307B">
        <w:rPr>
          <w:rFonts w:ascii="Courier New" w:hAnsi="Courier New" w:cs="Courier New"/>
          <w:color w:val="800000"/>
          <w:sz w:val="17"/>
          <w:szCs w:val="17"/>
          <w:highlight w:val="white"/>
          <w:lang w:val="fr-CH"/>
          <w:rPrChange w:id="1662" w:author="Author">
            <w:rPr>
              <w:rFonts w:ascii="Courier New" w:hAnsi="Courier New"/>
              <w:color w:val="000000"/>
              <w:lang w:val="fr-CH"/>
            </w:rPr>
          </w:rPrChange>
        </w:rPr>
        <w:t>xsd:element</w:t>
      </w:r>
      <w:r w:rsidRPr="00F3307B">
        <w:rPr>
          <w:rFonts w:ascii="Courier New" w:hAnsi="Courier New" w:cs="Courier New"/>
          <w:color w:val="FF0000"/>
          <w:sz w:val="17"/>
          <w:szCs w:val="17"/>
          <w:highlight w:val="white"/>
          <w:lang w:val="fr-CH"/>
          <w:rPrChange w:id="1663" w:author="Author">
            <w:rPr>
              <w:rFonts w:ascii="Courier New" w:hAnsi="Courier New"/>
              <w:color w:val="000000"/>
              <w:lang w:val="fr-CH"/>
            </w:rPr>
          </w:rPrChange>
        </w:rPr>
        <w:t xml:space="preserve"> ref</w:t>
      </w:r>
      <w:r w:rsidRPr="00F3307B">
        <w:rPr>
          <w:rFonts w:ascii="Courier New" w:hAnsi="Courier New" w:cs="Courier New"/>
          <w:color w:val="0000FF"/>
          <w:sz w:val="17"/>
          <w:szCs w:val="17"/>
          <w:highlight w:val="white"/>
          <w:lang w:val="fr-CH"/>
          <w:rPrChange w:id="1664" w:author="Author">
            <w:rPr>
              <w:rFonts w:ascii="Courier New" w:hAnsi="Courier New"/>
              <w:color w:val="000000"/>
              <w:lang w:val="fr-CH"/>
            </w:rPr>
          </w:rPrChange>
        </w:rPr>
        <w:t>="</w:t>
      </w:r>
      <w:r w:rsidRPr="00F3307B">
        <w:rPr>
          <w:rFonts w:ascii="Courier New" w:hAnsi="Courier New" w:cs="Courier New"/>
          <w:color w:val="000000"/>
          <w:sz w:val="17"/>
          <w:szCs w:val="17"/>
          <w:highlight w:val="white"/>
          <w:lang w:val="fr-CH"/>
          <w:rPrChange w:id="1665" w:author="Author">
            <w:rPr>
              <w:rFonts w:ascii="Courier New" w:hAnsi="Courier New"/>
              <w:color w:val="000000"/>
              <w:lang w:val="fr-CH"/>
            </w:rPr>
          </w:rPrChange>
        </w:rPr>
        <w:t>afp:SearchableClaimsCode</w:t>
      </w:r>
      <w:r w:rsidRPr="00F3307B">
        <w:rPr>
          <w:rFonts w:ascii="Courier New" w:hAnsi="Courier New" w:cs="Courier New"/>
          <w:color w:val="0000FF"/>
          <w:sz w:val="17"/>
          <w:szCs w:val="17"/>
          <w:highlight w:val="white"/>
          <w:lang w:val="fr-CH"/>
          <w:rPrChange w:id="1666" w:author="Author">
            <w:rPr>
              <w:rFonts w:ascii="Courier New" w:hAnsi="Courier New"/>
              <w:color w:val="000000"/>
              <w:lang w:val="fr-CH"/>
            </w:rPr>
          </w:rPrChange>
        </w:rPr>
        <w:t>"</w:t>
      </w:r>
      <w:r w:rsidRPr="00F3307B">
        <w:rPr>
          <w:rFonts w:ascii="Courier New" w:hAnsi="Courier New" w:cs="Courier New"/>
          <w:color w:val="FF0000"/>
          <w:sz w:val="17"/>
          <w:szCs w:val="17"/>
          <w:highlight w:val="white"/>
          <w:lang w:val="fr-CH"/>
          <w:rPrChange w:id="1667" w:author="Author">
            <w:rPr>
              <w:rFonts w:ascii="Courier New" w:hAnsi="Courier New"/>
              <w:color w:val="000000"/>
              <w:lang w:val="fr-CH"/>
            </w:rPr>
          </w:rPrChange>
        </w:rPr>
        <w:t xml:space="preserve"> minOccurs</w:t>
      </w:r>
      <w:r w:rsidRPr="00F3307B">
        <w:rPr>
          <w:rFonts w:ascii="Courier New" w:hAnsi="Courier New" w:cs="Courier New"/>
          <w:color w:val="0000FF"/>
          <w:sz w:val="17"/>
          <w:szCs w:val="17"/>
          <w:highlight w:val="white"/>
          <w:lang w:val="fr-CH"/>
          <w:rPrChange w:id="1668" w:author="Author">
            <w:rPr>
              <w:rFonts w:ascii="Courier New" w:hAnsi="Courier New"/>
              <w:color w:val="000000"/>
              <w:lang w:val="fr-CH"/>
            </w:rPr>
          </w:rPrChange>
        </w:rPr>
        <w:t>="</w:t>
      </w:r>
      <w:r w:rsidRPr="00F3307B">
        <w:rPr>
          <w:rFonts w:ascii="Courier New" w:hAnsi="Courier New" w:cs="Courier New"/>
          <w:color w:val="000000"/>
          <w:sz w:val="17"/>
          <w:szCs w:val="17"/>
          <w:highlight w:val="white"/>
          <w:lang w:val="fr-CH"/>
          <w:rPrChange w:id="1669" w:author="Author">
            <w:rPr>
              <w:rFonts w:ascii="Courier New" w:hAnsi="Courier New"/>
              <w:color w:val="000000"/>
              <w:lang w:val="fr-CH"/>
            </w:rPr>
          </w:rPrChange>
        </w:rPr>
        <w:t>0</w:t>
      </w:r>
      <w:r w:rsidRPr="00F3307B">
        <w:rPr>
          <w:rFonts w:ascii="Courier New" w:hAnsi="Courier New" w:cs="Courier New"/>
          <w:color w:val="0000FF"/>
          <w:sz w:val="17"/>
          <w:szCs w:val="17"/>
          <w:highlight w:val="white"/>
          <w:lang w:val="fr-CH"/>
          <w:rPrChange w:id="1670" w:author="Author">
            <w:rPr>
              <w:rFonts w:ascii="Courier New" w:hAnsi="Courier New"/>
              <w:color w:val="000000"/>
              <w:lang w:val="fr-CH"/>
            </w:rPr>
          </w:rPrChange>
        </w:rPr>
        <w:t>"</w:t>
      </w:r>
      <w:r w:rsidRPr="00F3307B">
        <w:rPr>
          <w:rFonts w:ascii="Courier New" w:hAnsi="Courier New" w:cs="Courier New"/>
          <w:color w:val="FF0000"/>
          <w:sz w:val="17"/>
          <w:szCs w:val="17"/>
          <w:highlight w:val="white"/>
          <w:lang w:val="fr-CH"/>
          <w:rPrChange w:id="1671" w:author="Author">
            <w:rPr>
              <w:rFonts w:ascii="Courier New" w:hAnsi="Courier New"/>
              <w:color w:val="000000"/>
              <w:lang w:val="fr-CH"/>
            </w:rPr>
          </w:rPrChange>
        </w:rPr>
        <w:t xml:space="preserve"> maxOccurs</w:t>
      </w:r>
      <w:r w:rsidRPr="00F3307B">
        <w:rPr>
          <w:rFonts w:ascii="Courier New" w:hAnsi="Courier New" w:cs="Courier New"/>
          <w:color w:val="0000FF"/>
          <w:sz w:val="17"/>
          <w:szCs w:val="17"/>
          <w:highlight w:val="white"/>
          <w:lang w:val="fr-CH"/>
          <w:rPrChange w:id="1672" w:author="Author">
            <w:rPr>
              <w:rFonts w:ascii="Courier New" w:hAnsi="Courier New"/>
              <w:color w:val="000000"/>
              <w:lang w:val="fr-CH"/>
            </w:rPr>
          </w:rPrChange>
        </w:rPr>
        <w:t>="</w:t>
      </w:r>
      <w:r w:rsidRPr="00F3307B">
        <w:rPr>
          <w:rFonts w:ascii="Courier New" w:hAnsi="Courier New" w:cs="Courier New"/>
          <w:color w:val="000000"/>
          <w:sz w:val="17"/>
          <w:szCs w:val="17"/>
          <w:highlight w:val="white"/>
          <w:lang w:val="fr-CH"/>
          <w:rPrChange w:id="1673" w:author="Author">
            <w:rPr>
              <w:rFonts w:ascii="Courier New" w:hAnsi="Courier New"/>
              <w:color w:val="000000"/>
              <w:lang w:val="fr-CH"/>
            </w:rPr>
          </w:rPrChange>
        </w:rPr>
        <w:t>1</w:t>
      </w:r>
      <w:r w:rsidRPr="00F3307B">
        <w:rPr>
          <w:rFonts w:ascii="Courier New" w:hAnsi="Courier New" w:cs="Courier New"/>
          <w:color w:val="0000FF"/>
          <w:sz w:val="17"/>
          <w:szCs w:val="17"/>
          <w:highlight w:val="white"/>
          <w:lang w:val="fr-CH"/>
          <w:rPrChange w:id="1674" w:author="Author">
            <w:rPr>
              <w:rFonts w:ascii="Courier New" w:hAnsi="Courier New"/>
              <w:color w:val="000000"/>
              <w:lang w:val="fr-CH"/>
            </w:rPr>
          </w:rPrChange>
        </w:rPr>
        <w:t>"/&gt;</w:t>
      </w:r>
    </w:p>
    <w:p w14:paraId="5D4F53E9"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lang w:val="fr-CH"/>
        </w:rPr>
      </w:pPr>
      <w:r w:rsidRPr="00F3307B">
        <w:rPr>
          <w:rFonts w:ascii="Courier New" w:hAnsi="Courier New" w:cs="Courier New"/>
          <w:color w:val="000000"/>
          <w:sz w:val="17"/>
          <w:szCs w:val="17"/>
          <w:highlight w:val="white"/>
          <w:lang w:val="fr-CH"/>
        </w:rPr>
        <w:tab/>
      </w:r>
      <w:r w:rsidRPr="00F3307B">
        <w:rPr>
          <w:rFonts w:ascii="Courier New" w:hAnsi="Courier New" w:cs="Courier New"/>
          <w:color w:val="000000"/>
          <w:sz w:val="17"/>
          <w:szCs w:val="17"/>
          <w:highlight w:val="white"/>
          <w:lang w:val="fr-CH"/>
        </w:rPr>
        <w:tab/>
      </w:r>
      <w:r w:rsidRPr="00F3307B">
        <w:rPr>
          <w:rFonts w:ascii="Courier New" w:hAnsi="Courier New" w:cs="Courier New"/>
          <w:color w:val="0000FF"/>
          <w:sz w:val="17"/>
          <w:szCs w:val="17"/>
          <w:highlight w:val="white"/>
          <w:lang w:val="fr-CH"/>
        </w:rPr>
        <w:t>&lt;/</w:t>
      </w:r>
      <w:r w:rsidRPr="00F3307B">
        <w:rPr>
          <w:rFonts w:ascii="Courier New" w:hAnsi="Courier New" w:cs="Courier New"/>
          <w:color w:val="800000"/>
          <w:sz w:val="17"/>
          <w:szCs w:val="17"/>
          <w:highlight w:val="white"/>
          <w:lang w:val="fr-CH"/>
        </w:rPr>
        <w:t>xsd:sequence</w:t>
      </w:r>
      <w:r w:rsidRPr="00F3307B">
        <w:rPr>
          <w:rFonts w:ascii="Courier New" w:hAnsi="Courier New" w:cs="Courier New"/>
          <w:color w:val="0000FF"/>
          <w:sz w:val="17"/>
          <w:szCs w:val="17"/>
          <w:highlight w:val="white"/>
          <w:lang w:val="fr-CH"/>
        </w:rPr>
        <w:t>&gt;</w:t>
      </w:r>
    </w:p>
    <w:p w14:paraId="4752FBBE"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lang w:val="fr-CH"/>
        </w:rPr>
      </w:pPr>
      <w:r w:rsidRPr="00F3307B">
        <w:rPr>
          <w:rFonts w:ascii="Courier New" w:hAnsi="Courier New" w:cs="Courier New"/>
          <w:color w:val="000000"/>
          <w:sz w:val="17"/>
          <w:szCs w:val="17"/>
          <w:highlight w:val="white"/>
          <w:lang w:val="fr-CH"/>
        </w:rPr>
        <w:tab/>
      </w:r>
      <w:r w:rsidRPr="00F3307B">
        <w:rPr>
          <w:rFonts w:ascii="Courier New" w:hAnsi="Courier New" w:cs="Courier New"/>
          <w:color w:val="000000"/>
          <w:sz w:val="17"/>
          <w:szCs w:val="17"/>
          <w:highlight w:val="white"/>
          <w:lang w:val="fr-CH"/>
        </w:rPr>
        <w:tab/>
      </w:r>
      <w:r w:rsidRPr="00F3307B">
        <w:rPr>
          <w:rFonts w:ascii="Courier New" w:hAnsi="Courier New" w:cs="Courier New"/>
          <w:color w:val="0000FF"/>
          <w:sz w:val="17"/>
          <w:szCs w:val="17"/>
          <w:highlight w:val="white"/>
          <w:lang w:val="fr-CH"/>
        </w:rPr>
        <w:t>&lt;</w:t>
      </w:r>
      <w:r w:rsidRPr="00F3307B">
        <w:rPr>
          <w:rFonts w:ascii="Courier New" w:hAnsi="Courier New" w:cs="Courier New"/>
          <w:color w:val="800000"/>
          <w:sz w:val="17"/>
          <w:szCs w:val="17"/>
          <w:highlight w:val="white"/>
          <w:lang w:val="fr-CH"/>
        </w:rPr>
        <w:t>xsd:attribute</w:t>
      </w:r>
      <w:r w:rsidRPr="00F3307B">
        <w:rPr>
          <w:rFonts w:ascii="Courier New" w:hAnsi="Courier New" w:cs="Courier New"/>
          <w:color w:val="FF0000"/>
          <w:sz w:val="17"/>
          <w:szCs w:val="17"/>
          <w:highlight w:val="white"/>
          <w:lang w:val="fr-CH"/>
        </w:rPr>
        <w:t xml:space="preserve"> ref</w:t>
      </w:r>
      <w:r w:rsidRPr="00F3307B">
        <w:rPr>
          <w:rFonts w:ascii="Courier New" w:hAnsi="Courier New" w:cs="Courier New"/>
          <w:color w:val="0000FF"/>
          <w:sz w:val="17"/>
          <w:szCs w:val="17"/>
          <w:highlight w:val="white"/>
          <w:lang w:val="fr-CH"/>
        </w:rPr>
        <w:t>="</w:t>
      </w:r>
      <w:r w:rsidRPr="00F3307B">
        <w:rPr>
          <w:rFonts w:ascii="Courier New" w:hAnsi="Courier New" w:cs="Courier New"/>
          <w:color w:val="000000"/>
          <w:sz w:val="17"/>
          <w:szCs w:val="17"/>
          <w:highlight w:val="white"/>
          <w:lang w:val="fr-CH"/>
        </w:rPr>
        <w:t>com:id</w:t>
      </w:r>
      <w:r w:rsidRPr="00F3307B">
        <w:rPr>
          <w:rFonts w:ascii="Courier New" w:hAnsi="Courier New" w:cs="Courier New"/>
          <w:color w:val="0000FF"/>
          <w:sz w:val="17"/>
          <w:szCs w:val="17"/>
          <w:highlight w:val="white"/>
          <w:lang w:val="fr-CH"/>
        </w:rPr>
        <w:t>"/&gt;</w:t>
      </w:r>
    </w:p>
    <w:p w14:paraId="559089A7"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lang w:val="fr-CH"/>
        </w:rPr>
      </w:pPr>
      <w:r w:rsidRPr="00F3307B">
        <w:rPr>
          <w:rFonts w:ascii="Courier New" w:hAnsi="Courier New" w:cs="Courier New"/>
          <w:color w:val="000000"/>
          <w:sz w:val="17"/>
          <w:szCs w:val="17"/>
          <w:highlight w:val="white"/>
          <w:lang w:val="fr-CH"/>
        </w:rPr>
        <w:tab/>
      </w:r>
      <w:r w:rsidRPr="00F3307B">
        <w:rPr>
          <w:rFonts w:ascii="Courier New" w:hAnsi="Courier New" w:cs="Courier New"/>
          <w:color w:val="0000FF"/>
          <w:sz w:val="17"/>
          <w:szCs w:val="17"/>
          <w:highlight w:val="white"/>
          <w:lang w:val="fr-CH"/>
        </w:rPr>
        <w:t>&lt;/</w:t>
      </w:r>
      <w:r w:rsidRPr="00F3307B">
        <w:rPr>
          <w:rFonts w:ascii="Courier New" w:hAnsi="Courier New" w:cs="Courier New"/>
          <w:color w:val="800000"/>
          <w:sz w:val="17"/>
          <w:szCs w:val="17"/>
          <w:highlight w:val="white"/>
          <w:lang w:val="fr-CH"/>
        </w:rPr>
        <w:t>xsd:complexType</w:t>
      </w:r>
      <w:r w:rsidRPr="00F3307B">
        <w:rPr>
          <w:rFonts w:ascii="Courier New" w:hAnsi="Courier New" w:cs="Courier New"/>
          <w:color w:val="0000FF"/>
          <w:sz w:val="17"/>
          <w:szCs w:val="17"/>
          <w:highlight w:val="white"/>
          <w:lang w:val="fr-CH"/>
        </w:rPr>
        <w:t>&gt;</w:t>
      </w:r>
    </w:p>
    <w:p w14:paraId="24FDBF82"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lang w:val="fr-CH"/>
        </w:rPr>
      </w:pPr>
      <w:r w:rsidRPr="00F3307B">
        <w:rPr>
          <w:rFonts w:ascii="Courier New" w:hAnsi="Courier New" w:cs="Courier New"/>
          <w:color w:val="000000"/>
          <w:sz w:val="17"/>
          <w:szCs w:val="17"/>
          <w:highlight w:val="white"/>
          <w:lang w:val="fr-CH"/>
        </w:rPr>
        <w:tab/>
      </w:r>
      <w:r w:rsidRPr="00F3307B">
        <w:rPr>
          <w:rFonts w:ascii="Courier New" w:hAnsi="Courier New" w:cs="Courier New"/>
          <w:color w:val="0000FF"/>
          <w:sz w:val="17"/>
          <w:szCs w:val="17"/>
          <w:highlight w:val="white"/>
          <w:lang w:val="fr-CH"/>
        </w:rPr>
        <w:t>&lt;</w:t>
      </w:r>
      <w:r w:rsidRPr="00F3307B">
        <w:rPr>
          <w:rFonts w:ascii="Courier New" w:hAnsi="Courier New" w:cs="Courier New"/>
          <w:color w:val="800000"/>
          <w:sz w:val="17"/>
          <w:szCs w:val="17"/>
          <w:highlight w:val="white"/>
          <w:lang w:val="fr-CH"/>
        </w:rPr>
        <w:t>xsd:complexType</w:t>
      </w:r>
      <w:r w:rsidRPr="00F3307B">
        <w:rPr>
          <w:rFonts w:ascii="Courier New" w:hAnsi="Courier New" w:cs="Courier New"/>
          <w:color w:val="FF0000"/>
          <w:sz w:val="17"/>
          <w:szCs w:val="17"/>
          <w:highlight w:val="white"/>
          <w:lang w:val="fr-CH"/>
        </w:rPr>
        <w:t xml:space="preserve"> name</w:t>
      </w:r>
      <w:r w:rsidRPr="00F3307B">
        <w:rPr>
          <w:rFonts w:ascii="Courier New" w:hAnsi="Courier New" w:cs="Courier New"/>
          <w:color w:val="0000FF"/>
          <w:sz w:val="17"/>
          <w:szCs w:val="17"/>
          <w:highlight w:val="white"/>
          <w:lang w:val="fr-CH"/>
        </w:rPr>
        <w:t>="</w:t>
      </w:r>
      <w:r w:rsidRPr="00F3307B">
        <w:rPr>
          <w:rFonts w:ascii="Courier New" w:hAnsi="Courier New" w:cs="Courier New"/>
          <w:color w:val="000000"/>
          <w:sz w:val="17"/>
          <w:szCs w:val="17"/>
          <w:highlight w:val="white"/>
          <w:lang w:val="fr-CH"/>
        </w:rPr>
        <w:t>PatentAuthorityFileType</w:t>
      </w:r>
      <w:r w:rsidRPr="00F3307B">
        <w:rPr>
          <w:rFonts w:ascii="Courier New" w:hAnsi="Courier New" w:cs="Courier New"/>
          <w:color w:val="0000FF"/>
          <w:sz w:val="17"/>
          <w:szCs w:val="17"/>
          <w:highlight w:val="white"/>
          <w:lang w:val="fr-CH"/>
        </w:rPr>
        <w:t>"&gt;</w:t>
      </w:r>
    </w:p>
    <w:p w14:paraId="35A8B106"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lang w:val="fr-CH"/>
        </w:rPr>
        <w:tab/>
      </w:r>
      <w:r w:rsidRPr="00F3307B">
        <w:rPr>
          <w:rFonts w:ascii="Courier New" w:hAnsi="Courier New" w:cs="Courier New"/>
          <w:color w:val="000000"/>
          <w:sz w:val="17"/>
          <w:szCs w:val="17"/>
          <w:highlight w:val="white"/>
          <w:lang w:val="fr-CH"/>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xsd:sequence</w:t>
      </w:r>
      <w:r w:rsidRPr="00F3307B">
        <w:rPr>
          <w:rFonts w:ascii="Courier New" w:hAnsi="Courier New" w:cs="Courier New"/>
          <w:color w:val="0000FF"/>
          <w:sz w:val="17"/>
          <w:szCs w:val="17"/>
          <w:highlight w:val="white"/>
        </w:rPr>
        <w:t>&gt;</w:t>
      </w:r>
    </w:p>
    <w:p w14:paraId="239C0202"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afp:AuthorityFileDefinition</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minOccurs</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0</w:t>
      </w:r>
      <w:r w:rsidRPr="00F3307B">
        <w:rPr>
          <w:rFonts w:ascii="Courier New" w:hAnsi="Courier New" w:cs="Courier New"/>
          <w:color w:val="0000FF"/>
          <w:sz w:val="17"/>
          <w:szCs w:val="17"/>
          <w:highlight w:val="white"/>
        </w:rPr>
        <w:t>"/&gt;</w:t>
      </w:r>
    </w:p>
    <w:p w14:paraId="3305BD80"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afp:AuthorityFileEntry</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maxOccurs</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unbounded</w:t>
      </w:r>
      <w:r w:rsidRPr="00F3307B">
        <w:rPr>
          <w:rFonts w:ascii="Courier New" w:hAnsi="Courier New" w:cs="Courier New"/>
          <w:color w:val="0000FF"/>
          <w:sz w:val="17"/>
          <w:szCs w:val="17"/>
          <w:highlight w:val="white"/>
        </w:rPr>
        <w:t>"/&gt;</w:t>
      </w:r>
    </w:p>
    <w:p w14:paraId="7E43A8DE"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xsd:sequence</w:t>
      </w:r>
      <w:r w:rsidRPr="00F3307B">
        <w:rPr>
          <w:rFonts w:ascii="Courier New" w:hAnsi="Courier New" w:cs="Courier New"/>
          <w:color w:val="0000FF"/>
          <w:sz w:val="17"/>
          <w:szCs w:val="17"/>
          <w:highlight w:val="white"/>
        </w:rPr>
        <w:t>&gt;</w:t>
      </w:r>
    </w:p>
    <w:p w14:paraId="04B256E5"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xsd:attribute</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com:id</w:t>
      </w:r>
      <w:r w:rsidRPr="00F3307B">
        <w:rPr>
          <w:rFonts w:ascii="Courier New" w:hAnsi="Courier New" w:cs="Courier New"/>
          <w:color w:val="0000FF"/>
          <w:sz w:val="17"/>
          <w:szCs w:val="17"/>
          <w:highlight w:val="white"/>
        </w:rPr>
        <w:t>"/&gt;</w:t>
      </w:r>
    </w:p>
    <w:p w14:paraId="48BC479D"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xsd:attribute</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com:officeCode</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use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required</w:t>
      </w:r>
      <w:r w:rsidRPr="00F3307B">
        <w:rPr>
          <w:rFonts w:ascii="Courier New" w:hAnsi="Courier New" w:cs="Courier New"/>
          <w:color w:val="0000FF"/>
          <w:sz w:val="17"/>
          <w:szCs w:val="17"/>
          <w:highlight w:val="white"/>
        </w:rPr>
        <w:t>"/&gt;</w:t>
      </w:r>
    </w:p>
    <w:p w14:paraId="7A142341"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xsd:attribute</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com:creationDate</w:t>
      </w:r>
      <w:r w:rsidRPr="00F3307B">
        <w:rPr>
          <w:rFonts w:ascii="Courier New" w:hAnsi="Courier New" w:cs="Courier New"/>
          <w:color w:val="0000FF"/>
          <w:sz w:val="17"/>
          <w:szCs w:val="17"/>
          <w:highlight w:val="white"/>
        </w:rPr>
        <w:t>"/&gt;</w:t>
      </w:r>
    </w:p>
    <w:p w14:paraId="719970EB"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xsd:attribute</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afp:st37Version</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use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required</w:t>
      </w:r>
      <w:r w:rsidRPr="00F3307B">
        <w:rPr>
          <w:rFonts w:ascii="Courier New" w:hAnsi="Courier New" w:cs="Courier New"/>
          <w:color w:val="0000FF"/>
          <w:sz w:val="17"/>
          <w:szCs w:val="17"/>
          <w:highlight w:val="white"/>
        </w:rPr>
        <w:t>"/&gt;</w:t>
      </w:r>
    </w:p>
    <w:p w14:paraId="268DCE66"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xsd:attribute</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com:ipoVersion</w:t>
      </w:r>
      <w:r w:rsidRPr="00F3307B">
        <w:rPr>
          <w:rFonts w:ascii="Courier New" w:hAnsi="Courier New" w:cs="Courier New"/>
          <w:color w:val="0000FF"/>
          <w:sz w:val="17"/>
          <w:szCs w:val="17"/>
          <w:highlight w:val="white"/>
        </w:rPr>
        <w:t>"/&gt;</w:t>
      </w:r>
    </w:p>
    <w:p w14:paraId="2933EF9B"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xsd:complexType</w:t>
      </w:r>
      <w:r w:rsidRPr="00F3307B">
        <w:rPr>
          <w:rFonts w:ascii="Courier New" w:hAnsi="Courier New" w:cs="Courier New"/>
          <w:color w:val="0000FF"/>
          <w:sz w:val="17"/>
          <w:szCs w:val="17"/>
          <w:highlight w:val="white"/>
        </w:rPr>
        <w:t>&gt;</w:t>
      </w:r>
    </w:p>
    <w:p w14:paraId="487BCAE6"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xsd:attribute</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groupedAFIndicator</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type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xsd:boolean</w:t>
      </w:r>
      <w:r w:rsidRPr="00F3307B">
        <w:rPr>
          <w:rFonts w:ascii="Courier New" w:hAnsi="Courier New" w:cs="Courier New"/>
          <w:color w:val="0000FF"/>
          <w:sz w:val="17"/>
          <w:szCs w:val="17"/>
          <w:highlight w:val="white"/>
        </w:rPr>
        <w:t>"&gt;</w:t>
      </w:r>
    </w:p>
    <w:p w14:paraId="5023BF3B"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066C26EF"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r w:rsidRPr="00F3307B">
        <w:rPr>
          <w:rFonts w:ascii="Courier New" w:hAnsi="Courier New" w:cs="Courier New"/>
          <w:color w:val="000000"/>
          <w:sz w:val="17"/>
          <w:szCs w:val="17"/>
          <w:highlight w:val="white"/>
        </w:rPr>
        <w:t>Indicates that the authority file has been grouped, or not, according to one of the defined categories</w:t>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p>
    <w:p w14:paraId="7E1E52E5"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6C5F249C" w14:textId="77777777" w:rsidR="00F3307B" w:rsidRPr="00F3307B" w:rsidRDefault="00F3307B" w:rsidP="00F3307B">
      <w:pPr>
        <w:autoSpaceDE w:val="0"/>
        <w:autoSpaceDN w:val="0"/>
        <w:adjustRightInd w:val="0"/>
        <w:rPr>
          <w:ins w:id="1675" w:author="Author"/>
          <w:rFonts w:ascii="Courier New" w:hAnsi="Courier New" w:cs="Courier New"/>
          <w:color w:val="0000FF"/>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xsd:attribute</w:t>
      </w:r>
      <w:r w:rsidRPr="00F3307B">
        <w:rPr>
          <w:rFonts w:ascii="Courier New" w:hAnsi="Courier New" w:cs="Courier New"/>
          <w:color w:val="0000FF"/>
          <w:sz w:val="17"/>
          <w:szCs w:val="17"/>
          <w:highlight w:val="white"/>
        </w:rPr>
        <w:t>&gt;</w:t>
      </w:r>
    </w:p>
    <w:p w14:paraId="190C539C" w14:textId="77777777" w:rsidR="00F3307B" w:rsidRPr="00F3307B" w:rsidRDefault="00F3307B" w:rsidP="00F3307B">
      <w:pPr>
        <w:autoSpaceDE w:val="0"/>
        <w:autoSpaceDN w:val="0"/>
        <w:adjustRightInd w:val="0"/>
        <w:rPr>
          <w:ins w:id="1676" w:author="Author"/>
          <w:rFonts w:ascii="Courier New" w:hAnsi="Courier New" w:cs="Courier New"/>
          <w:color w:val="000000"/>
          <w:sz w:val="17"/>
          <w:szCs w:val="17"/>
          <w:highlight w:val="white"/>
        </w:rPr>
      </w:pPr>
      <w:ins w:id="1677" w:author="Author">
        <w:r w:rsidRPr="00F3307B">
          <w:rPr>
            <w:rFonts w:ascii="Courier New" w:hAnsi="Courier New" w:cs="Courier New"/>
            <w:color w:val="000000"/>
            <w:sz w:val="17"/>
            <w:szCs w:val="17"/>
            <w:highlight w:val="white"/>
          </w:rPr>
          <w:tab/>
          <w:t>&lt;xsd:element name="DocumentTotalQuantity" type="xsd:nonNegativeInteger"&gt;</w:t>
        </w:r>
      </w:ins>
    </w:p>
    <w:p w14:paraId="08F0408C" w14:textId="77777777" w:rsidR="00F3307B" w:rsidRPr="00F3307B" w:rsidRDefault="00F3307B" w:rsidP="00F3307B">
      <w:pPr>
        <w:autoSpaceDE w:val="0"/>
        <w:autoSpaceDN w:val="0"/>
        <w:adjustRightInd w:val="0"/>
        <w:rPr>
          <w:ins w:id="1678" w:author="Author"/>
          <w:rFonts w:ascii="Courier New" w:hAnsi="Courier New" w:cs="Courier New"/>
          <w:color w:val="000000"/>
          <w:sz w:val="17"/>
          <w:szCs w:val="17"/>
          <w:highlight w:val="white"/>
        </w:rPr>
      </w:pPr>
      <w:ins w:id="1679"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&lt;xsd:annotation&gt;</w:t>
        </w:r>
      </w:ins>
    </w:p>
    <w:p w14:paraId="03E8E92B" w14:textId="77777777" w:rsidR="00F3307B" w:rsidRPr="00F3307B" w:rsidRDefault="00F3307B" w:rsidP="00F3307B">
      <w:pPr>
        <w:autoSpaceDE w:val="0"/>
        <w:autoSpaceDN w:val="0"/>
        <w:adjustRightInd w:val="0"/>
        <w:rPr>
          <w:ins w:id="1680" w:author="Author"/>
          <w:rFonts w:ascii="Courier New" w:hAnsi="Courier New" w:cs="Courier New"/>
          <w:color w:val="000000"/>
          <w:sz w:val="17"/>
          <w:szCs w:val="17"/>
          <w:highlight w:val="white"/>
        </w:rPr>
      </w:pPr>
      <w:ins w:id="1681"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&lt;xsd:documentation&gt;Total number of documents available or provided&lt;/xsd:documentation&gt;</w:t>
        </w:r>
      </w:ins>
    </w:p>
    <w:p w14:paraId="1945D3D7" w14:textId="77777777" w:rsidR="00F3307B" w:rsidRPr="00F3307B" w:rsidRDefault="00F3307B" w:rsidP="00F3307B">
      <w:pPr>
        <w:autoSpaceDE w:val="0"/>
        <w:autoSpaceDN w:val="0"/>
        <w:adjustRightInd w:val="0"/>
        <w:rPr>
          <w:ins w:id="1682" w:author="Author"/>
          <w:rFonts w:ascii="Courier New" w:hAnsi="Courier New" w:cs="Courier New"/>
          <w:color w:val="000000"/>
          <w:sz w:val="17"/>
          <w:szCs w:val="17"/>
          <w:highlight w:val="white"/>
        </w:rPr>
      </w:pPr>
      <w:ins w:id="1683"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&lt;/xsd:annotation&gt;</w:t>
        </w:r>
      </w:ins>
    </w:p>
    <w:p w14:paraId="26DCA1F2"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ins w:id="1684" w:author="Author">
        <w:r w:rsidRPr="00F3307B">
          <w:rPr>
            <w:rFonts w:ascii="Courier New" w:hAnsi="Courier New" w:cs="Courier New"/>
            <w:color w:val="000000"/>
            <w:sz w:val="17"/>
            <w:szCs w:val="17"/>
            <w:highlight w:val="white"/>
          </w:rPr>
          <w:tab/>
          <w:t>&lt;/xsd:element&gt;</w:t>
        </w:r>
      </w:ins>
    </w:p>
    <w:p w14:paraId="793D7549"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ExceptionCode</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type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afp:ExceptionCodeType</w:t>
      </w:r>
      <w:r w:rsidRPr="00F3307B">
        <w:rPr>
          <w:rFonts w:ascii="Courier New" w:hAnsi="Courier New" w:cs="Courier New"/>
          <w:color w:val="0000FF"/>
          <w:sz w:val="17"/>
          <w:szCs w:val="17"/>
          <w:highlight w:val="white"/>
        </w:rPr>
        <w:t>"&gt;</w:t>
      </w:r>
    </w:p>
    <w:p w14:paraId="45C97073"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5BEBBA3A"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ins w:id="1685" w:author="Author">
        <w:r w:rsidRPr="00F3307B">
          <w:rPr>
            <w:rFonts w:ascii="Courier New" w:hAnsi="Courier New" w:cs="Courier New"/>
            <w:color w:val="000000" w:themeColor="text1"/>
            <w:sz w:val="17"/>
            <w:szCs w:val="17"/>
            <w:rPrChange w:id="1686" w:author="Author">
              <w:rPr>
                <w:color w:val="000000" w:themeColor="text1"/>
                <w:szCs w:val="17"/>
              </w:rPr>
            </w:rPrChange>
          </w:rPr>
          <w:t>A one-letter code which classifies why the particular complete patent publication is not available in machine-readable form at that time</w:t>
        </w:r>
        <w:r w:rsidRPr="00F3307B" w:rsidDel="003F1C73">
          <w:rPr>
            <w:rFonts w:ascii="Courier New" w:hAnsi="Courier New" w:cs="Courier New"/>
            <w:color w:val="000000"/>
            <w:sz w:val="17"/>
            <w:szCs w:val="17"/>
            <w:highlight w:val="white"/>
          </w:rPr>
          <w:t xml:space="preserve"> </w:t>
        </w:r>
      </w:ins>
      <w:del w:id="1687" w:author="Author">
        <w:r w:rsidRPr="00F3307B" w:rsidDel="003F1C73">
          <w:rPr>
            <w:rFonts w:ascii="Courier New" w:hAnsi="Courier New" w:cs="Courier New"/>
            <w:color w:val="000000"/>
            <w:sz w:val="17"/>
            <w:szCs w:val="17"/>
            <w:highlight w:val="white"/>
          </w:rPr>
          <w:delText>Exception</w:delText>
        </w:r>
      </w:del>
      <w:ins w:id="1688" w:author="Author">
        <w:del w:id="1689" w:author="Author">
          <w:r w:rsidRPr="00F3307B" w:rsidDel="003F1C73">
            <w:rPr>
              <w:rFonts w:ascii="Courier New" w:hAnsi="Courier New" w:cs="Courier New"/>
              <w:color w:val="000000"/>
              <w:sz w:val="17"/>
              <w:szCs w:val="17"/>
              <w:highlight w:val="white"/>
              <w:rPrChange w:id="1690" w:author="Author">
                <w:rPr>
                  <w:rFonts w:ascii="Consolas" w:hAnsi="Consolas" w:cs="Consolas"/>
                  <w:color w:val="000000"/>
                  <w:szCs w:val="17"/>
                  <w:highlight w:val="white"/>
                </w:rPr>
              </w:rPrChange>
            </w:rPr>
            <w:delText>An exception</w:delText>
          </w:r>
        </w:del>
      </w:ins>
      <w:del w:id="1691" w:author="Author">
        <w:r w:rsidRPr="00F3307B" w:rsidDel="003F1C73">
          <w:rPr>
            <w:rFonts w:ascii="Courier New" w:hAnsi="Courier New" w:cs="Courier New"/>
            <w:color w:val="000000"/>
            <w:sz w:val="17"/>
            <w:szCs w:val="17"/>
            <w:highlight w:val="white"/>
          </w:rPr>
          <w:delText xml:space="preserve"> code as indicated</w:delText>
        </w:r>
      </w:del>
      <w:ins w:id="1692" w:author="Author">
        <w:del w:id="1693" w:author="Author">
          <w:r w:rsidRPr="00F3307B" w:rsidDel="003F1C73">
            <w:rPr>
              <w:rFonts w:ascii="Courier New" w:hAnsi="Courier New" w:cs="Courier New"/>
              <w:color w:val="000000"/>
              <w:sz w:val="17"/>
              <w:szCs w:val="17"/>
              <w:highlight w:val="white"/>
              <w:rPrChange w:id="1694" w:author="Author">
                <w:rPr>
                  <w:rFonts w:ascii="Consolas" w:hAnsi="Consolas" w:cs="Consolas"/>
                  <w:color w:val="000000"/>
                  <w:szCs w:val="17"/>
                  <w:highlight w:val="white"/>
                </w:rPr>
              </w:rPrChange>
            </w:rPr>
            <w:delText>defined</w:delText>
          </w:r>
        </w:del>
      </w:ins>
      <w:del w:id="1695" w:author="Author">
        <w:r w:rsidRPr="00F3307B" w:rsidDel="003F1C73">
          <w:rPr>
            <w:rFonts w:ascii="Courier New" w:hAnsi="Courier New" w:cs="Courier New"/>
            <w:color w:val="000000"/>
            <w:sz w:val="17"/>
            <w:szCs w:val="17"/>
            <w:highlight w:val="white"/>
          </w:rPr>
          <w:delText xml:space="preserve"> in WIPO ST.37</w:delText>
        </w:r>
      </w:del>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p>
    <w:p w14:paraId="7D5423B9"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1FEB7C8D"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0000FF"/>
          <w:sz w:val="17"/>
          <w:szCs w:val="17"/>
          <w:highlight w:val="white"/>
        </w:rPr>
        <w:t>&gt;</w:t>
      </w:r>
    </w:p>
    <w:p w14:paraId="2815E8F1"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ExceptionCodeCoverage</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type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afp:ExceptionCodeCoverageType</w:t>
      </w:r>
      <w:r w:rsidRPr="00F3307B">
        <w:rPr>
          <w:rFonts w:ascii="Courier New" w:hAnsi="Courier New" w:cs="Courier New"/>
          <w:color w:val="0000FF"/>
          <w:sz w:val="17"/>
          <w:szCs w:val="17"/>
          <w:highlight w:val="white"/>
        </w:rPr>
        <w:t>"&gt;</w:t>
      </w:r>
    </w:p>
    <w:p w14:paraId="6B963679"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7CB4A063"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r w:rsidRPr="00F3307B">
        <w:rPr>
          <w:rFonts w:ascii="Courier New" w:hAnsi="Courier New" w:cs="Courier New"/>
          <w:color w:val="000000"/>
          <w:sz w:val="17"/>
          <w:szCs w:val="17"/>
          <w:highlight w:val="white"/>
        </w:rPr>
        <w:t>Data coverage summary by exception code including total quantity of documents</w:t>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p>
    <w:p w14:paraId="3879ED7A"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3898305F"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0000FF"/>
          <w:sz w:val="17"/>
          <w:szCs w:val="17"/>
          <w:highlight w:val="white"/>
        </w:rPr>
        <w:t>&gt;</w:t>
      </w:r>
    </w:p>
    <w:p w14:paraId="41847831"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xsd:complexType</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ExceptionCodeCoverageType</w:t>
      </w:r>
      <w:r w:rsidRPr="00F3307B">
        <w:rPr>
          <w:rFonts w:ascii="Courier New" w:hAnsi="Courier New" w:cs="Courier New"/>
          <w:color w:val="0000FF"/>
          <w:sz w:val="17"/>
          <w:szCs w:val="17"/>
          <w:highlight w:val="white"/>
        </w:rPr>
        <w:t>"&gt;</w:t>
      </w:r>
    </w:p>
    <w:p w14:paraId="1203B4D0"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lang w:val="fr-FR"/>
          <w:rPrChange w:id="1696" w:author="Author">
            <w:rPr>
              <w:rFonts w:ascii="Courier New" w:hAnsi="Courier New"/>
              <w:color w:val="000000"/>
              <w:highlight w:val="white"/>
              <w:lang w:val="fr-CH"/>
            </w:rPr>
          </w:rPrChang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lang w:val="fr-FR"/>
          <w:rPrChange w:id="1697" w:author="Author">
            <w:rPr>
              <w:rFonts w:ascii="Courier New" w:hAnsi="Courier New"/>
              <w:color w:val="0000FF"/>
              <w:highlight w:val="white"/>
              <w:lang w:val="fr-CH"/>
            </w:rPr>
          </w:rPrChange>
        </w:rPr>
        <w:t>&lt;</w:t>
      </w:r>
      <w:r w:rsidRPr="00F3307B">
        <w:rPr>
          <w:rFonts w:ascii="Courier New" w:hAnsi="Courier New" w:cs="Courier New"/>
          <w:color w:val="800000"/>
          <w:sz w:val="17"/>
          <w:szCs w:val="17"/>
          <w:highlight w:val="white"/>
          <w:lang w:val="fr-FR"/>
          <w:rPrChange w:id="1698" w:author="Author">
            <w:rPr>
              <w:rFonts w:ascii="Courier New" w:hAnsi="Courier New"/>
              <w:color w:val="800000"/>
              <w:highlight w:val="white"/>
              <w:lang w:val="fr-CH"/>
            </w:rPr>
          </w:rPrChange>
        </w:rPr>
        <w:t>xsd:sequence</w:t>
      </w:r>
      <w:r w:rsidRPr="00F3307B">
        <w:rPr>
          <w:rFonts w:ascii="Courier New" w:hAnsi="Courier New" w:cs="Courier New"/>
          <w:color w:val="0000FF"/>
          <w:sz w:val="17"/>
          <w:szCs w:val="17"/>
          <w:highlight w:val="white"/>
          <w:lang w:val="fr-FR"/>
          <w:rPrChange w:id="1699" w:author="Author">
            <w:rPr>
              <w:rFonts w:ascii="Courier New" w:hAnsi="Courier New"/>
              <w:color w:val="0000FF"/>
              <w:highlight w:val="white"/>
              <w:lang w:val="fr-CH"/>
            </w:rPr>
          </w:rPrChange>
        </w:rPr>
        <w:t>&gt;</w:t>
      </w:r>
    </w:p>
    <w:p w14:paraId="333C4E34"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lang w:val="fr-FR"/>
          <w:rPrChange w:id="1700" w:author="Author">
            <w:rPr>
              <w:rFonts w:ascii="Courier New" w:hAnsi="Courier New"/>
              <w:color w:val="000000"/>
              <w:highlight w:val="white"/>
              <w:lang w:val="fr-CH"/>
            </w:rPr>
          </w:rPrChange>
        </w:rPr>
      </w:pPr>
      <w:r w:rsidRPr="00F3307B">
        <w:rPr>
          <w:rFonts w:ascii="Courier New" w:hAnsi="Courier New" w:cs="Courier New"/>
          <w:color w:val="000000"/>
          <w:sz w:val="17"/>
          <w:szCs w:val="17"/>
          <w:highlight w:val="white"/>
          <w:lang w:val="fr-FR"/>
          <w:rPrChange w:id="1701" w:author="Author">
            <w:rPr>
              <w:rFonts w:ascii="Courier New" w:hAnsi="Courier New"/>
              <w:color w:val="000000"/>
              <w:highlight w:val="white"/>
              <w:lang w:val="fr-CH"/>
            </w:rPr>
          </w:rPrChange>
        </w:rPr>
        <w:tab/>
      </w:r>
      <w:r w:rsidRPr="00F3307B">
        <w:rPr>
          <w:rFonts w:ascii="Courier New" w:hAnsi="Courier New" w:cs="Courier New"/>
          <w:color w:val="000000"/>
          <w:sz w:val="17"/>
          <w:szCs w:val="17"/>
          <w:highlight w:val="white"/>
          <w:lang w:val="fr-FR"/>
          <w:rPrChange w:id="1702" w:author="Author">
            <w:rPr>
              <w:rFonts w:ascii="Courier New" w:hAnsi="Courier New"/>
              <w:color w:val="000000"/>
              <w:highlight w:val="white"/>
              <w:lang w:val="fr-CH"/>
            </w:rPr>
          </w:rPrChange>
        </w:rPr>
        <w:tab/>
      </w:r>
      <w:r w:rsidRPr="00F3307B">
        <w:rPr>
          <w:rFonts w:ascii="Courier New" w:hAnsi="Courier New" w:cs="Courier New"/>
          <w:color w:val="000000"/>
          <w:sz w:val="17"/>
          <w:szCs w:val="17"/>
          <w:highlight w:val="white"/>
          <w:lang w:val="fr-FR"/>
          <w:rPrChange w:id="1703" w:author="Author">
            <w:rPr>
              <w:rFonts w:ascii="Courier New" w:hAnsi="Courier New"/>
              <w:color w:val="000000"/>
              <w:highlight w:val="white"/>
              <w:lang w:val="fr-CH"/>
            </w:rPr>
          </w:rPrChange>
        </w:rPr>
        <w:tab/>
      </w:r>
      <w:r w:rsidRPr="00F3307B">
        <w:rPr>
          <w:rFonts w:ascii="Courier New" w:hAnsi="Courier New" w:cs="Courier New"/>
          <w:color w:val="0000FF"/>
          <w:sz w:val="17"/>
          <w:szCs w:val="17"/>
          <w:highlight w:val="white"/>
          <w:lang w:val="fr-FR"/>
          <w:rPrChange w:id="1704" w:author="Author">
            <w:rPr>
              <w:rFonts w:ascii="Courier New" w:hAnsi="Courier New"/>
              <w:color w:val="0000FF"/>
              <w:highlight w:val="white"/>
              <w:lang w:val="fr-CH"/>
            </w:rPr>
          </w:rPrChange>
        </w:rPr>
        <w:t>&lt;</w:t>
      </w:r>
      <w:r w:rsidRPr="00F3307B">
        <w:rPr>
          <w:rFonts w:ascii="Courier New" w:hAnsi="Courier New" w:cs="Courier New"/>
          <w:color w:val="800000"/>
          <w:sz w:val="17"/>
          <w:szCs w:val="17"/>
          <w:highlight w:val="white"/>
          <w:lang w:val="fr-FR"/>
          <w:rPrChange w:id="1705" w:author="Author">
            <w:rPr>
              <w:rFonts w:ascii="Courier New" w:hAnsi="Courier New"/>
              <w:color w:val="800000"/>
              <w:highlight w:val="white"/>
              <w:lang w:val="fr-CH"/>
            </w:rPr>
          </w:rPrChange>
        </w:rPr>
        <w:t>xsd:element</w:t>
      </w:r>
      <w:r w:rsidRPr="00F3307B">
        <w:rPr>
          <w:rFonts w:ascii="Courier New" w:hAnsi="Courier New" w:cs="Courier New"/>
          <w:color w:val="FF0000"/>
          <w:sz w:val="17"/>
          <w:szCs w:val="17"/>
          <w:highlight w:val="white"/>
          <w:lang w:val="fr-FR"/>
          <w:rPrChange w:id="1706" w:author="Author">
            <w:rPr>
              <w:rFonts w:ascii="Courier New" w:hAnsi="Courier New"/>
              <w:color w:val="FF0000"/>
              <w:highlight w:val="white"/>
              <w:lang w:val="fr-CH"/>
            </w:rPr>
          </w:rPrChange>
        </w:rPr>
        <w:t xml:space="preserve"> ref</w:t>
      </w:r>
      <w:r w:rsidRPr="00F3307B">
        <w:rPr>
          <w:rFonts w:ascii="Courier New" w:hAnsi="Courier New" w:cs="Courier New"/>
          <w:color w:val="0000FF"/>
          <w:sz w:val="17"/>
          <w:szCs w:val="17"/>
          <w:highlight w:val="white"/>
          <w:lang w:val="fr-FR"/>
          <w:rPrChange w:id="1707" w:author="Author">
            <w:rPr>
              <w:rFonts w:ascii="Courier New" w:hAnsi="Courier New"/>
              <w:color w:val="0000FF"/>
              <w:highlight w:val="white"/>
              <w:lang w:val="fr-CH"/>
            </w:rPr>
          </w:rPrChange>
        </w:rPr>
        <w:t>="</w:t>
      </w:r>
      <w:r w:rsidRPr="00F3307B">
        <w:rPr>
          <w:rFonts w:ascii="Courier New" w:hAnsi="Courier New" w:cs="Courier New"/>
          <w:color w:val="000000"/>
          <w:sz w:val="17"/>
          <w:szCs w:val="17"/>
          <w:highlight w:val="white"/>
          <w:lang w:val="fr-FR"/>
          <w:rPrChange w:id="1708" w:author="Author">
            <w:rPr>
              <w:rFonts w:ascii="Courier New" w:hAnsi="Courier New"/>
              <w:color w:val="000000"/>
              <w:highlight w:val="white"/>
              <w:lang w:val="fr-CH"/>
            </w:rPr>
          </w:rPrChange>
        </w:rPr>
        <w:t>afp:ExceptionCode</w:t>
      </w:r>
      <w:r w:rsidRPr="00F3307B">
        <w:rPr>
          <w:rFonts w:ascii="Courier New" w:hAnsi="Courier New" w:cs="Courier New"/>
          <w:color w:val="0000FF"/>
          <w:sz w:val="17"/>
          <w:szCs w:val="17"/>
          <w:highlight w:val="white"/>
          <w:lang w:val="fr-FR"/>
          <w:rPrChange w:id="1709" w:author="Author">
            <w:rPr>
              <w:rFonts w:ascii="Courier New" w:hAnsi="Courier New"/>
              <w:color w:val="0000FF"/>
              <w:highlight w:val="white"/>
              <w:lang w:val="fr-CH"/>
            </w:rPr>
          </w:rPrChange>
        </w:rPr>
        <w:t>"/&gt;</w:t>
      </w:r>
    </w:p>
    <w:p w14:paraId="2B90F509" w14:textId="77777777" w:rsidR="00F3307B" w:rsidRPr="00BF0368" w:rsidRDefault="00F3307B" w:rsidP="00F3307B">
      <w:pPr>
        <w:autoSpaceDE w:val="0"/>
        <w:autoSpaceDN w:val="0"/>
        <w:adjustRightInd w:val="0"/>
        <w:rPr>
          <w:rFonts w:ascii="Courier New" w:hAnsi="Courier New" w:cs="Courier New"/>
          <w:color w:val="000000"/>
          <w:sz w:val="17"/>
          <w:szCs w:val="17"/>
          <w:highlight w:val="white"/>
          <w:lang w:val="fr-FR"/>
          <w:rPrChange w:id="1710" w:author="Author">
            <w:rPr>
              <w:rFonts w:ascii="Courier New" w:hAnsi="Courier New"/>
              <w:color w:val="000000"/>
              <w:highlight w:val="white"/>
              <w:lang w:val="fr-CH"/>
            </w:rPr>
          </w:rPrChange>
        </w:rPr>
      </w:pPr>
      <w:r w:rsidRPr="00F3307B">
        <w:rPr>
          <w:rFonts w:ascii="Courier New" w:hAnsi="Courier New" w:cs="Courier New"/>
          <w:color w:val="000000"/>
          <w:sz w:val="17"/>
          <w:szCs w:val="17"/>
          <w:highlight w:val="white"/>
          <w:lang w:val="fr-FR"/>
          <w:rPrChange w:id="1711" w:author="Author">
            <w:rPr>
              <w:rFonts w:ascii="Courier New" w:hAnsi="Courier New"/>
              <w:color w:val="000000"/>
              <w:highlight w:val="white"/>
              <w:lang w:val="fr-CH"/>
            </w:rPr>
          </w:rPrChange>
        </w:rPr>
        <w:tab/>
      </w:r>
      <w:r w:rsidRPr="00F3307B">
        <w:rPr>
          <w:rFonts w:ascii="Courier New" w:hAnsi="Courier New" w:cs="Courier New"/>
          <w:color w:val="000000"/>
          <w:sz w:val="17"/>
          <w:szCs w:val="17"/>
          <w:highlight w:val="white"/>
          <w:lang w:val="fr-FR"/>
          <w:rPrChange w:id="1712" w:author="Author">
            <w:rPr>
              <w:rFonts w:ascii="Courier New" w:hAnsi="Courier New"/>
              <w:color w:val="000000"/>
              <w:highlight w:val="white"/>
              <w:lang w:val="fr-CH"/>
            </w:rPr>
          </w:rPrChange>
        </w:rPr>
        <w:tab/>
      </w:r>
      <w:r w:rsidRPr="00F3307B">
        <w:rPr>
          <w:rFonts w:ascii="Courier New" w:hAnsi="Courier New" w:cs="Courier New"/>
          <w:color w:val="000000"/>
          <w:sz w:val="17"/>
          <w:szCs w:val="17"/>
          <w:highlight w:val="white"/>
          <w:lang w:val="fr-FR"/>
          <w:rPrChange w:id="1713" w:author="Author">
            <w:rPr>
              <w:rFonts w:ascii="Courier New" w:hAnsi="Courier New"/>
              <w:color w:val="000000"/>
              <w:highlight w:val="white"/>
              <w:lang w:val="fr-CH"/>
            </w:rPr>
          </w:rPrChange>
        </w:rPr>
        <w:tab/>
      </w:r>
      <w:r w:rsidRPr="00BF0368">
        <w:rPr>
          <w:rFonts w:ascii="Courier New" w:hAnsi="Courier New" w:cs="Courier New"/>
          <w:color w:val="0000FF"/>
          <w:sz w:val="17"/>
          <w:szCs w:val="17"/>
          <w:highlight w:val="white"/>
          <w:lang w:val="fr-FR"/>
          <w:rPrChange w:id="1714" w:author="Author">
            <w:rPr>
              <w:rFonts w:ascii="Courier New" w:hAnsi="Courier New"/>
              <w:color w:val="0000FF"/>
              <w:highlight w:val="white"/>
              <w:lang w:val="fr-CH"/>
            </w:rPr>
          </w:rPrChange>
        </w:rPr>
        <w:t>&lt;</w:t>
      </w:r>
      <w:r w:rsidRPr="00BF0368">
        <w:rPr>
          <w:rFonts w:ascii="Courier New" w:hAnsi="Courier New" w:cs="Courier New"/>
          <w:color w:val="800000"/>
          <w:sz w:val="17"/>
          <w:szCs w:val="17"/>
          <w:highlight w:val="white"/>
          <w:lang w:val="fr-FR"/>
          <w:rPrChange w:id="1715" w:author="Author">
            <w:rPr>
              <w:rFonts w:ascii="Courier New" w:hAnsi="Courier New"/>
              <w:color w:val="800000"/>
              <w:highlight w:val="white"/>
              <w:lang w:val="fr-CH"/>
            </w:rPr>
          </w:rPrChange>
        </w:rPr>
        <w:t>xsd:element</w:t>
      </w:r>
      <w:r w:rsidRPr="00BF0368">
        <w:rPr>
          <w:rFonts w:ascii="Courier New" w:hAnsi="Courier New" w:cs="Courier New"/>
          <w:color w:val="FF0000"/>
          <w:sz w:val="17"/>
          <w:szCs w:val="17"/>
          <w:highlight w:val="white"/>
          <w:lang w:val="fr-FR"/>
          <w:rPrChange w:id="1716" w:author="Author">
            <w:rPr>
              <w:rFonts w:ascii="Courier New" w:hAnsi="Courier New"/>
              <w:color w:val="FF0000"/>
              <w:highlight w:val="white"/>
              <w:lang w:val="fr-CH"/>
            </w:rPr>
          </w:rPrChange>
        </w:rPr>
        <w:t xml:space="preserve"> ref</w:t>
      </w:r>
      <w:r w:rsidRPr="00BF0368">
        <w:rPr>
          <w:rFonts w:ascii="Courier New" w:hAnsi="Courier New" w:cs="Courier New"/>
          <w:color w:val="0000FF"/>
          <w:sz w:val="17"/>
          <w:szCs w:val="17"/>
          <w:highlight w:val="white"/>
          <w:lang w:val="fr-FR"/>
          <w:rPrChange w:id="1717" w:author="Author">
            <w:rPr>
              <w:rFonts w:ascii="Courier New" w:hAnsi="Courier New"/>
              <w:color w:val="0000FF"/>
              <w:highlight w:val="white"/>
              <w:lang w:val="fr-CH"/>
            </w:rPr>
          </w:rPrChange>
        </w:rPr>
        <w:t>="</w:t>
      </w:r>
      <w:del w:id="1718" w:author="Author">
        <w:r w:rsidRPr="00BF0368" w:rsidDel="00456F10">
          <w:rPr>
            <w:rFonts w:ascii="Courier New" w:hAnsi="Courier New" w:cs="Courier New"/>
            <w:color w:val="000000"/>
            <w:sz w:val="17"/>
            <w:szCs w:val="17"/>
            <w:highlight w:val="white"/>
            <w:lang w:val="fr-FR"/>
            <w:rPrChange w:id="1719" w:author="Author">
              <w:rPr>
                <w:rFonts w:ascii="Courier New" w:hAnsi="Courier New"/>
                <w:color w:val="000000"/>
                <w:highlight w:val="white"/>
                <w:lang w:val="fr-CH"/>
              </w:rPr>
            </w:rPrChange>
          </w:rPr>
          <w:delText>com</w:delText>
        </w:r>
      </w:del>
      <w:ins w:id="1720" w:author="Author">
        <w:r w:rsidRPr="00BF0368">
          <w:rPr>
            <w:rFonts w:ascii="Courier New" w:hAnsi="Courier New" w:cs="Courier New"/>
            <w:color w:val="000000"/>
            <w:sz w:val="17"/>
            <w:szCs w:val="17"/>
            <w:highlight w:val="white"/>
            <w:lang w:val="fr-FR"/>
            <w:rPrChange w:id="1721" w:author="Author">
              <w:rPr>
                <w:rFonts w:ascii="Courier New" w:hAnsi="Courier New" w:cs="Courier New"/>
                <w:color w:val="000000"/>
                <w:highlight w:val="white"/>
              </w:rPr>
            </w:rPrChange>
          </w:rPr>
          <w:t>afp</w:t>
        </w:r>
      </w:ins>
      <w:r w:rsidRPr="00BF0368">
        <w:rPr>
          <w:rFonts w:ascii="Courier New" w:hAnsi="Courier New" w:cs="Courier New"/>
          <w:color w:val="000000"/>
          <w:sz w:val="17"/>
          <w:szCs w:val="17"/>
          <w:highlight w:val="white"/>
          <w:lang w:val="fr-FR"/>
          <w:rPrChange w:id="1722" w:author="Author">
            <w:rPr>
              <w:rFonts w:ascii="Courier New" w:hAnsi="Courier New"/>
              <w:color w:val="000000"/>
              <w:highlight w:val="white"/>
              <w:lang w:val="fr-CH"/>
            </w:rPr>
          </w:rPrChange>
        </w:rPr>
        <w:t>:</w:t>
      </w:r>
      <w:r w:rsidRPr="00BF0368">
        <w:rPr>
          <w:rFonts w:ascii="Courier New" w:hAnsi="Courier New" w:cs="Courier New"/>
          <w:color w:val="000000"/>
          <w:sz w:val="17"/>
          <w:szCs w:val="17"/>
          <w:highlight w:val="white"/>
          <w:lang w:val="fr-FR"/>
          <w:rPrChange w:id="1723" w:author="Author">
            <w:rPr>
              <w:rFonts w:ascii="Courier New" w:hAnsi="Courier New" w:cs="Courier New"/>
              <w:color w:val="000000"/>
              <w:szCs w:val="17"/>
              <w:highlight w:val="white"/>
            </w:rPr>
          </w:rPrChange>
        </w:rPr>
        <w:t>DocumentTotalQuantity</w:t>
      </w:r>
      <w:r w:rsidRPr="00BF0368">
        <w:rPr>
          <w:rFonts w:ascii="Courier New" w:hAnsi="Courier New" w:cs="Courier New"/>
          <w:color w:val="0000FF"/>
          <w:sz w:val="17"/>
          <w:szCs w:val="17"/>
          <w:highlight w:val="white"/>
          <w:lang w:val="fr-FR"/>
          <w:rPrChange w:id="1724" w:author="Author">
            <w:rPr>
              <w:rFonts w:ascii="Courier New" w:hAnsi="Courier New"/>
              <w:color w:val="0000FF"/>
              <w:highlight w:val="white"/>
              <w:lang w:val="fr-CH"/>
            </w:rPr>
          </w:rPrChange>
        </w:rPr>
        <w:t>"/&gt;</w:t>
      </w:r>
    </w:p>
    <w:p w14:paraId="7315336E"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BF0368">
        <w:rPr>
          <w:rFonts w:ascii="Courier New" w:hAnsi="Courier New" w:cs="Courier New"/>
          <w:color w:val="000000"/>
          <w:sz w:val="17"/>
          <w:szCs w:val="17"/>
          <w:highlight w:val="white"/>
          <w:lang w:val="fr-FR"/>
          <w:rPrChange w:id="1725" w:author="Author">
            <w:rPr>
              <w:rFonts w:ascii="Courier New" w:hAnsi="Courier New"/>
              <w:color w:val="000000"/>
              <w:highlight w:val="white"/>
              <w:lang w:val="fr-CH"/>
            </w:rPr>
          </w:rPrChange>
        </w:rPr>
        <w:tab/>
      </w:r>
      <w:r w:rsidRPr="00BF0368">
        <w:rPr>
          <w:rFonts w:ascii="Courier New" w:hAnsi="Courier New" w:cs="Courier New"/>
          <w:color w:val="000000"/>
          <w:sz w:val="17"/>
          <w:szCs w:val="17"/>
          <w:highlight w:val="white"/>
          <w:lang w:val="fr-FR"/>
          <w:rPrChange w:id="1726" w:author="Author">
            <w:rPr>
              <w:rFonts w:ascii="Courier New" w:hAnsi="Courier New"/>
              <w:color w:val="000000"/>
              <w:highlight w:val="white"/>
              <w:lang w:val="fr-CH"/>
            </w:rPr>
          </w:rPrChang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xsd:sequence</w:t>
      </w:r>
      <w:r w:rsidRPr="00F3307B">
        <w:rPr>
          <w:rFonts w:ascii="Courier New" w:hAnsi="Courier New" w:cs="Courier New"/>
          <w:color w:val="0000FF"/>
          <w:sz w:val="17"/>
          <w:szCs w:val="17"/>
          <w:highlight w:val="white"/>
        </w:rPr>
        <w:t>&gt;</w:t>
      </w:r>
    </w:p>
    <w:p w14:paraId="0F630903"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xsd:complexType</w:t>
      </w:r>
      <w:r w:rsidRPr="00F3307B">
        <w:rPr>
          <w:rFonts w:ascii="Courier New" w:hAnsi="Courier New" w:cs="Courier New"/>
          <w:color w:val="0000FF"/>
          <w:sz w:val="17"/>
          <w:szCs w:val="17"/>
          <w:highlight w:val="white"/>
        </w:rPr>
        <w:t>&gt;</w:t>
      </w:r>
    </w:p>
    <w:p w14:paraId="655D69EA"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ExceptionCodeCoverageBag</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type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afp:ExceptionCodeCoverageBagType</w:t>
      </w:r>
      <w:r w:rsidRPr="00F3307B">
        <w:rPr>
          <w:rFonts w:ascii="Courier New" w:hAnsi="Courier New" w:cs="Courier New"/>
          <w:color w:val="0000FF"/>
          <w:sz w:val="17"/>
          <w:szCs w:val="17"/>
          <w:highlight w:val="white"/>
        </w:rPr>
        <w:t>"&gt;</w:t>
      </w:r>
    </w:p>
    <w:p w14:paraId="4BB52E31"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00B9F522"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r w:rsidRPr="00F3307B">
        <w:rPr>
          <w:rFonts w:ascii="Courier New" w:hAnsi="Courier New" w:cs="Courier New"/>
          <w:color w:val="000000"/>
          <w:sz w:val="17"/>
          <w:szCs w:val="17"/>
          <w:highlight w:val="white"/>
        </w:rPr>
        <w:t>Collection of data coverage summary by exception code</w:t>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p>
    <w:p w14:paraId="78FDB8F8"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38ADF4F6"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0000FF"/>
          <w:sz w:val="17"/>
          <w:szCs w:val="17"/>
          <w:highlight w:val="white"/>
        </w:rPr>
        <w:t>&gt;</w:t>
      </w:r>
    </w:p>
    <w:p w14:paraId="049B51EB"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xsd:complexType</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ExceptionCodeCoverageBagType</w:t>
      </w:r>
      <w:r w:rsidRPr="00F3307B">
        <w:rPr>
          <w:rFonts w:ascii="Courier New" w:hAnsi="Courier New" w:cs="Courier New"/>
          <w:color w:val="0000FF"/>
          <w:sz w:val="17"/>
          <w:szCs w:val="17"/>
          <w:highlight w:val="white"/>
        </w:rPr>
        <w:t>"&gt;</w:t>
      </w:r>
    </w:p>
    <w:p w14:paraId="55A261F6"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xsd:sequence</w:t>
      </w:r>
      <w:r w:rsidRPr="00F3307B">
        <w:rPr>
          <w:rFonts w:ascii="Courier New" w:hAnsi="Courier New" w:cs="Courier New"/>
          <w:color w:val="FF0000"/>
          <w:sz w:val="17"/>
          <w:szCs w:val="17"/>
          <w:highlight w:val="white"/>
        </w:rPr>
        <w:t xml:space="preserve"> maxOccurs</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unbounded</w:t>
      </w:r>
      <w:r w:rsidRPr="00F3307B">
        <w:rPr>
          <w:rFonts w:ascii="Courier New" w:hAnsi="Courier New" w:cs="Courier New"/>
          <w:color w:val="0000FF"/>
          <w:sz w:val="17"/>
          <w:szCs w:val="17"/>
          <w:highlight w:val="white"/>
        </w:rPr>
        <w:t>"&gt;</w:t>
      </w:r>
    </w:p>
    <w:p w14:paraId="5195000B"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afp:ExceptionCodeCoverage</w:t>
      </w:r>
      <w:r w:rsidRPr="00F3307B">
        <w:rPr>
          <w:rFonts w:ascii="Courier New" w:hAnsi="Courier New" w:cs="Courier New"/>
          <w:color w:val="0000FF"/>
          <w:sz w:val="17"/>
          <w:szCs w:val="17"/>
          <w:highlight w:val="white"/>
        </w:rPr>
        <w:t>"/&gt;</w:t>
      </w:r>
    </w:p>
    <w:p w14:paraId="5C2F927E"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xsd:sequence</w:t>
      </w:r>
      <w:r w:rsidRPr="00F3307B">
        <w:rPr>
          <w:rFonts w:ascii="Courier New" w:hAnsi="Courier New" w:cs="Courier New"/>
          <w:color w:val="0000FF"/>
          <w:sz w:val="17"/>
          <w:szCs w:val="17"/>
          <w:highlight w:val="white"/>
        </w:rPr>
        <w:t>&gt;</w:t>
      </w:r>
    </w:p>
    <w:p w14:paraId="2813C637"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xsd:complexType</w:t>
      </w:r>
      <w:r w:rsidRPr="00F3307B">
        <w:rPr>
          <w:rFonts w:ascii="Courier New" w:hAnsi="Courier New" w:cs="Courier New"/>
          <w:color w:val="0000FF"/>
          <w:sz w:val="17"/>
          <w:szCs w:val="17"/>
          <w:highlight w:val="white"/>
        </w:rPr>
        <w:t>&gt;</w:t>
      </w:r>
    </w:p>
    <w:p w14:paraId="19A7E8AD"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ExceptionCodeDefinition</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type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afp:ExceptionCodeDefinitionType</w:t>
      </w:r>
      <w:r w:rsidRPr="00F3307B">
        <w:rPr>
          <w:rFonts w:ascii="Courier New" w:hAnsi="Courier New" w:cs="Courier New"/>
          <w:color w:val="0000FF"/>
          <w:sz w:val="17"/>
          <w:szCs w:val="17"/>
          <w:highlight w:val="white"/>
        </w:rPr>
        <w:t>"&gt;</w:t>
      </w:r>
    </w:p>
    <w:p w14:paraId="5995ED44"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67BC4149"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r w:rsidRPr="00F3307B">
        <w:rPr>
          <w:rFonts w:ascii="Courier New" w:hAnsi="Courier New" w:cs="Courier New"/>
          <w:color w:val="000000"/>
          <w:sz w:val="17"/>
          <w:szCs w:val="17"/>
          <w:highlight w:val="white"/>
        </w:rPr>
        <w:t>A set of Exception codes, particularly the codes N</w:t>
      </w:r>
      <w:del w:id="1727" w:author="Author">
        <w:r w:rsidRPr="00F3307B">
          <w:rPr>
            <w:rFonts w:ascii="Courier New" w:hAnsi="Courier New" w:cs="Courier New"/>
            <w:color w:val="000000"/>
            <w:sz w:val="17"/>
            <w:szCs w:val="17"/>
            <w:highlight w:val="white"/>
          </w:rPr>
          <w:delText>, W</w:delText>
        </w:r>
      </w:del>
      <w:r w:rsidRPr="00F3307B">
        <w:rPr>
          <w:rFonts w:ascii="Courier New" w:hAnsi="Courier New" w:cs="Courier New"/>
          <w:color w:val="000000"/>
          <w:sz w:val="17"/>
          <w:szCs w:val="17"/>
          <w:highlight w:val="white"/>
        </w:rPr>
        <w:t xml:space="preserve"> and X, and their descriptions as defined by the IP Office, which are different from definitions in WIPO ST.37</w:t>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p>
    <w:p w14:paraId="3C2189D3"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6DB14A9A"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0000FF"/>
          <w:sz w:val="17"/>
          <w:szCs w:val="17"/>
          <w:highlight w:val="white"/>
        </w:rPr>
        <w:t>&gt;</w:t>
      </w:r>
    </w:p>
    <w:p w14:paraId="4587E5D0"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xsd:complexType</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ExceptionCodeDefinitionType</w:t>
      </w:r>
      <w:r w:rsidRPr="00F3307B">
        <w:rPr>
          <w:rFonts w:ascii="Courier New" w:hAnsi="Courier New" w:cs="Courier New"/>
          <w:color w:val="0000FF"/>
          <w:sz w:val="17"/>
          <w:szCs w:val="17"/>
          <w:highlight w:val="white"/>
        </w:rPr>
        <w:t>"&gt;</w:t>
      </w:r>
    </w:p>
    <w:p w14:paraId="09883DC0"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xsd:sequence</w:t>
      </w:r>
      <w:r w:rsidRPr="00F3307B">
        <w:rPr>
          <w:rFonts w:ascii="Courier New" w:hAnsi="Courier New" w:cs="Courier New"/>
          <w:color w:val="0000FF"/>
          <w:sz w:val="17"/>
          <w:szCs w:val="17"/>
          <w:highlight w:val="white"/>
        </w:rPr>
        <w:t>&gt;</w:t>
      </w:r>
    </w:p>
    <w:p w14:paraId="4AB5926A"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afp:ExceptionCode</w:t>
      </w:r>
      <w:r w:rsidRPr="00F3307B">
        <w:rPr>
          <w:rFonts w:ascii="Courier New" w:hAnsi="Courier New" w:cs="Courier New"/>
          <w:color w:val="0000FF"/>
          <w:sz w:val="17"/>
          <w:szCs w:val="17"/>
          <w:highlight w:val="white"/>
        </w:rPr>
        <w:t>"/&gt;</w:t>
      </w:r>
    </w:p>
    <w:p w14:paraId="32BED808"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afp:ExceptionCodeDescriptionText</w:t>
      </w:r>
      <w:r w:rsidRPr="00F3307B">
        <w:rPr>
          <w:rFonts w:ascii="Courier New" w:hAnsi="Courier New" w:cs="Courier New"/>
          <w:color w:val="0000FF"/>
          <w:sz w:val="17"/>
          <w:szCs w:val="17"/>
          <w:highlight w:val="white"/>
        </w:rPr>
        <w:t>"/&gt;</w:t>
      </w:r>
    </w:p>
    <w:p w14:paraId="5E72777B"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xsd:sequence</w:t>
      </w:r>
      <w:r w:rsidRPr="00F3307B">
        <w:rPr>
          <w:rFonts w:ascii="Courier New" w:hAnsi="Courier New" w:cs="Courier New"/>
          <w:color w:val="0000FF"/>
          <w:sz w:val="17"/>
          <w:szCs w:val="17"/>
          <w:highlight w:val="white"/>
        </w:rPr>
        <w:t>&gt;</w:t>
      </w:r>
    </w:p>
    <w:p w14:paraId="685E9BF2"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xsd:complexType</w:t>
      </w:r>
      <w:r w:rsidRPr="00F3307B">
        <w:rPr>
          <w:rFonts w:ascii="Courier New" w:hAnsi="Courier New" w:cs="Courier New"/>
          <w:color w:val="0000FF"/>
          <w:sz w:val="17"/>
          <w:szCs w:val="17"/>
          <w:highlight w:val="white"/>
        </w:rPr>
        <w:t>&gt;</w:t>
      </w:r>
    </w:p>
    <w:p w14:paraId="10919332"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ExceptionCodeDescriptionText</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type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xsd:string</w:t>
      </w:r>
      <w:r w:rsidRPr="00F3307B">
        <w:rPr>
          <w:rFonts w:ascii="Courier New" w:hAnsi="Courier New" w:cs="Courier New"/>
          <w:color w:val="0000FF"/>
          <w:sz w:val="17"/>
          <w:szCs w:val="17"/>
          <w:highlight w:val="white"/>
        </w:rPr>
        <w:t>"&gt;</w:t>
      </w:r>
    </w:p>
    <w:p w14:paraId="3BC89771"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19669F52"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r w:rsidRPr="00F3307B">
        <w:rPr>
          <w:rFonts w:ascii="Courier New" w:hAnsi="Courier New" w:cs="Courier New"/>
          <w:color w:val="000000"/>
          <w:sz w:val="17"/>
          <w:szCs w:val="17"/>
          <w:highlight w:val="white"/>
        </w:rPr>
        <w:t>A different or specific description of an exception code, which an IP Office uses in their authority file</w:t>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p>
    <w:p w14:paraId="10FADB64"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02BF5390"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0000FF"/>
          <w:sz w:val="17"/>
          <w:szCs w:val="17"/>
          <w:highlight w:val="white"/>
        </w:rPr>
        <w:t>&gt;</w:t>
      </w:r>
    </w:p>
    <w:p w14:paraId="00F572B0"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ExceptionCodeDefinitionBag</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type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afp:ExceptionCodeDefinitionBagType</w:t>
      </w:r>
      <w:r w:rsidRPr="00F3307B">
        <w:rPr>
          <w:rFonts w:ascii="Courier New" w:hAnsi="Courier New" w:cs="Courier New"/>
          <w:color w:val="0000FF"/>
          <w:sz w:val="17"/>
          <w:szCs w:val="17"/>
          <w:highlight w:val="white"/>
        </w:rPr>
        <w:t>"&gt;</w:t>
      </w:r>
    </w:p>
    <w:p w14:paraId="633D8655"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4A5744C9"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r w:rsidRPr="00F3307B">
        <w:rPr>
          <w:rFonts w:ascii="Courier New" w:hAnsi="Courier New" w:cs="Courier New"/>
          <w:color w:val="000000"/>
          <w:sz w:val="17"/>
          <w:szCs w:val="17"/>
          <w:highlight w:val="white"/>
        </w:rPr>
        <w:t>List of exception codes that have a different or specific definition in use by the IP Office rather than the definitions of exception codes defined in WIPO ST.37</w:t>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p>
    <w:p w14:paraId="10F6BEEB"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6507066D"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0000FF"/>
          <w:sz w:val="17"/>
          <w:szCs w:val="17"/>
          <w:highlight w:val="white"/>
        </w:rPr>
        <w:t>&gt;</w:t>
      </w:r>
    </w:p>
    <w:p w14:paraId="598E6142"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xsd:complexType</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ExceptionCodeDefinitionBagType</w:t>
      </w:r>
      <w:r w:rsidRPr="00F3307B">
        <w:rPr>
          <w:rFonts w:ascii="Courier New" w:hAnsi="Courier New" w:cs="Courier New"/>
          <w:color w:val="0000FF"/>
          <w:sz w:val="17"/>
          <w:szCs w:val="17"/>
          <w:highlight w:val="white"/>
        </w:rPr>
        <w:t>"&gt;</w:t>
      </w:r>
    </w:p>
    <w:p w14:paraId="4635FCC3"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xsd:sequence</w:t>
      </w:r>
      <w:r w:rsidRPr="00F3307B">
        <w:rPr>
          <w:rFonts w:ascii="Courier New" w:hAnsi="Courier New" w:cs="Courier New"/>
          <w:color w:val="FF0000"/>
          <w:sz w:val="17"/>
          <w:szCs w:val="17"/>
          <w:highlight w:val="white"/>
        </w:rPr>
        <w:t xml:space="preserve"> maxOccurs</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unbounded</w:t>
      </w:r>
      <w:r w:rsidRPr="00F3307B">
        <w:rPr>
          <w:rFonts w:ascii="Courier New" w:hAnsi="Courier New" w:cs="Courier New"/>
          <w:color w:val="0000FF"/>
          <w:sz w:val="17"/>
          <w:szCs w:val="17"/>
          <w:highlight w:val="white"/>
        </w:rPr>
        <w:t>"&gt;</w:t>
      </w:r>
    </w:p>
    <w:p w14:paraId="202EB23D"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afp:ExceptionCodeDefinition</w:t>
      </w:r>
      <w:r w:rsidRPr="00F3307B">
        <w:rPr>
          <w:rFonts w:ascii="Courier New" w:hAnsi="Courier New" w:cs="Courier New"/>
          <w:color w:val="0000FF"/>
          <w:sz w:val="17"/>
          <w:szCs w:val="17"/>
          <w:highlight w:val="white"/>
        </w:rPr>
        <w:t>"/&gt;</w:t>
      </w:r>
    </w:p>
    <w:p w14:paraId="3A788921"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xsd:sequence</w:t>
      </w:r>
      <w:r w:rsidRPr="00F3307B">
        <w:rPr>
          <w:rFonts w:ascii="Courier New" w:hAnsi="Courier New" w:cs="Courier New"/>
          <w:color w:val="0000FF"/>
          <w:sz w:val="17"/>
          <w:szCs w:val="17"/>
          <w:highlight w:val="white"/>
        </w:rPr>
        <w:t>&gt;</w:t>
      </w:r>
    </w:p>
    <w:p w14:paraId="3D318EF4"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xsd:complexType</w:t>
      </w:r>
      <w:r w:rsidRPr="00F3307B">
        <w:rPr>
          <w:rFonts w:ascii="Courier New" w:hAnsi="Courier New" w:cs="Courier New"/>
          <w:color w:val="0000FF"/>
          <w:sz w:val="17"/>
          <w:szCs w:val="17"/>
          <w:highlight w:val="white"/>
        </w:rPr>
        <w:t>&gt;</w:t>
      </w:r>
    </w:p>
    <w:p w14:paraId="314609EC"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xsd:simpleType</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ExceptionCodeType</w:t>
      </w:r>
      <w:r w:rsidRPr="00F3307B">
        <w:rPr>
          <w:rFonts w:ascii="Courier New" w:hAnsi="Courier New" w:cs="Courier New"/>
          <w:color w:val="0000FF"/>
          <w:sz w:val="17"/>
          <w:szCs w:val="17"/>
          <w:highlight w:val="white"/>
        </w:rPr>
        <w:t>"&gt;</w:t>
      </w:r>
    </w:p>
    <w:p w14:paraId="66F7700F"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xsd:restriction</w:t>
      </w:r>
      <w:r w:rsidRPr="00F3307B">
        <w:rPr>
          <w:rFonts w:ascii="Courier New" w:hAnsi="Courier New" w:cs="Courier New"/>
          <w:color w:val="FF0000"/>
          <w:sz w:val="17"/>
          <w:szCs w:val="17"/>
          <w:highlight w:val="white"/>
        </w:rPr>
        <w:t xml:space="preserve"> base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xsd:token</w:t>
      </w:r>
      <w:r w:rsidRPr="00F3307B">
        <w:rPr>
          <w:rFonts w:ascii="Courier New" w:hAnsi="Courier New" w:cs="Courier New"/>
          <w:color w:val="0000FF"/>
          <w:sz w:val="17"/>
          <w:szCs w:val="17"/>
          <w:highlight w:val="white"/>
        </w:rPr>
        <w:t>"&gt;</w:t>
      </w:r>
    </w:p>
    <w:p w14:paraId="3D92DAAC"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xsd:enumeration</w:t>
      </w:r>
      <w:r w:rsidRPr="00F3307B">
        <w:rPr>
          <w:rFonts w:ascii="Courier New" w:hAnsi="Courier New" w:cs="Courier New"/>
          <w:color w:val="FF0000"/>
          <w:sz w:val="17"/>
          <w:szCs w:val="17"/>
          <w:highlight w:val="white"/>
        </w:rPr>
        <w:t xml:space="preserve"> value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C</w:t>
      </w:r>
      <w:r w:rsidRPr="00F3307B">
        <w:rPr>
          <w:rFonts w:ascii="Courier New" w:hAnsi="Courier New" w:cs="Courier New"/>
          <w:color w:val="0000FF"/>
          <w:sz w:val="17"/>
          <w:szCs w:val="17"/>
          <w:highlight w:val="white"/>
        </w:rPr>
        <w:t>"&gt;</w:t>
      </w:r>
    </w:p>
    <w:p w14:paraId="45DBCF8D"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728" w:author="Author">
            <w:rPr>
              <w:rFonts w:ascii="Courier New" w:hAnsi="Courier New"/>
              <w:color w:val="000000"/>
              <w:highlight w:val="white"/>
              <w:lang w:val="fr-FR"/>
            </w:rPr>
          </w:rPrChang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Change w:id="1729" w:author="Author">
            <w:rPr>
              <w:rFonts w:ascii="Courier New" w:hAnsi="Courier New"/>
              <w:color w:val="0000FF"/>
              <w:highlight w:val="white"/>
              <w:lang w:val="fr-FR"/>
            </w:rPr>
          </w:rPrChange>
        </w:rPr>
        <w:t>&lt;</w:t>
      </w:r>
      <w:r w:rsidRPr="00F3307B">
        <w:rPr>
          <w:rFonts w:ascii="Courier New" w:hAnsi="Courier New" w:cs="Courier New"/>
          <w:color w:val="800000"/>
          <w:sz w:val="17"/>
          <w:szCs w:val="17"/>
          <w:highlight w:val="white"/>
          <w:rPrChange w:id="1730" w:author="Author">
            <w:rPr>
              <w:rFonts w:ascii="Courier New" w:hAnsi="Courier New"/>
              <w:color w:val="800000"/>
              <w:highlight w:val="white"/>
              <w:lang w:val="fr-FR"/>
            </w:rPr>
          </w:rPrChange>
        </w:rPr>
        <w:t>xsd:annotation</w:t>
      </w:r>
      <w:r w:rsidRPr="00F3307B">
        <w:rPr>
          <w:rFonts w:ascii="Courier New" w:hAnsi="Courier New" w:cs="Courier New"/>
          <w:color w:val="0000FF"/>
          <w:sz w:val="17"/>
          <w:szCs w:val="17"/>
          <w:highlight w:val="white"/>
          <w:rPrChange w:id="1731" w:author="Author">
            <w:rPr>
              <w:rFonts w:ascii="Courier New" w:hAnsi="Courier New"/>
              <w:color w:val="0000FF"/>
              <w:highlight w:val="white"/>
              <w:lang w:val="fr-FR"/>
            </w:rPr>
          </w:rPrChange>
        </w:rPr>
        <w:t>&gt;</w:t>
      </w:r>
    </w:p>
    <w:p w14:paraId="1CB6309D"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1732" w:author="Author">
            <w:rPr>
              <w:rFonts w:ascii="Courier New" w:hAnsi="Courier New"/>
              <w:color w:val="000000"/>
              <w:highlight w:val="white"/>
              <w:lang w:val="fr-CH"/>
            </w:rPr>
          </w:rPrChange>
        </w:rPr>
      </w:pPr>
      <w:r w:rsidRPr="00F3307B">
        <w:rPr>
          <w:rFonts w:ascii="Courier New" w:hAnsi="Courier New" w:cs="Courier New"/>
          <w:color w:val="000000"/>
          <w:sz w:val="17"/>
          <w:szCs w:val="17"/>
          <w:highlight w:val="white"/>
          <w:rPrChange w:id="1733" w:author="Author">
            <w:rPr>
              <w:rFonts w:ascii="Courier New" w:hAnsi="Courier New"/>
              <w:color w:val="000000"/>
              <w:highlight w:val="white"/>
              <w:lang w:val="fr-FR"/>
            </w:rPr>
          </w:rPrChange>
        </w:rPr>
        <w:tab/>
      </w:r>
      <w:r w:rsidRPr="00F3307B">
        <w:rPr>
          <w:rFonts w:ascii="Courier New" w:hAnsi="Courier New" w:cs="Courier New"/>
          <w:color w:val="000000"/>
          <w:sz w:val="17"/>
          <w:szCs w:val="17"/>
          <w:highlight w:val="white"/>
          <w:rPrChange w:id="1734" w:author="Author">
            <w:rPr>
              <w:rFonts w:ascii="Courier New" w:hAnsi="Courier New"/>
              <w:color w:val="000000"/>
              <w:highlight w:val="white"/>
              <w:lang w:val="fr-FR"/>
            </w:rPr>
          </w:rPrChange>
        </w:rPr>
        <w:tab/>
      </w:r>
      <w:r w:rsidRPr="00F3307B">
        <w:rPr>
          <w:rFonts w:ascii="Courier New" w:hAnsi="Courier New" w:cs="Courier New"/>
          <w:color w:val="000000"/>
          <w:sz w:val="17"/>
          <w:szCs w:val="17"/>
          <w:highlight w:val="white"/>
          <w:rPrChange w:id="1735" w:author="Author">
            <w:rPr>
              <w:rFonts w:ascii="Courier New" w:hAnsi="Courier New"/>
              <w:color w:val="000000"/>
              <w:highlight w:val="white"/>
              <w:lang w:val="fr-FR"/>
            </w:rPr>
          </w:rPrChange>
        </w:rPr>
        <w:tab/>
      </w:r>
      <w:r w:rsidRPr="00F3307B">
        <w:rPr>
          <w:rFonts w:ascii="Courier New" w:hAnsi="Courier New" w:cs="Courier New"/>
          <w:color w:val="000000"/>
          <w:sz w:val="17"/>
          <w:szCs w:val="17"/>
          <w:highlight w:val="white"/>
          <w:rPrChange w:id="1736" w:author="Author">
            <w:rPr>
              <w:rFonts w:ascii="Courier New" w:hAnsi="Courier New"/>
              <w:color w:val="000000"/>
              <w:highlight w:val="white"/>
              <w:lang w:val="fr-FR"/>
            </w:rPr>
          </w:rPrChange>
        </w:rPr>
        <w:tab/>
      </w:r>
      <w:r w:rsidRPr="00F3307B">
        <w:rPr>
          <w:rFonts w:ascii="Courier New" w:hAnsi="Courier New" w:cs="Courier New"/>
          <w:color w:val="000000"/>
          <w:sz w:val="17"/>
          <w:szCs w:val="17"/>
          <w:highlight w:val="white"/>
          <w:rPrChange w:id="1737" w:author="Author">
            <w:rPr>
              <w:rFonts w:ascii="Courier New" w:hAnsi="Courier New"/>
              <w:color w:val="000000"/>
              <w:highlight w:val="white"/>
              <w:lang w:val="fr-FR"/>
            </w:rPr>
          </w:rPrChange>
        </w:rPr>
        <w:tab/>
      </w:r>
      <w:r w:rsidRPr="00F3307B">
        <w:rPr>
          <w:rFonts w:ascii="Courier New" w:hAnsi="Courier New" w:cs="Courier New"/>
          <w:color w:val="0000FF"/>
          <w:sz w:val="17"/>
          <w:szCs w:val="17"/>
          <w:highlight w:val="white"/>
          <w:rPrChange w:id="1738" w:author="Author">
            <w:rPr>
              <w:rFonts w:ascii="Courier New" w:hAnsi="Courier New"/>
              <w:color w:val="0000FF"/>
              <w:highlight w:val="white"/>
              <w:lang w:val="fr-CH"/>
            </w:rPr>
          </w:rPrChange>
        </w:rPr>
        <w:t>&lt;</w:t>
      </w:r>
      <w:r w:rsidRPr="00F3307B">
        <w:rPr>
          <w:rFonts w:ascii="Courier New" w:hAnsi="Courier New" w:cs="Courier New"/>
          <w:color w:val="800000"/>
          <w:sz w:val="17"/>
          <w:szCs w:val="17"/>
          <w:highlight w:val="white"/>
          <w:rPrChange w:id="1739" w:author="Author">
            <w:rPr>
              <w:rFonts w:ascii="Courier New" w:hAnsi="Courier New"/>
              <w:color w:val="800000"/>
              <w:highlight w:val="white"/>
              <w:lang w:val="fr-CH"/>
            </w:rPr>
          </w:rPrChange>
        </w:rPr>
        <w:t>xsd:documentation</w:t>
      </w:r>
      <w:r w:rsidRPr="00F3307B">
        <w:rPr>
          <w:rFonts w:ascii="Courier New" w:hAnsi="Courier New" w:cs="Courier New"/>
          <w:color w:val="0000FF"/>
          <w:sz w:val="17"/>
          <w:szCs w:val="17"/>
          <w:highlight w:val="white"/>
          <w:rPrChange w:id="1740" w:author="Author">
            <w:rPr>
              <w:rFonts w:ascii="Courier New" w:hAnsi="Courier New"/>
              <w:color w:val="0000FF"/>
              <w:highlight w:val="white"/>
              <w:lang w:val="fr-CH"/>
            </w:rPr>
          </w:rPrChange>
        </w:rPr>
        <w:t>&gt;</w:t>
      </w:r>
      <w:del w:id="1741" w:author="Author">
        <w:r w:rsidRPr="00F3307B">
          <w:rPr>
            <w:rFonts w:ascii="Courier New" w:hAnsi="Courier New" w:cs="Courier New"/>
            <w:color w:val="000000"/>
            <w:sz w:val="17"/>
            <w:szCs w:val="17"/>
            <w:highlight w:val="white"/>
          </w:rPr>
          <w:delText>Defective publication documents</w:delText>
        </w:r>
      </w:del>
      <w:ins w:id="1742" w:author="Author">
        <w:r w:rsidRPr="00F3307B">
          <w:rPr>
            <w:rFonts w:ascii="Courier New" w:hAnsi="Courier New" w:cs="Courier New"/>
            <w:color w:val="000000"/>
            <w:sz w:val="17"/>
            <w:szCs w:val="17"/>
            <w:highlight w:val="white"/>
            <w:rPrChange w:id="1743" w:author="Author">
              <w:rPr>
                <w:rFonts w:ascii="Consolas" w:hAnsi="Consolas" w:cs="Consolas"/>
                <w:color w:val="000000"/>
                <w:szCs w:val="17"/>
                <w:highlight w:val="white"/>
              </w:rPr>
            </w:rPrChange>
          </w:rPr>
          <w:t>Publication document which is corrupted so that not all of the text is searchable</w:t>
        </w:r>
      </w:ins>
      <w:r w:rsidRPr="00F3307B">
        <w:rPr>
          <w:rFonts w:ascii="Courier New" w:hAnsi="Courier New" w:cs="Courier New"/>
          <w:color w:val="0000FF"/>
          <w:sz w:val="17"/>
          <w:szCs w:val="17"/>
          <w:highlight w:val="white"/>
          <w:rPrChange w:id="1744" w:author="Author">
            <w:rPr>
              <w:rFonts w:ascii="Courier New" w:hAnsi="Courier New"/>
              <w:color w:val="0000FF"/>
              <w:highlight w:val="white"/>
              <w:lang w:val="fr-CH"/>
            </w:rPr>
          </w:rPrChange>
        </w:rPr>
        <w:t>&lt;/</w:t>
      </w:r>
      <w:r w:rsidRPr="00F3307B">
        <w:rPr>
          <w:rFonts w:ascii="Courier New" w:hAnsi="Courier New" w:cs="Courier New"/>
          <w:color w:val="800000"/>
          <w:sz w:val="17"/>
          <w:szCs w:val="17"/>
          <w:highlight w:val="white"/>
          <w:rPrChange w:id="1745" w:author="Author">
            <w:rPr>
              <w:rFonts w:ascii="Courier New" w:hAnsi="Courier New"/>
              <w:color w:val="800000"/>
              <w:highlight w:val="white"/>
              <w:lang w:val="fr-CH"/>
            </w:rPr>
          </w:rPrChange>
        </w:rPr>
        <w:t>xsd:documentation</w:t>
      </w:r>
      <w:r w:rsidRPr="00F3307B">
        <w:rPr>
          <w:rFonts w:ascii="Courier New" w:hAnsi="Courier New" w:cs="Courier New"/>
          <w:color w:val="0000FF"/>
          <w:sz w:val="17"/>
          <w:szCs w:val="17"/>
          <w:highlight w:val="white"/>
          <w:rPrChange w:id="1746" w:author="Author">
            <w:rPr>
              <w:rFonts w:ascii="Courier New" w:hAnsi="Courier New"/>
              <w:color w:val="0000FF"/>
              <w:highlight w:val="white"/>
              <w:lang w:val="fr-CH"/>
            </w:rPr>
          </w:rPrChange>
        </w:rPr>
        <w:t>&gt;</w:t>
      </w:r>
    </w:p>
    <w:p w14:paraId="1473A917"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Change w:id="1747" w:author="Author">
            <w:rPr>
              <w:rFonts w:ascii="Courier New" w:hAnsi="Courier New"/>
              <w:color w:val="000000"/>
              <w:highlight w:val="white"/>
              <w:lang w:val="fr-CH"/>
            </w:rPr>
          </w:rPrChange>
        </w:rPr>
        <w:tab/>
      </w:r>
      <w:r w:rsidRPr="00F3307B">
        <w:rPr>
          <w:rFonts w:ascii="Courier New" w:hAnsi="Courier New" w:cs="Courier New"/>
          <w:color w:val="000000"/>
          <w:sz w:val="17"/>
          <w:szCs w:val="17"/>
          <w:highlight w:val="white"/>
          <w:rPrChange w:id="1748" w:author="Author">
            <w:rPr>
              <w:rFonts w:ascii="Courier New" w:hAnsi="Courier New"/>
              <w:color w:val="000000"/>
              <w:highlight w:val="white"/>
              <w:lang w:val="fr-CH"/>
            </w:rPr>
          </w:rPrChange>
        </w:rPr>
        <w:tab/>
      </w:r>
      <w:r w:rsidRPr="00F3307B">
        <w:rPr>
          <w:rFonts w:ascii="Courier New" w:hAnsi="Courier New" w:cs="Courier New"/>
          <w:color w:val="000000"/>
          <w:sz w:val="17"/>
          <w:szCs w:val="17"/>
          <w:highlight w:val="white"/>
          <w:rPrChange w:id="1749" w:author="Author">
            <w:rPr>
              <w:rFonts w:ascii="Courier New" w:hAnsi="Courier New"/>
              <w:color w:val="000000"/>
              <w:highlight w:val="white"/>
              <w:lang w:val="fr-CH"/>
            </w:rPr>
          </w:rPrChange>
        </w:rPr>
        <w:tab/>
      </w:r>
      <w:r w:rsidRPr="00F3307B">
        <w:rPr>
          <w:rFonts w:ascii="Courier New" w:hAnsi="Courier New" w:cs="Courier New"/>
          <w:color w:val="000000"/>
          <w:sz w:val="17"/>
          <w:szCs w:val="17"/>
          <w:highlight w:val="white"/>
          <w:rPrChange w:id="1750" w:author="Author">
            <w:rPr>
              <w:rFonts w:ascii="Courier New" w:hAnsi="Courier New"/>
              <w:color w:val="000000"/>
              <w:highlight w:val="white"/>
              <w:lang w:val="fr-CH"/>
            </w:rPr>
          </w:rPrChang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342A97B8"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xsd:enumeration</w:t>
      </w:r>
      <w:r w:rsidRPr="00F3307B">
        <w:rPr>
          <w:rFonts w:ascii="Courier New" w:hAnsi="Courier New" w:cs="Courier New"/>
          <w:color w:val="0000FF"/>
          <w:sz w:val="17"/>
          <w:szCs w:val="17"/>
          <w:highlight w:val="white"/>
        </w:rPr>
        <w:t>&gt;</w:t>
      </w:r>
    </w:p>
    <w:p w14:paraId="610B48CE"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xsd:enumeration</w:t>
      </w:r>
      <w:r w:rsidRPr="00F3307B">
        <w:rPr>
          <w:rFonts w:ascii="Courier New" w:hAnsi="Courier New" w:cs="Courier New"/>
          <w:color w:val="FF0000"/>
          <w:sz w:val="17"/>
          <w:szCs w:val="17"/>
          <w:highlight w:val="white"/>
        </w:rPr>
        <w:t xml:space="preserve"> value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D</w:t>
      </w:r>
      <w:r w:rsidRPr="00F3307B">
        <w:rPr>
          <w:rFonts w:ascii="Courier New" w:hAnsi="Courier New" w:cs="Courier New"/>
          <w:color w:val="0000FF"/>
          <w:sz w:val="17"/>
          <w:szCs w:val="17"/>
          <w:highlight w:val="white"/>
        </w:rPr>
        <w:t>"&gt;</w:t>
      </w:r>
    </w:p>
    <w:p w14:paraId="08F4F44F"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384D3CA3"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del w:id="1751" w:author="Author">
        <w:r w:rsidRPr="00F3307B">
          <w:rPr>
            <w:rFonts w:ascii="Courier New" w:hAnsi="Courier New" w:cs="Courier New"/>
            <w:color w:val="000000"/>
            <w:sz w:val="17"/>
            <w:szCs w:val="17"/>
            <w:highlight w:val="white"/>
          </w:rPr>
          <w:delText>The</w:delText>
        </w:r>
      </w:del>
      <w:ins w:id="1752" w:author="Author">
        <w:r w:rsidRPr="00F3307B">
          <w:rPr>
            <w:rFonts w:ascii="Courier New" w:hAnsi="Courier New" w:cs="Courier New"/>
            <w:color w:val="000000"/>
            <w:sz w:val="17"/>
            <w:szCs w:val="17"/>
            <w:highlight w:val="white"/>
            <w:rPrChange w:id="1753" w:author="Author">
              <w:rPr>
                <w:rFonts w:ascii="Consolas" w:hAnsi="Consolas" w:cs="Consolas"/>
                <w:color w:val="000000"/>
                <w:szCs w:val="17"/>
                <w:highlight w:val="white"/>
              </w:rPr>
            </w:rPrChange>
          </w:rPr>
          <w:t>Publication</w:t>
        </w:r>
      </w:ins>
      <w:r w:rsidRPr="00F3307B">
        <w:rPr>
          <w:rFonts w:ascii="Courier New" w:hAnsi="Courier New" w:cs="Courier New"/>
          <w:color w:val="000000"/>
          <w:sz w:val="17"/>
          <w:szCs w:val="17"/>
          <w:highlight w:val="white"/>
        </w:rPr>
        <w:t xml:space="preserve"> document </w:t>
      </w:r>
      <w:del w:id="1754" w:author="Author">
        <w:r w:rsidRPr="00F3307B">
          <w:rPr>
            <w:rFonts w:ascii="Courier New" w:hAnsi="Courier New" w:cs="Courier New"/>
            <w:color w:val="000000"/>
            <w:sz w:val="17"/>
            <w:szCs w:val="17"/>
            <w:highlight w:val="white"/>
          </w:rPr>
          <w:delText>was</w:delText>
        </w:r>
      </w:del>
      <w:ins w:id="1755" w:author="Author">
        <w:r w:rsidRPr="00F3307B">
          <w:rPr>
            <w:rFonts w:ascii="Courier New" w:hAnsi="Courier New" w:cs="Courier New"/>
            <w:color w:val="000000"/>
            <w:sz w:val="17"/>
            <w:szCs w:val="17"/>
            <w:highlight w:val="white"/>
            <w:rPrChange w:id="1756" w:author="Author">
              <w:rPr>
                <w:rFonts w:ascii="Consolas" w:hAnsi="Consolas" w:cs="Consolas"/>
                <w:color w:val="000000"/>
                <w:szCs w:val="17"/>
                <w:highlight w:val="white"/>
              </w:rPr>
            </w:rPrChange>
          </w:rPr>
          <w:t>which</w:t>
        </w:r>
      </w:ins>
      <w:r w:rsidRPr="00F3307B">
        <w:rPr>
          <w:rFonts w:ascii="Courier New" w:hAnsi="Courier New" w:cs="Courier New"/>
          <w:color w:val="000000"/>
          <w:sz w:val="17"/>
          <w:szCs w:val="17"/>
          <w:highlight w:val="white"/>
        </w:rPr>
        <w:t xml:space="preserve"> deleted after the publication</w:t>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p>
    <w:p w14:paraId="061C0D10"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7D2DDC1A"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xsd:enumeration</w:t>
      </w:r>
      <w:r w:rsidRPr="00F3307B">
        <w:rPr>
          <w:rFonts w:ascii="Courier New" w:hAnsi="Courier New" w:cs="Courier New"/>
          <w:color w:val="0000FF"/>
          <w:sz w:val="17"/>
          <w:szCs w:val="17"/>
          <w:highlight w:val="white"/>
        </w:rPr>
        <w:t>&gt;</w:t>
      </w:r>
    </w:p>
    <w:p w14:paraId="6361C19C"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xsd:enumeration</w:t>
      </w:r>
      <w:r w:rsidRPr="00F3307B">
        <w:rPr>
          <w:rFonts w:ascii="Courier New" w:hAnsi="Courier New" w:cs="Courier New"/>
          <w:color w:val="FF0000"/>
          <w:sz w:val="17"/>
          <w:szCs w:val="17"/>
          <w:highlight w:val="white"/>
        </w:rPr>
        <w:t xml:space="preserve"> value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E</w:t>
      </w:r>
      <w:r w:rsidRPr="00F3307B">
        <w:rPr>
          <w:rFonts w:ascii="Courier New" w:hAnsi="Courier New" w:cs="Courier New"/>
          <w:color w:val="0000FF"/>
          <w:sz w:val="17"/>
          <w:szCs w:val="17"/>
          <w:highlight w:val="white"/>
        </w:rPr>
        <w:t>"&gt;</w:t>
      </w:r>
    </w:p>
    <w:p w14:paraId="384D7ABA"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0F6A117B"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r w:rsidRPr="00F3307B">
        <w:rPr>
          <w:rFonts w:ascii="Courier New" w:hAnsi="Courier New" w:cs="Courier New"/>
          <w:color w:val="000000"/>
          <w:sz w:val="17"/>
          <w:szCs w:val="17"/>
          <w:highlight w:val="white"/>
        </w:rPr>
        <w:t>Publication number allocated by the IPO representing a PCT national/regional phase entry (for example Euro-PCT). No corresponding document published. A Euro-PCT application is an international (PCT) patent application that entered the European regional phase</w:t>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p>
    <w:p w14:paraId="732D6257"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2F228876"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xsd:enumeration</w:t>
      </w:r>
      <w:r w:rsidRPr="00F3307B">
        <w:rPr>
          <w:rFonts w:ascii="Courier New" w:hAnsi="Courier New" w:cs="Courier New"/>
          <w:color w:val="0000FF"/>
          <w:sz w:val="17"/>
          <w:szCs w:val="17"/>
          <w:highlight w:val="white"/>
        </w:rPr>
        <w:t>&gt;</w:t>
      </w:r>
    </w:p>
    <w:p w14:paraId="5AD9DD39"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xsd:enumeration</w:t>
      </w:r>
      <w:r w:rsidRPr="00F3307B">
        <w:rPr>
          <w:rFonts w:ascii="Courier New" w:hAnsi="Courier New" w:cs="Courier New"/>
          <w:color w:val="FF0000"/>
          <w:sz w:val="17"/>
          <w:szCs w:val="17"/>
          <w:highlight w:val="white"/>
        </w:rPr>
        <w:t xml:space="preserve"> value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M</w:t>
      </w:r>
      <w:r w:rsidRPr="00F3307B">
        <w:rPr>
          <w:rFonts w:ascii="Courier New" w:hAnsi="Courier New" w:cs="Courier New"/>
          <w:color w:val="0000FF"/>
          <w:sz w:val="17"/>
          <w:szCs w:val="17"/>
          <w:highlight w:val="white"/>
        </w:rPr>
        <w:t>"&gt;</w:t>
      </w:r>
    </w:p>
    <w:p w14:paraId="7308C30C"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322FA06A"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r w:rsidRPr="00F3307B">
        <w:rPr>
          <w:rFonts w:ascii="Courier New" w:hAnsi="Courier New" w:cs="Courier New"/>
          <w:color w:val="000000"/>
          <w:sz w:val="17"/>
          <w:szCs w:val="17"/>
          <w:highlight w:val="white"/>
        </w:rPr>
        <w:t xml:space="preserve">Published document </w:t>
      </w:r>
      <w:ins w:id="1757" w:author="Author">
        <w:r w:rsidRPr="00F3307B">
          <w:rPr>
            <w:rFonts w:ascii="Courier New" w:hAnsi="Courier New" w:cs="Courier New"/>
            <w:color w:val="000000"/>
            <w:sz w:val="17"/>
            <w:szCs w:val="17"/>
            <w:highlight w:val="white"/>
            <w:rPrChange w:id="1758" w:author="Author">
              <w:rPr>
                <w:rFonts w:ascii="Consolas" w:hAnsi="Consolas" w:cs="Consolas"/>
                <w:color w:val="000000"/>
                <w:szCs w:val="17"/>
                <w:highlight w:val="white"/>
              </w:rPr>
            </w:rPrChange>
          </w:rPr>
          <w:t xml:space="preserve">which </w:t>
        </w:r>
      </w:ins>
      <w:r w:rsidRPr="00F3307B">
        <w:rPr>
          <w:rFonts w:ascii="Courier New" w:hAnsi="Courier New" w:cs="Courier New"/>
          <w:color w:val="000000"/>
          <w:sz w:val="17"/>
          <w:szCs w:val="17"/>
          <w:highlight w:val="white"/>
        </w:rPr>
        <w:t>is</w:t>
      </w:r>
      <w:ins w:id="1759" w:author="Author">
        <w:r w:rsidRPr="00F3307B">
          <w:rPr>
            <w:rFonts w:ascii="Courier New" w:hAnsi="Courier New" w:cs="Courier New"/>
            <w:color w:val="000000"/>
            <w:sz w:val="17"/>
            <w:szCs w:val="17"/>
            <w:highlight w:val="white"/>
            <w:rPrChange w:id="1760" w:author="Author">
              <w:rPr>
                <w:rFonts w:ascii="Consolas" w:hAnsi="Consolas" w:cs="Consolas"/>
                <w:color w:val="000000"/>
                <w:szCs w:val="17"/>
                <w:highlight w:val="white"/>
              </w:rPr>
            </w:rPrChange>
          </w:rPr>
          <w:t xml:space="preserve"> considered</w:t>
        </w:r>
      </w:ins>
      <w:r w:rsidRPr="00F3307B">
        <w:rPr>
          <w:rFonts w:ascii="Courier New" w:hAnsi="Courier New" w:cs="Courier New"/>
          <w:color w:val="000000"/>
          <w:sz w:val="17"/>
          <w:szCs w:val="17"/>
          <w:highlight w:val="white"/>
        </w:rPr>
        <w:t xml:space="preserve"> missing</w:t>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p>
    <w:p w14:paraId="6829E27D"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29E2C967"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xsd:enumeration</w:t>
      </w:r>
      <w:r w:rsidRPr="00F3307B">
        <w:rPr>
          <w:rFonts w:ascii="Courier New" w:hAnsi="Courier New" w:cs="Courier New"/>
          <w:color w:val="0000FF"/>
          <w:sz w:val="17"/>
          <w:szCs w:val="17"/>
          <w:highlight w:val="white"/>
        </w:rPr>
        <w:t>&gt;</w:t>
      </w:r>
    </w:p>
    <w:p w14:paraId="7C552EC9"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xsd:enumeration</w:t>
      </w:r>
      <w:r w:rsidRPr="00F3307B">
        <w:rPr>
          <w:rFonts w:ascii="Courier New" w:hAnsi="Courier New" w:cs="Courier New"/>
          <w:color w:val="FF0000"/>
          <w:sz w:val="17"/>
          <w:szCs w:val="17"/>
          <w:highlight w:val="white"/>
        </w:rPr>
        <w:t xml:space="preserve"> value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N</w:t>
      </w:r>
      <w:r w:rsidRPr="00F3307B">
        <w:rPr>
          <w:rFonts w:ascii="Courier New" w:hAnsi="Courier New" w:cs="Courier New"/>
          <w:color w:val="0000FF"/>
          <w:sz w:val="17"/>
          <w:szCs w:val="17"/>
          <w:highlight w:val="white"/>
        </w:rPr>
        <w:t>"&gt;</w:t>
      </w:r>
    </w:p>
    <w:p w14:paraId="6AF0C1F7"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314DFEC4"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del w:id="1761" w:author="Author">
        <w:r w:rsidRPr="00F3307B">
          <w:rPr>
            <w:rFonts w:ascii="Courier New" w:hAnsi="Courier New" w:cs="Courier New"/>
            <w:color w:val="000000"/>
            <w:sz w:val="17"/>
            <w:szCs w:val="17"/>
            <w:highlight w:val="white"/>
          </w:rPr>
          <w:delText>This</w:delText>
        </w:r>
      </w:del>
      <w:ins w:id="1762" w:author="Author">
        <w:r w:rsidRPr="00F3307B">
          <w:rPr>
            <w:rFonts w:ascii="Courier New" w:hAnsi="Courier New" w:cs="Courier New"/>
            <w:color w:val="000000"/>
            <w:sz w:val="17"/>
            <w:szCs w:val="17"/>
            <w:highlight w:val="white"/>
            <w:rPrChange w:id="1763" w:author="Author">
              <w:rPr>
                <w:rFonts w:ascii="Consolas" w:hAnsi="Consolas" w:cs="Consolas"/>
                <w:color w:val="000000"/>
                <w:szCs w:val="17"/>
                <w:highlight w:val="white"/>
              </w:rPr>
            </w:rPrChange>
          </w:rPr>
          <w:t>The use of</w:t>
        </w:r>
      </w:ins>
      <w:r w:rsidRPr="00F3307B">
        <w:rPr>
          <w:rFonts w:ascii="Courier New" w:hAnsi="Courier New" w:cs="Courier New"/>
          <w:color w:val="000000"/>
          <w:sz w:val="17"/>
          <w:szCs w:val="17"/>
          <w:highlight w:val="white"/>
        </w:rPr>
        <w:t xml:space="preserve"> code </w:t>
      </w:r>
      <w:del w:id="1764" w:author="Author">
        <w:r w:rsidRPr="00F3307B">
          <w:rPr>
            <w:rFonts w:ascii="Courier New" w:hAnsi="Courier New" w:cs="Courier New"/>
            <w:color w:val="000000"/>
            <w:sz w:val="17"/>
            <w:szCs w:val="17"/>
            <w:highlight w:val="white"/>
          </w:rPr>
          <w:delText xml:space="preserve">is for Office internal-use and the code description for </w:delText>
        </w:r>
      </w:del>
      <w:r w:rsidRPr="00F3307B">
        <w:rPr>
          <w:rFonts w:ascii="Courier New" w:hAnsi="Courier New" w:cs="Courier New"/>
          <w:color w:val="000000"/>
          <w:sz w:val="17"/>
          <w:szCs w:val="17"/>
          <w:highlight w:val="white"/>
        </w:rPr>
        <w:t xml:space="preserve">'N' must be </w:t>
      </w:r>
      <w:del w:id="1765" w:author="Author">
        <w:r w:rsidRPr="00F3307B">
          <w:rPr>
            <w:rFonts w:ascii="Courier New" w:hAnsi="Courier New" w:cs="Courier New"/>
            <w:color w:val="000000"/>
            <w:sz w:val="17"/>
            <w:szCs w:val="17"/>
            <w:highlight w:val="white"/>
          </w:rPr>
          <w:delText>provided using ExceptionCodeDefinition, for instance</w:delText>
        </w:r>
      </w:del>
      <w:ins w:id="1766" w:author="Author">
        <w:r w:rsidRPr="00F3307B">
          <w:rPr>
            <w:rFonts w:ascii="Courier New" w:hAnsi="Courier New" w:cs="Courier New"/>
            <w:color w:val="000000"/>
            <w:sz w:val="17"/>
            <w:szCs w:val="17"/>
            <w:highlight w:val="white"/>
            <w:rPrChange w:id="1767" w:author="Author">
              <w:rPr>
                <w:rFonts w:ascii="Consolas" w:hAnsi="Consolas" w:cs="Consolas"/>
                <w:color w:val="000000"/>
                <w:szCs w:val="17"/>
                <w:highlight w:val="white"/>
              </w:rPr>
            </w:rPrChange>
          </w:rPr>
          <w:t>described</w:t>
        </w:r>
      </w:ins>
      <w:r w:rsidRPr="00F3307B">
        <w:rPr>
          <w:rFonts w:ascii="Courier New" w:hAnsi="Courier New" w:cs="Courier New"/>
          <w:color w:val="000000"/>
          <w:sz w:val="17"/>
          <w:szCs w:val="17"/>
          <w:highlight w:val="white"/>
        </w:rPr>
        <w:t xml:space="preserve"> in the IP Office's Authority Definition File</w:t>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p>
    <w:p w14:paraId="18337D8C"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0A641D42"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xsd:enumeration</w:t>
      </w:r>
      <w:r w:rsidRPr="00F3307B">
        <w:rPr>
          <w:rFonts w:ascii="Courier New" w:hAnsi="Courier New" w:cs="Courier New"/>
          <w:color w:val="0000FF"/>
          <w:sz w:val="17"/>
          <w:szCs w:val="17"/>
          <w:highlight w:val="white"/>
        </w:rPr>
        <w:t>&gt;</w:t>
      </w:r>
    </w:p>
    <w:p w14:paraId="3DC325B3"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xsd:enumeration</w:t>
      </w:r>
      <w:r w:rsidRPr="00F3307B">
        <w:rPr>
          <w:rFonts w:ascii="Courier New" w:hAnsi="Courier New" w:cs="Courier New"/>
          <w:color w:val="FF0000"/>
          <w:sz w:val="17"/>
          <w:szCs w:val="17"/>
          <w:highlight w:val="white"/>
        </w:rPr>
        <w:t xml:space="preserve"> value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P</w:t>
      </w:r>
      <w:r w:rsidRPr="00F3307B">
        <w:rPr>
          <w:rFonts w:ascii="Courier New" w:hAnsi="Courier New" w:cs="Courier New"/>
          <w:color w:val="0000FF"/>
          <w:sz w:val="17"/>
          <w:szCs w:val="17"/>
          <w:highlight w:val="white"/>
        </w:rPr>
        <w:t>"&gt;</w:t>
      </w:r>
    </w:p>
    <w:p w14:paraId="028A0AC4"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04CBA04D"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del w:id="1768" w:author="Author">
        <w:r w:rsidRPr="00F3307B">
          <w:rPr>
            <w:rFonts w:ascii="Courier New" w:hAnsi="Courier New" w:cs="Courier New"/>
            <w:color w:val="000000"/>
            <w:sz w:val="17"/>
            <w:szCs w:val="17"/>
            <w:highlight w:val="white"/>
          </w:rPr>
          <w:delText>Document</w:delText>
        </w:r>
      </w:del>
      <w:ins w:id="1769" w:author="Author">
        <w:r w:rsidRPr="00F3307B">
          <w:rPr>
            <w:rFonts w:ascii="Courier New" w:hAnsi="Courier New" w:cs="Courier New"/>
            <w:color w:val="000000"/>
            <w:sz w:val="17"/>
            <w:szCs w:val="17"/>
            <w:highlight w:val="white"/>
            <w:rPrChange w:id="1770" w:author="Author">
              <w:rPr>
                <w:rFonts w:ascii="Consolas" w:hAnsi="Consolas" w:cs="Consolas"/>
                <w:color w:val="000000"/>
                <w:szCs w:val="17"/>
                <w:highlight w:val="white"/>
              </w:rPr>
            </w:rPrChange>
          </w:rPr>
          <w:t>Publication document which</w:t>
        </w:r>
      </w:ins>
      <w:r w:rsidRPr="00F3307B">
        <w:rPr>
          <w:rFonts w:ascii="Courier New" w:hAnsi="Courier New" w:cs="Courier New"/>
          <w:color w:val="000000"/>
          <w:sz w:val="17"/>
          <w:szCs w:val="17"/>
          <w:highlight w:val="white"/>
        </w:rPr>
        <w:t xml:space="preserve"> available only on paper</w:t>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p>
    <w:p w14:paraId="12D16C11" w14:textId="77777777" w:rsidR="00F3307B" w:rsidRPr="00F3307B" w:rsidRDefault="00F3307B" w:rsidP="00F3307B">
      <w:pPr>
        <w:autoSpaceDE w:val="0"/>
        <w:autoSpaceDN w:val="0"/>
        <w:adjustRightInd w:val="0"/>
        <w:rPr>
          <w:del w:id="1771" w:author="Author"/>
          <w:rFonts w:ascii="Courier New" w:hAnsi="Courier New" w:cs="Courier New"/>
          <w:color w:val="000000"/>
          <w:sz w:val="17"/>
          <w:szCs w:val="17"/>
          <w:highlight w:val="white"/>
        </w:rPr>
      </w:pPr>
      <w:del w:id="1772"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delText>&lt;/</w:delText>
        </w:r>
        <w:r w:rsidRPr="00F3307B">
          <w:rPr>
            <w:rFonts w:ascii="Courier New" w:hAnsi="Courier New" w:cs="Courier New"/>
            <w:color w:val="800000"/>
            <w:sz w:val="17"/>
            <w:szCs w:val="17"/>
            <w:highlight w:val="white"/>
          </w:rPr>
          <w:delText>xsd:annotation</w:delText>
        </w:r>
        <w:r w:rsidRPr="00F3307B">
          <w:rPr>
            <w:rFonts w:ascii="Courier New" w:hAnsi="Courier New" w:cs="Courier New"/>
            <w:color w:val="0000FF"/>
            <w:sz w:val="17"/>
            <w:szCs w:val="17"/>
            <w:highlight w:val="white"/>
          </w:rPr>
          <w:delText>&gt;</w:delText>
        </w:r>
      </w:del>
    </w:p>
    <w:p w14:paraId="072B743A" w14:textId="77777777" w:rsidR="00F3307B" w:rsidRPr="00F3307B" w:rsidRDefault="00F3307B" w:rsidP="00F3307B">
      <w:pPr>
        <w:autoSpaceDE w:val="0"/>
        <w:autoSpaceDN w:val="0"/>
        <w:adjustRightInd w:val="0"/>
        <w:rPr>
          <w:del w:id="1773" w:author="Author"/>
          <w:rFonts w:ascii="Courier New" w:hAnsi="Courier New" w:cs="Courier New"/>
          <w:color w:val="000000"/>
          <w:sz w:val="17"/>
          <w:szCs w:val="17"/>
          <w:highlight w:val="white"/>
        </w:rPr>
      </w:pPr>
      <w:del w:id="1774"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delText>&lt;/</w:delText>
        </w:r>
        <w:r w:rsidRPr="00F3307B">
          <w:rPr>
            <w:rFonts w:ascii="Courier New" w:hAnsi="Courier New" w:cs="Courier New"/>
            <w:color w:val="800000"/>
            <w:sz w:val="17"/>
            <w:szCs w:val="17"/>
            <w:highlight w:val="white"/>
          </w:rPr>
          <w:delText>xsd:enumeration</w:delText>
        </w:r>
        <w:r w:rsidRPr="00F3307B">
          <w:rPr>
            <w:rFonts w:ascii="Courier New" w:hAnsi="Courier New" w:cs="Courier New"/>
            <w:color w:val="0000FF"/>
            <w:sz w:val="17"/>
            <w:szCs w:val="17"/>
            <w:highlight w:val="white"/>
          </w:rPr>
          <w:delText>&gt;</w:delText>
        </w:r>
      </w:del>
    </w:p>
    <w:p w14:paraId="2916982C" w14:textId="77777777" w:rsidR="00F3307B" w:rsidRPr="00F3307B" w:rsidRDefault="00F3307B" w:rsidP="00F3307B">
      <w:pPr>
        <w:autoSpaceDE w:val="0"/>
        <w:autoSpaceDN w:val="0"/>
        <w:adjustRightInd w:val="0"/>
        <w:rPr>
          <w:del w:id="1775" w:author="Author"/>
          <w:rFonts w:ascii="Courier New" w:hAnsi="Courier New" w:cs="Courier New"/>
          <w:color w:val="000000"/>
          <w:sz w:val="17"/>
          <w:szCs w:val="17"/>
          <w:highlight w:val="white"/>
        </w:rPr>
      </w:pPr>
      <w:del w:id="1776"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delText>&lt;</w:delText>
        </w:r>
        <w:r w:rsidRPr="00F3307B">
          <w:rPr>
            <w:rFonts w:ascii="Courier New" w:hAnsi="Courier New" w:cs="Courier New"/>
            <w:color w:val="800000"/>
            <w:sz w:val="17"/>
            <w:szCs w:val="17"/>
            <w:highlight w:val="white"/>
          </w:rPr>
          <w:delText>xsd:enumeration</w:delText>
        </w:r>
        <w:r w:rsidRPr="00F3307B">
          <w:rPr>
            <w:rFonts w:ascii="Courier New" w:hAnsi="Courier New" w:cs="Courier New"/>
            <w:color w:val="FF0000"/>
            <w:sz w:val="17"/>
            <w:szCs w:val="17"/>
            <w:highlight w:val="white"/>
          </w:rPr>
          <w:delText xml:space="preserve"> value</w:delText>
        </w:r>
        <w:r w:rsidRPr="00F3307B">
          <w:rPr>
            <w:rFonts w:ascii="Courier New" w:hAnsi="Courier New" w:cs="Courier New"/>
            <w:color w:val="0000FF"/>
            <w:sz w:val="17"/>
            <w:szCs w:val="17"/>
            <w:highlight w:val="white"/>
          </w:rPr>
          <w:delText>="</w:delText>
        </w:r>
        <w:r w:rsidRPr="00F3307B">
          <w:rPr>
            <w:rFonts w:ascii="Courier New" w:hAnsi="Courier New" w:cs="Courier New"/>
            <w:color w:val="000000"/>
            <w:sz w:val="17"/>
            <w:szCs w:val="17"/>
            <w:highlight w:val="white"/>
          </w:rPr>
          <w:delText>R</w:delText>
        </w:r>
        <w:r w:rsidRPr="00F3307B">
          <w:rPr>
            <w:rFonts w:ascii="Courier New" w:hAnsi="Courier New" w:cs="Courier New"/>
            <w:color w:val="0000FF"/>
            <w:sz w:val="17"/>
            <w:szCs w:val="17"/>
            <w:highlight w:val="white"/>
          </w:rPr>
          <w:delText>"&gt;</w:delText>
        </w:r>
      </w:del>
    </w:p>
    <w:p w14:paraId="62D88991" w14:textId="77777777" w:rsidR="00F3307B" w:rsidRPr="00F3307B" w:rsidRDefault="00F3307B" w:rsidP="00F3307B">
      <w:pPr>
        <w:autoSpaceDE w:val="0"/>
        <w:autoSpaceDN w:val="0"/>
        <w:adjustRightInd w:val="0"/>
        <w:rPr>
          <w:del w:id="1777" w:author="Author"/>
          <w:rFonts w:ascii="Courier New" w:hAnsi="Courier New" w:cs="Courier New"/>
          <w:color w:val="000000"/>
          <w:sz w:val="17"/>
          <w:szCs w:val="17"/>
          <w:highlight w:val="white"/>
        </w:rPr>
      </w:pPr>
      <w:del w:id="1778"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delText>&lt;</w:delText>
        </w:r>
        <w:r w:rsidRPr="00F3307B">
          <w:rPr>
            <w:rFonts w:ascii="Courier New" w:hAnsi="Courier New" w:cs="Courier New"/>
            <w:color w:val="800000"/>
            <w:sz w:val="17"/>
            <w:szCs w:val="17"/>
            <w:highlight w:val="white"/>
          </w:rPr>
          <w:delText>xsd:annotation</w:delText>
        </w:r>
        <w:r w:rsidRPr="00F3307B">
          <w:rPr>
            <w:rFonts w:ascii="Courier New" w:hAnsi="Courier New" w:cs="Courier New"/>
            <w:color w:val="0000FF"/>
            <w:sz w:val="17"/>
            <w:szCs w:val="17"/>
            <w:highlight w:val="white"/>
          </w:rPr>
          <w:delText>&gt;</w:delText>
        </w:r>
      </w:del>
    </w:p>
    <w:p w14:paraId="28225D00" w14:textId="77777777" w:rsidR="00F3307B" w:rsidRPr="00F3307B" w:rsidRDefault="00F3307B" w:rsidP="00F3307B">
      <w:pPr>
        <w:autoSpaceDE w:val="0"/>
        <w:autoSpaceDN w:val="0"/>
        <w:adjustRightInd w:val="0"/>
        <w:rPr>
          <w:del w:id="1779" w:author="Author"/>
          <w:rFonts w:ascii="Courier New" w:hAnsi="Courier New" w:cs="Courier New"/>
          <w:color w:val="000000"/>
          <w:sz w:val="17"/>
          <w:szCs w:val="17"/>
          <w:highlight w:val="white"/>
        </w:rPr>
      </w:pPr>
      <w:del w:id="1780"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delText>&lt;</w:delText>
        </w:r>
        <w:r w:rsidRPr="00F3307B">
          <w:rPr>
            <w:rFonts w:ascii="Courier New" w:hAnsi="Courier New" w:cs="Courier New"/>
            <w:color w:val="800000"/>
            <w:sz w:val="17"/>
            <w:szCs w:val="17"/>
            <w:highlight w:val="white"/>
          </w:rPr>
          <w:delText>xsd:documentation</w:delText>
        </w:r>
        <w:r w:rsidRPr="00F3307B">
          <w:rPr>
            <w:rFonts w:ascii="Courier New" w:hAnsi="Courier New" w:cs="Courier New"/>
            <w:color w:val="0000FF"/>
            <w:sz w:val="17"/>
            <w:szCs w:val="17"/>
            <w:highlight w:val="white"/>
          </w:rPr>
          <w:delText>&gt;</w:delText>
        </w:r>
        <w:r w:rsidRPr="00F3307B">
          <w:rPr>
            <w:rFonts w:ascii="Courier New" w:hAnsi="Courier New" w:cs="Courier New"/>
            <w:color w:val="000000"/>
            <w:sz w:val="17"/>
            <w:szCs w:val="17"/>
            <w:highlight w:val="white"/>
          </w:rPr>
          <w:delText>Reissued publication</w:delText>
        </w:r>
        <w:r w:rsidRPr="00F3307B">
          <w:rPr>
            <w:rFonts w:ascii="Courier New" w:hAnsi="Courier New" w:cs="Courier New"/>
            <w:color w:val="0000FF"/>
            <w:sz w:val="17"/>
            <w:szCs w:val="17"/>
            <w:highlight w:val="white"/>
          </w:rPr>
          <w:delText>&lt;/</w:delText>
        </w:r>
        <w:r w:rsidRPr="00F3307B">
          <w:rPr>
            <w:rFonts w:ascii="Courier New" w:hAnsi="Courier New" w:cs="Courier New"/>
            <w:color w:val="800000"/>
            <w:sz w:val="17"/>
            <w:szCs w:val="17"/>
            <w:highlight w:val="white"/>
          </w:rPr>
          <w:delText>xsd:documentation</w:delText>
        </w:r>
        <w:r w:rsidRPr="00F3307B">
          <w:rPr>
            <w:rFonts w:ascii="Courier New" w:hAnsi="Courier New" w:cs="Courier New"/>
            <w:color w:val="0000FF"/>
            <w:sz w:val="17"/>
            <w:szCs w:val="17"/>
            <w:highlight w:val="white"/>
          </w:rPr>
          <w:delText>&gt;</w:delText>
        </w:r>
      </w:del>
    </w:p>
    <w:p w14:paraId="49569893" w14:textId="77777777" w:rsidR="00F3307B" w:rsidRPr="00F3307B" w:rsidRDefault="00F3307B" w:rsidP="00F3307B">
      <w:pPr>
        <w:autoSpaceDE w:val="0"/>
        <w:autoSpaceDN w:val="0"/>
        <w:adjustRightInd w:val="0"/>
        <w:rPr>
          <w:del w:id="1781" w:author="Author"/>
          <w:rFonts w:ascii="Courier New" w:hAnsi="Courier New" w:cs="Courier New"/>
          <w:color w:val="000000"/>
          <w:sz w:val="17"/>
          <w:szCs w:val="17"/>
          <w:highlight w:val="white"/>
        </w:rPr>
      </w:pPr>
      <w:del w:id="1782"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delText>&lt;/</w:delText>
        </w:r>
        <w:r w:rsidRPr="00F3307B">
          <w:rPr>
            <w:rFonts w:ascii="Courier New" w:hAnsi="Courier New" w:cs="Courier New"/>
            <w:color w:val="800000"/>
            <w:sz w:val="17"/>
            <w:szCs w:val="17"/>
            <w:highlight w:val="white"/>
          </w:rPr>
          <w:delText>xsd:annotation</w:delText>
        </w:r>
        <w:r w:rsidRPr="00F3307B">
          <w:rPr>
            <w:rFonts w:ascii="Courier New" w:hAnsi="Courier New" w:cs="Courier New"/>
            <w:color w:val="0000FF"/>
            <w:sz w:val="17"/>
            <w:szCs w:val="17"/>
            <w:highlight w:val="white"/>
          </w:rPr>
          <w:delText>&gt;</w:delText>
        </w:r>
      </w:del>
    </w:p>
    <w:p w14:paraId="1A28157F" w14:textId="77777777" w:rsidR="00F3307B" w:rsidRPr="00F3307B" w:rsidRDefault="00F3307B" w:rsidP="00F3307B">
      <w:pPr>
        <w:autoSpaceDE w:val="0"/>
        <w:autoSpaceDN w:val="0"/>
        <w:adjustRightInd w:val="0"/>
        <w:rPr>
          <w:del w:id="1783" w:author="Author"/>
          <w:rFonts w:ascii="Courier New" w:hAnsi="Courier New" w:cs="Courier New"/>
          <w:color w:val="000000"/>
          <w:sz w:val="17"/>
          <w:szCs w:val="17"/>
          <w:highlight w:val="white"/>
        </w:rPr>
      </w:pPr>
      <w:del w:id="1784"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delText>&lt;/</w:delText>
        </w:r>
        <w:r w:rsidRPr="00F3307B">
          <w:rPr>
            <w:rFonts w:ascii="Courier New" w:hAnsi="Courier New" w:cs="Courier New"/>
            <w:color w:val="800000"/>
            <w:sz w:val="17"/>
            <w:szCs w:val="17"/>
            <w:highlight w:val="white"/>
          </w:rPr>
          <w:delText>xsd:enumeration</w:delText>
        </w:r>
        <w:r w:rsidRPr="00F3307B">
          <w:rPr>
            <w:rFonts w:ascii="Courier New" w:hAnsi="Courier New" w:cs="Courier New"/>
            <w:color w:val="0000FF"/>
            <w:sz w:val="17"/>
            <w:szCs w:val="17"/>
            <w:highlight w:val="white"/>
          </w:rPr>
          <w:delText>&gt;</w:delText>
        </w:r>
      </w:del>
    </w:p>
    <w:p w14:paraId="0ECD77AA" w14:textId="77777777" w:rsidR="00F3307B" w:rsidRPr="00F3307B" w:rsidRDefault="00F3307B" w:rsidP="00F3307B">
      <w:pPr>
        <w:autoSpaceDE w:val="0"/>
        <w:autoSpaceDN w:val="0"/>
        <w:adjustRightInd w:val="0"/>
        <w:rPr>
          <w:del w:id="1785" w:author="Author"/>
          <w:rFonts w:ascii="Courier New" w:hAnsi="Courier New" w:cs="Courier New"/>
          <w:color w:val="000000"/>
          <w:sz w:val="17"/>
          <w:szCs w:val="17"/>
          <w:highlight w:val="white"/>
        </w:rPr>
      </w:pPr>
      <w:del w:id="1786"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delText>&lt;</w:delText>
        </w:r>
        <w:r w:rsidRPr="00F3307B">
          <w:rPr>
            <w:rFonts w:ascii="Courier New" w:hAnsi="Courier New" w:cs="Courier New"/>
            <w:color w:val="800000"/>
            <w:sz w:val="17"/>
            <w:szCs w:val="17"/>
            <w:highlight w:val="white"/>
          </w:rPr>
          <w:delText>xsd:enumeration</w:delText>
        </w:r>
        <w:r w:rsidRPr="00F3307B">
          <w:rPr>
            <w:rFonts w:ascii="Courier New" w:hAnsi="Courier New" w:cs="Courier New"/>
            <w:color w:val="FF0000"/>
            <w:sz w:val="17"/>
            <w:szCs w:val="17"/>
            <w:highlight w:val="white"/>
          </w:rPr>
          <w:delText xml:space="preserve"> value</w:delText>
        </w:r>
        <w:r w:rsidRPr="00F3307B">
          <w:rPr>
            <w:rFonts w:ascii="Courier New" w:hAnsi="Courier New" w:cs="Courier New"/>
            <w:color w:val="0000FF"/>
            <w:sz w:val="17"/>
            <w:szCs w:val="17"/>
            <w:highlight w:val="white"/>
          </w:rPr>
          <w:delText>="</w:delText>
        </w:r>
        <w:r w:rsidRPr="00F3307B">
          <w:rPr>
            <w:rFonts w:ascii="Courier New" w:hAnsi="Courier New" w:cs="Courier New"/>
            <w:color w:val="000000"/>
            <w:sz w:val="17"/>
            <w:szCs w:val="17"/>
            <w:highlight w:val="white"/>
          </w:rPr>
          <w:delText>U</w:delText>
        </w:r>
        <w:r w:rsidRPr="00F3307B">
          <w:rPr>
            <w:rFonts w:ascii="Courier New" w:hAnsi="Courier New" w:cs="Courier New"/>
            <w:color w:val="0000FF"/>
            <w:sz w:val="17"/>
            <w:szCs w:val="17"/>
            <w:highlight w:val="white"/>
          </w:rPr>
          <w:delText>"&gt;</w:delText>
        </w:r>
      </w:del>
    </w:p>
    <w:p w14:paraId="7B747604" w14:textId="77777777" w:rsidR="00F3307B" w:rsidRPr="00F3307B" w:rsidRDefault="00F3307B" w:rsidP="00F3307B">
      <w:pPr>
        <w:autoSpaceDE w:val="0"/>
        <w:autoSpaceDN w:val="0"/>
        <w:adjustRightInd w:val="0"/>
        <w:rPr>
          <w:del w:id="1787" w:author="Author"/>
          <w:rFonts w:ascii="Courier New" w:hAnsi="Courier New" w:cs="Courier New"/>
          <w:color w:val="000000"/>
          <w:sz w:val="17"/>
          <w:szCs w:val="17"/>
          <w:highlight w:val="white"/>
        </w:rPr>
      </w:pPr>
      <w:del w:id="1788"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delText>&lt;</w:delText>
        </w:r>
        <w:r w:rsidRPr="00F3307B">
          <w:rPr>
            <w:rFonts w:ascii="Courier New" w:hAnsi="Courier New" w:cs="Courier New"/>
            <w:color w:val="800000"/>
            <w:sz w:val="17"/>
            <w:szCs w:val="17"/>
            <w:highlight w:val="white"/>
          </w:rPr>
          <w:delText>xsd:annotation</w:delText>
        </w:r>
        <w:r w:rsidRPr="00F3307B">
          <w:rPr>
            <w:rFonts w:ascii="Courier New" w:hAnsi="Courier New" w:cs="Courier New"/>
            <w:color w:val="0000FF"/>
            <w:sz w:val="17"/>
            <w:szCs w:val="17"/>
            <w:highlight w:val="white"/>
          </w:rPr>
          <w:delText>&gt;</w:delText>
        </w:r>
      </w:del>
    </w:p>
    <w:p w14:paraId="3DE07FAC" w14:textId="77777777" w:rsidR="00F3307B" w:rsidRPr="00F3307B" w:rsidRDefault="00F3307B" w:rsidP="00F3307B">
      <w:pPr>
        <w:autoSpaceDE w:val="0"/>
        <w:autoSpaceDN w:val="0"/>
        <w:adjustRightInd w:val="0"/>
        <w:rPr>
          <w:del w:id="1789" w:author="Author"/>
          <w:rFonts w:ascii="Courier New" w:hAnsi="Courier New" w:cs="Courier New"/>
          <w:color w:val="000000"/>
          <w:sz w:val="17"/>
          <w:szCs w:val="17"/>
          <w:highlight w:val="white"/>
        </w:rPr>
      </w:pPr>
      <w:del w:id="1790"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delText>&lt;</w:delText>
        </w:r>
        <w:r w:rsidRPr="00F3307B">
          <w:rPr>
            <w:rFonts w:ascii="Courier New" w:hAnsi="Courier New" w:cs="Courier New"/>
            <w:color w:val="800000"/>
            <w:sz w:val="17"/>
            <w:szCs w:val="17"/>
            <w:highlight w:val="white"/>
          </w:rPr>
          <w:delText>xsd:documentation</w:delText>
        </w:r>
        <w:r w:rsidRPr="00F3307B">
          <w:rPr>
            <w:rFonts w:ascii="Courier New" w:hAnsi="Courier New" w:cs="Courier New"/>
            <w:color w:val="0000FF"/>
            <w:sz w:val="17"/>
            <w:szCs w:val="17"/>
            <w:highlight w:val="white"/>
          </w:rPr>
          <w:delText>&gt;</w:delText>
        </w:r>
        <w:r w:rsidRPr="00F3307B">
          <w:rPr>
            <w:rFonts w:ascii="Courier New" w:hAnsi="Courier New" w:cs="Courier New"/>
            <w:color w:val="000000"/>
            <w:sz w:val="17"/>
            <w:szCs w:val="17"/>
            <w:highlight w:val="white"/>
          </w:rPr>
          <w:delText>Unknown publication number, for example, when during compilation of the authority file one or a list of publication number(s) has been found in the database, but the corresponding document(s) is(are) missing without known cause. Typically this code can indicate a database error that requires further analysis</w:delText>
        </w:r>
        <w:r w:rsidRPr="00F3307B">
          <w:rPr>
            <w:rFonts w:ascii="Courier New" w:hAnsi="Courier New" w:cs="Courier New"/>
            <w:color w:val="0000FF"/>
            <w:sz w:val="17"/>
            <w:szCs w:val="17"/>
            <w:highlight w:val="white"/>
          </w:rPr>
          <w:delText>&lt;/</w:delText>
        </w:r>
        <w:r w:rsidRPr="00F3307B">
          <w:rPr>
            <w:rFonts w:ascii="Courier New" w:hAnsi="Courier New" w:cs="Courier New"/>
            <w:color w:val="800000"/>
            <w:sz w:val="17"/>
            <w:szCs w:val="17"/>
            <w:highlight w:val="white"/>
          </w:rPr>
          <w:delText>xsd:documentation</w:delText>
        </w:r>
        <w:r w:rsidRPr="00F3307B">
          <w:rPr>
            <w:rFonts w:ascii="Courier New" w:hAnsi="Courier New" w:cs="Courier New"/>
            <w:color w:val="0000FF"/>
            <w:sz w:val="17"/>
            <w:szCs w:val="17"/>
            <w:highlight w:val="white"/>
          </w:rPr>
          <w:delText>&gt;</w:delText>
        </w:r>
      </w:del>
    </w:p>
    <w:p w14:paraId="688ECC03"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493589D2"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xsd:enumeration</w:t>
      </w:r>
      <w:r w:rsidRPr="00F3307B">
        <w:rPr>
          <w:rFonts w:ascii="Courier New" w:hAnsi="Courier New" w:cs="Courier New"/>
          <w:color w:val="0000FF"/>
          <w:sz w:val="17"/>
          <w:szCs w:val="17"/>
          <w:highlight w:val="white"/>
        </w:rPr>
        <w:t>&gt;</w:t>
      </w:r>
    </w:p>
    <w:p w14:paraId="25F52B5C"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xsd:enumeration</w:t>
      </w:r>
      <w:r w:rsidRPr="00F3307B">
        <w:rPr>
          <w:rFonts w:ascii="Courier New" w:hAnsi="Courier New" w:cs="Courier New"/>
          <w:color w:val="FF0000"/>
          <w:sz w:val="17"/>
          <w:szCs w:val="17"/>
          <w:highlight w:val="white"/>
        </w:rPr>
        <w:t xml:space="preserve"> value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W</w:t>
      </w:r>
      <w:r w:rsidRPr="00F3307B">
        <w:rPr>
          <w:rFonts w:ascii="Courier New" w:hAnsi="Courier New" w:cs="Courier New"/>
          <w:color w:val="0000FF"/>
          <w:sz w:val="17"/>
          <w:szCs w:val="17"/>
          <w:highlight w:val="white"/>
        </w:rPr>
        <w:t>"&gt;</w:t>
      </w:r>
    </w:p>
    <w:p w14:paraId="498D3BBE"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4A39C143"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del w:id="1791" w:author="Author">
        <w:r w:rsidRPr="00F3307B">
          <w:rPr>
            <w:rFonts w:ascii="Courier New" w:hAnsi="Courier New" w:cs="Courier New"/>
            <w:color w:val="000000"/>
            <w:sz w:val="17"/>
            <w:szCs w:val="17"/>
            <w:highlight w:val="white"/>
          </w:rPr>
          <w:delText>This code is for Office internal-use and</w:delText>
        </w:r>
      </w:del>
      <w:ins w:id="1792" w:author="Author">
        <w:r w:rsidRPr="00F3307B">
          <w:rPr>
            <w:rFonts w:ascii="Courier New" w:hAnsi="Courier New" w:cs="Courier New"/>
            <w:color w:val="000000"/>
            <w:sz w:val="17"/>
            <w:szCs w:val="17"/>
            <w:highlight w:val="white"/>
            <w:rPrChange w:id="1793" w:author="Author">
              <w:rPr>
                <w:rFonts w:ascii="Consolas" w:hAnsi="Consolas" w:cs="Consolas"/>
                <w:color w:val="000000"/>
                <w:szCs w:val="17"/>
                <w:highlight w:val="white"/>
              </w:rPr>
            </w:rPrChange>
          </w:rPr>
          <w:t>Publication number which was assigned but withdrawn before publication of</w:t>
        </w:r>
      </w:ins>
      <w:r w:rsidRPr="00F3307B">
        <w:rPr>
          <w:rFonts w:ascii="Courier New" w:hAnsi="Courier New" w:cs="Courier New"/>
          <w:color w:val="000000"/>
          <w:sz w:val="17"/>
          <w:szCs w:val="17"/>
          <w:highlight w:val="white"/>
        </w:rPr>
        <w:t xml:space="preserve"> the </w:t>
      </w:r>
      <w:del w:id="1794" w:author="Author">
        <w:r w:rsidRPr="00F3307B">
          <w:rPr>
            <w:rFonts w:ascii="Courier New" w:hAnsi="Courier New" w:cs="Courier New"/>
            <w:color w:val="000000"/>
            <w:sz w:val="17"/>
            <w:szCs w:val="17"/>
            <w:highlight w:val="white"/>
          </w:rPr>
          <w:delText>code description for 'W' must be provided using ExceptionCodeDefinition, for instance in the IP Office's Authority Definition File</w:delText>
        </w:r>
      </w:del>
      <w:ins w:id="1795" w:author="Author">
        <w:r w:rsidRPr="00F3307B">
          <w:rPr>
            <w:rFonts w:ascii="Courier New" w:hAnsi="Courier New" w:cs="Courier New"/>
            <w:color w:val="000000"/>
            <w:sz w:val="17"/>
            <w:szCs w:val="17"/>
            <w:highlight w:val="white"/>
            <w:rPrChange w:id="1796" w:author="Author">
              <w:rPr>
                <w:rFonts w:ascii="Consolas" w:hAnsi="Consolas" w:cs="Consolas"/>
                <w:color w:val="000000"/>
                <w:szCs w:val="17"/>
                <w:highlight w:val="white"/>
              </w:rPr>
            </w:rPrChange>
          </w:rPr>
          <w:t>document</w:t>
        </w:r>
      </w:ins>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p>
    <w:p w14:paraId="24B80DFE"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43FD9D45"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xsd:enumeration</w:t>
      </w:r>
      <w:r w:rsidRPr="00F3307B">
        <w:rPr>
          <w:rFonts w:ascii="Courier New" w:hAnsi="Courier New" w:cs="Courier New"/>
          <w:color w:val="0000FF"/>
          <w:sz w:val="17"/>
          <w:szCs w:val="17"/>
          <w:highlight w:val="white"/>
        </w:rPr>
        <w:t>&gt;</w:t>
      </w:r>
    </w:p>
    <w:p w14:paraId="73872B4B"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xsd:enumeration</w:t>
      </w:r>
      <w:r w:rsidRPr="00F3307B">
        <w:rPr>
          <w:rFonts w:ascii="Courier New" w:hAnsi="Courier New" w:cs="Courier New"/>
          <w:color w:val="FF0000"/>
          <w:sz w:val="17"/>
          <w:szCs w:val="17"/>
          <w:highlight w:val="white"/>
        </w:rPr>
        <w:t xml:space="preserve"> value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X</w:t>
      </w:r>
      <w:r w:rsidRPr="00F3307B">
        <w:rPr>
          <w:rFonts w:ascii="Courier New" w:hAnsi="Courier New" w:cs="Courier New"/>
          <w:color w:val="0000FF"/>
          <w:sz w:val="17"/>
          <w:szCs w:val="17"/>
          <w:highlight w:val="white"/>
        </w:rPr>
        <w:t>"&gt;</w:t>
      </w:r>
    </w:p>
    <w:p w14:paraId="2394C42C"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1D36A36E"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r w:rsidRPr="00F3307B">
        <w:rPr>
          <w:rFonts w:ascii="Courier New" w:hAnsi="Courier New" w:cs="Courier New"/>
          <w:color w:val="000000"/>
          <w:sz w:val="17"/>
          <w:szCs w:val="17"/>
          <w:highlight w:val="white"/>
        </w:rPr>
        <w:t>The use of code 'X' must be described in the IP Office's Authority Definition File</w:t>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p>
    <w:p w14:paraId="54286576"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2CC94A0B" w14:textId="77777777" w:rsidR="00F3307B" w:rsidRPr="00F3307B" w:rsidRDefault="00F3307B">
      <w:pPr>
        <w:autoSpaceDE w:val="0"/>
        <w:autoSpaceDN w:val="0"/>
        <w:adjustRightInd w:val="0"/>
        <w:ind w:left="1440" w:firstLine="720"/>
        <w:rPr>
          <w:rFonts w:ascii="Courier New" w:hAnsi="Courier New" w:cs="Courier New"/>
          <w:color w:val="000000"/>
          <w:sz w:val="17"/>
          <w:szCs w:val="17"/>
          <w:highlight w:val="white"/>
        </w:rPr>
        <w:pPrChange w:id="1797" w:author="Author">
          <w:pPr>
            <w:autoSpaceDE w:val="0"/>
            <w:autoSpaceDN w:val="0"/>
            <w:adjustRightInd w:val="0"/>
          </w:pPr>
        </w:pPrChange>
      </w:pP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xsd:enumeration</w:t>
      </w:r>
      <w:r w:rsidRPr="00F3307B">
        <w:rPr>
          <w:rFonts w:ascii="Courier New" w:hAnsi="Courier New" w:cs="Courier New"/>
          <w:color w:val="0000FF"/>
          <w:sz w:val="17"/>
          <w:szCs w:val="17"/>
          <w:highlight w:val="white"/>
        </w:rPr>
        <w:t>&gt;</w:t>
      </w:r>
    </w:p>
    <w:p w14:paraId="412A4A3C"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xsd:restriction</w:t>
      </w:r>
      <w:r w:rsidRPr="00F3307B">
        <w:rPr>
          <w:rFonts w:ascii="Courier New" w:hAnsi="Courier New" w:cs="Courier New"/>
          <w:color w:val="0000FF"/>
          <w:sz w:val="17"/>
          <w:szCs w:val="17"/>
          <w:highlight w:val="white"/>
        </w:rPr>
        <w:t>&gt;</w:t>
      </w:r>
    </w:p>
    <w:p w14:paraId="0E6EA928"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xsd:simpleType</w:t>
      </w:r>
      <w:r w:rsidRPr="00F3307B">
        <w:rPr>
          <w:rFonts w:ascii="Courier New" w:hAnsi="Courier New" w:cs="Courier New"/>
          <w:color w:val="0000FF"/>
          <w:sz w:val="17"/>
          <w:szCs w:val="17"/>
          <w:highlight w:val="white"/>
        </w:rPr>
        <w:t>&gt;</w:t>
      </w:r>
    </w:p>
    <w:p w14:paraId="465C1057"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xsd:attribute</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groupAFCategory</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type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afp:GroupCategoryType</w:t>
      </w:r>
      <w:r w:rsidRPr="00F3307B">
        <w:rPr>
          <w:rFonts w:ascii="Courier New" w:hAnsi="Courier New" w:cs="Courier New"/>
          <w:color w:val="0000FF"/>
          <w:sz w:val="17"/>
          <w:szCs w:val="17"/>
          <w:highlight w:val="white"/>
        </w:rPr>
        <w:t>"&gt;</w:t>
      </w:r>
    </w:p>
    <w:p w14:paraId="54EBA4E8"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6F22472C"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r w:rsidRPr="00F3307B">
        <w:rPr>
          <w:rFonts w:ascii="Courier New" w:hAnsi="Courier New" w:cs="Courier New"/>
          <w:color w:val="000000"/>
          <w:sz w:val="17"/>
          <w:szCs w:val="17"/>
          <w:highlight w:val="white"/>
        </w:rPr>
        <w:t>Identifies how the authority files has been grouped i.e., by date, publication-level or document-kind code</w:t>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p>
    <w:p w14:paraId="11115C99"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621A0590"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xsd:attribute</w:t>
      </w:r>
      <w:r w:rsidRPr="00F3307B">
        <w:rPr>
          <w:rFonts w:ascii="Courier New" w:hAnsi="Courier New" w:cs="Courier New"/>
          <w:color w:val="0000FF"/>
          <w:sz w:val="17"/>
          <w:szCs w:val="17"/>
          <w:highlight w:val="white"/>
        </w:rPr>
        <w:t>&gt;</w:t>
      </w:r>
    </w:p>
    <w:p w14:paraId="1B54570E"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xsd:simpleType</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GroupCategoryType</w:t>
      </w:r>
      <w:r w:rsidRPr="00F3307B">
        <w:rPr>
          <w:rFonts w:ascii="Courier New" w:hAnsi="Courier New" w:cs="Courier New"/>
          <w:color w:val="0000FF"/>
          <w:sz w:val="17"/>
          <w:szCs w:val="17"/>
          <w:highlight w:val="white"/>
        </w:rPr>
        <w:t>"&gt;</w:t>
      </w:r>
    </w:p>
    <w:p w14:paraId="0D9C8397"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xsd:restriction</w:t>
      </w:r>
      <w:r w:rsidRPr="00F3307B">
        <w:rPr>
          <w:rFonts w:ascii="Courier New" w:hAnsi="Courier New" w:cs="Courier New"/>
          <w:color w:val="FF0000"/>
          <w:sz w:val="17"/>
          <w:szCs w:val="17"/>
          <w:highlight w:val="white"/>
        </w:rPr>
        <w:t xml:space="preserve"> base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xsd:token</w:t>
      </w:r>
      <w:r w:rsidRPr="00F3307B">
        <w:rPr>
          <w:rFonts w:ascii="Courier New" w:hAnsi="Courier New" w:cs="Courier New"/>
          <w:color w:val="0000FF"/>
          <w:sz w:val="17"/>
          <w:szCs w:val="17"/>
          <w:highlight w:val="white"/>
        </w:rPr>
        <w:t>"&gt;</w:t>
      </w:r>
    </w:p>
    <w:p w14:paraId="4870E09E"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xsd:enumeration</w:t>
      </w:r>
      <w:r w:rsidRPr="00F3307B">
        <w:rPr>
          <w:rFonts w:ascii="Courier New" w:hAnsi="Courier New" w:cs="Courier New"/>
          <w:color w:val="FF0000"/>
          <w:sz w:val="17"/>
          <w:szCs w:val="17"/>
          <w:highlight w:val="white"/>
        </w:rPr>
        <w:t xml:space="preserve"> value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date</w:t>
      </w:r>
      <w:r w:rsidRPr="00F3307B">
        <w:rPr>
          <w:rFonts w:ascii="Courier New" w:hAnsi="Courier New" w:cs="Courier New"/>
          <w:color w:val="0000FF"/>
          <w:sz w:val="17"/>
          <w:szCs w:val="17"/>
          <w:highlight w:val="white"/>
        </w:rPr>
        <w:t>"&gt;</w:t>
      </w:r>
    </w:p>
    <w:p w14:paraId="2D65E00C"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lang w:val="fr-CH"/>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lang w:val="fr-CH"/>
        </w:rPr>
        <w:t>&lt;</w:t>
      </w:r>
      <w:r w:rsidRPr="00F3307B">
        <w:rPr>
          <w:rFonts w:ascii="Courier New" w:hAnsi="Courier New" w:cs="Courier New"/>
          <w:color w:val="800000"/>
          <w:sz w:val="17"/>
          <w:szCs w:val="17"/>
          <w:highlight w:val="white"/>
          <w:lang w:val="fr-CH"/>
        </w:rPr>
        <w:t>xsd:annotation</w:t>
      </w:r>
      <w:r w:rsidRPr="00F3307B">
        <w:rPr>
          <w:rFonts w:ascii="Courier New" w:hAnsi="Courier New" w:cs="Courier New"/>
          <w:color w:val="0000FF"/>
          <w:sz w:val="17"/>
          <w:szCs w:val="17"/>
          <w:highlight w:val="white"/>
          <w:lang w:val="fr-CH"/>
        </w:rPr>
        <w:t>&gt;</w:t>
      </w:r>
    </w:p>
    <w:p w14:paraId="3850ED40"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lang w:val="fr-CH"/>
        </w:rPr>
      </w:pPr>
      <w:r w:rsidRPr="00F3307B">
        <w:rPr>
          <w:rFonts w:ascii="Courier New" w:hAnsi="Courier New" w:cs="Courier New"/>
          <w:color w:val="000000"/>
          <w:sz w:val="17"/>
          <w:szCs w:val="17"/>
          <w:highlight w:val="white"/>
          <w:lang w:val="fr-CH"/>
        </w:rPr>
        <w:tab/>
      </w:r>
      <w:r w:rsidRPr="00F3307B">
        <w:rPr>
          <w:rFonts w:ascii="Courier New" w:hAnsi="Courier New" w:cs="Courier New"/>
          <w:color w:val="000000"/>
          <w:sz w:val="17"/>
          <w:szCs w:val="17"/>
          <w:highlight w:val="white"/>
          <w:lang w:val="fr-CH"/>
        </w:rPr>
        <w:tab/>
      </w:r>
      <w:r w:rsidRPr="00F3307B">
        <w:rPr>
          <w:rFonts w:ascii="Courier New" w:hAnsi="Courier New" w:cs="Courier New"/>
          <w:color w:val="000000"/>
          <w:sz w:val="17"/>
          <w:szCs w:val="17"/>
          <w:highlight w:val="white"/>
          <w:lang w:val="fr-CH"/>
        </w:rPr>
        <w:tab/>
      </w:r>
      <w:r w:rsidRPr="00F3307B">
        <w:rPr>
          <w:rFonts w:ascii="Courier New" w:hAnsi="Courier New" w:cs="Courier New"/>
          <w:color w:val="000000"/>
          <w:sz w:val="17"/>
          <w:szCs w:val="17"/>
          <w:highlight w:val="white"/>
          <w:lang w:val="fr-CH"/>
        </w:rPr>
        <w:tab/>
      </w:r>
      <w:r w:rsidRPr="00F3307B">
        <w:rPr>
          <w:rFonts w:ascii="Courier New" w:hAnsi="Courier New" w:cs="Courier New"/>
          <w:color w:val="000000"/>
          <w:sz w:val="17"/>
          <w:szCs w:val="17"/>
          <w:highlight w:val="white"/>
          <w:lang w:val="fr-CH"/>
        </w:rPr>
        <w:tab/>
      </w:r>
      <w:r w:rsidRPr="00F3307B">
        <w:rPr>
          <w:rFonts w:ascii="Courier New" w:hAnsi="Courier New" w:cs="Courier New"/>
          <w:color w:val="0000FF"/>
          <w:sz w:val="17"/>
          <w:szCs w:val="17"/>
          <w:highlight w:val="white"/>
          <w:lang w:val="fr-CH"/>
        </w:rPr>
        <w:t>&lt;</w:t>
      </w:r>
      <w:r w:rsidRPr="00F3307B">
        <w:rPr>
          <w:rFonts w:ascii="Courier New" w:hAnsi="Courier New" w:cs="Courier New"/>
          <w:color w:val="800000"/>
          <w:sz w:val="17"/>
          <w:szCs w:val="17"/>
          <w:highlight w:val="white"/>
          <w:lang w:val="fr-CH"/>
        </w:rPr>
        <w:t>xsd:documentation</w:t>
      </w:r>
      <w:r w:rsidRPr="00F3307B">
        <w:rPr>
          <w:rFonts w:ascii="Courier New" w:hAnsi="Courier New" w:cs="Courier New"/>
          <w:color w:val="0000FF"/>
          <w:sz w:val="17"/>
          <w:szCs w:val="17"/>
          <w:highlight w:val="white"/>
          <w:lang w:val="fr-CH"/>
        </w:rPr>
        <w:t>&gt;</w:t>
      </w:r>
      <w:r w:rsidRPr="00F3307B">
        <w:rPr>
          <w:rFonts w:ascii="Courier New" w:hAnsi="Courier New" w:cs="Courier New"/>
          <w:color w:val="000000"/>
          <w:sz w:val="17"/>
          <w:szCs w:val="17"/>
          <w:highlight w:val="white"/>
          <w:lang w:val="fr-CH"/>
        </w:rPr>
        <w:t>Date</w:t>
      </w:r>
      <w:r w:rsidRPr="00F3307B">
        <w:rPr>
          <w:rFonts w:ascii="Courier New" w:hAnsi="Courier New" w:cs="Courier New"/>
          <w:color w:val="0000FF"/>
          <w:sz w:val="17"/>
          <w:szCs w:val="17"/>
          <w:highlight w:val="white"/>
          <w:lang w:val="fr-CH"/>
        </w:rPr>
        <w:t>&lt;/</w:t>
      </w:r>
      <w:r w:rsidRPr="00F3307B">
        <w:rPr>
          <w:rFonts w:ascii="Courier New" w:hAnsi="Courier New" w:cs="Courier New"/>
          <w:color w:val="800000"/>
          <w:sz w:val="17"/>
          <w:szCs w:val="17"/>
          <w:highlight w:val="white"/>
          <w:lang w:val="fr-CH"/>
        </w:rPr>
        <w:t>xsd:documentation</w:t>
      </w:r>
      <w:r w:rsidRPr="00F3307B">
        <w:rPr>
          <w:rFonts w:ascii="Courier New" w:hAnsi="Courier New" w:cs="Courier New"/>
          <w:color w:val="0000FF"/>
          <w:sz w:val="17"/>
          <w:szCs w:val="17"/>
          <w:highlight w:val="white"/>
          <w:lang w:val="fr-CH"/>
        </w:rPr>
        <w:t>&gt;</w:t>
      </w:r>
    </w:p>
    <w:p w14:paraId="13AA6F45"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lang w:val="fr-CH"/>
        </w:rPr>
        <w:tab/>
      </w:r>
      <w:r w:rsidRPr="00F3307B">
        <w:rPr>
          <w:rFonts w:ascii="Courier New" w:hAnsi="Courier New" w:cs="Courier New"/>
          <w:color w:val="000000"/>
          <w:sz w:val="17"/>
          <w:szCs w:val="17"/>
          <w:highlight w:val="white"/>
          <w:lang w:val="fr-CH"/>
        </w:rPr>
        <w:tab/>
      </w:r>
      <w:r w:rsidRPr="00F3307B">
        <w:rPr>
          <w:rFonts w:ascii="Courier New" w:hAnsi="Courier New" w:cs="Courier New"/>
          <w:color w:val="000000"/>
          <w:sz w:val="17"/>
          <w:szCs w:val="17"/>
          <w:highlight w:val="white"/>
          <w:lang w:val="fr-CH"/>
        </w:rPr>
        <w:tab/>
      </w:r>
      <w:r w:rsidRPr="00F3307B">
        <w:rPr>
          <w:rFonts w:ascii="Courier New" w:hAnsi="Courier New" w:cs="Courier New"/>
          <w:color w:val="000000"/>
          <w:sz w:val="17"/>
          <w:szCs w:val="17"/>
          <w:highlight w:val="white"/>
          <w:lang w:val="fr-CH"/>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0C7B5454"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xsd:enumeration</w:t>
      </w:r>
      <w:r w:rsidRPr="00F3307B">
        <w:rPr>
          <w:rFonts w:ascii="Courier New" w:hAnsi="Courier New" w:cs="Courier New"/>
          <w:color w:val="0000FF"/>
          <w:sz w:val="17"/>
          <w:szCs w:val="17"/>
          <w:highlight w:val="white"/>
        </w:rPr>
        <w:t>&gt;</w:t>
      </w:r>
    </w:p>
    <w:p w14:paraId="725EDF13"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xsd:enumeration</w:t>
      </w:r>
      <w:r w:rsidRPr="00F3307B">
        <w:rPr>
          <w:rFonts w:ascii="Courier New" w:hAnsi="Courier New" w:cs="Courier New"/>
          <w:color w:val="FF0000"/>
          <w:sz w:val="17"/>
          <w:szCs w:val="17"/>
          <w:highlight w:val="white"/>
        </w:rPr>
        <w:t xml:space="preserve"> value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publication-level</w:t>
      </w:r>
      <w:r w:rsidRPr="00F3307B">
        <w:rPr>
          <w:rFonts w:ascii="Courier New" w:hAnsi="Courier New" w:cs="Courier New"/>
          <w:color w:val="0000FF"/>
          <w:sz w:val="17"/>
          <w:szCs w:val="17"/>
          <w:highlight w:val="white"/>
        </w:rPr>
        <w:t>"&gt;</w:t>
      </w:r>
    </w:p>
    <w:p w14:paraId="3CA0BD76" w14:textId="77777777" w:rsidR="00F3307B" w:rsidRPr="00BF0368" w:rsidRDefault="00F3307B" w:rsidP="00F3307B">
      <w:pPr>
        <w:autoSpaceDE w:val="0"/>
        <w:autoSpaceDN w:val="0"/>
        <w:adjustRightInd w:val="0"/>
        <w:rPr>
          <w:rFonts w:ascii="Courier New" w:hAnsi="Courier New" w:cs="Courier New"/>
          <w:color w:val="000000"/>
          <w:sz w:val="17"/>
          <w:szCs w:val="17"/>
          <w:highlight w:val="white"/>
          <w:rPrChange w:id="1798" w:author="Author">
            <w:rPr>
              <w:rFonts w:ascii="Courier New" w:hAnsi="Courier New"/>
              <w:color w:val="000000"/>
              <w:highlight w:val="white"/>
              <w:lang w:val="fr-FR"/>
            </w:rPr>
          </w:rPrChang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BF0368">
        <w:rPr>
          <w:rFonts w:ascii="Courier New" w:hAnsi="Courier New" w:cs="Courier New"/>
          <w:color w:val="0000FF"/>
          <w:sz w:val="17"/>
          <w:szCs w:val="17"/>
          <w:highlight w:val="white"/>
          <w:rPrChange w:id="1799" w:author="Author">
            <w:rPr>
              <w:rFonts w:ascii="Courier New" w:hAnsi="Courier New"/>
              <w:color w:val="0000FF"/>
              <w:highlight w:val="white"/>
              <w:lang w:val="fr-FR"/>
            </w:rPr>
          </w:rPrChange>
        </w:rPr>
        <w:t>&lt;</w:t>
      </w:r>
      <w:r w:rsidRPr="00BF0368">
        <w:rPr>
          <w:rFonts w:ascii="Courier New" w:hAnsi="Courier New" w:cs="Courier New"/>
          <w:color w:val="800000"/>
          <w:sz w:val="17"/>
          <w:szCs w:val="17"/>
          <w:highlight w:val="white"/>
          <w:rPrChange w:id="1800" w:author="Author">
            <w:rPr>
              <w:rFonts w:ascii="Courier New" w:hAnsi="Courier New"/>
              <w:color w:val="800000"/>
              <w:highlight w:val="white"/>
              <w:lang w:val="fr-FR"/>
            </w:rPr>
          </w:rPrChange>
        </w:rPr>
        <w:t>xsd:annotation</w:t>
      </w:r>
      <w:r w:rsidRPr="00CA4FA1">
        <w:rPr>
          <w:rFonts w:ascii="Courier New" w:hAnsi="Courier New" w:cs="Courier New"/>
          <w:color w:val="0000FF"/>
          <w:sz w:val="17"/>
          <w:szCs w:val="17"/>
          <w:highlight w:val="white"/>
        </w:rPr>
        <w:t>&gt;</w:t>
      </w:r>
    </w:p>
    <w:p w14:paraId="7D911E85" w14:textId="77777777" w:rsidR="00F3307B" w:rsidRPr="00BF0368" w:rsidRDefault="00F3307B" w:rsidP="00F3307B">
      <w:pPr>
        <w:autoSpaceDE w:val="0"/>
        <w:autoSpaceDN w:val="0"/>
        <w:adjustRightInd w:val="0"/>
        <w:rPr>
          <w:rFonts w:ascii="Courier New" w:hAnsi="Courier New" w:cs="Courier New"/>
          <w:color w:val="000000"/>
          <w:sz w:val="17"/>
          <w:szCs w:val="17"/>
          <w:highlight w:val="white"/>
          <w:rPrChange w:id="1801" w:author="Author">
            <w:rPr>
              <w:rFonts w:ascii="Courier New" w:hAnsi="Courier New"/>
              <w:color w:val="000000"/>
              <w:highlight w:val="white"/>
              <w:lang w:val="fr-FR"/>
            </w:rPr>
          </w:rPrChange>
        </w:rPr>
      </w:pPr>
      <w:r w:rsidRPr="00BF0368">
        <w:rPr>
          <w:rFonts w:ascii="Courier New" w:hAnsi="Courier New" w:cs="Courier New"/>
          <w:color w:val="000000"/>
          <w:sz w:val="17"/>
          <w:szCs w:val="17"/>
          <w:highlight w:val="white"/>
          <w:rPrChange w:id="1802" w:author="Author">
            <w:rPr>
              <w:rFonts w:ascii="Courier New" w:hAnsi="Courier New"/>
              <w:color w:val="000000"/>
              <w:highlight w:val="white"/>
              <w:lang w:val="fr-FR"/>
            </w:rPr>
          </w:rPrChange>
        </w:rPr>
        <w:tab/>
      </w:r>
      <w:r w:rsidRPr="00BF0368">
        <w:rPr>
          <w:rFonts w:ascii="Courier New" w:hAnsi="Courier New" w:cs="Courier New"/>
          <w:color w:val="000000"/>
          <w:sz w:val="17"/>
          <w:szCs w:val="17"/>
          <w:highlight w:val="white"/>
          <w:rPrChange w:id="1803" w:author="Author">
            <w:rPr>
              <w:rFonts w:ascii="Courier New" w:hAnsi="Courier New"/>
              <w:color w:val="000000"/>
              <w:highlight w:val="white"/>
              <w:lang w:val="fr-FR"/>
            </w:rPr>
          </w:rPrChange>
        </w:rPr>
        <w:tab/>
      </w:r>
      <w:r w:rsidRPr="00BF0368">
        <w:rPr>
          <w:rFonts w:ascii="Courier New" w:hAnsi="Courier New" w:cs="Courier New"/>
          <w:color w:val="000000"/>
          <w:sz w:val="17"/>
          <w:szCs w:val="17"/>
          <w:highlight w:val="white"/>
          <w:rPrChange w:id="1804" w:author="Author">
            <w:rPr>
              <w:rFonts w:ascii="Courier New" w:hAnsi="Courier New"/>
              <w:color w:val="000000"/>
              <w:highlight w:val="white"/>
              <w:lang w:val="fr-FR"/>
            </w:rPr>
          </w:rPrChange>
        </w:rPr>
        <w:tab/>
      </w:r>
      <w:r w:rsidRPr="00BF0368">
        <w:rPr>
          <w:rFonts w:ascii="Courier New" w:hAnsi="Courier New" w:cs="Courier New"/>
          <w:color w:val="000000"/>
          <w:sz w:val="17"/>
          <w:szCs w:val="17"/>
          <w:highlight w:val="white"/>
          <w:rPrChange w:id="1805" w:author="Author">
            <w:rPr>
              <w:rFonts w:ascii="Courier New" w:hAnsi="Courier New"/>
              <w:color w:val="000000"/>
              <w:highlight w:val="white"/>
              <w:lang w:val="fr-FR"/>
            </w:rPr>
          </w:rPrChange>
        </w:rPr>
        <w:tab/>
      </w:r>
      <w:r w:rsidRPr="00BF0368">
        <w:rPr>
          <w:rFonts w:ascii="Courier New" w:hAnsi="Courier New" w:cs="Courier New"/>
          <w:color w:val="000000"/>
          <w:sz w:val="17"/>
          <w:szCs w:val="17"/>
          <w:highlight w:val="white"/>
          <w:rPrChange w:id="1806" w:author="Author">
            <w:rPr>
              <w:rFonts w:ascii="Courier New" w:hAnsi="Courier New"/>
              <w:color w:val="000000"/>
              <w:highlight w:val="white"/>
              <w:lang w:val="fr-FR"/>
            </w:rPr>
          </w:rPrChange>
        </w:rPr>
        <w:tab/>
      </w:r>
      <w:r w:rsidRPr="00BF0368">
        <w:rPr>
          <w:rFonts w:ascii="Courier New" w:hAnsi="Courier New" w:cs="Courier New"/>
          <w:color w:val="0000FF"/>
          <w:sz w:val="17"/>
          <w:szCs w:val="17"/>
          <w:highlight w:val="white"/>
          <w:rPrChange w:id="1807" w:author="Author">
            <w:rPr>
              <w:rFonts w:ascii="Courier New" w:hAnsi="Courier New"/>
              <w:color w:val="0000FF"/>
              <w:highlight w:val="white"/>
              <w:lang w:val="fr-FR"/>
            </w:rPr>
          </w:rPrChange>
        </w:rPr>
        <w:t>&lt;</w:t>
      </w:r>
      <w:r w:rsidRPr="00BF0368">
        <w:rPr>
          <w:rFonts w:ascii="Courier New" w:hAnsi="Courier New" w:cs="Courier New"/>
          <w:color w:val="800000"/>
          <w:sz w:val="17"/>
          <w:szCs w:val="17"/>
          <w:highlight w:val="white"/>
          <w:rPrChange w:id="1808" w:author="Author">
            <w:rPr>
              <w:rFonts w:ascii="Courier New" w:hAnsi="Courier New"/>
              <w:color w:val="800000"/>
              <w:highlight w:val="white"/>
              <w:lang w:val="fr-FR"/>
            </w:rPr>
          </w:rPrChange>
        </w:rPr>
        <w:t>xsd:documentation</w:t>
      </w:r>
      <w:r w:rsidRPr="00CA4FA1">
        <w:rPr>
          <w:rFonts w:ascii="Courier New" w:hAnsi="Courier New" w:cs="Courier New"/>
          <w:color w:val="0000FF"/>
          <w:sz w:val="17"/>
          <w:szCs w:val="17"/>
          <w:highlight w:val="white"/>
        </w:rPr>
        <w:t>&gt;</w:t>
      </w:r>
      <w:r w:rsidRPr="00CA4FA1">
        <w:rPr>
          <w:rFonts w:ascii="Courier New" w:hAnsi="Courier New" w:cs="Courier New"/>
          <w:color w:val="000000"/>
          <w:sz w:val="17"/>
          <w:szCs w:val="17"/>
          <w:highlight w:val="white"/>
        </w:rPr>
        <w:t>Publication level</w:t>
      </w:r>
      <w:r w:rsidRPr="00CA4FA1">
        <w:rPr>
          <w:rFonts w:ascii="Courier New" w:hAnsi="Courier New" w:cs="Courier New"/>
          <w:color w:val="0000FF"/>
          <w:sz w:val="17"/>
          <w:szCs w:val="17"/>
          <w:highlight w:val="white"/>
        </w:rPr>
        <w:t>&lt;/</w:t>
      </w:r>
      <w:r w:rsidRPr="00CA4FA1">
        <w:rPr>
          <w:rFonts w:ascii="Courier New" w:hAnsi="Courier New" w:cs="Courier New"/>
          <w:color w:val="800000"/>
          <w:sz w:val="17"/>
          <w:szCs w:val="17"/>
          <w:highlight w:val="white"/>
        </w:rPr>
        <w:t>xsd:documentation</w:t>
      </w:r>
      <w:r w:rsidRPr="00CA4FA1">
        <w:rPr>
          <w:rFonts w:ascii="Courier New" w:hAnsi="Courier New" w:cs="Courier New"/>
          <w:color w:val="0000FF"/>
          <w:sz w:val="17"/>
          <w:szCs w:val="17"/>
          <w:highlight w:val="white"/>
        </w:rPr>
        <w:t>&gt;</w:t>
      </w:r>
    </w:p>
    <w:p w14:paraId="434CDF89"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BF0368">
        <w:rPr>
          <w:rFonts w:ascii="Courier New" w:hAnsi="Courier New" w:cs="Courier New"/>
          <w:color w:val="000000"/>
          <w:sz w:val="17"/>
          <w:szCs w:val="17"/>
          <w:highlight w:val="white"/>
          <w:rPrChange w:id="1809" w:author="Author">
            <w:rPr>
              <w:rFonts w:ascii="Courier New" w:hAnsi="Courier New"/>
              <w:color w:val="000000"/>
              <w:highlight w:val="white"/>
              <w:lang w:val="fr-FR"/>
            </w:rPr>
          </w:rPrChange>
        </w:rPr>
        <w:tab/>
      </w:r>
      <w:r w:rsidRPr="00BF0368">
        <w:rPr>
          <w:rFonts w:ascii="Courier New" w:hAnsi="Courier New" w:cs="Courier New"/>
          <w:color w:val="000000"/>
          <w:sz w:val="17"/>
          <w:szCs w:val="17"/>
          <w:highlight w:val="white"/>
          <w:rPrChange w:id="1810" w:author="Author">
            <w:rPr>
              <w:rFonts w:ascii="Courier New" w:hAnsi="Courier New"/>
              <w:color w:val="000000"/>
              <w:highlight w:val="white"/>
              <w:lang w:val="fr-FR"/>
            </w:rPr>
          </w:rPrChange>
        </w:rPr>
        <w:tab/>
      </w:r>
      <w:r w:rsidRPr="00BF0368">
        <w:rPr>
          <w:rFonts w:ascii="Courier New" w:hAnsi="Courier New" w:cs="Courier New"/>
          <w:color w:val="000000"/>
          <w:sz w:val="17"/>
          <w:szCs w:val="17"/>
          <w:highlight w:val="white"/>
          <w:rPrChange w:id="1811" w:author="Author">
            <w:rPr>
              <w:rFonts w:ascii="Courier New" w:hAnsi="Courier New"/>
              <w:color w:val="000000"/>
              <w:highlight w:val="white"/>
              <w:lang w:val="fr-FR"/>
            </w:rPr>
          </w:rPrChange>
        </w:rPr>
        <w:tab/>
      </w:r>
      <w:r w:rsidRPr="00BF0368">
        <w:rPr>
          <w:rFonts w:ascii="Courier New" w:hAnsi="Courier New" w:cs="Courier New"/>
          <w:color w:val="000000"/>
          <w:sz w:val="17"/>
          <w:szCs w:val="17"/>
          <w:highlight w:val="white"/>
          <w:rPrChange w:id="1812" w:author="Author">
            <w:rPr>
              <w:rFonts w:ascii="Courier New" w:hAnsi="Courier New"/>
              <w:color w:val="000000"/>
              <w:highlight w:val="white"/>
              <w:lang w:val="fr-FR"/>
            </w:rPr>
          </w:rPrChang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77285120"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xsd:enumeration</w:t>
      </w:r>
      <w:r w:rsidRPr="00F3307B">
        <w:rPr>
          <w:rFonts w:ascii="Courier New" w:hAnsi="Courier New" w:cs="Courier New"/>
          <w:color w:val="0000FF"/>
          <w:sz w:val="17"/>
          <w:szCs w:val="17"/>
          <w:highlight w:val="white"/>
        </w:rPr>
        <w:t>&gt;</w:t>
      </w:r>
    </w:p>
    <w:p w14:paraId="60BD27F7"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xsd:enumeration</w:t>
      </w:r>
      <w:r w:rsidRPr="00F3307B">
        <w:rPr>
          <w:rFonts w:ascii="Courier New" w:hAnsi="Courier New" w:cs="Courier New"/>
          <w:color w:val="FF0000"/>
          <w:sz w:val="17"/>
          <w:szCs w:val="17"/>
          <w:highlight w:val="white"/>
        </w:rPr>
        <w:t xml:space="preserve"> value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document-kind</w:t>
      </w:r>
      <w:r w:rsidRPr="00F3307B">
        <w:rPr>
          <w:rFonts w:ascii="Courier New" w:hAnsi="Courier New" w:cs="Courier New"/>
          <w:color w:val="0000FF"/>
          <w:sz w:val="17"/>
          <w:szCs w:val="17"/>
          <w:highlight w:val="white"/>
        </w:rPr>
        <w:t>"&gt;</w:t>
      </w:r>
    </w:p>
    <w:p w14:paraId="53B32BEF" w14:textId="77777777" w:rsidR="00F3307B" w:rsidRPr="00BF0368" w:rsidRDefault="00F3307B" w:rsidP="00F3307B">
      <w:pPr>
        <w:autoSpaceDE w:val="0"/>
        <w:autoSpaceDN w:val="0"/>
        <w:adjustRightInd w:val="0"/>
        <w:rPr>
          <w:rFonts w:ascii="Courier New" w:hAnsi="Courier New" w:cs="Courier New"/>
          <w:color w:val="000000"/>
          <w:sz w:val="17"/>
          <w:szCs w:val="17"/>
          <w:highlight w:val="white"/>
          <w:rPrChange w:id="1813" w:author="Author">
            <w:rPr>
              <w:rFonts w:ascii="Courier New" w:hAnsi="Courier New"/>
              <w:color w:val="000000"/>
              <w:highlight w:val="white"/>
              <w:lang w:val="fr-FR"/>
            </w:rPr>
          </w:rPrChang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BF0368">
        <w:rPr>
          <w:rFonts w:ascii="Courier New" w:hAnsi="Courier New" w:cs="Courier New"/>
          <w:color w:val="0000FF"/>
          <w:sz w:val="17"/>
          <w:szCs w:val="17"/>
          <w:highlight w:val="white"/>
          <w:rPrChange w:id="1814" w:author="Author">
            <w:rPr>
              <w:rFonts w:ascii="Courier New" w:hAnsi="Courier New"/>
              <w:color w:val="0000FF"/>
              <w:highlight w:val="white"/>
              <w:lang w:val="fr-FR"/>
            </w:rPr>
          </w:rPrChange>
        </w:rPr>
        <w:t>&lt;</w:t>
      </w:r>
      <w:r w:rsidRPr="00BF0368">
        <w:rPr>
          <w:rFonts w:ascii="Courier New" w:hAnsi="Courier New" w:cs="Courier New"/>
          <w:color w:val="800000"/>
          <w:sz w:val="17"/>
          <w:szCs w:val="17"/>
          <w:highlight w:val="white"/>
          <w:rPrChange w:id="1815" w:author="Author">
            <w:rPr>
              <w:rFonts w:ascii="Courier New" w:hAnsi="Courier New"/>
              <w:color w:val="800000"/>
              <w:highlight w:val="white"/>
              <w:lang w:val="fr-FR"/>
            </w:rPr>
          </w:rPrChange>
        </w:rPr>
        <w:t>xsd:annotation</w:t>
      </w:r>
      <w:r w:rsidRPr="00CA4FA1">
        <w:rPr>
          <w:rFonts w:ascii="Courier New" w:hAnsi="Courier New" w:cs="Courier New"/>
          <w:color w:val="0000FF"/>
          <w:sz w:val="17"/>
          <w:szCs w:val="17"/>
          <w:highlight w:val="white"/>
        </w:rPr>
        <w:t>&gt;</w:t>
      </w:r>
    </w:p>
    <w:p w14:paraId="1BA95DAC" w14:textId="77777777" w:rsidR="00F3307B" w:rsidRPr="00BF0368" w:rsidRDefault="00F3307B" w:rsidP="00F3307B">
      <w:pPr>
        <w:autoSpaceDE w:val="0"/>
        <w:autoSpaceDN w:val="0"/>
        <w:adjustRightInd w:val="0"/>
        <w:rPr>
          <w:rFonts w:ascii="Courier New" w:hAnsi="Courier New" w:cs="Courier New"/>
          <w:color w:val="000000"/>
          <w:sz w:val="17"/>
          <w:szCs w:val="17"/>
          <w:highlight w:val="white"/>
          <w:rPrChange w:id="1816" w:author="Author">
            <w:rPr>
              <w:rFonts w:ascii="Courier New" w:hAnsi="Courier New"/>
              <w:color w:val="000000"/>
              <w:highlight w:val="white"/>
              <w:lang w:val="fr-FR"/>
            </w:rPr>
          </w:rPrChange>
        </w:rPr>
      </w:pPr>
      <w:r w:rsidRPr="00BF0368">
        <w:rPr>
          <w:rFonts w:ascii="Courier New" w:hAnsi="Courier New" w:cs="Courier New"/>
          <w:color w:val="000000"/>
          <w:sz w:val="17"/>
          <w:szCs w:val="17"/>
          <w:highlight w:val="white"/>
          <w:rPrChange w:id="1817" w:author="Author">
            <w:rPr>
              <w:rFonts w:ascii="Courier New" w:hAnsi="Courier New"/>
              <w:color w:val="000000"/>
              <w:highlight w:val="white"/>
              <w:lang w:val="fr-FR"/>
            </w:rPr>
          </w:rPrChange>
        </w:rPr>
        <w:tab/>
      </w:r>
      <w:r w:rsidRPr="00BF0368">
        <w:rPr>
          <w:rFonts w:ascii="Courier New" w:hAnsi="Courier New" w:cs="Courier New"/>
          <w:color w:val="000000"/>
          <w:sz w:val="17"/>
          <w:szCs w:val="17"/>
          <w:highlight w:val="white"/>
          <w:rPrChange w:id="1818" w:author="Author">
            <w:rPr>
              <w:rFonts w:ascii="Courier New" w:hAnsi="Courier New"/>
              <w:color w:val="000000"/>
              <w:highlight w:val="white"/>
              <w:lang w:val="fr-FR"/>
            </w:rPr>
          </w:rPrChange>
        </w:rPr>
        <w:tab/>
      </w:r>
      <w:r w:rsidRPr="00BF0368">
        <w:rPr>
          <w:rFonts w:ascii="Courier New" w:hAnsi="Courier New" w:cs="Courier New"/>
          <w:color w:val="000000"/>
          <w:sz w:val="17"/>
          <w:szCs w:val="17"/>
          <w:highlight w:val="white"/>
          <w:rPrChange w:id="1819" w:author="Author">
            <w:rPr>
              <w:rFonts w:ascii="Courier New" w:hAnsi="Courier New"/>
              <w:color w:val="000000"/>
              <w:highlight w:val="white"/>
              <w:lang w:val="fr-FR"/>
            </w:rPr>
          </w:rPrChange>
        </w:rPr>
        <w:tab/>
      </w:r>
      <w:r w:rsidRPr="00BF0368">
        <w:rPr>
          <w:rFonts w:ascii="Courier New" w:hAnsi="Courier New" w:cs="Courier New"/>
          <w:color w:val="000000"/>
          <w:sz w:val="17"/>
          <w:szCs w:val="17"/>
          <w:highlight w:val="white"/>
          <w:rPrChange w:id="1820" w:author="Author">
            <w:rPr>
              <w:rFonts w:ascii="Courier New" w:hAnsi="Courier New"/>
              <w:color w:val="000000"/>
              <w:highlight w:val="white"/>
              <w:lang w:val="fr-FR"/>
            </w:rPr>
          </w:rPrChange>
        </w:rPr>
        <w:tab/>
      </w:r>
      <w:r w:rsidRPr="00BF0368">
        <w:rPr>
          <w:rFonts w:ascii="Courier New" w:hAnsi="Courier New" w:cs="Courier New"/>
          <w:color w:val="000000"/>
          <w:sz w:val="17"/>
          <w:szCs w:val="17"/>
          <w:highlight w:val="white"/>
          <w:rPrChange w:id="1821" w:author="Author">
            <w:rPr>
              <w:rFonts w:ascii="Courier New" w:hAnsi="Courier New"/>
              <w:color w:val="000000"/>
              <w:highlight w:val="white"/>
              <w:lang w:val="fr-FR"/>
            </w:rPr>
          </w:rPrChange>
        </w:rPr>
        <w:tab/>
      </w:r>
      <w:r w:rsidRPr="00BF0368">
        <w:rPr>
          <w:rFonts w:ascii="Courier New" w:hAnsi="Courier New" w:cs="Courier New"/>
          <w:color w:val="0000FF"/>
          <w:sz w:val="17"/>
          <w:szCs w:val="17"/>
          <w:highlight w:val="white"/>
          <w:rPrChange w:id="1822" w:author="Author">
            <w:rPr>
              <w:rFonts w:ascii="Courier New" w:hAnsi="Courier New"/>
              <w:color w:val="0000FF"/>
              <w:highlight w:val="white"/>
              <w:lang w:val="fr-FR"/>
            </w:rPr>
          </w:rPrChange>
        </w:rPr>
        <w:t>&lt;</w:t>
      </w:r>
      <w:r w:rsidRPr="00BF0368">
        <w:rPr>
          <w:rFonts w:ascii="Courier New" w:hAnsi="Courier New" w:cs="Courier New"/>
          <w:color w:val="800000"/>
          <w:sz w:val="17"/>
          <w:szCs w:val="17"/>
          <w:highlight w:val="white"/>
          <w:rPrChange w:id="1823" w:author="Author">
            <w:rPr>
              <w:rFonts w:ascii="Courier New" w:hAnsi="Courier New"/>
              <w:color w:val="800000"/>
              <w:highlight w:val="white"/>
              <w:lang w:val="fr-FR"/>
            </w:rPr>
          </w:rPrChange>
        </w:rPr>
        <w:t>xsd:documentation</w:t>
      </w:r>
      <w:r w:rsidRPr="00CA4FA1">
        <w:rPr>
          <w:rFonts w:ascii="Courier New" w:hAnsi="Courier New" w:cs="Courier New"/>
          <w:color w:val="0000FF"/>
          <w:sz w:val="17"/>
          <w:szCs w:val="17"/>
          <w:highlight w:val="white"/>
        </w:rPr>
        <w:t>&gt;</w:t>
      </w:r>
      <w:r w:rsidRPr="00CA4FA1">
        <w:rPr>
          <w:rFonts w:ascii="Courier New" w:hAnsi="Courier New" w:cs="Courier New"/>
          <w:color w:val="000000"/>
          <w:sz w:val="17"/>
          <w:szCs w:val="17"/>
          <w:highlight w:val="white"/>
        </w:rPr>
        <w:t>Document kind</w:t>
      </w:r>
      <w:r w:rsidRPr="00CA4FA1">
        <w:rPr>
          <w:rFonts w:ascii="Courier New" w:hAnsi="Courier New" w:cs="Courier New"/>
          <w:color w:val="0000FF"/>
          <w:sz w:val="17"/>
          <w:szCs w:val="17"/>
          <w:highlight w:val="white"/>
        </w:rPr>
        <w:t>&lt;/</w:t>
      </w:r>
      <w:r w:rsidRPr="00CA4FA1">
        <w:rPr>
          <w:rFonts w:ascii="Courier New" w:hAnsi="Courier New" w:cs="Courier New"/>
          <w:color w:val="800000"/>
          <w:sz w:val="17"/>
          <w:szCs w:val="17"/>
          <w:highlight w:val="white"/>
        </w:rPr>
        <w:t>xsd:documentation</w:t>
      </w:r>
      <w:r w:rsidRPr="00CA4FA1">
        <w:rPr>
          <w:rFonts w:ascii="Courier New" w:hAnsi="Courier New" w:cs="Courier New"/>
          <w:color w:val="0000FF"/>
          <w:sz w:val="17"/>
          <w:szCs w:val="17"/>
          <w:highlight w:val="white"/>
        </w:rPr>
        <w:t>&gt;</w:t>
      </w:r>
    </w:p>
    <w:p w14:paraId="4B7B4DE6"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BF0368">
        <w:rPr>
          <w:rFonts w:ascii="Courier New" w:hAnsi="Courier New" w:cs="Courier New"/>
          <w:color w:val="000000"/>
          <w:sz w:val="17"/>
          <w:szCs w:val="17"/>
          <w:highlight w:val="white"/>
          <w:rPrChange w:id="1824" w:author="Author">
            <w:rPr>
              <w:rFonts w:ascii="Courier New" w:hAnsi="Courier New"/>
              <w:color w:val="000000"/>
              <w:highlight w:val="white"/>
              <w:lang w:val="fr-FR"/>
            </w:rPr>
          </w:rPrChange>
        </w:rPr>
        <w:tab/>
      </w:r>
      <w:r w:rsidRPr="00BF0368">
        <w:rPr>
          <w:rFonts w:ascii="Courier New" w:hAnsi="Courier New" w:cs="Courier New"/>
          <w:color w:val="000000"/>
          <w:sz w:val="17"/>
          <w:szCs w:val="17"/>
          <w:highlight w:val="white"/>
          <w:rPrChange w:id="1825" w:author="Author">
            <w:rPr>
              <w:rFonts w:ascii="Courier New" w:hAnsi="Courier New"/>
              <w:color w:val="000000"/>
              <w:highlight w:val="white"/>
              <w:lang w:val="fr-FR"/>
            </w:rPr>
          </w:rPrChange>
        </w:rPr>
        <w:tab/>
      </w:r>
      <w:r w:rsidRPr="00BF0368">
        <w:rPr>
          <w:rFonts w:ascii="Courier New" w:hAnsi="Courier New" w:cs="Courier New"/>
          <w:color w:val="000000"/>
          <w:sz w:val="17"/>
          <w:szCs w:val="17"/>
          <w:highlight w:val="white"/>
          <w:rPrChange w:id="1826" w:author="Author">
            <w:rPr>
              <w:rFonts w:ascii="Courier New" w:hAnsi="Courier New"/>
              <w:color w:val="000000"/>
              <w:highlight w:val="white"/>
              <w:lang w:val="fr-FR"/>
            </w:rPr>
          </w:rPrChange>
        </w:rPr>
        <w:tab/>
      </w:r>
      <w:r w:rsidRPr="00BF0368">
        <w:rPr>
          <w:rFonts w:ascii="Courier New" w:hAnsi="Courier New" w:cs="Courier New"/>
          <w:color w:val="000000"/>
          <w:sz w:val="17"/>
          <w:szCs w:val="17"/>
          <w:highlight w:val="white"/>
          <w:rPrChange w:id="1827" w:author="Author">
            <w:rPr>
              <w:rFonts w:ascii="Courier New" w:hAnsi="Courier New"/>
              <w:color w:val="000000"/>
              <w:highlight w:val="white"/>
              <w:lang w:val="fr-FR"/>
            </w:rPr>
          </w:rPrChang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54685628"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xsd:enumeration</w:t>
      </w:r>
      <w:r w:rsidRPr="00F3307B">
        <w:rPr>
          <w:rFonts w:ascii="Courier New" w:hAnsi="Courier New" w:cs="Courier New"/>
          <w:color w:val="0000FF"/>
          <w:sz w:val="17"/>
          <w:szCs w:val="17"/>
          <w:highlight w:val="white"/>
        </w:rPr>
        <w:t>&gt;</w:t>
      </w:r>
    </w:p>
    <w:p w14:paraId="41BE220F"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xsd:restriction</w:t>
      </w:r>
      <w:r w:rsidRPr="00F3307B">
        <w:rPr>
          <w:rFonts w:ascii="Courier New" w:hAnsi="Courier New" w:cs="Courier New"/>
          <w:color w:val="0000FF"/>
          <w:sz w:val="17"/>
          <w:szCs w:val="17"/>
          <w:highlight w:val="white"/>
        </w:rPr>
        <w:t>&gt;</w:t>
      </w:r>
    </w:p>
    <w:p w14:paraId="362D7802"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xsd:simpleType</w:t>
      </w:r>
      <w:r w:rsidRPr="00F3307B">
        <w:rPr>
          <w:rFonts w:ascii="Courier New" w:hAnsi="Courier New" w:cs="Courier New"/>
          <w:color w:val="0000FF"/>
          <w:sz w:val="17"/>
          <w:szCs w:val="17"/>
          <w:highlight w:val="white"/>
        </w:rPr>
        <w:t>&gt;</w:t>
      </w:r>
    </w:p>
    <w:p w14:paraId="0961C769"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KindCodeCoverage</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type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afp:KindCodeCoverageType</w:t>
      </w:r>
      <w:r w:rsidRPr="00F3307B">
        <w:rPr>
          <w:rFonts w:ascii="Courier New" w:hAnsi="Courier New" w:cs="Courier New"/>
          <w:color w:val="0000FF"/>
          <w:sz w:val="17"/>
          <w:szCs w:val="17"/>
          <w:highlight w:val="white"/>
        </w:rPr>
        <w:t>"&gt;</w:t>
      </w:r>
    </w:p>
    <w:p w14:paraId="072BC317"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34E808D2"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r w:rsidRPr="00F3307B">
        <w:rPr>
          <w:rFonts w:ascii="Courier New" w:hAnsi="Courier New" w:cs="Courier New"/>
          <w:color w:val="000000"/>
          <w:sz w:val="17"/>
          <w:szCs w:val="17"/>
          <w:highlight w:val="white"/>
        </w:rPr>
        <w:t>Data coverage summary by kind code including document total quantity</w:t>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p>
    <w:p w14:paraId="44A7345C"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5D907F9E"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0000FF"/>
          <w:sz w:val="17"/>
          <w:szCs w:val="17"/>
          <w:highlight w:val="white"/>
        </w:rPr>
        <w:t>&gt;</w:t>
      </w:r>
    </w:p>
    <w:p w14:paraId="0B7CB435"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xsd:complexType</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KindCodeCoverageType</w:t>
      </w:r>
      <w:r w:rsidRPr="00F3307B">
        <w:rPr>
          <w:rFonts w:ascii="Courier New" w:hAnsi="Courier New" w:cs="Courier New"/>
          <w:color w:val="0000FF"/>
          <w:sz w:val="17"/>
          <w:szCs w:val="17"/>
          <w:highlight w:val="white"/>
        </w:rPr>
        <w:t>"&gt;</w:t>
      </w:r>
    </w:p>
    <w:p w14:paraId="4A1A06A2" w14:textId="77777777" w:rsidR="00F3307B" w:rsidRPr="00BF0368" w:rsidRDefault="00F3307B" w:rsidP="00F3307B">
      <w:pPr>
        <w:autoSpaceDE w:val="0"/>
        <w:autoSpaceDN w:val="0"/>
        <w:adjustRightInd w:val="0"/>
        <w:rPr>
          <w:rFonts w:ascii="Courier New" w:hAnsi="Courier New" w:cs="Courier New"/>
          <w:color w:val="000000"/>
          <w:sz w:val="17"/>
          <w:szCs w:val="17"/>
          <w:highlight w:val="white"/>
          <w:lang w:val="fr-FR"/>
          <w:rPrChange w:id="1828" w:author="Author">
            <w:rPr>
              <w:rFonts w:ascii="Courier New" w:hAnsi="Courier New"/>
              <w:color w:val="000000"/>
              <w:highlight w:val="white"/>
            </w:rPr>
          </w:rPrChang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BF0368">
        <w:rPr>
          <w:rFonts w:ascii="Courier New" w:hAnsi="Courier New" w:cs="Courier New"/>
          <w:color w:val="0000FF"/>
          <w:sz w:val="17"/>
          <w:szCs w:val="17"/>
          <w:highlight w:val="white"/>
          <w:lang w:val="fr-FR"/>
          <w:rPrChange w:id="1829" w:author="Author">
            <w:rPr>
              <w:rFonts w:ascii="Courier New" w:hAnsi="Courier New"/>
              <w:color w:val="0000FF"/>
              <w:highlight w:val="white"/>
            </w:rPr>
          </w:rPrChange>
        </w:rPr>
        <w:t>&lt;</w:t>
      </w:r>
      <w:r w:rsidRPr="00BF0368">
        <w:rPr>
          <w:rFonts w:ascii="Courier New" w:hAnsi="Courier New" w:cs="Courier New"/>
          <w:color w:val="800000"/>
          <w:sz w:val="17"/>
          <w:szCs w:val="17"/>
          <w:highlight w:val="white"/>
          <w:lang w:val="fr-FR"/>
          <w:rPrChange w:id="1830" w:author="Author">
            <w:rPr>
              <w:rFonts w:ascii="Courier New" w:hAnsi="Courier New"/>
              <w:color w:val="800000"/>
              <w:highlight w:val="white"/>
            </w:rPr>
          </w:rPrChange>
        </w:rPr>
        <w:t>xsd:sequence</w:t>
      </w:r>
      <w:r w:rsidRPr="00F3307B">
        <w:rPr>
          <w:rFonts w:ascii="Courier New" w:hAnsi="Courier New" w:cs="Courier New"/>
          <w:color w:val="0000FF"/>
          <w:sz w:val="17"/>
          <w:szCs w:val="17"/>
          <w:highlight w:val="white"/>
          <w:lang w:val="fr-FR"/>
        </w:rPr>
        <w:t>&gt;</w:t>
      </w:r>
    </w:p>
    <w:p w14:paraId="637D433A" w14:textId="77777777" w:rsidR="00F3307B" w:rsidRPr="00BF0368" w:rsidRDefault="00F3307B" w:rsidP="00F3307B">
      <w:pPr>
        <w:autoSpaceDE w:val="0"/>
        <w:autoSpaceDN w:val="0"/>
        <w:adjustRightInd w:val="0"/>
        <w:rPr>
          <w:rFonts w:ascii="Courier New" w:hAnsi="Courier New" w:cs="Courier New"/>
          <w:color w:val="000000"/>
          <w:sz w:val="17"/>
          <w:szCs w:val="17"/>
          <w:highlight w:val="white"/>
          <w:lang w:val="fr-FR"/>
          <w:rPrChange w:id="1831" w:author="Author">
            <w:rPr>
              <w:rFonts w:ascii="Courier New" w:hAnsi="Courier New"/>
              <w:color w:val="000000"/>
              <w:highlight w:val="white"/>
            </w:rPr>
          </w:rPrChange>
        </w:rPr>
      </w:pPr>
      <w:r w:rsidRPr="00BF0368">
        <w:rPr>
          <w:rFonts w:ascii="Courier New" w:hAnsi="Courier New" w:cs="Courier New"/>
          <w:color w:val="000000"/>
          <w:sz w:val="17"/>
          <w:szCs w:val="17"/>
          <w:highlight w:val="white"/>
          <w:lang w:val="fr-FR"/>
          <w:rPrChange w:id="1832" w:author="Author">
            <w:rPr>
              <w:rFonts w:ascii="Courier New" w:hAnsi="Courier New"/>
              <w:color w:val="000000"/>
              <w:highlight w:val="white"/>
            </w:rPr>
          </w:rPrChange>
        </w:rPr>
        <w:tab/>
      </w:r>
      <w:r w:rsidRPr="00BF0368">
        <w:rPr>
          <w:rFonts w:ascii="Courier New" w:hAnsi="Courier New" w:cs="Courier New"/>
          <w:color w:val="000000"/>
          <w:sz w:val="17"/>
          <w:szCs w:val="17"/>
          <w:highlight w:val="white"/>
          <w:lang w:val="fr-FR"/>
          <w:rPrChange w:id="1833" w:author="Author">
            <w:rPr>
              <w:rFonts w:ascii="Courier New" w:hAnsi="Courier New"/>
              <w:color w:val="000000"/>
              <w:highlight w:val="white"/>
            </w:rPr>
          </w:rPrChange>
        </w:rPr>
        <w:tab/>
      </w:r>
      <w:r w:rsidRPr="00BF0368">
        <w:rPr>
          <w:rFonts w:ascii="Courier New" w:hAnsi="Courier New" w:cs="Courier New"/>
          <w:color w:val="000000"/>
          <w:sz w:val="17"/>
          <w:szCs w:val="17"/>
          <w:highlight w:val="white"/>
          <w:lang w:val="fr-FR"/>
          <w:rPrChange w:id="1834" w:author="Author">
            <w:rPr>
              <w:rFonts w:ascii="Courier New" w:hAnsi="Courier New"/>
              <w:color w:val="000000"/>
              <w:highlight w:val="white"/>
            </w:rPr>
          </w:rPrChange>
        </w:rPr>
        <w:tab/>
      </w:r>
      <w:r w:rsidRPr="00BF0368">
        <w:rPr>
          <w:rFonts w:ascii="Courier New" w:hAnsi="Courier New" w:cs="Courier New"/>
          <w:color w:val="0000FF"/>
          <w:sz w:val="17"/>
          <w:szCs w:val="17"/>
          <w:highlight w:val="white"/>
          <w:lang w:val="fr-FR"/>
          <w:rPrChange w:id="1835" w:author="Author">
            <w:rPr>
              <w:rFonts w:ascii="Courier New" w:hAnsi="Courier New"/>
              <w:color w:val="0000FF"/>
              <w:highlight w:val="white"/>
            </w:rPr>
          </w:rPrChange>
        </w:rPr>
        <w:t>&lt;</w:t>
      </w:r>
      <w:r w:rsidRPr="00BF0368">
        <w:rPr>
          <w:rFonts w:ascii="Courier New" w:hAnsi="Courier New" w:cs="Courier New"/>
          <w:color w:val="800000"/>
          <w:sz w:val="17"/>
          <w:szCs w:val="17"/>
          <w:highlight w:val="white"/>
          <w:lang w:val="fr-FR"/>
          <w:rPrChange w:id="1836" w:author="Author">
            <w:rPr>
              <w:rFonts w:ascii="Courier New" w:hAnsi="Courier New"/>
              <w:color w:val="800000"/>
              <w:highlight w:val="white"/>
            </w:rPr>
          </w:rPrChange>
        </w:rPr>
        <w:t>xsd:element</w:t>
      </w:r>
      <w:r w:rsidRPr="00F3307B">
        <w:rPr>
          <w:rFonts w:ascii="Courier New" w:hAnsi="Courier New" w:cs="Courier New"/>
          <w:color w:val="FF0000"/>
          <w:sz w:val="17"/>
          <w:szCs w:val="17"/>
          <w:highlight w:val="white"/>
          <w:lang w:val="fr-FR"/>
        </w:rPr>
        <w:t xml:space="preserve"> ref</w:t>
      </w:r>
      <w:r w:rsidRPr="00F3307B">
        <w:rPr>
          <w:rFonts w:ascii="Courier New" w:hAnsi="Courier New" w:cs="Courier New"/>
          <w:color w:val="0000FF"/>
          <w:sz w:val="17"/>
          <w:szCs w:val="17"/>
          <w:highlight w:val="white"/>
          <w:lang w:val="fr-FR"/>
        </w:rPr>
        <w:t>="</w:t>
      </w:r>
      <w:r w:rsidRPr="00F3307B">
        <w:rPr>
          <w:rFonts w:ascii="Courier New" w:hAnsi="Courier New" w:cs="Courier New"/>
          <w:color w:val="000000"/>
          <w:sz w:val="17"/>
          <w:szCs w:val="17"/>
          <w:highlight w:val="white"/>
          <w:lang w:val="fr-FR"/>
        </w:rPr>
        <w:t>com:PatentDocumentKindCode</w:t>
      </w:r>
      <w:r w:rsidRPr="00F3307B">
        <w:rPr>
          <w:rFonts w:ascii="Courier New" w:hAnsi="Courier New" w:cs="Courier New"/>
          <w:color w:val="0000FF"/>
          <w:sz w:val="17"/>
          <w:szCs w:val="17"/>
          <w:highlight w:val="white"/>
          <w:lang w:val="fr-FR"/>
        </w:rPr>
        <w:t>"/&gt;</w:t>
      </w:r>
    </w:p>
    <w:p w14:paraId="5788E1C2" w14:textId="77777777" w:rsidR="00F3307B" w:rsidRPr="00BF0368" w:rsidRDefault="00F3307B" w:rsidP="00F3307B">
      <w:pPr>
        <w:autoSpaceDE w:val="0"/>
        <w:autoSpaceDN w:val="0"/>
        <w:adjustRightInd w:val="0"/>
        <w:rPr>
          <w:rFonts w:ascii="Courier New" w:hAnsi="Courier New" w:cs="Courier New"/>
          <w:color w:val="000000"/>
          <w:sz w:val="17"/>
          <w:szCs w:val="17"/>
          <w:highlight w:val="white"/>
          <w:lang w:val="fr-FR"/>
          <w:rPrChange w:id="1837" w:author="Author">
            <w:rPr>
              <w:rFonts w:ascii="Courier New" w:hAnsi="Courier New"/>
              <w:color w:val="000000"/>
              <w:highlight w:val="white"/>
            </w:rPr>
          </w:rPrChange>
        </w:rPr>
      </w:pPr>
      <w:r w:rsidRPr="00BF0368">
        <w:rPr>
          <w:rFonts w:ascii="Courier New" w:hAnsi="Courier New" w:cs="Courier New"/>
          <w:color w:val="000000"/>
          <w:sz w:val="17"/>
          <w:szCs w:val="17"/>
          <w:highlight w:val="white"/>
          <w:lang w:val="fr-FR"/>
          <w:rPrChange w:id="1838" w:author="Author">
            <w:rPr>
              <w:rFonts w:ascii="Courier New" w:hAnsi="Courier New"/>
              <w:color w:val="000000"/>
              <w:highlight w:val="white"/>
            </w:rPr>
          </w:rPrChange>
        </w:rPr>
        <w:tab/>
      </w:r>
      <w:r w:rsidRPr="00BF0368">
        <w:rPr>
          <w:rFonts w:ascii="Courier New" w:hAnsi="Courier New" w:cs="Courier New"/>
          <w:color w:val="000000"/>
          <w:sz w:val="17"/>
          <w:szCs w:val="17"/>
          <w:highlight w:val="white"/>
          <w:lang w:val="fr-FR"/>
          <w:rPrChange w:id="1839" w:author="Author">
            <w:rPr>
              <w:rFonts w:ascii="Courier New" w:hAnsi="Courier New"/>
              <w:color w:val="000000"/>
              <w:highlight w:val="white"/>
            </w:rPr>
          </w:rPrChange>
        </w:rPr>
        <w:tab/>
      </w:r>
      <w:r w:rsidRPr="00BF0368">
        <w:rPr>
          <w:rFonts w:ascii="Courier New" w:hAnsi="Courier New" w:cs="Courier New"/>
          <w:color w:val="000000"/>
          <w:sz w:val="17"/>
          <w:szCs w:val="17"/>
          <w:highlight w:val="white"/>
          <w:lang w:val="fr-FR"/>
          <w:rPrChange w:id="1840" w:author="Author">
            <w:rPr>
              <w:rFonts w:ascii="Courier New" w:hAnsi="Courier New"/>
              <w:color w:val="000000"/>
              <w:highlight w:val="white"/>
            </w:rPr>
          </w:rPrChange>
        </w:rPr>
        <w:tab/>
      </w:r>
      <w:r w:rsidRPr="00BF0368">
        <w:rPr>
          <w:rFonts w:ascii="Courier New" w:hAnsi="Courier New" w:cs="Courier New"/>
          <w:color w:val="0000FF"/>
          <w:sz w:val="17"/>
          <w:szCs w:val="17"/>
          <w:highlight w:val="white"/>
          <w:lang w:val="fr-FR"/>
          <w:rPrChange w:id="1841" w:author="Author">
            <w:rPr>
              <w:rFonts w:ascii="Courier New" w:hAnsi="Courier New"/>
              <w:color w:val="0000FF"/>
              <w:highlight w:val="white"/>
            </w:rPr>
          </w:rPrChange>
        </w:rPr>
        <w:t>&lt;</w:t>
      </w:r>
      <w:r w:rsidRPr="00BF0368">
        <w:rPr>
          <w:rFonts w:ascii="Courier New" w:hAnsi="Courier New" w:cs="Courier New"/>
          <w:color w:val="800000"/>
          <w:sz w:val="17"/>
          <w:szCs w:val="17"/>
          <w:highlight w:val="white"/>
          <w:lang w:val="fr-FR"/>
          <w:rPrChange w:id="1842" w:author="Author">
            <w:rPr>
              <w:rFonts w:ascii="Courier New" w:hAnsi="Courier New"/>
              <w:color w:val="800000"/>
              <w:highlight w:val="white"/>
            </w:rPr>
          </w:rPrChange>
        </w:rPr>
        <w:t>xsd:element</w:t>
      </w:r>
      <w:r w:rsidRPr="00F3307B">
        <w:rPr>
          <w:rFonts w:ascii="Courier New" w:hAnsi="Courier New" w:cs="Courier New"/>
          <w:color w:val="FF0000"/>
          <w:sz w:val="17"/>
          <w:szCs w:val="17"/>
          <w:highlight w:val="white"/>
          <w:lang w:val="fr-FR"/>
        </w:rPr>
        <w:t xml:space="preserve"> ref</w:t>
      </w:r>
      <w:r w:rsidRPr="00F3307B">
        <w:rPr>
          <w:rFonts w:ascii="Courier New" w:hAnsi="Courier New" w:cs="Courier New"/>
          <w:color w:val="0000FF"/>
          <w:sz w:val="17"/>
          <w:szCs w:val="17"/>
          <w:highlight w:val="white"/>
          <w:lang w:val="fr-FR"/>
        </w:rPr>
        <w:t>="</w:t>
      </w:r>
      <w:ins w:id="1843" w:author="Author">
        <w:r w:rsidRPr="00F3307B">
          <w:rPr>
            <w:rFonts w:ascii="Courier New" w:hAnsi="Courier New" w:cs="Courier New"/>
            <w:color w:val="000000"/>
            <w:sz w:val="17"/>
            <w:szCs w:val="17"/>
            <w:highlight w:val="white"/>
            <w:lang w:val="fr-FR"/>
          </w:rPr>
          <w:t>afp</w:t>
        </w:r>
      </w:ins>
      <w:r w:rsidRPr="00F3307B">
        <w:rPr>
          <w:rFonts w:ascii="Courier New" w:hAnsi="Courier New" w:cs="Courier New"/>
          <w:color w:val="000000"/>
          <w:sz w:val="17"/>
          <w:szCs w:val="17"/>
          <w:highlight w:val="white"/>
          <w:lang w:val="fr-FR"/>
        </w:rPr>
        <w:t>:DocumentTotalQuantity</w:t>
      </w:r>
      <w:r w:rsidRPr="00F3307B">
        <w:rPr>
          <w:rFonts w:ascii="Courier New" w:hAnsi="Courier New" w:cs="Courier New"/>
          <w:color w:val="0000FF"/>
          <w:sz w:val="17"/>
          <w:szCs w:val="17"/>
          <w:highlight w:val="white"/>
          <w:lang w:val="fr-FR"/>
        </w:rPr>
        <w:t>"/&gt;</w:t>
      </w:r>
    </w:p>
    <w:p w14:paraId="3949B993"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BF0368">
        <w:rPr>
          <w:rFonts w:ascii="Courier New" w:hAnsi="Courier New" w:cs="Courier New"/>
          <w:color w:val="000000"/>
          <w:sz w:val="17"/>
          <w:szCs w:val="17"/>
          <w:highlight w:val="white"/>
          <w:lang w:val="fr-FR"/>
          <w:rPrChange w:id="1844" w:author="Author">
            <w:rPr>
              <w:rFonts w:ascii="Courier New" w:hAnsi="Courier New"/>
              <w:color w:val="000000"/>
              <w:highlight w:val="white"/>
            </w:rPr>
          </w:rPrChange>
        </w:rPr>
        <w:tab/>
      </w:r>
      <w:r w:rsidRPr="00BF0368">
        <w:rPr>
          <w:rFonts w:ascii="Courier New" w:hAnsi="Courier New" w:cs="Courier New"/>
          <w:color w:val="000000"/>
          <w:sz w:val="17"/>
          <w:szCs w:val="17"/>
          <w:highlight w:val="white"/>
          <w:lang w:val="fr-FR"/>
          <w:rPrChange w:id="1845" w:author="Author">
            <w:rPr>
              <w:rFonts w:ascii="Courier New" w:hAnsi="Courier New"/>
              <w:color w:val="000000"/>
              <w:highlight w:val="white"/>
            </w:rPr>
          </w:rPrChang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xsd:sequence</w:t>
      </w:r>
      <w:r w:rsidRPr="00F3307B">
        <w:rPr>
          <w:rFonts w:ascii="Courier New" w:hAnsi="Courier New" w:cs="Courier New"/>
          <w:color w:val="0000FF"/>
          <w:sz w:val="17"/>
          <w:szCs w:val="17"/>
          <w:highlight w:val="white"/>
        </w:rPr>
        <w:t>&gt;</w:t>
      </w:r>
    </w:p>
    <w:p w14:paraId="5C611E08"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xsd:complexType</w:t>
      </w:r>
      <w:r w:rsidRPr="00F3307B">
        <w:rPr>
          <w:rFonts w:ascii="Courier New" w:hAnsi="Courier New" w:cs="Courier New"/>
          <w:color w:val="0000FF"/>
          <w:sz w:val="17"/>
          <w:szCs w:val="17"/>
          <w:highlight w:val="white"/>
        </w:rPr>
        <w:t>&gt;</w:t>
      </w:r>
    </w:p>
    <w:p w14:paraId="14CA0CC0"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KindCodeCoverageBag</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type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afp:KindCodeCoverageBagType</w:t>
      </w:r>
      <w:r w:rsidRPr="00F3307B">
        <w:rPr>
          <w:rFonts w:ascii="Courier New" w:hAnsi="Courier New" w:cs="Courier New"/>
          <w:color w:val="0000FF"/>
          <w:sz w:val="17"/>
          <w:szCs w:val="17"/>
          <w:highlight w:val="white"/>
        </w:rPr>
        <w:t>"&gt;</w:t>
      </w:r>
    </w:p>
    <w:p w14:paraId="2657CE2F"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118DAFE7"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r w:rsidRPr="00F3307B">
        <w:rPr>
          <w:rFonts w:ascii="Courier New" w:hAnsi="Courier New" w:cs="Courier New"/>
          <w:color w:val="000000"/>
          <w:sz w:val="17"/>
          <w:szCs w:val="17"/>
          <w:highlight w:val="white"/>
        </w:rPr>
        <w:t>Collection of data coverage summary by kind code</w:t>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p>
    <w:p w14:paraId="03A1E7B2"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754242AC"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0000FF"/>
          <w:sz w:val="17"/>
          <w:szCs w:val="17"/>
          <w:highlight w:val="white"/>
        </w:rPr>
        <w:t>&gt;</w:t>
      </w:r>
    </w:p>
    <w:p w14:paraId="0A04A45E"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xsd:complexType</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KindCodeCoverageBagType</w:t>
      </w:r>
      <w:r w:rsidRPr="00F3307B">
        <w:rPr>
          <w:rFonts w:ascii="Courier New" w:hAnsi="Courier New" w:cs="Courier New"/>
          <w:color w:val="0000FF"/>
          <w:sz w:val="17"/>
          <w:szCs w:val="17"/>
          <w:highlight w:val="white"/>
        </w:rPr>
        <w:t>"&gt;</w:t>
      </w:r>
    </w:p>
    <w:p w14:paraId="6F226291"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xsd:sequence</w:t>
      </w:r>
      <w:r w:rsidRPr="00F3307B">
        <w:rPr>
          <w:rFonts w:ascii="Courier New" w:hAnsi="Courier New" w:cs="Courier New"/>
          <w:color w:val="FF0000"/>
          <w:sz w:val="17"/>
          <w:szCs w:val="17"/>
          <w:highlight w:val="white"/>
        </w:rPr>
        <w:t xml:space="preserve"> maxOccurs</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unbounded</w:t>
      </w:r>
      <w:r w:rsidRPr="00F3307B">
        <w:rPr>
          <w:rFonts w:ascii="Courier New" w:hAnsi="Courier New" w:cs="Courier New"/>
          <w:color w:val="0000FF"/>
          <w:sz w:val="17"/>
          <w:szCs w:val="17"/>
          <w:highlight w:val="white"/>
        </w:rPr>
        <w:t>"&gt;</w:t>
      </w:r>
    </w:p>
    <w:p w14:paraId="152C4C44"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afp:KindCodeCoverage</w:t>
      </w:r>
      <w:r w:rsidRPr="00F3307B">
        <w:rPr>
          <w:rFonts w:ascii="Courier New" w:hAnsi="Courier New" w:cs="Courier New"/>
          <w:color w:val="0000FF"/>
          <w:sz w:val="17"/>
          <w:szCs w:val="17"/>
          <w:highlight w:val="white"/>
        </w:rPr>
        <w:t>"/&gt;</w:t>
      </w:r>
    </w:p>
    <w:p w14:paraId="5F767C48"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xsd:sequence</w:t>
      </w:r>
      <w:r w:rsidRPr="00F3307B">
        <w:rPr>
          <w:rFonts w:ascii="Courier New" w:hAnsi="Courier New" w:cs="Courier New"/>
          <w:color w:val="0000FF"/>
          <w:sz w:val="17"/>
          <w:szCs w:val="17"/>
          <w:highlight w:val="white"/>
        </w:rPr>
        <w:t>&gt;</w:t>
      </w:r>
    </w:p>
    <w:p w14:paraId="5F8ABD1B"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xsd:complexType</w:t>
      </w:r>
      <w:r w:rsidRPr="00F3307B">
        <w:rPr>
          <w:rFonts w:ascii="Courier New" w:hAnsi="Courier New" w:cs="Courier New"/>
          <w:color w:val="0000FF"/>
          <w:sz w:val="17"/>
          <w:szCs w:val="17"/>
          <w:highlight w:val="white"/>
        </w:rPr>
        <w:t>&gt;</w:t>
      </w:r>
    </w:p>
    <w:p w14:paraId="6885A4AD" w14:textId="77777777" w:rsidR="00F3307B" w:rsidRPr="00F3307B" w:rsidRDefault="00F3307B" w:rsidP="00F3307B">
      <w:pPr>
        <w:autoSpaceDE w:val="0"/>
        <w:autoSpaceDN w:val="0"/>
        <w:adjustRightInd w:val="0"/>
        <w:rPr>
          <w:ins w:id="1846" w:author="Author"/>
          <w:rFonts w:ascii="Courier New" w:hAnsi="Courier New" w:cs="Courier New"/>
          <w:color w:val="000000"/>
          <w:sz w:val="17"/>
          <w:szCs w:val="17"/>
          <w:highlight w:val="white"/>
          <w:rPrChange w:id="1847" w:author="Author">
            <w:rPr>
              <w:ins w:id="1848" w:author="Author"/>
              <w:rFonts w:ascii="Consolas" w:hAnsi="Consolas" w:cs="Consolas"/>
              <w:color w:val="000000"/>
              <w:szCs w:val="17"/>
              <w:highlight w:val="white"/>
            </w:rPr>
          </w:rPrChange>
        </w:rPr>
      </w:pPr>
      <w:ins w:id="1849" w:author="Author">
        <w:r w:rsidRPr="00F3307B">
          <w:rPr>
            <w:rFonts w:ascii="Courier New" w:hAnsi="Courier New" w:cs="Courier New"/>
            <w:color w:val="000000"/>
            <w:sz w:val="17"/>
            <w:szCs w:val="17"/>
            <w:highlight w:val="white"/>
            <w:rPrChange w:id="1850"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1851"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852" w:author="Author">
              <w:rPr>
                <w:rFonts w:ascii="Consolas" w:hAnsi="Consolas" w:cs="Consolas"/>
                <w:color w:val="800000"/>
                <w:szCs w:val="17"/>
                <w:highlight w:val="white"/>
              </w:rPr>
            </w:rPrChange>
          </w:rPr>
          <w:t>xsd:element</w:t>
        </w:r>
        <w:r w:rsidRPr="00F3307B">
          <w:rPr>
            <w:rFonts w:ascii="Courier New" w:hAnsi="Courier New" w:cs="Courier New"/>
            <w:color w:val="FF0000"/>
            <w:sz w:val="17"/>
            <w:szCs w:val="17"/>
            <w:highlight w:val="white"/>
            <w:rPrChange w:id="1853" w:author="Author">
              <w:rPr>
                <w:rFonts w:ascii="Consolas" w:hAnsi="Consolas" w:cs="Consolas"/>
                <w:color w:val="FF0000"/>
                <w:szCs w:val="17"/>
                <w:highlight w:val="white"/>
              </w:rPr>
            </w:rPrChange>
          </w:rPr>
          <w:t xml:space="preserve"> name</w:t>
        </w:r>
        <w:r w:rsidRPr="00F3307B">
          <w:rPr>
            <w:rFonts w:ascii="Courier New" w:hAnsi="Courier New" w:cs="Courier New"/>
            <w:color w:val="0000FF"/>
            <w:sz w:val="17"/>
            <w:szCs w:val="17"/>
            <w:highlight w:val="white"/>
            <w:rPrChange w:id="1854"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1855" w:author="Author">
              <w:rPr>
                <w:rFonts w:ascii="Consolas" w:hAnsi="Consolas" w:cs="Consolas"/>
                <w:color w:val="000000"/>
                <w:szCs w:val="17"/>
                <w:highlight w:val="white"/>
              </w:rPr>
            </w:rPrChange>
          </w:rPr>
          <w:t>MostRecentDocument</w:t>
        </w:r>
        <w:r w:rsidRPr="00F3307B">
          <w:rPr>
            <w:rFonts w:ascii="Courier New" w:hAnsi="Courier New" w:cs="Courier New"/>
            <w:color w:val="0000FF"/>
            <w:sz w:val="17"/>
            <w:szCs w:val="17"/>
            <w:highlight w:val="white"/>
            <w:rPrChange w:id="1856" w:author="Author">
              <w:rPr>
                <w:rFonts w:ascii="Consolas" w:hAnsi="Consolas" w:cs="Consolas"/>
                <w:color w:val="0000FF"/>
                <w:szCs w:val="17"/>
                <w:highlight w:val="white"/>
              </w:rPr>
            </w:rPrChange>
          </w:rPr>
          <w:t>"</w:t>
        </w:r>
        <w:r w:rsidRPr="00F3307B">
          <w:rPr>
            <w:rFonts w:ascii="Courier New" w:hAnsi="Courier New" w:cs="Courier New"/>
            <w:color w:val="FF0000"/>
            <w:sz w:val="17"/>
            <w:szCs w:val="17"/>
            <w:highlight w:val="white"/>
            <w:rPrChange w:id="1857" w:author="Author">
              <w:rPr>
                <w:rFonts w:ascii="Consolas" w:hAnsi="Consolas" w:cs="Consolas"/>
                <w:color w:val="FF0000"/>
                <w:szCs w:val="17"/>
                <w:highlight w:val="white"/>
              </w:rPr>
            </w:rPrChange>
          </w:rPr>
          <w:t xml:space="preserve"> type</w:t>
        </w:r>
        <w:r w:rsidRPr="00F3307B">
          <w:rPr>
            <w:rFonts w:ascii="Courier New" w:hAnsi="Courier New" w:cs="Courier New"/>
            <w:color w:val="0000FF"/>
            <w:sz w:val="17"/>
            <w:szCs w:val="17"/>
            <w:highlight w:val="white"/>
            <w:rPrChange w:id="1858"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1859" w:author="Author">
              <w:rPr>
                <w:rFonts w:ascii="Consolas" w:hAnsi="Consolas" w:cs="Consolas"/>
                <w:color w:val="000000"/>
                <w:szCs w:val="17"/>
                <w:highlight w:val="white"/>
              </w:rPr>
            </w:rPrChange>
          </w:rPr>
          <w:t>afp:MostRecentDocumentType</w:t>
        </w:r>
        <w:r w:rsidRPr="00F3307B">
          <w:rPr>
            <w:rFonts w:ascii="Courier New" w:hAnsi="Courier New" w:cs="Courier New"/>
            <w:color w:val="0000FF"/>
            <w:sz w:val="17"/>
            <w:szCs w:val="17"/>
            <w:highlight w:val="white"/>
            <w:rPrChange w:id="1860" w:author="Author">
              <w:rPr>
                <w:rFonts w:ascii="Consolas" w:hAnsi="Consolas" w:cs="Consolas"/>
                <w:color w:val="0000FF"/>
                <w:szCs w:val="17"/>
                <w:highlight w:val="white"/>
              </w:rPr>
            </w:rPrChange>
          </w:rPr>
          <w:t>"&gt;</w:t>
        </w:r>
      </w:ins>
    </w:p>
    <w:p w14:paraId="6A0B61F4" w14:textId="77777777" w:rsidR="00F3307B" w:rsidRPr="00F3307B" w:rsidRDefault="00F3307B" w:rsidP="00F3307B">
      <w:pPr>
        <w:autoSpaceDE w:val="0"/>
        <w:autoSpaceDN w:val="0"/>
        <w:adjustRightInd w:val="0"/>
        <w:rPr>
          <w:ins w:id="1861" w:author="Author"/>
          <w:rFonts w:ascii="Courier New" w:hAnsi="Courier New" w:cs="Courier New"/>
          <w:color w:val="000000"/>
          <w:sz w:val="17"/>
          <w:szCs w:val="17"/>
          <w:highlight w:val="white"/>
          <w:rPrChange w:id="1862" w:author="Author">
            <w:rPr>
              <w:ins w:id="1863" w:author="Author"/>
              <w:rFonts w:ascii="Courier New" w:hAnsi="Courier New"/>
              <w:color w:val="000000"/>
            </w:rPr>
          </w:rPrChange>
        </w:rPr>
      </w:pPr>
      <w:ins w:id="1864" w:author="Author">
        <w:r w:rsidRPr="00F3307B">
          <w:rPr>
            <w:rFonts w:ascii="Courier New" w:hAnsi="Courier New" w:cs="Courier New"/>
            <w:color w:val="000000"/>
            <w:sz w:val="17"/>
            <w:szCs w:val="17"/>
            <w:highlight w:val="white"/>
            <w:rPrChange w:id="1865" w:author="Author">
              <w:rPr>
                <w:rFonts w:ascii="Courier New" w:hAnsi="Courier New"/>
                <w:color w:val="000000"/>
              </w:rPr>
            </w:rPrChange>
          </w:rPr>
          <w:tab/>
        </w:r>
        <w:r w:rsidRPr="00F3307B">
          <w:rPr>
            <w:rFonts w:ascii="Courier New" w:hAnsi="Courier New" w:cs="Courier New"/>
            <w:color w:val="000000"/>
            <w:sz w:val="17"/>
            <w:szCs w:val="17"/>
            <w:highlight w:val="white"/>
            <w:rPrChange w:id="1866" w:author="Author">
              <w:rPr>
                <w:rFonts w:ascii="Courier New" w:hAnsi="Courier New"/>
                <w:color w:val="000000"/>
              </w:rPr>
            </w:rPrChange>
          </w:rPr>
          <w:tab/>
        </w:r>
        <w:r w:rsidRPr="00F3307B">
          <w:rPr>
            <w:rFonts w:ascii="Courier New" w:hAnsi="Courier New" w:cs="Courier New"/>
            <w:color w:val="0000FF"/>
            <w:sz w:val="17"/>
            <w:szCs w:val="17"/>
            <w:highlight w:val="white"/>
            <w:rPrChange w:id="1867" w:author="Author">
              <w:rPr>
                <w:rFonts w:ascii="Courier New" w:hAnsi="Courier New"/>
                <w:color w:val="000000"/>
              </w:rPr>
            </w:rPrChange>
          </w:rPr>
          <w:t>&lt;</w:t>
        </w:r>
        <w:r w:rsidRPr="00F3307B">
          <w:rPr>
            <w:rFonts w:ascii="Courier New" w:hAnsi="Courier New" w:cs="Courier New"/>
            <w:color w:val="800000"/>
            <w:sz w:val="17"/>
            <w:szCs w:val="17"/>
            <w:highlight w:val="white"/>
            <w:rPrChange w:id="1868" w:author="Author">
              <w:rPr>
                <w:rFonts w:ascii="Courier New" w:hAnsi="Courier New"/>
                <w:color w:val="000000"/>
              </w:rPr>
            </w:rPrChange>
          </w:rPr>
          <w:t>xsd:annotation</w:t>
        </w:r>
        <w:r w:rsidRPr="00F3307B">
          <w:rPr>
            <w:rFonts w:ascii="Courier New" w:hAnsi="Courier New" w:cs="Courier New"/>
            <w:color w:val="0000FF"/>
            <w:sz w:val="17"/>
            <w:szCs w:val="17"/>
            <w:highlight w:val="white"/>
            <w:rPrChange w:id="1869" w:author="Author">
              <w:rPr>
                <w:rFonts w:ascii="Courier New" w:hAnsi="Courier New"/>
                <w:color w:val="000000"/>
              </w:rPr>
            </w:rPrChange>
          </w:rPr>
          <w:t>&gt;</w:t>
        </w:r>
      </w:ins>
    </w:p>
    <w:p w14:paraId="51B9B710" w14:textId="77777777" w:rsidR="00F3307B" w:rsidRPr="00F3307B" w:rsidRDefault="00F3307B" w:rsidP="00F3307B">
      <w:pPr>
        <w:autoSpaceDE w:val="0"/>
        <w:autoSpaceDN w:val="0"/>
        <w:adjustRightInd w:val="0"/>
        <w:rPr>
          <w:ins w:id="1870" w:author="Author"/>
          <w:rFonts w:ascii="Courier New" w:hAnsi="Courier New" w:cs="Courier New"/>
          <w:color w:val="000000"/>
          <w:sz w:val="17"/>
          <w:szCs w:val="17"/>
          <w:highlight w:val="white"/>
          <w:rPrChange w:id="1871" w:author="Author">
            <w:rPr>
              <w:ins w:id="1872" w:author="Author"/>
              <w:rFonts w:ascii="Consolas" w:hAnsi="Consolas" w:cs="Consolas"/>
              <w:color w:val="000000"/>
              <w:szCs w:val="17"/>
              <w:highlight w:val="white"/>
            </w:rPr>
          </w:rPrChange>
        </w:rPr>
      </w:pPr>
      <w:ins w:id="1873" w:author="Author">
        <w:r w:rsidRPr="00F3307B">
          <w:rPr>
            <w:rFonts w:ascii="Courier New" w:hAnsi="Courier New" w:cs="Courier New"/>
            <w:color w:val="000000"/>
            <w:sz w:val="17"/>
            <w:szCs w:val="17"/>
            <w:highlight w:val="white"/>
            <w:rPrChange w:id="1874" w:author="Author">
              <w:rPr>
                <w:rFonts w:ascii="Courier New" w:hAnsi="Courier New"/>
                <w:color w:val="000000"/>
              </w:rPr>
            </w:rPrChange>
          </w:rPr>
          <w:tab/>
        </w:r>
        <w:r w:rsidRPr="00F3307B">
          <w:rPr>
            <w:rFonts w:ascii="Courier New" w:hAnsi="Courier New" w:cs="Courier New"/>
            <w:color w:val="000000"/>
            <w:sz w:val="17"/>
            <w:szCs w:val="17"/>
            <w:highlight w:val="white"/>
            <w:rPrChange w:id="1875" w:author="Author">
              <w:rPr>
                <w:rFonts w:ascii="Courier New" w:hAnsi="Courier New"/>
                <w:color w:val="000000"/>
              </w:rPr>
            </w:rPrChange>
          </w:rPr>
          <w:tab/>
        </w:r>
        <w:r w:rsidRPr="00F3307B">
          <w:rPr>
            <w:rFonts w:ascii="Courier New" w:hAnsi="Courier New" w:cs="Courier New"/>
            <w:color w:val="000000"/>
            <w:sz w:val="17"/>
            <w:szCs w:val="17"/>
            <w:highlight w:val="white"/>
            <w:rPrChange w:id="1876" w:author="Author">
              <w:rPr>
                <w:rFonts w:ascii="Courier New" w:hAnsi="Courier New"/>
                <w:color w:val="000000"/>
              </w:rPr>
            </w:rPrChange>
          </w:rPr>
          <w:tab/>
        </w:r>
        <w:r w:rsidRPr="00F3307B">
          <w:rPr>
            <w:rFonts w:ascii="Courier New" w:hAnsi="Courier New" w:cs="Courier New"/>
            <w:color w:val="0000FF"/>
            <w:sz w:val="17"/>
            <w:szCs w:val="17"/>
            <w:highlight w:val="white"/>
            <w:rPrChange w:id="1877"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878" w:author="Author">
              <w:rPr>
                <w:rFonts w:ascii="Consolas" w:hAnsi="Consolas" w:cs="Consolas"/>
                <w:color w:val="800000"/>
                <w:szCs w:val="17"/>
                <w:highlight w:val="white"/>
              </w:rPr>
            </w:rPrChange>
          </w:rPr>
          <w:t>xsd:documentation</w:t>
        </w:r>
        <w:r w:rsidRPr="00F3307B">
          <w:rPr>
            <w:rFonts w:ascii="Courier New" w:hAnsi="Courier New" w:cs="Courier New"/>
            <w:color w:val="0000FF"/>
            <w:sz w:val="17"/>
            <w:szCs w:val="17"/>
            <w:highlight w:val="white"/>
            <w:rPrChange w:id="1879" w:author="Author">
              <w:rPr>
                <w:rFonts w:ascii="Consolas" w:hAnsi="Consolas" w:cs="Consolas"/>
                <w:color w:val="0000FF"/>
                <w:szCs w:val="17"/>
                <w:highlight w:val="white"/>
              </w:rPr>
            </w:rPrChange>
          </w:rPr>
          <w:t>&gt;</w:t>
        </w:r>
        <w:r w:rsidRPr="00F3307B">
          <w:rPr>
            <w:rFonts w:ascii="Courier New" w:hAnsi="Courier New" w:cs="Courier New"/>
            <w:color w:val="000000"/>
            <w:sz w:val="17"/>
            <w:szCs w:val="17"/>
            <w:highlight w:val="white"/>
            <w:rPrChange w:id="1880" w:author="Author">
              <w:rPr>
                <w:rFonts w:ascii="Consolas" w:hAnsi="Consolas" w:cs="Consolas"/>
                <w:color w:val="000000"/>
                <w:szCs w:val="17"/>
                <w:highlight w:val="white"/>
              </w:rPr>
            </w:rPrChange>
          </w:rPr>
          <w:t>The most recent document information available or provided in the authority file</w:t>
        </w:r>
        <w:r w:rsidRPr="00F3307B">
          <w:rPr>
            <w:rFonts w:ascii="Courier New" w:hAnsi="Courier New" w:cs="Courier New"/>
            <w:color w:val="0000FF"/>
            <w:sz w:val="17"/>
            <w:szCs w:val="17"/>
            <w:highlight w:val="white"/>
            <w:rPrChange w:id="1881"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882" w:author="Author">
              <w:rPr>
                <w:rFonts w:ascii="Consolas" w:hAnsi="Consolas" w:cs="Consolas"/>
                <w:color w:val="800000"/>
                <w:szCs w:val="17"/>
                <w:highlight w:val="white"/>
              </w:rPr>
            </w:rPrChange>
          </w:rPr>
          <w:t>xsd:documentation</w:t>
        </w:r>
        <w:r w:rsidRPr="00F3307B">
          <w:rPr>
            <w:rFonts w:ascii="Courier New" w:hAnsi="Courier New" w:cs="Courier New"/>
            <w:color w:val="0000FF"/>
            <w:sz w:val="17"/>
            <w:szCs w:val="17"/>
            <w:highlight w:val="white"/>
            <w:rPrChange w:id="1883" w:author="Author">
              <w:rPr>
                <w:rFonts w:ascii="Consolas" w:hAnsi="Consolas" w:cs="Consolas"/>
                <w:color w:val="0000FF"/>
                <w:szCs w:val="17"/>
                <w:highlight w:val="white"/>
              </w:rPr>
            </w:rPrChange>
          </w:rPr>
          <w:t>&gt;</w:t>
        </w:r>
      </w:ins>
    </w:p>
    <w:p w14:paraId="5CB0D074" w14:textId="77777777" w:rsidR="00F3307B" w:rsidRPr="00F3307B" w:rsidRDefault="00F3307B" w:rsidP="00F3307B">
      <w:pPr>
        <w:autoSpaceDE w:val="0"/>
        <w:autoSpaceDN w:val="0"/>
        <w:adjustRightInd w:val="0"/>
        <w:rPr>
          <w:ins w:id="1884" w:author="Author"/>
          <w:rFonts w:ascii="Courier New" w:hAnsi="Courier New" w:cs="Courier New"/>
          <w:color w:val="000000"/>
          <w:sz w:val="17"/>
          <w:szCs w:val="17"/>
          <w:highlight w:val="white"/>
          <w:rPrChange w:id="1885" w:author="Author">
            <w:rPr>
              <w:ins w:id="1886" w:author="Author"/>
              <w:rFonts w:ascii="Consolas" w:hAnsi="Consolas" w:cs="Consolas"/>
              <w:color w:val="000000"/>
              <w:szCs w:val="17"/>
              <w:highlight w:val="white"/>
            </w:rPr>
          </w:rPrChange>
        </w:rPr>
      </w:pPr>
      <w:ins w:id="1887" w:author="Author">
        <w:r w:rsidRPr="00F3307B">
          <w:rPr>
            <w:rFonts w:ascii="Courier New" w:hAnsi="Courier New" w:cs="Courier New"/>
            <w:color w:val="000000"/>
            <w:sz w:val="17"/>
            <w:szCs w:val="17"/>
            <w:highlight w:val="white"/>
            <w:rPrChange w:id="1888"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1889"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1890"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891" w:author="Author">
              <w:rPr>
                <w:rFonts w:ascii="Consolas" w:hAnsi="Consolas" w:cs="Consolas"/>
                <w:color w:val="800000"/>
                <w:szCs w:val="17"/>
                <w:highlight w:val="white"/>
              </w:rPr>
            </w:rPrChange>
          </w:rPr>
          <w:t>xsd:annotation</w:t>
        </w:r>
        <w:r w:rsidRPr="00F3307B">
          <w:rPr>
            <w:rFonts w:ascii="Courier New" w:hAnsi="Courier New" w:cs="Courier New"/>
            <w:color w:val="0000FF"/>
            <w:sz w:val="17"/>
            <w:szCs w:val="17"/>
            <w:highlight w:val="white"/>
            <w:rPrChange w:id="1892" w:author="Author">
              <w:rPr>
                <w:rFonts w:ascii="Consolas" w:hAnsi="Consolas" w:cs="Consolas"/>
                <w:color w:val="0000FF"/>
                <w:szCs w:val="17"/>
                <w:highlight w:val="white"/>
              </w:rPr>
            </w:rPrChange>
          </w:rPr>
          <w:t>&gt;</w:t>
        </w:r>
      </w:ins>
    </w:p>
    <w:p w14:paraId="0639E4B6" w14:textId="77777777" w:rsidR="00F3307B" w:rsidRPr="00F3307B" w:rsidRDefault="00F3307B" w:rsidP="00F3307B">
      <w:pPr>
        <w:autoSpaceDE w:val="0"/>
        <w:autoSpaceDN w:val="0"/>
        <w:adjustRightInd w:val="0"/>
        <w:rPr>
          <w:ins w:id="1893" w:author="Author"/>
          <w:rFonts w:ascii="Courier New" w:hAnsi="Courier New" w:cs="Courier New"/>
          <w:color w:val="000000"/>
          <w:sz w:val="17"/>
          <w:szCs w:val="17"/>
          <w:highlight w:val="white"/>
          <w:rPrChange w:id="1894" w:author="Author">
            <w:rPr>
              <w:ins w:id="1895" w:author="Author"/>
              <w:rFonts w:ascii="Consolas" w:hAnsi="Consolas" w:cs="Consolas"/>
              <w:color w:val="000000"/>
              <w:szCs w:val="17"/>
              <w:highlight w:val="white"/>
            </w:rPr>
          </w:rPrChange>
        </w:rPr>
      </w:pPr>
      <w:ins w:id="1896" w:author="Author">
        <w:r w:rsidRPr="00F3307B">
          <w:rPr>
            <w:rFonts w:ascii="Courier New" w:hAnsi="Courier New" w:cs="Courier New"/>
            <w:color w:val="000000"/>
            <w:sz w:val="17"/>
            <w:szCs w:val="17"/>
            <w:highlight w:val="white"/>
            <w:rPrChange w:id="1897"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1898"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899" w:author="Author">
              <w:rPr>
                <w:rFonts w:ascii="Consolas" w:hAnsi="Consolas" w:cs="Consolas"/>
                <w:color w:val="800000"/>
                <w:szCs w:val="17"/>
                <w:highlight w:val="white"/>
              </w:rPr>
            </w:rPrChange>
          </w:rPr>
          <w:t>xsd:element</w:t>
        </w:r>
        <w:r w:rsidRPr="00F3307B">
          <w:rPr>
            <w:rFonts w:ascii="Courier New" w:hAnsi="Courier New" w:cs="Courier New"/>
            <w:color w:val="0000FF"/>
            <w:sz w:val="17"/>
            <w:szCs w:val="17"/>
            <w:highlight w:val="white"/>
            <w:rPrChange w:id="1900" w:author="Author">
              <w:rPr>
                <w:rFonts w:ascii="Consolas" w:hAnsi="Consolas" w:cs="Consolas"/>
                <w:color w:val="0000FF"/>
                <w:szCs w:val="17"/>
                <w:highlight w:val="white"/>
              </w:rPr>
            </w:rPrChange>
          </w:rPr>
          <w:t>&gt;</w:t>
        </w:r>
      </w:ins>
    </w:p>
    <w:p w14:paraId="7607C32D" w14:textId="77777777" w:rsidR="00F3307B" w:rsidRPr="00F3307B" w:rsidRDefault="00F3307B" w:rsidP="00F3307B">
      <w:pPr>
        <w:autoSpaceDE w:val="0"/>
        <w:autoSpaceDN w:val="0"/>
        <w:adjustRightInd w:val="0"/>
        <w:rPr>
          <w:ins w:id="1901" w:author="Author"/>
          <w:rFonts w:ascii="Courier New" w:hAnsi="Courier New" w:cs="Courier New"/>
          <w:color w:val="000000"/>
          <w:sz w:val="17"/>
          <w:szCs w:val="17"/>
          <w:highlight w:val="white"/>
          <w:rPrChange w:id="1902" w:author="Author">
            <w:rPr>
              <w:ins w:id="1903" w:author="Author"/>
              <w:rFonts w:ascii="Consolas" w:hAnsi="Consolas" w:cs="Consolas"/>
              <w:color w:val="000000"/>
              <w:szCs w:val="17"/>
              <w:highlight w:val="white"/>
            </w:rPr>
          </w:rPrChange>
        </w:rPr>
      </w:pPr>
      <w:ins w:id="1904" w:author="Author">
        <w:r w:rsidRPr="00F3307B">
          <w:rPr>
            <w:rFonts w:ascii="Courier New" w:hAnsi="Courier New" w:cs="Courier New"/>
            <w:color w:val="000000"/>
            <w:sz w:val="17"/>
            <w:szCs w:val="17"/>
            <w:highlight w:val="white"/>
            <w:rPrChange w:id="1905"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1906"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907" w:author="Author">
              <w:rPr>
                <w:rFonts w:ascii="Consolas" w:hAnsi="Consolas" w:cs="Consolas"/>
                <w:color w:val="800000"/>
                <w:szCs w:val="17"/>
                <w:highlight w:val="white"/>
              </w:rPr>
            </w:rPrChange>
          </w:rPr>
          <w:t>xsd:complexType</w:t>
        </w:r>
        <w:r w:rsidRPr="00F3307B">
          <w:rPr>
            <w:rFonts w:ascii="Courier New" w:hAnsi="Courier New" w:cs="Courier New"/>
            <w:color w:val="FF0000"/>
            <w:sz w:val="17"/>
            <w:szCs w:val="17"/>
            <w:highlight w:val="white"/>
            <w:rPrChange w:id="1908" w:author="Author">
              <w:rPr>
                <w:rFonts w:ascii="Consolas" w:hAnsi="Consolas" w:cs="Consolas"/>
                <w:color w:val="FF0000"/>
                <w:szCs w:val="17"/>
                <w:highlight w:val="white"/>
              </w:rPr>
            </w:rPrChange>
          </w:rPr>
          <w:t xml:space="preserve"> name</w:t>
        </w:r>
        <w:r w:rsidRPr="00F3307B">
          <w:rPr>
            <w:rFonts w:ascii="Courier New" w:hAnsi="Courier New" w:cs="Courier New"/>
            <w:color w:val="0000FF"/>
            <w:sz w:val="17"/>
            <w:szCs w:val="17"/>
            <w:highlight w:val="white"/>
            <w:rPrChange w:id="1909"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1910" w:author="Author">
              <w:rPr>
                <w:rFonts w:ascii="Consolas" w:hAnsi="Consolas" w:cs="Consolas"/>
                <w:color w:val="000000"/>
                <w:szCs w:val="17"/>
                <w:highlight w:val="white"/>
              </w:rPr>
            </w:rPrChange>
          </w:rPr>
          <w:t>MostRecentDocumentType</w:t>
        </w:r>
        <w:r w:rsidRPr="00F3307B">
          <w:rPr>
            <w:rFonts w:ascii="Courier New" w:hAnsi="Courier New" w:cs="Courier New"/>
            <w:color w:val="0000FF"/>
            <w:sz w:val="17"/>
            <w:szCs w:val="17"/>
            <w:highlight w:val="white"/>
            <w:rPrChange w:id="1911" w:author="Author">
              <w:rPr>
                <w:rFonts w:ascii="Consolas" w:hAnsi="Consolas" w:cs="Consolas"/>
                <w:color w:val="0000FF"/>
                <w:szCs w:val="17"/>
                <w:highlight w:val="white"/>
              </w:rPr>
            </w:rPrChange>
          </w:rPr>
          <w:t>"&gt;</w:t>
        </w:r>
      </w:ins>
    </w:p>
    <w:p w14:paraId="22D783DE" w14:textId="77777777" w:rsidR="00F3307B" w:rsidRPr="00F3307B" w:rsidRDefault="00F3307B" w:rsidP="00F3307B">
      <w:pPr>
        <w:autoSpaceDE w:val="0"/>
        <w:autoSpaceDN w:val="0"/>
        <w:adjustRightInd w:val="0"/>
        <w:rPr>
          <w:ins w:id="1912" w:author="Author"/>
          <w:rFonts w:ascii="Courier New" w:hAnsi="Courier New" w:cs="Courier New"/>
          <w:color w:val="000000"/>
          <w:sz w:val="17"/>
          <w:szCs w:val="17"/>
          <w:highlight w:val="white"/>
          <w:rPrChange w:id="1913" w:author="Author">
            <w:rPr>
              <w:ins w:id="1914" w:author="Author"/>
              <w:rFonts w:ascii="Consolas" w:hAnsi="Consolas" w:cs="Consolas"/>
              <w:color w:val="000000"/>
              <w:szCs w:val="17"/>
              <w:highlight w:val="white"/>
            </w:rPr>
          </w:rPrChange>
        </w:rPr>
      </w:pPr>
      <w:ins w:id="1915" w:author="Author">
        <w:r w:rsidRPr="00F3307B">
          <w:rPr>
            <w:rFonts w:ascii="Courier New" w:hAnsi="Courier New" w:cs="Courier New"/>
            <w:color w:val="000000"/>
            <w:sz w:val="17"/>
            <w:szCs w:val="17"/>
            <w:highlight w:val="white"/>
            <w:rPrChange w:id="1916"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1917"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1918"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919" w:author="Author">
              <w:rPr>
                <w:rFonts w:ascii="Consolas" w:hAnsi="Consolas" w:cs="Consolas"/>
                <w:color w:val="800000"/>
                <w:szCs w:val="17"/>
                <w:highlight w:val="white"/>
              </w:rPr>
            </w:rPrChange>
          </w:rPr>
          <w:t>xsd:sequence</w:t>
        </w:r>
        <w:r w:rsidRPr="00F3307B">
          <w:rPr>
            <w:rFonts w:ascii="Courier New" w:hAnsi="Courier New" w:cs="Courier New"/>
            <w:color w:val="0000FF"/>
            <w:sz w:val="17"/>
            <w:szCs w:val="17"/>
            <w:highlight w:val="white"/>
            <w:rPrChange w:id="1920" w:author="Author">
              <w:rPr>
                <w:rFonts w:ascii="Consolas" w:hAnsi="Consolas" w:cs="Consolas"/>
                <w:color w:val="0000FF"/>
                <w:szCs w:val="17"/>
                <w:highlight w:val="white"/>
              </w:rPr>
            </w:rPrChange>
          </w:rPr>
          <w:t>&gt;</w:t>
        </w:r>
      </w:ins>
    </w:p>
    <w:p w14:paraId="40EAB27E" w14:textId="77777777" w:rsidR="00F3307B" w:rsidRPr="00F3307B" w:rsidRDefault="00F3307B" w:rsidP="00F3307B">
      <w:pPr>
        <w:autoSpaceDE w:val="0"/>
        <w:autoSpaceDN w:val="0"/>
        <w:adjustRightInd w:val="0"/>
        <w:rPr>
          <w:ins w:id="1921" w:author="Author"/>
          <w:rFonts w:ascii="Courier New" w:hAnsi="Courier New" w:cs="Courier New"/>
          <w:color w:val="000000"/>
          <w:sz w:val="17"/>
          <w:szCs w:val="17"/>
          <w:highlight w:val="white"/>
          <w:rPrChange w:id="1922" w:author="Author">
            <w:rPr>
              <w:ins w:id="1923" w:author="Author"/>
              <w:rFonts w:ascii="Consolas" w:hAnsi="Consolas" w:cs="Consolas"/>
              <w:color w:val="000000"/>
              <w:szCs w:val="17"/>
              <w:highlight w:val="white"/>
            </w:rPr>
          </w:rPrChange>
        </w:rPr>
      </w:pPr>
      <w:ins w:id="1924" w:author="Author">
        <w:r w:rsidRPr="00F3307B">
          <w:rPr>
            <w:rFonts w:ascii="Courier New" w:hAnsi="Courier New" w:cs="Courier New"/>
            <w:color w:val="000000"/>
            <w:sz w:val="17"/>
            <w:szCs w:val="17"/>
            <w:highlight w:val="white"/>
            <w:rPrChange w:id="1925"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1926"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1927"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1928"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929" w:author="Author">
              <w:rPr>
                <w:rFonts w:ascii="Consolas" w:hAnsi="Consolas" w:cs="Consolas"/>
                <w:color w:val="800000"/>
                <w:szCs w:val="17"/>
                <w:highlight w:val="white"/>
              </w:rPr>
            </w:rPrChange>
          </w:rPr>
          <w:t>xsd:element</w:t>
        </w:r>
        <w:r w:rsidRPr="00F3307B">
          <w:rPr>
            <w:rFonts w:ascii="Courier New" w:hAnsi="Courier New" w:cs="Courier New"/>
            <w:color w:val="FF0000"/>
            <w:sz w:val="17"/>
            <w:szCs w:val="17"/>
            <w:highlight w:val="white"/>
            <w:rPrChange w:id="1930" w:author="Author">
              <w:rPr>
                <w:rFonts w:ascii="Consolas" w:hAnsi="Consolas" w:cs="Consolas"/>
                <w:color w:val="FF0000"/>
                <w:szCs w:val="17"/>
                <w:highlight w:val="white"/>
              </w:rPr>
            </w:rPrChange>
          </w:rPr>
          <w:t xml:space="preserve"> ref</w:t>
        </w:r>
        <w:r w:rsidRPr="00F3307B">
          <w:rPr>
            <w:rFonts w:ascii="Courier New" w:hAnsi="Courier New" w:cs="Courier New"/>
            <w:color w:val="0000FF"/>
            <w:sz w:val="17"/>
            <w:szCs w:val="17"/>
            <w:highlight w:val="white"/>
            <w:rPrChange w:id="1931"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1932" w:author="Author">
              <w:rPr>
                <w:rFonts w:ascii="Consolas" w:hAnsi="Consolas" w:cs="Consolas"/>
                <w:color w:val="000000"/>
                <w:szCs w:val="17"/>
                <w:highlight w:val="white"/>
              </w:rPr>
            </w:rPrChange>
          </w:rPr>
          <w:t>com:DocumentIdentifier</w:t>
        </w:r>
        <w:r w:rsidRPr="00F3307B">
          <w:rPr>
            <w:rFonts w:ascii="Courier New" w:hAnsi="Courier New" w:cs="Courier New"/>
            <w:color w:val="0000FF"/>
            <w:sz w:val="17"/>
            <w:szCs w:val="17"/>
            <w:highlight w:val="white"/>
            <w:rPrChange w:id="1933" w:author="Author">
              <w:rPr>
                <w:rFonts w:ascii="Consolas" w:hAnsi="Consolas" w:cs="Consolas"/>
                <w:color w:val="0000FF"/>
                <w:szCs w:val="17"/>
                <w:highlight w:val="white"/>
              </w:rPr>
            </w:rPrChange>
          </w:rPr>
          <w:t>"/&gt;</w:t>
        </w:r>
      </w:ins>
    </w:p>
    <w:p w14:paraId="06CE5342" w14:textId="77777777" w:rsidR="00F3307B" w:rsidRPr="00F3307B" w:rsidRDefault="00F3307B" w:rsidP="00F3307B">
      <w:pPr>
        <w:autoSpaceDE w:val="0"/>
        <w:autoSpaceDN w:val="0"/>
        <w:adjustRightInd w:val="0"/>
        <w:rPr>
          <w:ins w:id="1934" w:author="Author"/>
          <w:rFonts w:ascii="Courier New" w:hAnsi="Courier New" w:cs="Courier New"/>
          <w:color w:val="000000"/>
          <w:sz w:val="17"/>
          <w:szCs w:val="17"/>
          <w:highlight w:val="white"/>
          <w:rPrChange w:id="1935" w:author="Author">
            <w:rPr>
              <w:ins w:id="1936" w:author="Author"/>
              <w:rFonts w:ascii="Consolas" w:hAnsi="Consolas" w:cs="Consolas"/>
              <w:color w:val="000000"/>
              <w:szCs w:val="17"/>
              <w:highlight w:val="white"/>
            </w:rPr>
          </w:rPrChange>
        </w:rPr>
      </w:pPr>
      <w:ins w:id="1937" w:author="Author">
        <w:r w:rsidRPr="00F3307B">
          <w:rPr>
            <w:rFonts w:ascii="Courier New" w:hAnsi="Courier New" w:cs="Courier New"/>
            <w:color w:val="000000"/>
            <w:sz w:val="17"/>
            <w:szCs w:val="17"/>
            <w:highlight w:val="white"/>
            <w:rPrChange w:id="1938"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1939"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1940"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1941"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942" w:author="Author">
              <w:rPr>
                <w:rFonts w:ascii="Consolas" w:hAnsi="Consolas" w:cs="Consolas"/>
                <w:color w:val="800000"/>
                <w:szCs w:val="17"/>
                <w:highlight w:val="white"/>
              </w:rPr>
            </w:rPrChange>
          </w:rPr>
          <w:t>xsd:element</w:t>
        </w:r>
        <w:r w:rsidRPr="00F3307B">
          <w:rPr>
            <w:rFonts w:ascii="Courier New" w:hAnsi="Courier New" w:cs="Courier New"/>
            <w:color w:val="FF0000"/>
            <w:sz w:val="17"/>
            <w:szCs w:val="17"/>
            <w:highlight w:val="white"/>
            <w:rPrChange w:id="1943" w:author="Author">
              <w:rPr>
                <w:rFonts w:ascii="Consolas" w:hAnsi="Consolas" w:cs="Consolas"/>
                <w:color w:val="FF0000"/>
                <w:szCs w:val="17"/>
                <w:highlight w:val="white"/>
              </w:rPr>
            </w:rPrChange>
          </w:rPr>
          <w:t xml:space="preserve"> ref</w:t>
        </w:r>
        <w:r w:rsidRPr="00F3307B">
          <w:rPr>
            <w:rFonts w:ascii="Courier New" w:hAnsi="Courier New" w:cs="Courier New"/>
            <w:color w:val="0000FF"/>
            <w:sz w:val="17"/>
            <w:szCs w:val="17"/>
            <w:highlight w:val="white"/>
            <w:rPrChange w:id="1944"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1945" w:author="Author">
              <w:rPr>
                <w:rFonts w:ascii="Consolas" w:hAnsi="Consolas" w:cs="Consolas"/>
                <w:color w:val="000000"/>
                <w:szCs w:val="17"/>
                <w:highlight w:val="white"/>
              </w:rPr>
            </w:rPrChange>
          </w:rPr>
          <w:t>com:DocumentDate</w:t>
        </w:r>
        <w:r w:rsidRPr="00F3307B">
          <w:rPr>
            <w:rFonts w:ascii="Courier New" w:hAnsi="Courier New" w:cs="Courier New"/>
            <w:color w:val="0000FF"/>
            <w:sz w:val="17"/>
            <w:szCs w:val="17"/>
            <w:highlight w:val="white"/>
            <w:rPrChange w:id="1946" w:author="Author">
              <w:rPr>
                <w:rFonts w:ascii="Consolas" w:hAnsi="Consolas" w:cs="Consolas"/>
                <w:color w:val="0000FF"/>
                <w:szCs w:val="17"/>
                <w:highlight w:val="white"/>
              </w:rPr>
            </w:rPrChange>
          </w:rPr>
          <w:t>"/&gt;</w:t>
        </w:r>
      </w:ins>
    </w:p>
    <w:p w14:paraId="345CC965" w14:textId="77777777" w:rsidR="00F3307B" w:rsidRPr="00F3307B" w:rsidRDefault="00F3307B" w:rsidP="00F3307B">
      <w:pPr>
        <w:autoSpaceDE w:val="0"/>
        <w:autoSpaceDN w:val="0"/>
        <w:adjustRightInd w:val="0"/>
        <w:rPr>
          <w:ins w:id="1947" w:author="Author"/>
          <w:rFonts w:ascii="Courier New" w:hAnsi="Courier New" w:cs="Courier New"/>
          <w:color w:val="000000"/>
          <w:sz w:val="17"/>
          <w:szCs w:val="17"/>
          <w:highlight w:val="white"/>
          <w:rPrChange w:id="1948" w:author="Author">
            <w:rPr>
              <w:ins w:id="1949" w:author="Author"/>
              <w:rFonts w:ascii="Consolas" w:hAnsi="Consolas" w:cs="Consolas"/>
              <w:color w:val="000000"/>
              <w:szCs w:val="17"/>
              <w:highlight w:val="white"/>
            </w:rPr>
          </w:rPrChange>
        </w:rPr>
      </w:pPr>
      <w:ins w:id="1950" w:author="Author">
        <w:r w:rsidRPr="00F3307B">
          <w:rPr>
            <w:rFonts w:ascii="Courier New" w:hAnsi="Courier New" w:cs="Courier New"/>
            <w:color w:val="000000"/>
            <w:sz w:val="17"/>
            <w:szCs w:val="17"/>
            <w:highlight w:val="white"/>
            <w:rPrChange w:id="1951"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1952"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1953"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954" w:author="Author">
              <w:rPr>
                <w:rFonts w:ascii="Consolas" w:hAnsi="Consolas" w:cs="Consolas"/>
                <w:color w:val="800000"/>
                <w:szCs w:val="17"/>
                <w:highlight w:val="white"/>
              </w:rPr>
            </w:rPrChange>
          </w:rPr>
          <w:t>xsd:sequence</w:t>
        </w:r>
        <w:r w:rsidRPr="00F3307B">
          <w:rPr>
            <w:rFonts w:ascii="Courier New" w:hAnsi="Courier New" w:cs="Courier New"/>
            <w:color w:val="0000FF"/>
            <w:sz w:val="17"/>
            <w:szCs w:val="17"/>
            <w:highlight w:val="white"/>
            <w:rPrChange w:id="1955" w:author="Author">
              <w:rPr>
                <w:rFonts w:ascii="Consolas" w:hAnsi="Consolas" w:cs="Consolas"/>
                <w:color w:val="0000FF"/>
                <w:szCs w:val="17"/>
                <w:highlight w:val="white"/>
              </w:rPr>
            </w:rPrChange>
          </w:rPr>
          <w:t>&gt;</w:t>
        </w:r>
      </w:ins>
    </w:p>
    <w:p w14:paraId="66A6E6EE" w14:textId="77777777" w:rsidR="00F3307B" w:rsidRPr="00F3307B" w:rsidRDefault="00F3307B" w:rsidP="00F3307B">
      <w:pPr>
        <w:autoSpaceDE w:val="0"/>
        <w:autoSpaceDN w:val="0"/>
        <w:adjustRightInd w:val="0"/>
        <w:rPr>
          <w:ins w:id="1956" w:author="Author"/>
          <w:rFonts w:ascii="Courier New" w:hAnsi="Courier New" w:cs="Courier New"/>
          <w:color w:val="000000"/>
          <w:sz w:val="17"/>
          <w:szCs w:val="17"/>
          <w:highlight w:val="white"/>
          <w:rPrChange w:id="1957" w:author="Author">
            <w:rPr>
              <w:ins w:id="1958" w:author="Author"/>
              <w:rFonts w:ascii="Consolas" w:hAnsi="Consolas" w:cs="Consolas"/>
              <w:color w:val="000000"/>
              <w:szCs w:val="17"/>
              <w:highlight w:val="white"/>
            </w:rPr>
          </w:rPrChange>
        </w:rPr>
      </w:pPr>
      <w:ins w:id="1959" w:author="Author">
        <w:r w:rsidRPr="00F3307B">
          <w:rPr>
            <w:rFonts w:ascii="Courier New" w:hAnsi="Courier New" w:cs="Courier New"/>
            <w:color w:val="000000"/>
            <w:sz w:val="17"/>
            <w:szCs w:val="17"/>
            <w:highlight w:val="white"/>
            <w:rPrChange w:id="1960"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1961"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1962"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963" w:author="Author">
              <w:rPr>
                <w:rFonts w:ascii="Consolas" w:hAnsi="Consolas" w:cs="Consolas"/>
                <w:color w:val="800000"/>
                <w:szCs w:val="17"/>
                <w:highlight w:val="white"/>
              </w:rPr>
            </w:rPrChange>
          </w:rPr>
          <w:t>xsd:attribute</w:t>
        </w:r>
        <w:r w:rsidRPr="00F3307B">
          <w:rPr>
            <w:rFonts w:ascii="Courier New" w:hAnsi="Courier New" w:cs="Courier New"/>
            <w:color w:val="FF0000"/>
            <w:sz w:val="17"/>
            <w:szCs w:val="17"/>
            <w:highlight w:val="white"/>
            <w:rPrChange w:id="1964" w:author="Author">
              <w:rPr>
                <w:rFonts w:ascii="Consolas" w:hAnsi="Consolas" w:cs="Consolas"/>
                <w:color w:val="FF0000"/>
                <w:szCs w:val="17"/>
                <w:highlight w:val="white"/>
              </w:rPr>
            </w:rPrChange>
          </w:rPr>
          <w:t xml:space="preserve"> ref</w:t>
        </w:r>
        <w:r w:rsidRPr="00F3307B">
          <w:rPr>
            <w:rFonts w:ascii="Courier New" w:hAnsi="Courier New" w:cs="Courier New"/>
            <w:color w:val="0000FF"/>
            <w:sz w:val="17"/>
            <w:szCs w:val="17"/>
            <w:highlight w:val="white"/>
            <w:rPrChange w:id="1965"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1966" w:author="Author">
              <w:rPr>
                <w:rFonts w:ascii="Consolas" w:hAnsi="Consolas" w:cs="Consolas"/>
                <w:color w:val="000000"/>
                <w:szCs w:val="17"/>
                <w:highlight w:val="white"/>
              </w:rPr>
            </w:rPrChange>
          </w:rPr>
          <w:t>com:id</w:t>
        </w:r>
        <w:r w:rsidRPr="00F3307B">
          <w:rPr>
            <w:rFonts w:ascii="Courier New" w:hAnsi="Courier New" w:cs="Courier New"/>
            <w:color w:val="0000FF"/>
            <w:sz w:val="17"/>
            <w:szCs w:val="17"/>
            <w:highlight w:val="white"/>
            <w:rPrChange w:id="1967" w:author="Author">
              <w:rPr>
                <w:rFonts w:ascii="Consolas" w:hAnsi="Consolas" w:cs="Consolas"/>
                <w:color w:val="0000FF"/>
                <w:szCs w:val="17"/>
                <w:highlight w:val="white"/>
              </w:rPr>
            </w:rPrChange>
          </w:rPr>
          <w:t>"/&gt;</w:t>
        </w:r>
      </w:ins>
    </w:p>
    <w:p w14:paraId="2BF61DFE" w14:textId="77777777" w:rsidR="00F3307B" w:rsidRPr="00F3307B" w:rsidRDefault="00F3307B">
      <w:pPr>
        <w:autoSpaceDE w:val="0"/>
        <w:autoSpaceDN w:val="0"/>
        <w:adjustRightInd w:val="0"/>
        <w:ind w:firstLine="720"/>
        <w:rPr>
          <w:ins w:id="1968" w:author="Author"/>
          <w:rFonts w:ascii="Courier New" w:hAnsi="Courier New" w:cs="Courier New"/>
          <w:color w:val="000000"/>
          <w:sz w:val="17"/>
          <w:szCs w:val="17"/>
          <w:highlight w:val="white"/>
          <w:rPrChange w:id="1969" w:author="Author">
            <w:rPr>
              <w:ins w:id="1970" w:author="Author"/>
              <w:rFonts w:ascii="Consolas" w:hAnsi="Consolas" w:cs="Consolas"/>
              <w:color w:val="000000"/>
              <w:szCs w:val="17"/>
              <w:highlight w:val="white"/>
            </w:rPr>
          </w:rPrChange>
        </w:rPr>
        <w:pPrChange w:id="1971" w:author="Author">
          <w:pPr>
            <w:autoSpaceDE w:val="0"/>
            <w:autoSpaceDN w:val="0"/>
            <w:adjustRightInd w:val="0"/>
          </w:pPr>
        </w:pPrChange>
      </w:pPr>
      <w:ins w:id="1972" w:author="Author">
        <w:r w:rsidRPr="00F3307B">
          <w:rPr>
            <w:rFonts w:ascii="Courier New" w:hAnsi="Courier New" w:cs="Courier New"/>
            <w:color w:val="000000"/>
            <w:sz w:val="17"/>
            <w:szCs w:val="17"/>
            <w:highlight w:val="white"/>
            <w:rPrChange w:id="1973"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1974"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975" w:author="Author">
              <w:rPr>
                <w:rFonts w:ascii="Consolas" w:hAnsi="Consolas" w:cs="Consolas"/>
                <w:color w:val="800000"/>
                <w:szCs w:val="17"/>
                <w:highlight w:val="white"/>
              </w:rPr>
            </w:rPrChange>
          </w:rPr>
          <w:t>xsd:complexType</w:t>
        </w:r>
        <w:r w:rsidRPr="00F3307B">
          <w:rPr>
            <w:rFonts w:ascii="Courier New" w:hAnsi="Courier New" w:cs="Courier New"/>
            <w:color w:val="0000FF"/>
            <w:sz w:val="17"/>
            <w:szCs w:val="17"/>
            <w:highlight w:val="white"/>
            <w:rPrChange w:id="1976" w:author="Author">
              <w:rPr>
                <w:rFonts w:ascii="Consolas" w:hAnsi="Consolas" w:cs="Consolas"/>
                <w:color w:val="0000FF"/>
                <w:szCs w:val="17"/>
                <w:highlight w:val="white"/>
              </w:rPr>
            </w:rPrChange>
          </w:rPr>
          <w:t>&gt;</w:t>
        </w:r>
      </w:ins>
    </w:p>
    <w:p w14:paraId="1BE95179" w14:textId="77777777" w:rsidR="00F3307B" w:rsidRPr="00F3307B" w:rsidRDefault="00F3307B" w:rsidP="00F3307B">
      <w:pPr>
        <w:autoSpaceDE w:val="0"/>
        <w:autoSpaceDN w:val="0"/>
        <w:adjustRightInd w:val="0"/>
        <w:rPr>
          <w:ins w:id="1977" w:author="Author"/>
          <w:rFonts w:ascii="Courier New" w:hAnsi="Courier New" w:cs="Courier New"/>
          <w:color w:val="000000"/>
          <w:sz w:val="17"/>
          <w:szCs w:val="17"/>
          <w:highlight w:val="white"/>
          <w:rPrChange w:id="1978" w:author="Author">
            <w:rPr>
              <w:ins w:id="1979" w:author="Author"/>
              <w:rFonts w:ascii="Consolas" w:hAnsi="Consolas" w:cs="Consolas"/>
              <w:color w:val="000000"/>
              <w:szCs w:val="17"/>
              <w:highlight w:val="white"/>
            </w:rPr>
          </w:rPrChange>
        </w:rPr>
      </w:pPr>
      <w:ins w:id="1980" w:author="Author">
        <w:r w:rsidRPr="00F3307B">
          <w:rPr>
            <w:rFonts w:ascii="Courier New" w:hAnsi="Courier New" w:cs="Courier New"/>
            <w:color w:val="000000"/>
            <w:sz w:val="17"/>
            <w:szCs w:val="17"/>
            <w:highlight w:val="white"/>
            <w:rPrChange w:id="1981"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1982"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983" w:author="Author">
              <w:rPr>
                <w:rFonts w:ascii="Consolas" w:hAnsi="Consolas" w:cs="Consolas"/>
                <w:color w:val="800000"/>
                <w:szCs w:val="17"/>
                <w:highlight w:val="white"/>
              </w:rPr>
            </w:rPrChange>
          </w:rPr>
          <w:t>xsd:complexType</w:t>
        </w:r>
        <w:r w:rsidRPr="00F3307B">
          <w:rPr>
            <w:rFonts w:ascii="Courier New" w:hAnsi="Courier New" w:cs="Courier New"/>
            <w:color w:val="FF0000"/>
            <w:sz w:val="17"/>
            <w:szCs w:val="17"/>
            <w:highlight w:val="white"/>
            <w:rPrChange w:id="1984" w:author="Author">
              <w:rPr>
                <w:rFonts w:ascii="Consolas" w:hAnsi="Consolas" w:cs="Consolas"/>
                <w:color w:val="FF0000"/>
                <w:szCs w:val="17"/>
                <w:highlight w:val="white"/>
              </w:rPr>
            </w:rPrChange>
          </w:rPr>
          <w:t xml:space="preserve"> name</w:t>
        </w:r>
        <w:r w:rsidRPr="00F3307B">
          <w:rPr>
            <w:rFonts w:ascii="Courier New" w:hAnsi="Courier New" w:cs="Courier New"/>
            <w:color w:val="0000FF"/>
            <w:sz w:val="17"/>
            <w:szCs w:val="17"/>
            <w:highlight w:val="white"/>
            <w:rPrChange w:id="1985"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1986" w:author="Author">
              <w:rPr>
                <w:rFonts w:ascii="Consolas" w:hAnsi="Consolas" w:cs="Consolas"/>
                <w:color w:val="000000"/>
                <w:szCs w:val="17"/>
                <w:highlight w:val="white"/>
              </w:rPr>
            </w:rPrChange>
          </w:rPr>
          <w:t>PriorityApplicationIdentificationType</w:t>
        </w:r>
        <w:r w:rsidRPr="00F3307B">
          <w:rPr>
            <w:rFonts w:ascii="Courier New" w:hAnsi="Courier New" w:cs="Courier New"/>
            <w:color w:val="0000FF"/>
            <w:sz w:val="17"/>
            <w:szCs w:val="17"/>
            <w:highlight w:val="white"/>
            <w:rPrChange w:id="1987" w:author="Author">
              <w:rPr>
                <w:rFonts w:ascii="Consolas" w:hAnsi="Consolas" w:cs="Consolas"/>
                <w:color w:val="0000FF"/>
                <w:szCs w:val="17"/>
                <w:highlight w:val="white"/>
              </w:rPr>
            </w:rPrChange>
          </w:rPr>
          <w:t>"&gt;</w:t>
        </w:r>
      </w:ins>
    </w:p>
    <w:p w14:paraId="60E74B46" w14:textId="77777777" w:rsidR="00F3307B" w:rsidRPr="00F3307B" w:rsidRDefault="00F3307B" w:rsidP="00F3307B">
      <w:pPr>
        <w:autoSpaceDE w:val="0"/>
        <w:autoSpaceDN w:val="0"/>
        <w:adjustRightInd w:val="0"/>
        <w:rPr>
          <w:ins w:id="1988" w:author="Author"/>
          <w:rFonts w:ascii="Courier New" w:hAnsi="Courier New" w:cs="Courier New"/>
          <w:color w:val="000000"/>
          <w:sz w:val="17"/>
          <w:szCs w:val="17"/>
          <w:highlight w:val="white"/>
          <w:rPrChange w:id="1989" w:author="Author">
            <w:rPr>
              <w:ins w:id="1990" w:author="Author"/>
              <w:rFonts w:ascii="Consolas" w:hAnsi="Consolas" w:cs="Consolas"/>
              <w:color w:val="000000"/>
              <w:szCs w:val="17"/>
              <w:highlight w:val="white"/>
            </w:rPr>
          </w:rPrChange>
        </w:rPr>
      </w:pPr>
      <w:ins w:id="1991" w:author="Author">
        <w:r w:rsidRPr="00F3307B">
          <w:rPr>
            <w:rFonts w:ascii="Courier New" w:hAnsi="Courier New" w:cs="Courier New"/>
            <w:color w:val="000000"/>
            <w:sz w:val="17"/>
            <w:szCs w:val="17"/>
            <w:highlight w:val="white"/>
            <w:rPrChange w:id="1992"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1993"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1994"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1995" w:author="Author">
              <w:rPr>
                <w:rFonts w:ascii="Consolas" w:hAnsi="Consolas" w:cs="Consolas"/>
                <w:color w:val="800000"/>
                <w:szCs w:val="17"/>
                <w:highlight w:val="white"/>
              </w:rPr>
            </w:rPrChange>
          </w:rPr>
          <w:t>xsd:sequence</w:t>
        </w:r>
        <w:r w:rsidRPr="00F3307B">
          <w:rPr>
            <w:rFonts w:ascii="Courier New" w:hAnsi="Courier New" w:cs="Courier New"/>
            <w:color w:val="0000FF"/>
            <w:sz w:val="17"/>
            <w:szCs w:val="17"/>
            <w:highlight w:val="white"/>
            <w:rPrChange w:id="1996" w:author="Author">
              <w:rPr>
                <w:rFonts w:ascii="Consolas" w:hAnsi="Consolas" w:cs="Consolas"/>
                <w:color w:val="0000FF"/>
                <w:szCs w:val="17"/>
                <w:highlight w:val="white"/>
              </w:rPr>
            </w:rPrChange>
          </w:rPr>
          <w:t>&gt;</w:t>
        </w:r>
      </w:ins>
    </w:p>
    <w:p w14:paraId="243F9EBD" w14:textId="77777777" w:rsidR="00F3307B" w:rsidRPr="00F3307B" w:rsidRDefault="00F3307B" w:rsidP="00F3307B">
      <w:pPr>
        <w:autoSpaceDE w:val="0"/>
        <w:autoSpaceDN w:val="0"/>
        <w:adjustRightInd w:val="0"/>
        <w:rPr>
          <w:ins w:id="1997" w:author="Author"/>
          <w:rFonts w:ascii="Courier New" w:hAnsi="Courier New" w:cs="Courier New"/>
          <w:color w:val="000000"/>
          <w:sz w:val="17"/>
          <w:szCs w:val="17"/>
          <w:highlight w:val="white"/>
          <w:rPrChange w:id="1998" w:author="Author">
            <w:rPr>
              <w:ins w:id="1999" w:author="Author"/>
              <w:rFonts w:ascii="Consolas" w:hAnsi="Consolas" w:cs="Consolas"/>
              <w:color w:val="000000"/>
              <w:szCs w:val="17"/>
              <w:highlight w:val="white"/>
            </w:rPr>
          </w:rPrChange>
        </w:rPr>
      </w:pPr>
      <w:ins w:id="2000" w:author="Author">
        <w:r w:rsidRPr="00F3307B">
          <w:rPr>
            <w:rFonts w:ascii="Courier New" w:hAnsi="Courier New" w:cs="Courier New"/>
            <w:color w:val="000000"/>
            <w:sz w:val="17"/>
            <w:szCs w:val="17"/>
            <w:highlight w:val="white"/>
            <w:rPrChange w:id="2001"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002"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003"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004"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005" w:author="Author">
              <w:rPr>
                <w:rFonts w:ascii="Consolas" w:hAnsi="Consolas" w:cs="Consolas"/>
                <w:color w:val="800000"/>
                <w:szCs w:val="17"/>
                <w:highlight w:val="white"/>
              </w:rPr>
            </w:rPrChange>
          </w:rPr>
          <w:t>xsd:element</w:t>
        </w:r>
        <w:r w:rsidRPr="00F3307B">
          <w:rPr>
            <w:rFonts w:ascii="Courier New" w:hAnsi="Courier New" w:cs="Courier New"/>
            <w:color w:val="FF0000"/>
            <w:sz w:val="17"/>
            <w:szCs w:val="17"/>
            <w:highlight w:val="white"/>
            <w:rPrChange w:id="2006" w:author="Author">
              <w:rPr>
                <w:rFonts w:ascii="Consolas" w:hAnsi="Consolas" w:cs="Consolas"/>
                <w:color w:val="FF0000"/>
                <w:szCs w:val="17"/>
                <w:highlight w:val="white"/>
              </w:rPr>
            </w:rPrChange>
          </w:rPr>
          <w:t xml:space="preserve"> ref</w:t>
        </w:r>
        <w:r w:rsidRPr="00F3307B">
          <w:rPr>
            <w:rFonts w:ascii="Courier New" w:hAnsi="Courier New" w:cs="Courier New"/>
            <w:color w:val="0000FF"/>
            <w:sz w:val="17"/>
            <w:szCs w:val="17"/>
            <w:highlight w:val="white"/>
            <w:rPrChange w:id="2007"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2008" w:author="Author">
              <w:rPr>
                <w:rFonts w:ascii="Consolas" w:hAnsi="Consolas" w:cs="Consolas"/>
                <w:color w:val="000000"/>
                <w:szCs w:val="17"/>
                <w:highlight w:val="white"/>
              </w:rPr>
            </w:rPrChange>
          </w:rPr>
          <w:t>com:IPOfficeCode</w:t>
        </w:r>
        <w:r w:rsidRPr="00F3307B">
          <w:rPr>
            <w:rFonts w:ascii="Courier New" w:hAnsi="Courier New" w:cs="Courier New"/>
            <w:color w:val="0000FF"/>
            <w:sz w:val="17"/>
            <w:szCs w:val="17"/>
            <w:highlight w:val="white"/>
            <w:rPrChange w:id="2009" w:author="Author">
              <w:rPr>
                <w:rFonts w:ascii="Consolas" w:hAnsi="Consolas" w:cs="Consolas"/>
                <w:color w:val="0000FF"/>
                <w:szCs w:val="17"/>
                <w:highlight w:val="white"/>
              </w:rPr>
            </w:rPrChange>
          </w:rPr>
          <w:t>"/&gt;</w:t>
        </w:r>
      </w:ins>
    </w:p>
    <w:p w14:paraId="37B97820" w14:textId="77777777" w:rsidR="00F3307B" w:rsidRPr="00F3307B" w:rsidRDefault="00F3307B" w:rsidP="00F3307B">
      <w:pPr>
        <w:autoSpaceDE w:val="0"/>
        <w:autoSpaceDN w:val="0"/>
        <w:adjustRightInd w:val="0"/>
        <w:rPr>
          <w:ins w:id="2010" w:author="Author"/>
          <w:rFonts w:ascii="Courier New" w:hAnsi="Courier New" w:cs="Courier New"/>
          <w:color w:val="000000"/>
          <w:sz w:val="17"/>
          <w:szCs w:val="17"/>
          <w:highlight w:val="white"/>
          <w:rPrChange w:id="2011" w:author="Author">
            <w:rPr>
              <w:ins w:id="2012" w:author="Author"/>
              <w:rFonts w:ascii="Consolas" w:hAnsi="Consolas" w:cs="Consolas"/>
              <w:color w:val="000000"/>
              <w:szCs w:val="17"/>
              <w:highlight w:val="white"/>
            </w:rPr>
          </w:rPrChange>
        </w:rPr>
      </w:pPr>
      <w:ins w:id="2013" w:author="Author">
        <w:r w:rsidRPr="00F3307B">
          <w:rPr>
            <w:rFonts w:ascii="Courier New" w:hAnsi="Courier New" w:cs="Courier New"/>
            <w:color w:val="000000"/>
            <w:sz w:val="17"/>
            <w:szCs w:val="17"/>
            <w:highlight w:val="white"/>
            <w:rPrChange w:id="2014"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015"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016"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017"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018" w:author="Author">
              <w:rPr>
                <w:rFonts w:ascii="Consolas" w:hAnsi="Consolas" w:cs="Consolas"/>
                <w:color w:val="800000"/>
                <w:szCs w:val="17"/>
                <w:highlight w:val="white"/>
              </w:rPr>
            </w:rPrChange>
          </w:rPr>
          <w:t>xsd:element</w:t>
        </w:r>
        <w:r w:rsidRPr="00F3307B">
          <w:rPr>
            <w:rFonts w:ascii="Courier New" w:hAnsi="Courier New" w:cs="Courier New"/>
            <w:color w:val="FF0000"/>
            <w:sz w:val="17"/>
            <w:szCs w:val="17"/>
            <w:highlight w:val="white"/>
            <w:rPrChange w:id="2019" w:author="Author">
              <w:rPr>
                <w:rFonts w:ascii="Consolas" w:hAnsi="Consolas" w:cs="Consolas"/>
                <w:color w:val="FF0000"/>
                <w:szCs w:val="17"/>
                <w:highlight w:val="white"/>
              </w:rPr>
            </w:rPrChange>
          </w:rPr>
          <w:t xml:space="preserve"> ref</w:t>
        </w:r>
        <w:r w:rsidRPr="00F3307B">
          <w:rPr>
            <w:rFonts w:ascii="Courier New" w:hAnsi="Courier New" w:cs="Courier New"/>
            <w:color w:val="0000FF"/>
            <w:sz w:val="17"/>
            <w:szCs w:val="17"/>
            <w:highlight w:val="white"/>
            <w:rPrChange w:id="2020"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2021" w:author="Author">
              <w:rPr>
                <w:rFonts w:ascii="Consolas" w:hAnsi="Consolas" w:cs="Consolas"/>
                <w:color w:val="000000"/>
                <w:szCs w:val="17"/>
                <w:highlight w:val="white"/>
              </w:rPr>
            </w:rPrChange>
          </w:rPr>
          <w:t>com:ApplicationNumber</w:t>
        </w:r>
        <w:r w:rsidRPr="00F3307B">
          <w:rPr>
            <w:rFonts w:ascii="Courier New" w:hAnsi="Courier New" w:cs="Courier New"/>
            <w:color w:val="0000FF"/>
            <w:sz w:val="17"/>
            <w:szCs w:val="17"/>
            <w:highlight w:val="white"/>
            <w:rPrChange w:id="2022" w:author="Author">
              <w:rPr>
                <w:rFonts w:ascii="Consolas" w:hAnsi="Consolas" w:cs="Consolas"/>
                <w:color w:val="0000FF"/>
                <w:szCs w:val="17"/>
                <w:highlight w:val="white"/>
              </w:rPr>
            </w:rPrChange>
          </w:rPr>
          <w:t>"</w:t>
        </w:r>
        <w:r w:rsidRPr="00F3307B">
          <w:rPr>
            <w:rFonts w:ascii="Courier New" w:hAnsi="Courier New" w:cs="Courier New"/>
            <w:color w:val="FF0000"/>
            <w:sz w:val="17"/>
            <w:szCs w:val="17"/>
            <w:highlight w:val="white"/>
            <w:rPrChange w:id="2023" w:author="Author">
              <w:rPr>
                <w:rFonts w:ascii="Consolas" w:hAnsi="Consolas" w:cs="Consolas"/>
                <w:color w:val="FF0000"/>
                <w:szCs w:val="17"/>
                <w:highlight w:val="white"/>
              </w:rPr>
            </w:rPrChange>
          </w:rPr>
          <w:t xml:space="preserve"> minOccurs</w:t>
        </w:r>
        <w:r w:rsidRPr="00F3307B">
          <w:rPr>
            <w:rFonts w:ascii="Courier New" w:hAnsi="Courier New" w:cs="Courier New"/>
            <w:color w:val="0000FF"/>
            <w:sz w:val="17"/>
            <w:szCs w:val="17"/>
            <w:highlight w:val="white"/>
            <w:rPrChange w:id="2024"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2025" w:author="Author">
              <w:rPr>
                <w:rFonts w:ascii="Consolas" w:hAnsi="Consolas" w:cs="Consolas"/>
                <w:color w:val="000000"/>
                <w:szCs w:val="17"/>
                <w:highlight w:val="white"/>
              </w:rPr>
            </w:rPrChange>
          </w:rPr>
          <w:t>0</w:t>
        </w:r>
        <w:r w:rsidRPr="00F3307B">
          <w:rPr>
            <w:rFonts w:ascii="Courier New" w:hAnsi="Courier New" w:cs="Courier New"/>
            <w:color w:val="0000FF"/>
            <w:sz w:val="17"/>
            <w:szCs w:val="17"/>
            <w:highlight w:val="white"/>
            <w:rPrChange w:id="2026" w:author="Author">
              <w:rPr>
                <w:rFonts w:ascii="Consolas" w:hAnsi="Consolas" w:cs="Consolas"/>
                <w:color w:val="0000FF"/>
                <w:szCs w:val="17"/>
                <w:highlight w:val="white"/>
              </w:rPr>
            </w:rPrChange>
          </w:rPr>
          <w:t>"/&gt;</w:t>
        </w:r>
      </w:ins>
    </w:p>
    <w:p w14:paraId="614237B1" w14:textId="77777777" w:rsidR="00F3307B" w:rsidRPr="00F3307B" w:rsidRDefault="00F3307B" w:rsidP="00F3307B">
      <w:pPr>
        <w:autoSpaceDE w:val="0"/>
        <w:autoSpaceDN w:val="0"/>
        <w:adjustRightInd w:val="0"/>
        <w:rPr>
          <w:ins w:id="2027" w:author="Author"/>
          <w:rFonts w:ascii="Courier New" w:hAnsi="Courier New" w:cs="Courier New"/>
          <w:color w:val="000000"/>
          <w:sz w:val="17"/>
          <w:szCs w:val="17"/>
          <w:highlight w:val="white"/>
          <w:rPrChange w:id="2028" w:author="Author">
            <w:rPr>
              <w:ins w:id="2029" w:author="Author"/>
              <w:rFonts w:ascii="Consolas" w:hAnsi="Consolas" w:cs="Consolas"/>
              <w:color w:val="000000"/>
              <w:szCs w:val="17"/>
              <w:highlight w:val="white"/>
            </w:rPr>
          </w:rPrChange>
        </w:rPr>
      </w:pPr>
      <w:ins w:id="2030" w:author="Author">
        <w:r w:rsidRPr="00F3307B">
          <w:rPr>
            <w:rFonts w:ascii="Courier New" w:hAnsi="Courier New" w:cs="Courier New"/>
            <w:color w:val="000000"/>
            <w:sz w:val="17"/>
            <w:szCs w:val="17"/>
            <w:highlight w:val="white"/>
            <w:rPrChange w:id="2031"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032"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033"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034"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035" w:author="Author">
              <w:rPr>
                <w:rFonts w:ascii="Consolas" w:hAnsi="Consolas" w:cs="Consolas"/>
                <w:color w:val="800000"/>
                <w:szCs w:val="17"/>
                <w:highlight w:val="white"/>
              </w:rPr>
            </w:rPrChange>
          </w:rPr>
          <w:t>xsd:element</w:t>
        </w:r>
        <w:r w:rsidRPr="00F3307B">
          <w:rPr>
            <w:rFonts w:ascii="Courier New" w:hAnsi="Courier New" w:cs="Courier New"/>
            <w:color w:val="FF0000"/>
            <w:sz w:val="17"/>
            <w:szCs w:val="17"/>
            <w:highlight w:val="white"/>
            <w:rPrChange w:id="2036" w:author="Author">
              <w:rPr>
                <w:rFonts w:ascii="Consolas" w:hAnsi="Consolas" w:cs="Consolas"/>
                <w:color w:val="FF0000"/>
                <w:szCs w:val="17"/>
                <w:highlight w:val="white"/>
              </w:rPr>
            </w:rPrChange>
          </w:rPr>
          <w:t xml:space="preserve"> ref</w:t>
        </w:r>
        <w:r w:rsidRPr="00F3307B">
          <w:rPr>
            <w:rFonts w:ascii="Courier New" w:hAnsi="Courier New" w:cs="Courier New"/>
            <w:color w:val="0000FF"/>
            <w:sz w:val="17"/>
            <w:szCs w:val="17"/>
            <w:highlight w:val="white"/>
            <w:rPrChange w:id="2037"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2038" w:author="Author">
              <w:rPr>
                <w:rFonts w:ascii="Consolas" w:hAnsi="Consolas" w:cs="Consolas"/>
                <w:color w:val="000000"/>
                <w:szCs w:val="17"/>
                <w:highlight w:val="white"/>
              </w:rPr>
            </w:rPrChange>
          </w:rPr>
          <w:t>pat:FilingDate</w:t>
        </w:r>
        <w:r w:rsidRPr="00F3307B">
          <w:rPr>
            <w:rFonts w:ascii="Courier New" w:hAnsi="Courier New" w:cs="Courier New"/>
            <w:color w:val="0000FF"/>
            <w:sz w:val="17"/>
            <w:szCs w:val="17"/>
            <w:highlight w:val="white"/>
            <w:rPrChange w:id="2039" w:author="Author">
              <w:rPr>
                <w:rFonts w:ascii="Consolas" w:hAnsi="Consolas" w:cs="Consolas"/>
                <w:color w:val="0000FF"/>
                <w:szCs w:val="17"/>
                <w:highlight w:val="white"/>
              </w:rPr>
            </w:rPrChange>
          </w:rPr>
          <w:t>"/&gt;</w:t>
        </w:r>
      </w:ins>
    </w:p>
    <w:p w14:paraId="445F79DC" w14:textId="77777777" w:rsidR="00F3307B" w:rsidRPr="00F3307B" w:rsidRDefault="00F3307B" w:rsidP="00F3307B">
      <w:pPr>
        <w:autoSpaceDE w:val="0"/>
        <w:autoSpaceDN w:val="0"/>
        <w:adjustRightInd w:val="0"/>
        <w:rPr>
          <w:ins w:id="2040" w:author="Author"/>
          <w:rFonts w:ascii="Courier New" w:hAnsi="Courier New" w:cs="Courier New"/>
          <w:color w:val="000000"/>
          <w:sz w:val="17"/>
          <w:szCs w:val="17"/>
          <w:highlight w:val="white"/>
          <w:rPrChange w:id="2041" w:author="Author">
            <w:rPr>
              <w:ins w:id="2042" w:author="Author"/>
              <w:rFonts w:ascii="Consolas" w:hAnsi="Consolas" w:cs="Consolas"/>
              <w:color w:val="000000"/>
              <w:szCs w:val="17"/>
              <w:highlight w:val="white"/>
            </w:rPr>
          </w:rPrChange>
        </w:rPr>
      </w:pPr>
      <w:ins w:id="2043" w:author="Author">
        <w:r w:rsidRPr="00F3307B">
          <w:rPr>
            <w:rFonts w:ascii="Courier New" w:hAnsi="Courier New" w:cs="Courier New"/>
            <w:color w:val="000000"/>
            <w:sz w:val="17"/>
            <w:szCs w:val="17"/>
            <w:highlight w:val="white"/>
            <w:rPrChange w:id="2044"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045"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046"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047" w:author="Author">
              <w:rPr>
                <w:rFonts w:ascii="Consolas" w:hAnsi="Consolas" w:cs="Consolas"/>
                <w:color w:val="800000"/>
                <w:szCs w:val="17"/>
                <w:highlight w:val="white"/>
              </w:rPr>
            </w:rPrChange>
          </w:rPr>
          <w:t>xsd:sequence</w:t>
        </w:r>
        <w:r w:rsidRPr="00F3307B">
          <w:rPr>
            <w:rFonts w:ascii="Courier New" w:hAnsi="Courier New" w:cs="Courier New"/>
            <w:color w:val="0000FF"/>
            <w:sz w:val="17"/>
            <w:szCs w:val="17"/>
            <w:highlight w:val="white"/>
            <w:rPrChange w:id="2048" w:author="Author">
              <w:rPr>
                <w:rFonts w:ascii="Consolas" w:hAnsi="Consolas" w:cs="Consolas"/>
                <w:color w:val="0000FF"/>
                <w:szCs w:val="17"/>
                <w:highlight w:val="white"/>
              </w:rPr>
            </w:rPrChange>
          </w:rPr>
          <w:t>&gt;</w:t>
        </w:r>
      </w:ins>
    </w:p>
    <w:p w14:paraId="1DD2D0BB" w14:textId="77777777" w:rsidR="00F3307B" w:rsidRPr="00F3307B" w:rsidRDefault="00F3307B" w:rsidP="00F3307B">
      <w:pPr>
        <w:autoSpaceDE w:val="0"/>
        <w:autoSpaceDN w:val="0"/>
        <w:adjustRightInd w:val="0"/>
        <w:rPr>
          <w:ins w:id="2049" w:author="Author"/>
          <w:rFonts w:ascii="Courier New" w:hAnsi="Courier New" w:cs="Courier New"/>
          <w:color w:val="000000"/>
          <w:sz w:val="17"/>
          <w:szCs w:val="17"/>
          <w:highlight w:val="white"/>
          <w:rPrChange w:id="2050" w:author="Author">
            <w:rPr>
              <w:ins w:id="2051" w:author="Author"/>
              <w:rFonts w:ascii="Consolas" w:hAnsi="Consolas" w:cs="Consolas"/>
              <w:color w:val="000000"/>
              <w:szCs w:val="17"/>
              <w:highlight w:val="white"/>
            </w:rPr>
          </w:rPrChange>
        </w:rPr>
      </w:pPr>
      <w:ins w:id="2052" w:author="Author">
        <w:r w:rsidRPr="00F3307B">
          <w:rPr>
            <w:rFonts w:ascii="Courier New" w:hAnsi="Courier New" w:cs="Courier New"/>
            <w:color w:val="000000"/>
            <w:sz w:val="17"/>
            <w:szCs w:val="17"/>
            <w:highlight w:val="white"/>
            <w:rPrChange w:id="2053"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054"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055"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056" w:author="Author">
              <w:rPr>
                <w:rFonts w:ascii="Consolas" w:hAnsi="Consolas" w:cs="Consolas"/>
                <w:color w:val="800000"/>
                <w:szCs w:val="17"/>
                <w:highlight w:val="white"/>
              </w:rPr>
            </w:rPrChange>
          </w:rPr>
          <w:t>xsd:attribute</w:t>
        </w:r>
        <w:r w:rsidRPr="00F3307B">
          <w:rPr>
            <w:rFonts w:ascii="Courier New" w:hAnsi="Courier New" w:cs="Courier New"/>
            <w:color w:val="FF0000"/>
            <w:sz w:val="17"/>
            <w:szCs w:val="17"/>
            <w:highlight w:val="white"/>
            <w:rPrChange w:id="2057" w:author="Author">
              <w:rPr>
                <w:rFonts w:ascii="Consolas" w:hAnsi="Consolas" w:cs="Consolas"/>
                <w:color w:val="FF0000"/>
                <w:szCs w:val="17"/>
                <w:highlight w:val="white"/>
              </w:rPr>
            </w:rPrChange>
          </w:rPr>
          <w:t xml:space="preserve"> ref</w:t>
        </w:r>
        <w:r w:rsidRPr="00F3307B">
          <w:rPr>
            <w:rFonts w:ascii="Courier New" w:hAnsi="Courier New" w:cs="Courier New"/>
            <w:color w:val="0000FF"/>
            <w:sz w:val="17"/>
            <w:szCs w:val="17"/>
            <w:highlight w:val="white"/>
            <w:rPrChange w:id="2058"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2059" w:author="Author">
              <w:rPr>
                <w:rFonts w:ascii="Consolas" w:hAnsi="Consolas" w:cs="Consolas"/>
                <w:color w:val="000000"/>
                <w:szCs w:val="17"/>
                <w:highlight w:val="white"/>
              </w:rPr>
            </w:rPrChange>
          </w:rPr>
          <w:t>com:id</w:t>
        </w:r>
        <w:r w:rsidRPr="00F3307B">
          <w:rPr>
            <w:rFonts w:ascii="Courier New" w:hAnsi="Courier New" w:cs="Courier New"/>
            <w:color w:val="0000FF"/>
            <w:sz w:val="17"/>
            <w:szCs w:val="17"/>
            <w:highlight w:val="white"/>
            <w:rPrChange w:id="2060" w:author="Author">
              <w:rPr>
                <w:rFonts w:ascii="Consolas" w:hAnsi="Consolas" w:cs="Consolas"/>
                <w:color w:val="0000FF"/>
                <w:szCs w:val="17"/>
                <w:highlight w:val="white"/>
              </w:rPr>
            </w:rPrChange>
          </w:rPr>
          <w:t>"/&gt;</w:t>
        </w:r>
      </w:ins>
    </w:p>
    <w:p w14:paraId="3B9E4750" w14:textId="77777777" w:rsidR="00F3307B" w:rsidRPr="00F3307B" w:rsidRDefault="00F3307B" w:rsidP="00F3307B">
      <w:pPr>
        <w:autoSpaceDE w:val="0"/>
        <w:autoSpaceDN w:val="0"/>
        <w:adjustRightInd w:val="0"/>
        <w:rPr>
          <w:ins w:id="2061" w:author="Author"/>
          <w:rFonts w:ascii="Courier New" w:hAnsi="Courier New" w:cs="Courier New"/>
          <w:color w:val="000000"/>
          <w:sz w:val="17"/>
          <w:szCs w:val="17"/>
          <w:highlight w:val="white"/>
          <w:rPrChange w:id="2062" w:author="Author">
            <w:rPr>
              <w:ins w:id="2063" w:author="Author"/>
              <w:rFonts w:ascii="Consolas" w:hAnsi="Consolas" w:cs="Consolas"/>
              <w:color w:val="000000"/>
              <w:szCs w:val="17"/>
              <w:highlight w:val="white"/>
            </w:rPr>
          </w:rPrChange>
        </w:rPr>
      </w:pPr>
      <w:ins w:id="2064" w:author="Author">
        <w:r w:rsidRPr="00F3307B">
          <w:rPr>
            <w:rFonts w:ascii="Courier New" w:hAnsi="Courier New" w:cs="Courier New"/>
            <w:color w:val="000000"/>
            <w:sz w:val="17"/>
            <w:szCs w:val="17"/>
            <w:highlight w:val="white"/>
            <w:rPrChange w:id="2065"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066"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067"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068" w:author="Author">
              <w:rPr>
                <w:rFonts w:ascii="Consolas" w:hAnsi="Consolas" w:cs="Consolas"/>
                <w:color w:val="800000"/>
                <w:szCs w:val="17"/>
                <w:highlight w:val="white"/>
              </w:rPr>
            </w:rPrChange>
          </w:rPr>
          <w:t>xsd:attribute</w:t>
        </w:r>
        <w:r w:rsidRPr="00F3307B">
          <w:rPr>
            <w:rFonts w:ascii="Courier New" w:hAnsi="Courier New" w:cs="Courier New"/>
            <w:color w:val="FF0000"/>
            <w:sz w:val="17"/>
            <w:szCs w:val="17"/>
            <w:highlight w:val="white"/>
            <w:rPrChange w:id="2069" w:author="Author">
              <w:rPr>
                <w:rFonts w:ascii="Consolas" w:hAnsi="Consolas" w:cs="Consolas"/>
                <w:color w:val="FF0000"/>
                <w:szCs w:val="17"/>
                <w:highlight w:val="white"/>
              </w:rPr>
            </w:rPrChange>
          </w:rPr>
          <w:t xml:space="preserve"> ref</w:t>
        </w:r>
        <w:r w:rsidRPr="00F3307B">
          <w:rPr>
            <w:rFonts w:ascii="Courier New" w:hAnsi="Courier New" w:cs="Courier New"/>
            <w:color w:val="0000FF"/>
            <w:sz w:val="17"/>
            <w:szCs w:val="17"/>
            <w:highlight w:val="white"/>
            <w:rPrChange w:id="2070"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2071" w:author="Author">
              <w:rPr>
                <w:rFonts w:ascii="Consolas" w:hAnsi="Consolas" w:cs="Consolas"/>
                <w:color w:val="000000"/>
                <w:szCs w:val="17"/>
                <w:highlight w:val="white"/>
              </w:rPr>
            </w:rPrChange>
          </w:rPr>
          <w:t>com:sequenceNumber</w:t>
        </w:r>
        <w:r w:rsidRPr="00F3307B">
          <w:rPr>
            <w:rFonts w:ascii="Courier New" w:hAnsi="Courier New" w:cs="Courier New"/>
            <w:color w:val="0000FF"/>
            <w:sz w:val="17"/>
            <w:szCs w:val="17"/>
            <w:highlight w:val="white"/>
            <w:rPrChange w:id="2072" w:author="Author">
              <w:rPr>
                <w:rFonts w:ascii="Consolas" w:hAnsi="Consolas" w:cs="Consolas"/>
                <w:color w:val="0000FF"/>
                <w:szCs w:val="17"/>
                <w:highlight w:val="white"/>
              </w:rPr>
            </w:rPrChange>
          </w:rPr>
          <w:t>"</w:t>
        </w:r>
        <w:r w:rsidRPr="00F3307B">
          <w:rPr>
            <w:rFonts w:ascii="Courier New" w:hAnsi="Courier New" w:cs="Courier New"/>
            <w:color w:val="FF0000"/>
            <w:sz w:val="17"/>
            <w:szCs w:val="17"/>
            <w:highlight w:val="white"/>
            <w:rPrChange w:id="2073" w:author="Author">
              <w:rPr>
                <w:rFonts w:ascii="Consolas" w:hAnsi="Consolas" w:cs="Consolas"/>
                <w:color w:val="FF0000"/>
                <w:szCs w:val="17"/>
                <w:highlight w:val="white"/>
              </w:rPr>
            </w:rPrChange>
          </w:rPr>
          <w:t xml:space="preserve"> use</w:t>
        </w:r>
        <w:r w:rsidRPr="00F3307B">
          <w:rPr>
            <w:rFonts w:ascii="Courier New" w:hAnsi="Courier New" w:cs="Courier New"/>
            <w:color w:val="0000FF"/>
            <w:sz w:val="17"/>
            <w:szCs w:val="17"/>
            <w:highlight w:val="white"/>
            <w:rPrChange w:id="2074"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2075" w:author="Author">
              <w:rPr>
                <w:rFonts w:ascii="Consolas" w:hAnsi="Consolas" w:cs="Consolas"/>
                <w:color w:val="000000"/>
                <w:szCs w:val="17"/>
                <w:highlight w:val="white"/>
              </w:rPr>
            </w:rPrChange>
          </w:rPr>
          <w:t>required</w:t>
        </w:r>
        <w:r w:rsidRPr="00F3307B">
          <w:rPr>
            <w:rFonts w:ascii="Courier New" w:hAnsi="Courier New" w:cs="Courier New"/>
            <w:color w:val="0000FF"/>
            <w:sz w:val="17"/>
            <w:szCs w:val="17"/>
            <w:highlight w:val="white"/>
            <w:rPrChange w:id="2076" w:author="Author">
              <w:rPr>
                <w:rFonts w:ascii="Consolas" w:hAnsi="Consolas" w:cs="Consolas"/>
                <w:color w:val="0000FF"/>
                <w:szCs w:val="17"/>
                <w:highlight w:val="white"/>
              </w:rPr>
            </w:rPrChange>
          </w:rPr>
          <w:t>"/&gt;</w:t>
        </w:r>
      </w:ins>
    </w:p>
    <w:p w14:paraId="42229670" w14:textId="77777777" w:rsidR="00F3307B" w:rsidRPr="00F3307B" w:rsidRDefault="00F3307B" w:rsidP="00F3307B">
      <w:pPr>
        <w:autoSpaceDE w:val="0"/>
        <w:autoSpaceDN w:val="0"/>
        <w:adjustRightInd w:val="0"/>
        <w:rPr>
          <w:ins w:id="2077" w:author="Author"/>
          <w:rFonts w:ascii="Courier New" w:hAnsi="Courier New" w:cs="Courier New"/>
          <w:color w:val="000000"/>
          <w:sz w:val="17"/>
          <w:szCs w:val="17"/>
          <w:highlight w:val="white"/>
          <w:rPrChange w:id="2078" w:author="Author">
            <w:rPr>
              <w:ins w:id="2079" w:author="Author"/>
              <w:rFonts w:ascii="Consolas" w:hAnsi="Consolas" w:cs="Consolas"/>
              <w:color w:val="000000"/>
              <w:szCs w:val="17"/>
              <w:highlight w:val="white"/>
            </w:rPr>
          </w:rPrChange>
        </w:rPr>
      </w:pPr>
      <w:ins w:id="2080" w:author="Author">
        <w:r w:rsidRPr="00F3307B">
          <w:rPr>
            <w:rFonts w:ascii="Courier New" w:hAnsi="Courier New" w:cs="Courier New"/>
            <w:color w:val="000000"/>
            <w:sz w:val="17"/>
            <w:szCs w:val="17"/>
            <w:highlight w:val="white"/>
            <w:rPrChange w:id="2081"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082"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083" w:author="Author">
              <w:rPr>
                <w:rFonts w:ascii="Consolas" w:hAnsi="Consolas" w:cs="Consolas"/>
                <w:color w:val="800000"/>
                <w:szCs w:val="17"/>
                <w:highlight w:val="white"/>
              </w:rPr>
            </w:rPrChange>
          </w:rPr>
          <w:t>xsd:complexType</w:t>
        </w:r>
        <w:r w:rsidRPr="00F3307B">
          <w:rPr>
            <w:rFonts w:ascii="Courier New" w:hAnsi="Courier New" w:cs="Courier New"/>
            <w:color w:val="0000FF"/>
            <w:sz w:val="17"/>
            <w:szCs w:val="17"/>
            <w:highlight w:val="white"/>
            <w:rPrChange w:id="2084" w:author="Author">
              <w:rPr>
                <w:rFonts w:ascii="Consolas" w:hAnsi="Consolas" w:cs="Consolas"/>
                <w:color w:val="0000FF"/>
                <w:szCs w:val="17"/>
                <w:highlight w:val="white"/>
              </w:rPr>
            </w:rPrChange>
          </w:rPr>
          <w:t>&gt;</w:t>
        </w:r>
      </w:ins>
    </w:p>
    <w:p w14:paraId="43F22060" w14:textId="77777777" w:rsidR="00F3307B" w:rsidRPr="00F3307B" w:rsidRDefault="00F3307B" w:rsidP="00F3307B">
      <w:pPr>
        <w:autoSpaceDE w:val="0"/>
        <w:autoSpaceDN w:val="0"/>
        <w:adjustRightInd w:val="0"/>
        <w:rPr>
          <w:ins w:id="2085" w:author="Author"/>
          <w:rFonts w:ascii="Courier New" w:hAnsi="Courier New" w:cs="Courier New"/>
          <w:color w:val="000000"/>
          <w:sz w:val="17"/>
          <w:szCs w:val="17"/>
          <w:highlight w:val="white"/>
          <w:rPrChange w:id="2086" w:author="Author">
            <w:rPr>
              <w:ins w:id="2087" w:author="Author"/>
              <w:rFonts w:ascii="Consolas" w:hAnsi="Consolas" w:cs="Consolas"/>
              <w:color w:val="000000"/>
              <w:szCs w:val="17"/>
              <w:highlight w:val="white"/>
            </w:rPr>
          </w:rPrChange>
        </w:rPr>
      </w:pPr>
      <w:ins w:id="2088" w:author="Author">
        <w:r w:rsidRPr="00F3307B">
          <w:rPr>
            <w:rFonts w:ascii="Courier New" w:hAnsi="Courier New" w:cs="Courier New"/>
            <w:color w:val="000000"/>
            <w:sz w:val="17"/>
            <w:szCs w:val="17"/>
            <w:highlight w:val="white"/>
            <w:rPrChange w:id="2089"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090"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091" w:author="Author">
              <w:rPr>
                <w:rFonts w:ascii="Consolas" w:hAnsi="Consolas" w:cs="Consolas"/>
                <w:color w:val="800000"/>
                <w:szCs w:val="17"/>
                <w:highlight w:val="white"/>
              </w:rPr>
            </w:rPrChange>
          </w:rPr>
          <w:t>xsd:element</w:t>
        </w:r>
        <w:r w:rsidRPr="00F3307B">
          <w:rPr>
            <w:rFonts w:ascii="Courier New" w:hAnsi="Courier New" w:cs="Courier New"/>
            <w:color w:val="FF0000"/>
            <w:sz w:val="17"/>
            <w:szCs w:val="17"/>
            <w:highlight w:val="white"/>
            <w:rPrChange w:id="2092" w:author="Author">
              <w:rPr>
                <w:rFonts w:ascii="Consolas" w:hAnsi="Consolas" w:cs="Consolas"/>
                <w:color w:val="FF0000"/>
                <w:szCs w:val="17"/>
                <w:highlight w:val="white"/>
              </w:rPr>
            </w:rPrChange>
          </w:rPr>
          <w:t xml:space="preserve"> name</w:t>
        </w:r>
        <w:r w:rsidRPr="00F3307B">
          <w:rPr>
            <w:rFonts w:ascii="Courier New" w:hAnsi="Courier New" w:cs="Courier New"/>
            <w:color w:val="0000FF"/>
            <w:sz w:val="17"/>
            <w:szCs w:val="17"/>
            <w:highlight w:val="white"/>
            <w:rPrChange w:id="2093"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2094" w:author="Author">
              <w:rPr>
                <w:rFonts w:ascii="Consolas" w:hAnsi="Consolas" w:cs="Consolas"/>
                <w:color w:val="000000"/>
                <w:szCs w:val="17"/>
                <w:highlight w:val="white"/>
              </w:rPr>
            </w:rPrChange>
          </w:rPr>
          <w:t>PriorityApplicationIdentification</w:t>
        </w:r>
        <w:r w:rsidRPr="00F3307B">
          <w:rPr>
            <w:rFonts w:ascii="Courier New" w:hAnsi="Courier New" w:cs="Courier New"/>
            <w:color w:val="0000FF"/>
            <w:sz w:val="17"/>
            <w:szCs w:val="17"/>
            <w:highlight w:val="white"/>
            <w:rPrChange w:id="2095" w:author="Author">
              <w:rPr>
                <w:rFonts w:ascii="Consolas" w:hAnsi="Consolas" w:cs="Consolas"/>
                <w:color w:val="0000FF"/>
                <w:szCs w:val="17"/>
                <w:highlight w:val="white"/>
              </w:rPr>
            </w:rPrChange>
          </w:rPr>
          <w:t>"</w:t>
        </w:r>
        <w:r w:rsidRPr="00F3307B">
          <w:rPr>
            <w:rFonts w:ascii="Courier New" w:hAnsi="Courier New" w:cs="Courier New"/>
            <w:color w:val="FF0000"/>
            <w:sz w:val="17"/>
            <w:szCs w:val="17"/>
            <w:highlight w:val="white"/>
            <w:rPrChange w:id="2096" w:author="Author">
              <w:rPr>
                <w:rFonts w:ascii="Consolas" w:hAnsi="Consolas" w:cs="Consolas"/>
                <w:color w:val="FF0000"/>
                <w:szCs w:val="17"/>
                <w:highlight w:val="white"/>
              </w:rPr>
            </w:rPrChange>
          </w:rPr>
          <w:t xml:space="preserve"> type</w:t>
        </w:r>
        <w:r w:rsidRPr="00F3307B">
          <w:rPr>
            <w:rFonts w:ascii="Courier New" w:hAnsi="Courier New" w:cs="Courier New"/>
            <w:color w:val="0000FF"/>
            <w:sz w:val="17"/>
            <w:szCs w:val="17"/>
            <w:highlight w:val="white"/>
            <w:rPrChange w:id="2097"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2098" w:author="Author">
              <w:rPr>
                <w:rFonts w:ascii="Consolas" w:hAnsi="Consolas" w:cs="Consolas"/>
                <w:color w:val="000000"/>
                <w:szCs w:val="17"/>
                <w:highlight w:val="white"/>
              </w:rPr>
            </w:rPrChange>
          </w:rPr>
          <w:t>afp:PriorityApplicationIdentificationType</w:t>
        </w:r>
        <w:r w:rsidRPr="00F3307B">
          <w:rPr>
            <w:rFonts w:ascii="Courier New" w:hAnsi="Courier New" w:cs="Courier New"/>
            <w:color w:val="0000FF"/>
            <w:sz w:val="17"/>
            <w:szCs w:val="17"/>
            <w:highlight w:val="white"/>
            <w:rPrChange w:id="2099" w:author="Author">
              <w:rPr>
                <w:rFonts w:ascii="Consolas" w:hAnsi="Consolas" w:cs="Consolas"/>
                <w:color w:val="0000FF"/>
                <w:szCs w:val="17"/>
                <w:highlight w:val="white"/>
              </w:rPr>
            </w:rPrChange>
          </w:rPr>
          <w:t>"&gt;</w:t>
        </w:r>
      </w:ins>
    </w:p>
    <w:p w14:paraId="3AD0ECF9" w14:textId="77777777" w:rsidR="00F3307B" w:rsidRPr="00F3307B" w:rsidRDefault="00F3307B" w:rsidP="00F3307B">
      <w:pPr>
        <w:autoSpaceDE w:val="0"/>
        <w:autoSpaceDN w:val="0"/>
        <w:adjustRightInd w:val="0"/>
        <w:rPr>
          <w:ins w:id="2100" w:author="Author"/>
          <w:rFonts w:ascii="Courier New" w:hAnsi="Courier New" w:cs="Courier New"/>
          <w:color w:val="000000"/>
          <w:sz w:val="17"/>
          <w:szCs w:val="17"/>
          <w:highlight w:val="white"/>
          <w:rPrChange w:id="2101" w:author="Author">
            <w:rPr>
              <w:ins w:id="2102" w:author="Author"/>
              <w:rFonts w:ascii="Consolas" w:hAnsi="Consolas" w:cs="Consolas"/>
              <w:color w:val="000000"/>
              <w:szCs w:val="17"/>
              <w:highlight w:val="white"/>
            </w:rPr>
          </w:rPrChange>
        </w:rPr>
      </w:pPr>
      <w:ins w:id="2103" w:author="Author">
        <w:r w:rsidRPr="00F3307B">
          <w:rPr>
            <w:rFonts w:ascii="Courier New" w:hAnsi="Courier New" w:cs="Courier New"/>
            <w:color w:val="000000"/>
            <w:sz w:val="17"/>
            <w:szCs w:val="17"/>
            <w:highlight w:val="white"/>
            <w:rPrChange w:id="2104"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105"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106"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107" w:author="Author">
              <w:rPr>
                <w:rFonts w:ascii="Consolas" w:hAnsi="Consolas" w:cs="Consolas"/>
                <w:color w:val="800000"/>
                <w:szCs w:val="17"/>
                <w:highlight w:val="white"/>
              </w:rPr>
            </w:rPrChange>
          </w:rPr>
          <w:t>xsd:annotation</w:t>
        </w:r>
        <w:r w:rsidRPr="00F3307B">
          <w:rPr>
            <w:rFonts w:ascii="Courier New" w:hAnsi="Courier New" w:cs="Courier New"/>
            <w:color w:val="0000FF"/>
            <w:sz w:val="17"/>
            <w:szCs w:val="17"/>
            <w:highlight w:val="white"/>
            <w:rPrChange w:id="2108" w:author="Author">
              <w:rPr>
                <w:rFonts w:ascii="Consolas" w:hAnsi="Consolas" w:cs="Consolas"/>
                <w:color w:val="0000FF"/>
                <w:szCs w:val="17"/>
                <w:highlight w:val="white"/>
              </w:rPr>
            </w:rPrChange>
          </w:rPr>
          <w:t>&gt;</w:t>
        </w:r>
      </w:ins>
    </w:p>
    <w:p w14:paraId="7C1FEE16" w14:textId="77777777" w:rsidR="00F3307B" w:rsidRPr="00F3307B" w:rsidRDefault="00F3307B" w:rsidP="00F3307B">
      <w:pPr>
        <w:autoSpaceDE w:val="0"/>
        <w:autoSpaceDN w:val="0"/>
        <w:adjustRightInd w:val="0"/>
        <w:rPr>
          <w:ins w:id="2109" w:author="Author"/>
          <w:rFonts w:ascii="Courier New" w:hAnsi="Courier New" w:cs="Courier New"/>
          <w:color w:val="000000"/>
          <w:sz w:val="17"/>
          <w:szCs w:val="17"/>
          <w:highlight w:val="white"/>
          <w:rPrChange w:id="2110" w:author="Author">
            <w:rPr>
              <w:ins w:id="2111" w:author="Author"/>
              <w:rFonts w:ascii="Consolas" w:hAnsi="Consolas" w:cs="Consolas"/>
              <w:color w:val="000000"/>
              <w:szCs w:val="17"/>
              <w:highlight w:val="white"/>
            </w:rPr>
          </w:rPrChange>
        </w:rPr>
      </w:pPr>
      <w:ins w:id="2112" w:author="Author">
        <w:r w:rsidRPr="00F3307B">
          <w:rPr>
            <w:rFonts w:ascii="Courier New" w:hAnsi="Courier New" w:cs="Courier New"/>
            <w:color w:val="000000"/>
            <w:sz w:val="17"/>
            <w:szCs w:val="17"/>
            <w:highlight w:val="white"/>
            <w:rPrChange w:id="2113"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114"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115"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116"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117" w:author="Author">
              <w:rPr>
                <w:rFonts w:ascii="Consolas" w:hAnsi="Consolas" w:cs="Consolas"/>
                <w:color w:val="800000"/>
                <w:szCs w:val="17"/>
                <w:highlight w:val="white"/>
              </w:rPr>
            </w:rPrChange>
          </w:rPr>
          <w:t>xsd:documentation</w:t>
        </w:r>
        <w:r w:rsidRPr="00F3307B">
          <w:rPr>
            <w:rFonts w:ascii="Courier New" w:hAnsi="Courier New" w:cs="Courier New"/>
            <w:color w:val="0000FF"/>
            <w:sz w:val="17"/>
            <w:szCs w:val="17"/>
            <w:highlight w:val="white"/>
            <w:rPrChange w:id="2118" w:author="Author">
              <w:rPr>
                <w:rFonts w:ascii="Consolas" w:hAnsi="Consolas" w:cs="Consolas"/>
                <w:color w:val="0000FF"/>
                <w:szCs w:val="17"/>
                <w:highlight w:val="white"/>
              </w:rPr>
            </w:rPrChange>
          </w:rPr>
          <w:t>&gt;</w:t>
        </w:r>
        <w:r w:rsidRPr="00F3307B">
          <w:rPr>
            <w:rFonts w:ascii="Courier New" w:hAnsi="Courier New" w:cs="Courier New"/>
            <w:color w:val="000000"/>
            <w:sz w:val="17"/>
            <w:szCs w:val="17"/>
            <w:highlight w:val="white"/>
            <w:rPrChange w:id="2119" w:author="Author">
              <w:rPr>
                <w:rFonts w:ascii="Consolas" w:hAnsi="Consolas" w:cs="Consolas"/>
                <w:color w:val="000000"/>
                <w:szCs w:val="17"/>
                <w:highlight w:val="white"/>
              </w:rPr>
            </w:rPrChange>
          </w:rPr>
          <w:t>Identification of the priority application</w:t>
        </w:r>
        <w:del w:id="2120" w:author="Author">
          <w:r w:rsidRPr="00F3307B" w:rsidDel="00ED6F08">
            <w:rPr>
              <w:rFonts w:ascii="Courier New" w:hAnsi="Courier New" w:cs="Courier New"/>
              <w:color w:val="000000"/>
              <w:sz w:val="17"/>
              <w:szCs w:val="17"/>
              <w:highlight w:val="white"/>
              <w:rPrChange w:id="2121" w:author="Author">
                <w:rPr>
                  <w:rFonts w:ascii="Consolas" w:hAnsi="Consolas" w:cs="Consolas"/>
                  <w:color w:val="000000"/>
                  <w:szCs w:val="17"/>
                  <w:highlight w:val="white"/>
                </w:rPr>
              </w:rPrChange>
            </w:rPr>
            <w:delText>.</w:delText>
          </w:r>
        </w:del>
        <w:r w:rsidRPr="00F3307B">
          <w:rPr>
            <w:rFonts w:ascii="Courier New" w:hAnsi="Courier New" w:cs="Courier New"/>
            <w:color w:val="0000FF"/>
            <w:sz w:val="17"/>
            <w:szCs w:val="17"/>
            <w:highlight w:val="white"/>
            <w:rPrChange w:id="2122"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123" w:author="Author">
              <w:rPr>
                <w:rFonts w:ascii="Consolas" w:hAnsi="Consolas" w:cs="Consolas"/>
                <w:color w:val="800000"/>
                <w:szCs w:val="17"/>
                <w:highlight w:val="white"/>
              </w:rPr>
            </w:rPrChange>
          </w:rPr>
          <w:t>xsd:documentation</w:t>
        </w:r>
        <w:r w:rsidRPr="00F3307B">
          <w:rPr>
            <w:rFonts w:ascii="Courier New" w:hAnsi="Courier New" w:cs="Courier New"/>
            <w:color w:val="0000FF"/>
            <w:sz w:val="17"/>
            <w:szCs w:val="17"/>
            <w:highlight w:val="white"/>
            <w:rPrChange w:id="2124" w:author="Author">
              <w:rPr>
                <w:rFonts w:ascii="Consolas" w:hAnsi="Consolas" w:cs="Consolas"/>
                <w:color w:val="0000FF"/>
                <w:szCs w:val="17"/>
                <w:highlight w:val="white"/>
              </w:rPr>
            </w:rPrChange>
          </w:rPr>
          <w:t>&gt;</w:t>
        </w:r>
      </w:ins>
    </w:p>
    <w:p w14:paraId="6FFDB5D4" w14:textId="77777777" w:rsidR="00F3307B" w:rsidRPr="00F3307B" w:rsidRDefault="00F3307B" w:rsidP="00F3307B">
      <w:pPr>
        <w:autoSpaceDE w:val="0"/>
        <w:autoSpaceDN w:val="0"/>
        <w:adjustRightInd w:val="0"/>
        <w:rPr>
          <w:ins w:id="2125" w:author="Author"/>
          <w:rFonts w:ascii="Courier New" w:hAnsi="Courier New" w:cs="Courier New"/>
          <w:color w:val="000000"/>
          <w:sz w:val="17"/>
          <w:szCs w:val="17"/>
          <w:highlight w:val="white"/>
          <w:rPrChange w:id="2126" w:author="Author">
            <w:rPr>
              <w:ins w:id="2127" w:author="Author"/>
              <w:rFonts w:ascii="Consolas" w:hAnsi="Consolas" w:cs="Consolas"/>
              <w:color w:val="000000"/>
              <w:szCs w:val="17"/>
              <w:highlight w:val="white"/>
            </w:rPr>
          </w:rPrChange>
        </w:rPr>
      </w:pPr>
      <w:ins w:id="2128" w:author="Author">
        <w:r w:rsidRPr="00F3307B">
          <w:rPr>
            <w:rFonts w:ascii="Courier New" w:hAnsi="Courier New" w:cs="Courier New"/>
            <w:color w:val="000000"/>
            <w:sz w:val="17"/>
            <w:szCs w:val="17"/>
            <w:highlight w:val="white"/>
            <w:rPrChange w:id="2129"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130"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131"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132" w:author="Author">
              <w:rPr>
                <w:rFonts w:ascii="Consolas" w:hAnsi="Consolas" w:cs="Consolas"/>
                <w:color w:val="800000"/>
                <w:szCs w:val="17"/>
                <w:highlight w:val="white"/>
              </w:rPr>
            </w:rPrChange>
          </w:rPr>
          <w:t>xsd:annotation</w:t>
        </w:r>
        <w:r w:rsidRPr="00F3307B">
          <w:rPr>
            <w:rFonts w:ascii="Courier New" w:hAnsi="Courier New" w:cs="Courier New"/>
            <w:color w:val="0000FF"/>
            <w:sz w:val="17"/>
            <w:szCs w:val="17"/>
            <w:highlight w:val="white"/>
            <w:rPrChange w:id="2133" w:author="Author">
              <w:rPr>
                <w:rFonts w:ascii="Consolas" w:hAnsi="Consolas" w:cs="Consolas"/>
                <w:color w:val="0000FF"/>
                <w:szCs w:val="17"/>
                <w:highlight w:val="white"/>
              </w:rPr>
            </w:rPrChange>
          </w:rPr>
          <w:t>&gt;</w:t>
        </w:r>
      </w:ins>
    </w:p>
    <w:p w14:paraId="73357F52" w14:textId="77777777" w:rsidR="00F3307B" w:rsidRPr="00F3307B" w:rsidRDefault="00F3307B" w:rsidP="00F3307B">
      <w:pPr>
        <w:autoSpaceDE w:val="0"/>
        <w:autoSpaceDN w:val="0"/>
        <w:adjustRightInd w:val="0"/>
        <w:rPr>
          <w:ins w:id="2134" w:author="Author"/>
          <w:rFonts w:ascii="Courier New" w:hAnsi="Courier New" w:cs="Courier New"/>
          <w:color w:val="000000"/>
          <w:sz w:val="17"/>
          <w:szCs w:val="17"/>
          <w:highlight w:val="white"/>
          <w:rPrChange w:id="2135" w:author="Author">
            <w:rPr>
              <w:ins w:id="2136" w:author="Author"/>
              <w:rFonts w:ascii="Consolas" w:hAnsi="Consolas" w:cs="Consolas"/>
              <w:color w:val="000000"/>
              <w:szCs w:val="17"/>
              <w:highlight w:val="white"/>
            </w:rPr>
          </w:rPrChange>
        </w:rPr>
      </w:pPr>
      <w:ins w:id="2137" w:author="Author">
        <w:r w:rsidRPr="00F3307B">
          <w:rPr>
            <w:rFonts w:ascii="Courier New" w:hAnsi="Courier New" w:cs="Courier New"/>
            <w:color w:val="000000"/>
            <w:sz w:val="17"/>
            <w:szCs w:val="17"/>
            <w:highlight w:val="white"/>
            <w:rPrChange w:id="2138"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139"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140" w:author="Author">
              <w:rPr>
                <w:rFonts w:ascii="Consolas" w:hAnsi="Consolas" w:cs="Consolas"/>
                <w:color w:val="800000"/>
                <w:szCs w:val="17"/>
                <w:highlight w:val="white"/>
              </w:rPr>
            </w:rPrChange>
          </w:rPr>
          <w:t>xsd:element</w:t>
        </w:r>
        <w:r w:rsidRPr="00F3307B">
          <w:rPr>
            <w:rFonts w:ascii="Courier New" w:hAnsi="Courier New" w:cs="Courier New"/>
            <w:color w:val="0000FF"/>
            <w:sz w:val="17"/>
            <w:szCs w:val="17"/>
            <w:highlight w:val="white"/>
            <w:rPrChange w:id="2141" w:author="Author">
              <w:rPr>
                <w:rFonts w:ascii="Consolas" w:hAnsi="Consolas" w:cs="Consolas"/>
                <w:color w:val="0000FF"/>
                <w:szCs w:val="17"/>
                <w:highlight w:val="white"/>
              </w:rPr>
            </w:rPrChange>
          </w:rPr>
          <w:t>&gt;</w:t>
        </w:r>
      </w:ins>
    </w:p>
    <w:p w14:paraId="66626FFD" w14:textId="77777777" w:rsidR="00F3307B" w:rsidRPr="00F3307B" w:rsidRDefault="00F3307B" w:rsidP="00F3307B">
      <w:pPr>
        <w:autoSpaceDE w:val="0"/>
        <w:autoSpaceDN w:val="0"/>
        <w:adjustRightInd w:val="0"/>
        <w:rPr>
          <w:ins w:id="2142" w:author="Author"/>
          <w:rFonts w:ascii="Courier New" w:hAnsi="Courier New" w:cs="Courier New"/>
          <w:color w:val="000000"/>
          <w:sz w:val="17"/>
          <w:szCs w:val="17"/>
          <w:highlight w:val="white"/>
          <w:rPrChange w:id="2143" w:author="Author">
            <w:rPr>
              <w:ins w:id="2144" w:author="Author"/>
              <w:rFonts w:ascii="Consolas" w:hAnsi="Consolas" w:cs="Consolas"/>
              <w:color w:val="000000"/>
              <w:szCs w:val="17"/>
              <w:highlight w:val="white"/>
            </w:rPr>
          </w:rPrChange>
        </w:rPr>
      </w:pPr>
      <w:ins w:id="2145" w:author="Author">
        <w:r w:rsidRPr="00F3307B">
          <w:rPr>
            <w:rFonts w:ascii="Courier New" w:hAnsi="Courier New" w:cs="Courier New"/>
            <w:color w:val="000000"/>
            <w:sz w:val="17"/>
            <w:szCs w:val="17"/>
            <w:highlight w:val="white"/>
            <w:rPrChange w:id="2146"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147"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148" w:author="Author">
              <w:rPr>
                <w:rFonts w:ascii="Consolas" w:hAnsi="Consolas" w:cs="Consolas"/>
                <w:color w:val="800000"/>
                <w:szCs w:val="17"/>
                <w:highlight w:val="white"/>
              </w:rPr>
            </w:rPrChange>
          </w:rPr>
          <w:t>xsd:complexType</w:t>
        </w:r>
        <w:r w:rsidRPr="00F3307B">
          <w:rPr>
            <w:rFonts w:ascii="Courier New" w:hAnsi="Courier New" w:cs="Courier New"/>
            <w:color w:val="FF0000"/>
            <w:sz w:val="17"/>
            <w:szCs w:val="17"/>
            <w:highlight w:val="white"/>
            <w:rPrChange w:id="2149" w:author="Author">
              <w:rPr>
                <w:rFonts w:ascii="Consolas" w:hAnsi="Consolas" w:cs="Consolas"/>
                <w:color w:val="FF0000"/>
                <w:szCs w:val="17"/>
                <w:highlight w:val="white"/>
              </w:rPr>
            </w:rPrChange>
          </w:rPr>
          <w:t xml:space="preserve"> name</w:t>
        </w:r>
        <w:r w:rsidRPr="00F3307B">
          <w:rPr>
            <w:rFonts w:ascii="Courier New" w:hAnsi="Courier New" w:cs="Courier New"/>
            <w:color w:val="0000FF"/>
            <w:sz w:val="17"/>
            <w:szCs w:val="17"/>
            <w:highlight w:val="white"/>
            <w:rPrChange w:id="2150"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2151" w:author="Author">
              <w:rPr>
                <w:rFonts w:ascii="Consolas" w:hAnsi="Consolas" w:cs="Consolas"/>
                <w:color w:val="000000"/>
                <w:szCs w:val="17"/>
                <w:highlight w:val="white"/>
              </w:rPr>
            </w:rPrChange>
          </w:rPr>
          <w:t>PriorityApplicationIdentificationBagType</w:t>
        </w:r>
        <w:r w:rsidRPr="00F3307B">
          <w:rPr>
            <w:rFonts w:ascii="Courier New" w:hAnsi="Courier New" w:cs="Courier New"/>
            <w:color w:val="0000FF"/>
            <w:sz w:val="17"/>
            <w:szCs w:val="17"/>
            <w:highlight w:val="white"/>
            <w:rPrChange w:id="2152" w:author="Author">
              <w:rPr>
                <w:rFonts w:ascii="Consolas" w:hAnsi="Consolas" w:cs="Consolas"/>
                <w:color w:val="0000FF"/>
                <w:szCs w:val="17"/>
                <w:highlight w:val="white"/>
              </w:rPr>
            </w:rPrChange>
          </w:rPr>
          <w:t>"&gt;</w:t>
        </w:r>
      </w:ins>
    </w:p>
    <w:p w14:paraId="696F18D8" w14:textId="77777777" w:rsidR="00F3307B" w:rsidRPr="00F3307B" w:rsidRDefault="00F3307B" w:rsidP="00F3307B">
      <w:pPr>
        <w:autoSpaceDE w:val="0"/>
        <w:autoSpaceDN w:val="0"/>
        <w:adjustRightInd w:val="0"/>
        <w:rPr>
          <w:ins w:id="2153" w:author="Author"/>
          <w:rFonts w:ascii="Courier New" w:hAnsi="Courier New" w:cs="Courier New"/>
          <w:color w:val="000000"/>
          <w:sz w:val="17"/>
          <w:szCs w:val="17"/>
          <w:highlight w:val="white"/>
          <w:rPrChange w:id="2154" w:author="Author">
            <w:rPr>
              <w:ins w:id="2155" w:author="Author"/>
              <w:rFonts w:ascii="Consolas" w:hAnsi="Consolas" w:cs="Consolas"/>
              <w:color w:val="000000"/>
              <w:szCs w:val="17"/>
              <w:highlight w:val="white"/>
            </w:rPr>
          </w:rPrChange>
        </w:rPr>
      </w:pPr>
      <w:ins w:id="2156" w:author="Author">
        <w:r w:rsidRPr="00F3307B">
          <w:rPr>
            <w:rFonts w:ascii="Courier New" w:hAnsi="Courier New" w:cs="Courier New"/>
            <w:color w:val="000000"/>
            <w:sz w:val="17"/>
            <w:szCs w:val="17"/>
            <w:highlight w:val="white"/>
            <w:rPrChange w:id="2157"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158"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159"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160" w:author="Author">
              <w:rPr>
                <w:rFonts w:ascii="Consolas" w:hAnsi="Consolas" w:cs="Consolas"/>
                <w:color w:val="800000"/>
                <w:szCs w:val="17"/>
                <w:highlight w:val="white"/>
              </w:rPr>
            </w:rPrChange>
          </w:rPr>
          <w:t>xsd:sequence</w:t>
        </w:r>
        <w:r w:rsidRPr="00F3307B">
          <w:rPr>
            <w:rFonts w:ascii="Courier New" w:hAnsi="Courier New" w:cs="Courier New"/>
            <w:color w:val="0000FF"/>
            <w:sz w:val="17"/>
            <w:szCs w:val="17"/>
            <w:highlight w:val="white"/>
            <w:rPrChange w:id="2161" w:author="Author">
              <w:rPr>
                <w:rFonts w:ascii="Consolas" w:hAnsi="Consolas" w:cs="Consolas"/>
                <w:color w:val="0000FF"/>
                <w:szCs w:val="17"/>
                <w:highlight w:val="white"/>
              </w:rPr>
            </w:rPrChange>
          </w:rPr>
          <w:t>&gt;</w:t>
        </w:r>
      </w:ins>
    </w:p>
    <w:p w14:paraId="661911CC" w14:textId="77777777" w:rsidR="00F3307B" w:rsidRPr="00F3307B" w:rsidRDefault="00F3307B" w:rsidP="00F3307B">
      <w:pPr>
        <w:autoSpaceDE w:val="0"/>
        <w:autoSpaceDN w:val="0"/>
        <w:adjustRightInd w:val="0"/>
        <w:rPr>
          <w:ins w:id="2162" w:author="Author"/>
          <w:rFonts w:ascii="Courier New" w:hAnsi="Courier New" w:cs="Courier New"/>
          <w:color w:val="000000"/>
          <w:sz w:val="17"/>
          <w:szCs w:val="17"/>
          <w:highlight w:val="white"/>
          <w:rPrChange w:id="2163" w:author="Author">
            <w:rPr>
              <w:ins w:id="2164" w:author="Author"/>
              <w:rFonts w:ascii="Consolas" w:hAnsi="Consolas" w:cs="Consolas"/>
              <w:color w:val="000000"/>
              <w:szCs w:val="17"/>
              <w:highlight w:val="white"/>
            </w:rPr>
          </w:rPrChange>
        </w:rPr>
      </w:pPr>
      <w:ins w:id="2165" w:author="Author">
        <w:r w:rsidRPr="00F3307B">
          <w:rPr>
            <w:rFonts w:ascii="Courier New" w:hAnsi="Courier New" w:cs="Courier New"/>
            <w:color w:val="000000"/>
            <w:sz w:val="17"/>
            <w:szCs w:val="17"/>
            <w:highlight w:val="white"/>
            <w:rPrChange w:id="2166"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167"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168"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169"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170" w:author="Author">
              <w:rPr>
                <w:rFonts w:ascii="Consolas" w:hAnsi="Consolas" w:cs="Consolas"/>
                <w:color w:val="800000"/>
                <w:szCs w:val="17"/>
                <w:highlight w:val="white"/>
              </w:rPr>
            </w:rPrChange>
          </w:rPr>
          <w:t>xsd:element</w:t>
        </w:r>
        <w:r w:rsidRPr="00F3307B">
          <w:rPr>
            <w:rFonts w:ascii="Courier New" w:hAnsi="Courier New" w:cs="Courier New"/>
            <w:color w:val="FF0000"/>
            <w:sz w:val="17"/>
            <w:szCs w:val="17"/>
            <w:highlight w:val="white"/>
            <w:rPrChange w:id="2171" w:author="Author">
              <w:rPr>
                <w:rFonts w:ascii="Consolas" w:hAnsi="Consolas" w:cs="Consolas"/>
                <w:color w:val="FF0000"/>
                <w:szCs w:val="17"/>
                <w:highlight w:val="white"/>
              </w:rPr>
            </w:rPrChange>
          </w:rPr>
          <w:t xml:space="preserve"> ref</w:t>
        </w:r>
        <w:r w:rsidRPr="00F3307B">
          <w:rPr>
            <w:rFonts w:ascii="Courier New" w:hAnsi="Courier New" w:cs="Courier New"/>
            <w:color w:val="0000FF"/>
            <w:sz w:val="17"/>
            <w:szCs w:val="17"/>
            <w:highlight w:val="white"/>
            <w:rPrChange w:id="2172"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2173" w:author="Author">
              <w:rPr>
                <w:rFonts w:ascii="Consolas" w:hAnsi="Consolas" w:cs="Consolas"/>
                <w:color w:val="000000"/>
                <w:szCs w:val="17"/>
                <w:highlight w:val="white"/>
              </w:rPr>
            </w:rPrChange>
          </w:rPr>
          <w:t>afp:PriorityApplicationIdentification</w:t>
        </w:r>
        <w:r w:rsidRPr="00F3307B">
          <w:rPr>
            <w:rFonts w:ascii="Courier New" w:hAnsi="Courier New" w:cs="Courier New"/>
            <w:color w:val="0000FF"/>
            <w:sz w:val="17"/>
            <w:szCs w:val="17"/>
            <w:highlight w:val="white"/>
            <w:rPrChange w:id="2174" w:author="Author">
              <w:rPr>
                <w:rFonts w:ascii="Consolas" w:hAnsi="Consolas" w:cs="Consolas"/>
                <w:color w:val="0000FF"/>
                <w:szCs w:val="17"/>
                <w:highlight w:val="white"/>
              </w:rPr>
            </w:rPrChange>
          </w:rPr>
          <w:t>"</w:t>
        </w:r>
        <w:r w:rsidRPr="00F3307B">
          <w:rPr>
            <w:rFonts w:ascii="Courier New" w:hAnsi="Courier New" w:cs="Courier New"/>
            <w:color w:val="FF0000"/>
            <w:sz w:val="17"/>
            <w:szCs w:val="17"/>
            <w:highlight w:val="white"/>
            <w:rPrChange w:id="2175" w:author="Author">
              <w:rPr>
                <w:rFonts w:ascii="Consolas" w:hAnsi="Consolas" w:cs="Consolas"/>
                <w:color w:val="FF0000"/>
                <w:szCs w:val="17"/>
                <w:highlight w:val="white"/>
              </w:rPr>
            </w:rPrChange>
          </w:rPr>
          <w:t xml:space="preserve"> maxOccurs</w:t>
        </w:r>
        <w:r w:rsidRPr="00F3307B">
          <w:rPr>
            <w:rFonts w:ascii="Courier New" w:hAnsi="Courier New" w:cs="Courier New"/>
            <w:color w:val="0000FF"/>
            <w:sz w:val="17"/>
            <w:szCs w:val="17"/>
            <w:highlight w:val="white"/>
            <w:rPrChange w:id="2176"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2177" w:author="Author">
              <w:rPr>
                <w:rFonts w:ascii="Consolas" w:hAnsi="Consolas" w:cs="Consolas"/>
                <w:color w:val="000000"/>
                <w:szCs w:val="17"/>
                <w:highlight w:val="white"/>
              </w:rPr>
            </w:rPrChange>
          </w:rPr>
          <w:t>unbounded</w:t>
        </w:r>
        <w:r w:rsidRPr="00F3307B">
          <w:rPr>
            <w:rFonts w:ascii="Courier New" w:hAnsi="Courier New" w:cs="Courier New"/>
            <w:color w:val="0000FF"/>
            <w:sz w:val="17"/>
            <w:szCs w:val="17"/>
            <w:highlight w:val="white"/>
            <w:rPrChange w:id="2178" w:author="Author">
              <w:rPr>
                <w:rFonts w:ascii="Consolas" w:hAnsi="Consolas" w:cs="Consolas"/>
                <w:color w:val="0000FF"/>
                <w:szCs w:val="17"/>
                <w:highlight w:val="white"/>
              </w:rPr>
            </w:rPrChange>
          </w:rPr>
          <w:t>"/&gt;</w:t>
        </w:r>
      </w:ins>
    </w:p>
    <w:p w14:paraId="6ACCBE8F" w14:textId="77777777" w:rsidR="00F3307B" w:rsidRPr="00F3307B" w:rsidRDefault="00F3307B" w:rsidP="00F3307B">
      <w:pPr>
        <w:autoSpaceDE w:val="0"/>
        <w:autoSpaceDN w:val="0"/>
        <w:adjustRightInd w:val="0"/>
        <w:rPr>
          <w:ins w:id="2179" w:author="Author"/>
          <w:rFonts w:ascii="Courier New" w:hAnsi="Courier New" w:cs="Courier New"/>
          <w:color w:val="000000"/>
          <w:sz w:val="17"/>
          <w:szCs w:val="17"/>
          <w:highlight w:val="white"/>
          <w:rPrChange w:id="2180" w:author="Author">
            <w:rPr>
              <w:ins w:id="2181" w:author="Author"/>
              <w:rFonts w:ascii="Consolas" w:hAnsi="Consolas" w:cs="Consolas"/>
              <w:color w:val="000000"/>
              <w:szCs w:val="17"/>
              <w:highlight w:val="white"/>
            </w:rPr>
          </w:rPrChange>
        </w:rPr>
      </w:pPr>
      <w:ins w:id="2182" w:author="Author">
        <w:r w:rsidRPr="00F3307B">
          <w:rPr>
            <w:rFonts w:ascii="Courier New" w:hAnsi="Courier New" w:cs="Courier New"/>
            <w:color w:val="000000"/>
            <w:sz w:val="17"/>
            <w:szCs w:val="17"/>
            <w:highlight w:val="white"/>
            <w:rPrChange w:id="2183"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184"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185"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186"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187" w:author="Author">
              <w:rPr>
                <w:rFonts w:ascii="Consolas" w:hAnsi="Consolas" w:cs="Consolas"/>
                <w:color w:val="800000"/>
                <w:szCs w:val="17"/>
                <w:highlight w:val="white"/>
              </w:rPr>
            </w:rPrChange>
          </w:rPr>
          <w:t>xsd:element</w:t>
        </w:r>
        <w:r w:rsidRPr="00F3307B">
          <w:rPr>
            <w:rFonts w:ascii="Courier New" w:hAnsi="Courier New" w:cs="Courier New"/>
            <w:color w:val="FF0000"/>
            <w:sz w:val="17"/>
            <w:szCs w:val="17"/>
            <w:highlight w:val="white"/>
            <w:rPrChange w:id="2188" w:author="Author">
              <w:rPr>
                <w:rFonts w:ascii="Consolas" w:hAnsi="Consolas" w:cs="Consolas"/>
                <w:color w:val="FF0000"/>
                <w:szCs w:val="17"/>
                <w:highlight w:val="white"/>
              </w:rPr>
            </w:rPrChange>
          </w:rPr>
          <w:t xml:space="preserve"> ref</w:t>
        </w:r>
        <w:r w:rsidRPr="00F3307B">
          <w:rPr>
            <w:rFonts w:ascii="Courier New" w:hAnsi="Courier New" w:cs="Courier New"/>
            <w:color w:val="0000FF"/>
            <w:sz w:val="17"/>
            <w:szCs w:val="17"/>
            <w:highlight w:val="white"/>
            <w:rPrChange w:id="2189"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2190" w:author="Author">
              <w:rPr>
                <w:rFonts w:ascii="Consolas" w:hAnsi="Consolas" w:cs="Consolas"/>
                <w:color w:val="000000"/>
                <w:szCs w:val="17"/>
                <w:highlight w:val="white"/>
              </w:rPr>
            </w:rPrChange>
          </w:rPr>
          <w:t>pat:IncorporationByReferenceIndicator</w:t>
        </w:r>
        <w:r w:rsidRPr="00F3307B">
          <w:rPr>
            <w:rFonts w:ascii="Courier New" w:hAnsi="Courier New" w:cs="Courier New"/>
            <w:color w:val="0000FF"/>
            <w:sz w:val="17"/>
            <w:szCs w:val="17"/>
            <w:highlight w:val="white"/>
            <w:rPrChange w:id="2191" w:author="Author">
              <w:rPr>
                <w:rFonts w:ascii="Consolas" w:hAnsi="Consolas" w:cs="Consolas"/>
                <w:color w:val="0000FF"/>
                <w:szCs w:val="17"/>
                <w:highlight w:val="white"/>
              </w:rPr>
            </w:rPrChange>
          </w:rPr>
          <w:t>"</w:t>
        </w:r>
        <w:r w:rsidRPr="00F3307B">
          <w:rPr>
            <w:rFonts w:ascii="Courier New" w:hAnsi="Courier New" w:cs="Courier New"/>
            <w:color w:val="FF0000"/>
            <w:sz w:val="17"/>
            <w:szCs w:val="17"/>
            <w:highlight w:val="white"/>
            <w:rPrChange w:id="2192" w:author="Author">
              <w:rPr>
                <w:rFonts w:ascii="Consolas" w:hAnsi="Consolas" w:cs="Consolas"/>
                <w:color w:val="FF0000"/>
                <w:szCs w:val="17"/>
                <w:highlight w:val="white"/>
              </w:rPr>
            </w:rPrChange>
          </w:rPr>
          <w:t xml:space="preserve"> minOccurs</w:t>
        </w:r>
        <w:r w:rsidRPr="00F3307B">
          <w:rPr>
            <w:rFonts w:ascii="Courier New" w:hAnsi="Courier New" w:cs="Courier New"/>
            <w:color w:val="0000FF"/>
            <w:sz w:val="17"/>
            <w:szCs w:val="17"/>
            <w:highlight w:val="white"/>
            <w:rPrChange w:id="2193"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2194" w:author="Author">
              <w:rPr>
                <w:rFonts w:ascii="Consolas" w:hAnsi="Consolas" w:cs="Consolas"/>
                <w:color w:val="000000"/>
                <w:szCs w:val="17"/>
                <w:highlight w:val="white"/>
              </w:rPr>
            </w:rPrChange>
          </w:rPr>
          <w:t>0</w:t>
        </w:r>
        <w:r w:rsidRPr="00F3307B">
          <w:rPr>
            <w:rFonts w:ascii="Courier New" w:hAnsi="Courier New" w:cs="Courier New"/>
            <w:color w:val="0000FF"/>
            <w:sz w:val="17"/>
            <w:szCs w:val="17"/>
            <w:highlight w:val="white"/>
            <w:rPrChange w:id="2195" w:author="Author">
              <w:rPr>
                <w:rFonts w:ascii="Consolas" w:hAnsi="Consolas" w:cs="Consolas"/>
                <w:color w:val="0000FF"/>
                <w:szCs w:val="17"/>
                <w:highlight w:val="white"/>
              </w:rPr>
            </w:rPrChange>
          </w:rPr>
          <w:t>"/&gt;</w:t>
        </w:r>
      </w:ins>
    </w:p>
    <w:p w14:paraId="4BB77307" w14:textId="77777777" w:rsidR="00F3307B" w:rsidRPr="00F3307B" w:rsidRDefault="00F3307B" w:rsidP="00F3307B">
      <w:pPr>
        <w:autoSpaceDE w:val="0"/>
        <w:autoSpaceDN w:val="0"/>
        <w:adjustRightInd w:val="0"/>
        <w:rPr>
          <w:ins w:id="2196" w:author="Author"/>
          <w:rFonts w:ascii="Courier New" w:hAnsi="Courier New" w:cs="Courier New"/>
          <w:color w:val="000000"/>
          <w:sz w:val="17"/>
          <w:szCs w:val="17"/>
          <w:highlight w:val="white"/>
          <w:rPrChange w:id="2197" w:author="Author">
            <w:rPr>
              <w:ins w:id="2198" w:author="Author"/>
              <w:rFonts w:ascii="Consolas" w:hAnsi="Consolas" w:cs="Consolas"/>
              <w:color w:val="000000"/>
              <w:szCs w:val="17"/>
              <w:highlight w:val="white"/>
            </w:rPr>
          </w:rPrChange>
        </w:rPr>
      </w:pPr>
      <w:ins w:id="2199" w:author="Author">
        <w:r w:rsidRPr="00F3307B">
          <w:rPr>
            <w:rFonts w:ascii="Courier New" w:hAnsi="Courier New" w:cs="Courier New"/>
            <w:color w:val="000000"/>
            <w:sz w:val="17"/>
            <w:szCs w:val="17"/>
            <w:highlight w:val="white"/>
            <w:rPrChange w:id="2200"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201"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202"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203" w:author="Author">
              <w:rPr>
                <w:rFonts w:ascii="Consolas" w:hAnsi="Consolas" w:cs="Consolas"/>
                <w:color w:val="800000"/>
                <w:szCs w:val="17"/>
                <w:highlight w:val="white"/>
              </w:rPr>
            </w:rPrChange>
          </w:rPr>
          <w:t>xsd:sequence</w:t>
        </w:r>
        <w:r w:rsidRPr="00F3307B">
          <w:rPr>
            <w:rFonts w:ascii="Courier New" w:hAnsi="Courier New" w:cs="Courier New"/>
            <w:color w:val="0000FF"/>
            <w:sz w:val="17"/>
            <w:szCs w:val="17"/>
            <w:highlight w:val="white"/>
            <w:rPrChange w:id="2204" w:author="Author">
              <w:rPr>
                <w:rFonts w:ascii="Consolas" w:hAnsi="Consolas" w:cs="Consolas"/>
                <w:color w:val="0000FF"/>
                <w:szCs w:val="17"/>
                <w:highlight w:val="white"/>
              </w:rPr>
            </w:rPrChange>
          </w:rPr>
          <w:t>&gt;</w:t>
        </w:r>
      </w:ins>
    </w:p>
    <w:p w14:paraId="57C4AFC7" w14:textId="77777777" w:rsidR="00F3307B" w:rsidRPr="00F3307B" w:rsidRDefault="00F3307B" w:rsidP="00F3307B">
      <w:pPr>
        <w:autoSpaceDE w:val="0"/>
        <w:autoSpaceDN w:val="0"/>
        <w:adjustRightInd w:val="0"/>
        <w:rPr>
          <w:ins w:id="2205" w:author="Author"/>
          <w:rFonts w:ascii="Courier New" w:hAnsi="Courier New" w:cs="Courier New"/>
          <w:color w:val="000000"/>
          <w:sz w:val="17"/>
          <w:szCs w:val="17"/>
          <w:highlight w:val="white"/>
          <w:rPrChange w:id="2206" w:author="Author">
            <w:rPr>
              <w:ins w:id="2207" w:author="Author"/>
              <w:rFonts w:ascii="Consolas" w:hAnsi="Consolas" w:cs="Consolas"/>
              <w:color w:val="000000"/>
              <w:szCs w:val="17"/>
              <w:highlight w:val="white"/>
            </w:rPr>
          </w:rPrChange>
        </w:rPr>
      </w:pPr>
      <w:ins w:id="2208" w:author="Author">
        <w:r w:rsidRPr="00F3307B">
          <w:rPr>
            <w:rFonts w:ascii="Courier New" w:hAnsi="Courier New" w:cs="Courier New"/>
            <w:color w:val="000000"/>
            <w:sz w:val="17"/>
            <w:szCs w:val="17"/>
            <w:highlight w:val="white"/>
            <w:rPrChange w:id="2209"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210"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211"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212" w:author="Author">
              <w:rPr>
                <w:rFonts w:ascii="Consolas" w:hAnsi="Consolas" w:cs="Consolas"/>
                <w:color w:val="800000"/>
                <w:szCs w:val="17"/>
                <w:highlight w:val="white"/>
              </w:rPr>
            </w:rPrChange>
          </w:rPr>
          <w:t>xsd:attribute</w:t>
        </w:r>
        <w:r w:rsidRPr="00F3307B">
          <w:rPr>
            <w:rFonts w:ascii="Courier New" w:hAnsi="Courier New" w:cs="Courier New"/>
            <w:color w:val="FF0000"/>
            <w:sz w:val="17"/>
            <w:szCs w:val="17"/>
            <w:highlight w:val="white"/>
            <w:rPrChange w:id="2213" w:author="Author">
              <w:rPr>
                <w:rFonts w:ascii="Consolas" w:hAnsi="Consolas" w:cs="Consolas"/>
                <w:color w:val="FF0000"/>
                <w:szCs w:val="17"/>
                <w:highlight w:val="white"/>
              </w:rPr>
            </w:rPrChange>
          </w:rPr>
          <w:t xml:space="preserve"> ref</w:t>
        </w:r>
        <w:r w:rsidRPr="00F3307B">
          <w:rPr>
            <w:rFonts w:ascii="Courier New" w:hAnsi="Courier New" w:cs="Courier New"/>
            <w:color w:val="0000FF"/>
            <w:sz w:val="17"/>
            <w:szCs w:val="17"/>
            <w:highlight w:val="white"/>
            <w:rPrChange w:id="2214"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2215" w:author="Author">
              <w:rPr>
                <w:rFonts w:ascii="Consolas" w:hAnsi="Consolas" w:cs="Consolas"/>
                <w:color w:val="000000"/>
                <w:szCs w:val="17"/>
                <w:highlight w:val="white"/>
              </w:rPr>
            </w:rPrChange>
          </w:rPr>
          <w:t>com:id</w:t>
        </w:r>
        <w:r w:rsidRPr="00F3307B">
          <w:rPr>
            <w:rFonts w:ascii="Courier New" w:hAnsi="Courier New" w:cs="Courier New"/>
            <w:color w:val="0000FF"/>
            <w:sz w:val="17"/>
            <w:szCs w:val="17"/>
            <w:highlight w:val="white"/>
            <w:rPrChange w:id="2216" w:author="Author">
              <w:rPr>
                <w:rFonts w:ascii="Consolas" w:hAnsi="Consolas" w:cs="Consolas"/>
                <w:color w:val="0000FF"/>
                <w:szCs w:val="17"/>
                <w:highlight w:val="white"/>
              </w:rPr>
            </w:rPrChange>
          </w:rPr>
          <w:t>"/&gt;</w:t>
        </w:r>
      </w:ins>
    </w:p>
    <w:p w14:paraId="2F985623" w14:textId="77777777" w:rsidR="00F3307B" w:rsidRPr="00F3307B" w:rsidRDefault="00F3307B" w:rsidP="00F3307B">
      <w:pPr>
        <w:autoSpaceDE w:val="0"/>
        <w:autoSpaceDN w:val="0"/>
        <w:adjustRightInd w:val="0"/>
        <w:rPr>
          <w:ins w:id="2217" w:author="Author"/>
          <w:rFonts w:ascii="Courier New" w:hAnsi="Courier New" w:cs="Courier New"/>
          <w:color w:val="000000"/>
          <w:sz w:val="17"/>
          <w:szCs w:val="17"/>
          <w:highlight w:val="white"/>
          <w:rPrChange w:id="2218" w:author="Author">
            <w:rPr>
              <w:ins w:id="2219" w:author="Author"/>
              <w:rFonts w:ascii="Consolas" w:hAnsi="Consolas" w:cs="Consolas"/>
              <w:color w:val="000000"/>
              <w:szCs w:val="17"/>
              <w:highlight w:val="white"/>
            </w:rPr>
          </w:rPrChange>
        </w:rPr>
      </w:pPr>
      <w:ins w:id="2220" w:author="Author">
        <w:r w:rsidRPr="00F3307B">
          <w:rPr>
            <w:rFonts w:ascii="Courier New" w:hAnsi="Courier New" w:cs="Courier New"/>
            <w:color w:val="000000"/>
            <w:sz w:val="17"/>
            <w:szCs w:val="17"/>
            <w:highlight w:val="white"/>
            <w:rPrChange w:id="2221"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222"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223" w:author="Author">
              <w:rPr>
                <w:rFonts w:ascii="Consolas" w:hAnsi="Consolas" w:cs="Consolas"/>
                <w:color w:val="800000"/>
                <w:szCs w:val="17"/>
                <w:highlight w:val="white"/>
              </w:rPr>
            </w:rPrChange>
          </w:rPr>
          <w:t>xsd:complexType</w:t>
        </w:r>
        <w:r w:rsidRPr="00F3307B">
          <w:rPr>
            <w:rFonts w:ascii="Courier New" w:hAnsi="Courier New" w:cs="Courier New"/>
            <w:color w:val="0000FF"/>
            <w:sz w:val="17"/>
            <w:szCs w:val="17"/>
            <w:highlight w:val="white"/>
            <w:rPrChange w:id="2224" w:author="Author">
              <w:rPr>
                <w:rFonts w:ascii="Consolas" w:hAnsi="Consolas" w:cs="Consolas"/>
                <w:color w:val="0000FF"/>
                <w:szCs w:val="17"/>
                <w:highlight w:val="white"/>
              </w:rPr>
            </w:rPrChange>
          </w:rPr>
          <w:t>&gt;</w:t>
        </w:r>
      </w:ins>
    </w:p>
    <w:p w14:paraId="022D4553" w14:textId="77777777" w:rsidR="00F3307B" w:rsidRPr="00F3307B" w:rsidRDefault="00F3307B" w:rsidP="00F3307B">
      <w:pPr>
        <w:autoSpaceDE w:val="0"/>
        <w:autoSpaceDN w:val="0"/>
        <w:adjustRightInd w:val="0"/>
        <w:rPr>
          <w:ins w:id="2225" w:author="Author"/>
          <w:rFonts w:ascii="Courier New" w:hAnsi="Courier New" w:cs="Courier New"/>
          <w:color w:val="000000"/>
          <w:sz w:val="17"/>
          <w:szCs w:val="17"/>
          <w:highlight w:val="white"/>
          <w:rPrChange w:id="2226" w:author="Author">
            <w:rPr>
              <w:ins w:id="2227" w:author="Author"/>
              <w:rFonts w:ascii="Consolas" w:hAnsi="Consolas" w:cs="Consolas"/>
              <w:color w:val="000000"/>
              <w:szCs w:val="17"/>
              <w:highlight w:val="white"/>
            </w:rPr>
          </w:rPrChange>
        </w:rPr>
      </w:pPr>
      <w:ins w:id="2228" w:author="Author">
        <w:r w:rsidRPr="00F3307B">
          <w:rPr>
            <w:rFonts w:ascii="Courier New" w:hAnsi="Courier New" w:cs="Courier New"/>
            <w:color w:val="000000"/>
            <w:sz w:val="17"/>
            <w:szCs w:val="17"/>
            <w:highlight w:val="white"/>
            <w:rPrChange w:id="2229"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230"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231" w:author="Author">
              <w:rPr>
                <w:rFonts w:ascii="Consolas" w:hAnsi="Consolas" w:cs="Consolas"/>
                <w:color w:val="800000"/>
                <w:szCs w:val="17"/>
                <w:highlight w:val="white"/>
              </w:rPr>
            </w:rPrChange>
          </w:rPr>
          <w:t>xsd:element</w:t>
        </w:r>
        <w:r w:rsidRPr="00F3307B">
          <w:rPr>
            <w:rFonts w:ascii="Courier New" w:hAnsi="Courier New" w:cs="Courier New"/>
            <w:color w:val="FF0000"/>
            <w:sz w:val="17"/>
            <w:szCs w:val="17"/>
            <w:highlight w:val="white"/>
            <w:rPrChange w:id="2232" w:author="Author">
              <w:rPr>
                <w:rFonts w:ascii="Consolas" w:hAnsi="Consolas" w:cs="Consolas"/>
                <w:color w:val="FF0000"/>
                <w:szCs w:val="17"/>
                <w:highlight w:val="white"/>
              </w:rPr>
            </w:rPrChange>
          </w:rPr>
          <w:t xml:space="preserve"> name</w:t>
        </w:r>
        <w:r w:rsidRPr="00F3307B">
          <w:rPr>
            <w:rFonts w:ascii="Courier New" w:hAnsi="Courier New" w:cs="Courier New"/>
            <w:color w:val="0000FF"/>
            <w:sz w:val="17"/>
            <w:szCs w:val="17"/>
            <w:highlight w:val="white"/>
            <w:rPrChange w:id="2233"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2234" w:author="Author">
              <w:rPr>
                <w:rFonts w:ascii="Consolas" w:hAnsi="Consolas" w:cs="Consolas"/>
                <w:color w:val="000000"/>
                <w:szCs w:val="17"/>
                <w:highlight w:val="white"/>
              </w:rPr>
            </w:rPrChange>
          </w:rPr>
          <w:t>PriorityApplicationIdentificationBag</w:t>
        </w:r>
        <w:r w:rsidRPr="00F3307B">
          <w:rPr>
            <w:rFonts w:ascii="Courier New" w:hAnsi="Courier New" w:cs="Courier New"/>
            <w:color w:val="0000FF"/>
            <w:sz w:val="17"/>
            <w:szCs w:val="17"/>
            <w:highlight w:val="white"/>
            <w:rPrChange w:id="2235" w:author="Author">
              <w:rPr>
                <w:rFonts w:ascii="Consolas" w:hAnsi="Consolas" w:cs="Consolas"/>
                <w:color w:val="0000FF"/>
                <w:szCs w:val="17"/>
                <w:highlight w:val="white"/>
              </w:rPr>
            </w:rPrChange>
          </w:rPr>
          <w:t>"</w:t>
        </w:r>
        <w:r w:rsidRPr="00F3307B">
          <w:rPr>
            <w:rFonts w:ascii="Courier New" w:hAnsi="Courier New" w:cs="Courier New"/>
            <w:color w:val="FF0000"/>
            <w:sz w:val="17"/>
            <w:szCs w:val="17"/>
            <w:highlight w:val="white"/>
            <w:rPrChange w:id="2236" w:author="Author">
              <w:rPr>
                <w:rFonts w:ascii="Consolas" w:hAnsi="Consolas" w:cs="Consolas"/>
                <w:color w:val="FF0000"/>
                <w:szCs w:val="17"/>
                <w:highlight w:val="white"/>
              </w:rPr>
            </w:rPrChange>
          </w:rPr>
          <w:t xml:space="preserve"> type</w:t>
        </w:r>
        <w:r w:rsidRPr="00F3307B">
          <w:rPr>
            <w:rFonts w:ascii="Courier New" w:hAnsi="Courier New" w:cs="Courier New"/>
            <w:color w:val="0000FF"/>
            <w:sz w:val="17"/>
            <w:szCs w:val="17"/>
            <w:highlight w:val="white"/>
            <w:rPrChange w:id="2237"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2238" w:author="Author">
              <w:rPr>
                <w:rFonts w:ascii="Consolas" w:hAnsi="Consolas" w:cs="Consolas"/>
                <w:color w:val="000000"/>
                <w:szCs w:val="17"/>
                <w:highlight w:val="white"/>
              </w:rPr>
            </w:rPrChange>
          </w:rPr>
          <w:t>afp:PriorityApplicationIdentificationBagType</w:t>
        </w:r>
        <w:r w:rsidRPr="00F3307B">
          <w:rPr>
            <w:rFonts w:ascii="Courier New" w:hAnsi="Courier New" w:cs="Courier New"/>
            <w:color w:val="0000FF"/>
            <w:sz w:val="17"/>
            <w:szCs w:val="17"/>
            <w:highlight w:val="white"/>
            <w:rPrChange w:id="2239" w:author="Author">
              <w:rPr>
                <w:rFonts w:ascii="Consolas" w:hAnsi="Consolas" w:cs="Consolas"/>
                <w:color w:val="0000FF"/>
                <w:szCs w:val="17"/>
                <w:highlight w:val="white"/>
              </w:rPr>
            </w:rPrChange>
          </w:rPr>
          <w:t>"&gt;</w:t>
        </w:r>
      </w:ins>
    </w:p>
    <w:p w14:paraId="1DC93501" w14:textId="77777777" w:rsidR="00F3307B" w:rsidRPr="00F3307B" w:rsidRDefault="00F3307B" w:rsidP="00F3307B">
      <w:pPr>
        <w:autoSpaceDE w:val="0"/>
        <w:autoSpaceDN w:val="0"/>
        <w:adjustRightInd w:val="0"/>
        <w:rPr>
          <w:ins w:id="2240" w:author="Author"/>
          <w:rFonts w:ascii="Courier New" w:hAnsi="Courier New" w:cs="Courier New"/>
          <w:color w:val="000000"/>
          <w:sz w:val="17"/>
          <w:szCs w:val="17"/>
          <w:highlight w:val="white"/>
          <w:rPrChange w:id="2241" w:author="Author">
            <w:rPr>
              <w:ins w:id="2242" w:author="Author"/>
              <w:rFonts w:ascii="Consolas" w:hAnsi="Consolas" w:cs="Consolas"/>
              <w:color w:val="000000"/>
              <w:szCs w:val="17"/>
              <w:highlight w:val="white"/>
            </w:rPr>
          </w:rPrChange>
        </w:rPr>
      </w:pPr>
      <w:ins w:id="2243" w:author="Author">
        <w:r w:rsidRPr="00F3307B">
          <w:rPr>
            <w:rFonts w:ascii="Courier New" w:hAnsi="Courier New" w:cs="Courier New"/>
            <w:color w:val="000000"/>
            <w:sz w:val="17"/>
            <w:szCs w:val="17"/>
            <w:highlight w:val="white"/>
            <w:rPrChange w:id="2244"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245"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246"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247" w:author="Author">
              <w:rPr>
                <w:rFonts w:ascii="Consolas" w:hAnsi="Consolas" w:cs="Consolas"/>
                <w:color w:val="800000"/>
                <w:szCs w:val="17"/>
                <w:highlight w:val="white"/>
              </w:rPr>
            </w:rPrChange>
          </w:rPr>
          <w:t>xsd:annotation</w:t>
        </w:r>
        <w:r w:rsidRPr="00F3307B">
          <w:rPr>
            <w:rFonts w:ascii="Courier New" w:hAnsi="Courier New" w:cs="Courier New"/>
            <w:color w:val="0000FF"/>
            <w:sz w:val="17"/>
            <w:szCs w:val="17"/>
            <w:highlight w:val="white"/>
            <w:rPrChange w:id="2248" w:author="Author">
              <w:rPr>
                <w:rFonts w:ascii="Consolas" w:hAnsi="Consolas" w:cs="Consolas"/>
                <w:color w:val="0000FF"/>
                <w:szCs w:val="17"/>
                <w:highlight w:val="white"/>
              </w:rPr>
            </w:rPrChange>
          </w:rPr>
          <w:t>&gt;</w:t>
        </w:r>
      </w:ins>
    </w:p>
    <w:p w14:paraId="4B033584" w14:textId="77777777" w:rsidR="00F3307B" w:rsidRPr="00F3307B" w:rsidRDefault="00F3307B" w:rsidP="00F3307B">
      <w:pPr>
        <w:autoSpaceDE w:val="0"/>
        <w:autoSpaceDN w:val="0"/>
        <w:adjustRightInd w:val="0"/>
        <w:rPr>
          <w:ins w:id="2249" w:author="Author"/>
          <w:rFonts w:ascii="Courier New" w:hAnsi="Courier New" w:cs="Courier New"/>
          <w:color w:val="000000"/>
          <w:sz w:val="17"/>
          <w:szCs w:val="17"/>
          <w:highlight w:val="white"/>
        </w:rPr>
      </w:pPr>
      <w:ins w:id="2250" w:author="Author">
        <w:r w:rsidRPr="00F3307B">
          <w:rPr>
            <w:rFonts w:ascii="Courier New" w:hAnsi="Courier New" w:cs="Courier New"/>
            <w:color w:val="000000"/>
            <w:sz w:val="17"/>
            <w:szCs w:val="17"/>
            <w:highlight w:val="white"/>
            <w:rPrChange w:id="2251"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252"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253"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254"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255" w:author="Author">
              <w:rPr>
                <w:rFonts w:ascii="Consolas" w:hAnsi="Consolas" w:cs="Consolas"/>
                <w:color w:val="800000"/>
                <w:szCs w:val="17"/>
                <w:highlight w:val="white"/>
              </w:rPr>
            </w:rPrChange>
          </w:rPr>
          <w:t>xsd:documentation</w:t>
        </w:r>
        <w:r w:rsidRPr="00F3307B">
          <w:rPr>
            <w:rFonts w:ascii="Courier New" w:hAnsi="Courier New" w:cs="Courier New"/>
            <w:color w:val="0000FF"/>
            <w:sz w:val="17"/>
            <w:szCs w:val="17"/>
            <w:highlight w:val="white"/>
            <w:rPrChange w:id="2256" w:author="Author">
              <w:rPr>
                <w:rFonts w:ascii="Consolas" w:hAnsi="Consolas" w:cs="Consolas"/>
                <w:color w:val="0000FF"/>
                <w:szCs w:val="17"/>
                <w:highlight w:val="white"/>
              </w:rPr>
            </w:rPrChange>
          </w:rPr>
          <w:t>&gt;</w:t>
        </w:r>
        <w:r w:rsidRPr="00F3307B">
          <w:rPr>
            <w:rFonts w:ascii="Courier New" w:hAnsi="Courier New" w:cs="Courier New"/>
            <w:color w:val="000000"/>
            <w:sz w:val="17"/>
            <w:szCs w:val="17"/>
            <w:highlight w:val="white"/>
            <w:rPrChange w:id="2257" w:author="Author">
              <w:rPr>
                <w:rFonts w:ascii="Consolas" w:hAnsi="Consolas" w:cs="Consolas"/>
                <w:color w:val="000000"/>
                <w:szCs w:val="17"/>
                <w:highlight w:val="white"/>
              </w:rPr>
            </w:rPrChange>
          </w:rPr>
          <w:t>Collection of priority applications which are used to claim priority. Refers to ST.9 INID Code 30</w:t>
        </w:r>
        <w:del w:id="2258" w:author="Author">
          <w:r w:rsidRPr="00F3307B" w:rsidDel="00AA371F">
            <w:rPr>
              <w:rFonts w:ascii="Courier New" w:hAnsi="Courier New" w:cs="Courier New"/>
              <w:color w:val="000000"/>
              <w:sz w:val="17"/>
              <w:szCs w:val="17"/>
              <w:highlight w:val="white"/>
              <w:rPrChange w:id="2259" w:author="Author">
                <w:rPr>
                  <w:rFonts w:ascii="Consolas" w:hAnsi="Consolas" w:cs="Consolas"/>
                  <w:color w:val="000000"/>
                  <w:szCs w:val="17"/>
                  <w:highlight w:val="white"/>
                </w:rPr>
              </w:rPrChange>
            </w:rPr>
            <w:delText>.</w:delText>
          </w:r>
        </w:del>
        <w:r w:rsidRPr="00F3307B">
          <w:rPr>
            <w:rFonts w:ascii="Courier New" w:hAnsi="Courier New" w:cs="Courier New"/>
            <w:color w:val="0000FF"/>
            <w:sz w:val="17"/>
            <w:szCs w:val="17"/>
            <w:highlight w:val="white"/>
            <w:rPrChange w:id="2260"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ins>
    </w:p>
    <w:p w14:paraId="5528E4BD" w14:textId="77777777" w:rsidR="00F3307B" w:rsidRPr="00F3307B" w:rsidRDefault="00F3307B" w:rsidP="00F3307B">
      <w:pPr>
        <w:autoSpaceDE w:val="0"/>
        <w:autoSpaceDN w:val="0"/>
        <w:adjustRightInd w:val="0"/>
        <w:rPr>
          <w:ins w:id="2261" w:author="Author"/>
          <w:rFonts w:ascii="Courier New" w:hAnsi="Courier New" w:cs="Courier New"/>
          <w:color w:val="000000"/>
          <w:sz w:val="17"/>
          <w:szCs w:val="17"/>
          <w:highlight w:val="white"/>
          <w:rPrChange w:id="2262" w:author="Author">
            <w:rPr>
              <w:ins w:id="2263" w:author="Author"/>
              <w:rFonts w:ascii="Consolas" w:hAnsi="Consolas" w:cs="Consolas"/>
              <w:color w:val="000000"/>
              <w:szCs w:val="17"/>
              <w:highlight w:val="white"/>
            </w:rPr>
          </w:rPrChange>
        </w:rPr>
      </w:pPr>
      <w:ins w:id="2264" w:author="Author">
        <w:r w:rsidRPr="00F3307B">
          <w:rPr>
            <w:rFonts w:ascii="Courier New" w:hAnsi="Courier New" w:cs="Courier New"/>
            <w:color w:val="000000"/>
            <w:sz w:val="17"/>
            <w:szCs w:val="17"/>
            <w:highlight w:val="white"/>
            <w:rPrChange w:id="2265"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266"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267"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268" w:author="Author">
              <w:rPr>
                <w:rFonts w:ascii="Consolas" w:hAnsi="Consolas" w:cs="Consolas"/>
                <w:color w:val="800000"/>
                <w:szCs w:val="17"/>
                <w:highlight w:val="white"/>
              </w:rPr>
            </w:rPrChange>
          </w:rPr>
          <w:t>xsd:annotation</w:t>
        </w:r>
        <w:r w:rsidRPr="00F3307B">
          <w:rPr>
            <w:rFonts w:ascii="Courier New" w:hAnsi="Courier New" w:cs="Courier New"/>
            <w:color w:val="0000FF"/>
            <w:sz w:val="17"/>
            <w:szCs w:val="17"/>
            <w:highlight w:val="white"/>
            <w:rPrChange w:id="2269" w:author="Author">
              <w:rPr>
                <w:rFonts w:ascii="Consolas" w:hAnsi="Consolas" w:cs="Consolas"/>
                <w:color w:val="0000FF"/>
                <w:szCs w:val="17"/>
                <w:highlight w:val="white"/>
              </w:rPr>
            </w:rPrChange>
          </w:rPr>
          <w:t>&gt;</w:t>
        </w:r>
      </w:ins>
    </w:p>
    <w:p w14:paraId="1CDC140F" w14:textId="77777777" w:rsidR="00F3307B" w:rsidRPr="00F3307B" w:rsidRDefault="00F3307B" w:rsidP="00F3307B">
      <w:pPr>
        <w:autoSpaceDE w:val="0"/>
        <w:autoSpaceDN w:val="0"/>
        <w:adjustRightInd w:val="0"/>
        <w:rPr>
          <w:ins w:id="2270" w:author="Author"/>
          <w:rFonts w:ascii="Courier New" w:hAnsi="Courier New" w:cs="Courier New"/>
          <w:color w:val="000000"/>
          <w:sz w:val="17"/>
          <w:szCs w:val="17"/>
          <w:highlight w:val="white"/>
          <w:rPrChange w:id="2271" w:author="Author">
            <w:rPr>
              <w:ins w:id="2272" w:author="Author"/>
              <w:rFonts w:ascii="Consolas" w:hAnsi="Consolas" w:cs="Consolas"/>
              <w:color w:val="000000"/>
              <w:szCs w:val="17"/>
              <w:highlight w:val="white"/>
            </w:rPr>
          </w:rPrChange>
        </w:rPr>
      </w:pPr>
      <w:ins w:id="2273" w:author="Author">
        <w:r w:rsidRPr="00F3307B">
          <w:rPr>
            <w:rFonts w:ascii="Courier New" w:hAnsi="Courier New" w:cs="Courier New"/>
            <w:color w:val="000000"/>
            <w:sz w:val="17"/>
            <w:szCs w:val="17"/>
            <w:highlight w:val="white"/>
            <w:rPrChange w:id="2274"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275"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276" w:author="Author">
              <w:rPr>
                <w:rFonts w:ascii="Consolas" w:hAnsi="Consolas" w:cs="Consolas"/>
                <w:color w:val="800000"/>
                <w:szCs w:val="17"/>
                <w:highlight w:val="white"/>
              </w:rPr>
            </w:rPrChange>
          </w:rPr>
          <w:t>xsd:element</w:t>
        </w:r>
        <w:r w:rsidRPr="00F3307B">
          <w:rPr>
            <w:rFonts w:ascii="Courier New" w:hAnsi="Courier New" w:cs="Courier New"/>
            <w:color w:val="0000FF"/>
            <w:sz w:val="17"/>
            <w:szCs w:val="17"/>
            <w:highlight w:val="white"/>
            <w:rPrChange w:id="2277" w:author="Author">
              <w:rPr>
                <w:rFonts w:ascii="Consolas" w:hAnsi="Consolas" w:cs="Consolas"/>
                <w:color w:val="0000FF"/>
                <w:szCs w:val="17"/>
                <w:highlight w:val="white"/>
              </w:rPr>
            </w:rPrChange>
          </w:rPr>
          <w:t>&gt;</w:t>
        </w:r>
      </w:ins>
    </w:p>
    <w:p w14:paraId="41FA3E6B"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PublicationNumberRange</w:t>
      </w:r>
      <w:r w:rsidRPr="00F3307B">
        <w:rPr>
          <w:rFonts w:ascii="Courier New" w:hAnsi="Courier New" w:cs="Courier New"/>
          <w:color w:val="0000FF"/>
          <w:sz w:val="17"/>
          <w:szCs w:val="17"/>
          <w:highlight w:val="white"/>
        </w:rPr>
        <w:t>"</w:t>
      </w:r>
      <w:r w:rsidRPr="00F3307B">
        <w:rPr>
          <w:rFonts w:ascii="Courier New" w:hAnsi="Courier New" w:cs="Courier New"/>
          <w:color w:val="FF0000"/>
          <w:sz w:val="17"/>
          <w:szCs w:val="17"/>
          <w:highlight w:val="white"/>
        </w:rPr>
        <w:t xml:space="preserve"> type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afp:PublicationNumberRangeType</w:t>
      </w:r>
      <w:r w:rsidRPr="00F3307B">
        <w:rPr>
          <w:rFonts w:ascii="Courier New" w:hAnsi="Courier New" w:cs="Courier New"/>
          <w:color w:val="0000FF"/>
          <w:sz w:val="17"/>
          <w:szCs w:val="17"/>
          <w:highlight w:val="white"/>
        </w:rPr>
        <w:t>"&gt;</w:t>
      </w:r>
    </w:p>
    <w:p w14:paraId="383966D6"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0D2B0307"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r w:rsidRPr="00F3307B">
        <w:rPr>
          <w:rFonts w:ascii="Courier New" w:hAnsi="Courier New" w:cs="Courier New"/>
          <w:color w:val="000000"/>
          <w:sz w:val="17"/>
          <w:szCs w:val="17"/>
          <w:highlight w:val="white"/>
        </w:rPr>
        <w:t>A range of patent publication numbers which are included within this authority file</w:t>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p>
    <w:p w14:paraId="461FCA81"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4CA8A216"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0000FF"/>
          <w:sz w:val="17"/>
          <w:szCs w:val="17"/>
          <w:highlight w:val="white"/>
        </w:rPr>
        <w:t>&gt;</w:t>
      </w:r>
    </w:p>
    <w:p w14:paraId="7C5EFD0E"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xsd:complexType</w:t>
      </w:r>
      <w:r w:rsidRPr="00F3307B">
        <w:rPr>
          <w:rFonts w:ascii="Courier New" w:hAnsi="Courier New" w:cs="Courier New"/>
          <w:color w:val="FF0000"/>
          <w:sz w:val="17"/>
          <w:szCs w:val="17"/>
          <w:highlight w:val="white"/>
        </w:rPr>
        <w:t xml:space="preserve"> name</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PublicationNumberRangeType</w:t>
      </w:r>
      <w:r w:rsidRPr="00F3307B">
        <w:rPr>
          <w:rFonts w:ascii="Courier New" w:hAnsi="Courier New" w:cs="Courier New"/>
          <w:color w:val="0000FF"/>
          <w:sz w:val="17"/>
          <w:szCs w:val="17"/>
          <w:highlight w:val="white"/>
        </w:rPr>
        <w:t>"&gt;</w:t>
      </w:r>
    </w:p>
    <w:p w14:paraId="631F04D6"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xsd:sequence</w:t>
      </w:r>
      <w:r w:rsidRPr="00F3307B">
        <w:rPr>
          <w:rFonts w:ascii="Courier New" w:hAnsi="Courier New" w:cs="Courier New"/>
          <w:color w:val="0000FF"/>
          <w:sz w:val="17"/>
          <w:szCs w:val="17"/>
          <w:highlight w:val="white"/>
        </w:rPr>
        <w:t>&gt;</w:t>
      </w:r>
    </w:p>
    <w:p w14:paraId="38095E3C"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pat:BeginRangeNumber</w:t>
      </w:r>
      <w:r w:rsidRPr="00F3307B">
        <w:rPr>
          <w:rFonts w:ascii="Courier New" w:hAnsi="Courier New" w:cs="Courier New"/>
          <w:color w:val="0000FF"/>
          <w:sz w:val="17"/>
          <w:szCs w:val="17"/>
          <w:highlight w:val="white"/>
        </w:rPr>
        <w:t>"/&gt;</w:t>
      </w:r>
    </w:p>
    <w:p w14:paraId="5A70EB21" w14:textId="77777777" w:rsidR="00F3307B" w:rsidRPr="00F3307B" w:rsidRDefault="00F3307B" w:rsidP="00F3307B">
      <w:pPr>
        <w:autoSpaceDE w:val="0"/>
        <w:autoSpaceDN w:val="0"/>
        <w:adjustRightInd w:val="0"/>
        <w:rPr>
          <w:ins w:id="2278" w:author="Author"/>
          <w:rFonts w:ascii="Courier New" w:hAnsi="Courier New" w:cs="Courier New"/>
          <w:color w:val="0000FF"/>
          <w:sz w:val="17"/>
          <w:szCs w:val="17"/>
          <w:highlight w:val="white"/>
          <w:rPrChange w:id="2279" w:author="Author">
            <w:rPr>
              <w:ins w:id="2280" w:author="Author"/>
              <w:rFonts w:ascii="Consolas" w:hAnsi="Consolas"/>
              <w:color w:val="0000FF"/>
              <w:highlight w:val="white"/>
            </w:rPr>
          </w:rPrChang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xsd:element</w:t>
      </w:r>
      <w:r w:rsidRPr="00F3307B">
        <w:rPr>
          <w:rFonts w:ascii="Courier New" w:hAnsi="Courier New" w:cs="Courier New"/>
          <w:color w:val="FF0000"/>
          <w:sz w:val="17"/>
          <w:szCs w:val="17"/>
          <w:highlight w:val="white"/>
        </w:rPr>
        <w:t xml:space="preserve"> ref</w:t>
      </w:r>
      <w:r w:rsidRPr="00F3307B">
        <w:rPr>
          <w:rFonts w:ascii="Courier New" w:hAnsi="Courier New" w:cs="Courier New"/>
          <w:color w:val="0000FF"/>
          <w:sz w:val="17"/>
          <w:szCs w:val="17"/>
          <w:highlight w:val="white"/>
        </w:rPr>
        <w:t>="</w:t>
      </w:r>
      <w:r w:rsidRPr="00F3307B">
        <w:rPr>
          <w:rFonts w:ascii="Courier New" w:hAnsi="Courier New" w:cs="Courier New"/>
          <w:color w:val="000000"/>
          <w:sz w:val="17"/>
          <w:szCs w:val="17"/>
          <w:highlight w:val="white"/>
        </w:rPr>
        <w:t>pat:EndRangeNumber</w:t>
      </w:r>
      <w:r w:rsidRPr="00F3307B">
        <w:rPr>
          <w:rFonts w:ascii="Courier New" w:hAnsi="Courier New" w:cs="Courier New"/>
          <w:color w:val="0000FF"/>
          <w:sz w:val="17"/>
          <w:szCs w:val="17"/>
          <w:highlight w:val="white"/>
        </w:rPr>
        <w:t>"/&gt;</w:t>
      </w:r>
    </w:p>
    <w:p w14:paraId="38F927D5" w14:textId="77777777" w:rsidR="00F3307B" w:rsidRPr="00F3307B" w:rsidRDefault="00F3307B" w:rsidP="00F3307B">
      <w:pPr>
        <w:autoSpaceDE w:val="0"/>
        <w:autoSpaceDN w:val="0"/>
        <w:adjustRightInd w:val="0"/>
        <w:rPr>
          <w:ins w:id="2281" w:author="Author"/>
          <w:rFonts w:ascii="Courier New" w:hAnsi="Courier New" w:cs="Courier New"/>
          <w:color w:val="000000"/>
          <w:sz w:val="17"/>
          <w:szCs w:val="17"/>
          <w:highlight w:val="white"/>
          <w:rPrChange w:id="2282" w:author="Author">
            <w:rPr>
              <w:ins w:id="2283" w:author="Author"/>
              <w:rFonts w:ascii="Consolas" w:hAnsi="Consolas" w:cs="Consolas"/>
              <w:color w:val="000000"/>
              <w:szCs w:val="17"/>
              <w:highlight w:val="white"/>
            </w:rPr>
          </w:rPrChange>
        </w:rPr>
      </w:pPr>
      <w:ins w:id="2284" w:author="Author">
        <w:r w:rsidRPr="00F3307B">
          <w:rPr>
            <w:rFonts w:ascii="Courier New" w:hAnsi="Courier New" w:cs="Courier New"/>
            <w:color w:val="000000"/>
            <w:sz w:val="17"/>
            <w:szCs w:val="17"/>
            <w:highlight w:val="white"/>
            <w:rPrChange w:id="2285"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286"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287" w:author="Author">
              <w:rPr>
                <w:rFonts w:ascii="Consolas" w:hAnsi="Consolas" w:cs="Consolas"/>
                <w:color w:val="000000"/>
                <w:szCs w:val="17"/>
                <w:highlight w:val="white"/>
              </w:rPr>
            </w:rPrChange>
          </w:rPr>
          <w:tab/>
          <w:t>&lt;xsd:element ref="com:StartDate"/&gt;</w:t>
        </w:r>
      </w:ins>
    </w:p>
    <w:p w14:paraId="4979DDDC"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ins w:id="2288" w:author="Author">
        <w:r w:rsidRPr="00F3307B">
          <w:rPr>
            <w:rFonts w:ascii="Courier New" w:hAnsi="Courier New" w:cs="Courier New"/>
            <w:color w:val="000000"/>
            <w:sz w:val="17"/>
            <w:szCs w:val="17"/>
            <w:highlight w:val="white"/>
            <w:rPrChange w:id="2289"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290"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291" w:author="Author">
              <w:rPr>
                <w:rFonts w:ascii="Consolas" w:hAnsi="Consolas" w:cs="Consolas"/>
                <w:color w:val="000000"/>
                <w:szCs w:val="17"/>
                <w:highlight w:val="white"/>
              </w:rPr>
            </w:rPrChange>
          </w:rPr>
          <w:tab/>
          <w:t>&lt;xsd:element ref="com:EndDate"/&gt;</w:t>
        </w:r>
      </w:ins>
    </w:p>
    <w:p w14:paraId="634125B3"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xsd:sequence</w:t>
      </w:r>
      <w:r w:rsidRPr="00F3307B">
        <w:rPr>
          <w:rFonts w:ascii="Courier New" w:hAnsi="Courier New" w:cs="Courier New"/>
          <w:color w:val="0000FF"/>
          <w:sz w:val="17"/>
          <w:szCs w:val="17"/>
          <w:highlight w:val="white"/>
        </w:rPr>
        <w:t>&gt;</w:t>
      </w:r>
    </w:p>
    <w:p w14:paraId="555029A1"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xsd:complexType</w:t>
      </w:r>
      <w:r w:rsidRPr="00F3307B">
        <w:rPr>
          <w:rFonts w:ascii="Courier New" w:hAnsi="Courier New" w:cs="Courier New"/>
          <w:color w:val="0000FF"/>
          <w:sz w:val="17"/>
          <w:szCs w:val="17"/>
          <w:highlight w:val="white"/>
        </w:rPr>
        <w:t>&gt;</w:t>
      </w:r>
    </w:p>
    <w:p w14:paraId="7F59EB03" w14:textId="77777777" w:rsidR="00F3307B" w:rsidRPr="00F3307B" w:rsidRDefault="00F3307B" w:rsidP="00F3307B">
      <w:pPr>
        <w:autoSpaceDE w:val="0"/>
        <w:autoSpaceDN w:val="0"/>
        <w:adjustRightInd w:val="0"/>
        <w:rPr>
          <w:ins w:id="2292" w:author="Author"/>
          <w:rFonts w:ascii="Courier New" w:hAnsi="Courier New" w:cs="Courier New"/>
          <w:color w:val="000000"/>
          <w:sz w:val="17"/>
          <w:szCs w:val="17"/>
          <w:highlight w:val="white"/>
          <w:rPrChange w:id="2293" w:author="Author">
            <w:rPr>
              <w:ins w:id="2294" w:author="Author"/>
              <w:rFonts w:ascii="Consolas" w:hAnsi="Consolas" w:cs="Consolas"/>
              <w:color w:val="000000"/>
              <w:szCs w:val="17"/>
              <w:highlight w:val="white"/>
            </w:rPr>
          </w:rPrChange>
        </w:rPr>
      </w:pPr>
      <w:ins w:id="2295" w:author="Author">
        <w:r w:rsidRPr="00F3307B">
          <w:rPr>
            <w:rFonts w:ascii="Courier New" w:hAnsi="Courier New" w:cs="Courier New"/>
            <w:color w:val="000000"/>
            <w:sz w:val="17"/>
            <w:szCs w:val="17"/>
            <w:highlight w:val="white"/>
            <w:rPrChange w:id="2296"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297"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298" w:author="Author">
              <w:rPr>
                <w:rFonts w:ascii="Consolas" w:hAnsi="Consolas" w:cs="Consolas"/>
                <w:color w:val="800000"/>
                <w:szCs w:val="17"/>
                <w:highlight w:val="white"/>
              </w:rPr>
            </w:rPrChange>
          </w:rPr>
          <w:t>xsd:element</w:t>
        </w:r>
        <w:r w:rsidRPr="00F3307B">
          <w:rPr>
            <w:rFonts w:ascii="Courier New" w:hAnsi="Courier New" w:cs="Courier New"/>
            <w:color w:val="FF0000"/>
            <w:sz w:val="17"/>
            <w:szCs w:val="17"/>
            <w:highlight w:val="white"/>
            <w:rPrChange w:id="2299" w:author="Author">
              <w:rPr>
                <w:rFonts w:ascii="Consolas" w:hAnsi="Consolas" w:cs="Consolas"/>
                <w:color w:val="FF0000"/>
                <w:szCs w:val="17"/>
                <w:highlight w:val="white"/>
              </w:rPr>
            </w:rPrChange>
          </w:rPr>
          <w:t xml:space="preserve"> name</w:t>
        </w:r>
        <w:r w:rsidRPr="00F3307B">
          <w:rPr>
            <w:rFonts w:ascii="Courier New" w:hAnsi="Courier New" w:cs="Courier New"/>
            <w:color w:val="0000FF"/>
            <w:sz w:val="17"/>
            <w:szCs w:val="17"/>
            <w:highlight w:val="white"/>
            <w:rPrChange w:id="2300"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2301" w:author="Author">
              <w:rPr>
                <w:rFonts w:ascii="Consolas" w:hAnsi="Consolas" w:cs="Consolas"/>
                <w:color w:val="000000"/>
                <w:szCs w:val="17"/>
                <w:highlight w:val="white"/>
              </w:rPr>
            </w:rPrChange>
          </w:rPr>
          <w:t>PublicationNumberRangeBag</w:t>
        </w:r>
        <w:r w:rsidRPr="00F3307B">
          <w:rPr>
            <w:rFonts w:ascii="Courier New" w:hAnsi="Courier New" w:cs="Courier New"/>
            <w:color w:val="0000FF"/>
            <w:sz w:val="17"/>
            <w:szCs w:val="17"/>
            <w:highlight w:val="white"/>
            <w:rPrChange w:id="2302" w:author="Author">
              <w:rPr>
                <w:rFonts w:ascii="Consolas" w:hAnsi="Consolas" w:cs="Consolas"/>
                <w:color w:val="0000FF"/>
                <w:szCs w:val="17"/>
                <w:highlight w:val="white"/>
              </w:rPr>
            </w:rPrChange>
          </w:rPr>
          <w:t>"</w:t>
        </w:r>
        <w:r w:rsidRPr="00F3307B">
          <w:rPr>
            <w:rFonts w:ascii="Courier New" w:hAnsi="Courier New" w:cs="Courier New"/>
            <w:color w:val="FF0000"/>
            <w:sz w:val="17"/>
            <w:szCs w:val="17"/>
            <w:highlight w:val="white"/>
            <w:rPrChange w:id="2303" w:author="Author">
              <w:rPr>
                <w:rFonts w:ascii="Consolas" w:hAnsi="Consolas" w:cs="Consolas"/>
                <w:color w:val="FF0000"/>
                <w:szCs w:val="17"/>
                <w:highlight w:val="white"/>
              </w:rPr>
            </w:rPrChange>
          </w:rPr>
          <w:t xml:space="preserve"> type</w:t>
        </w:r>
        <w:r w:rsidRPr="00F3307B">
          <w:rPr>
            <w:rFonts w:ascii="Courier New" w:hAnsi="Courier New" w:cs="Courier New"/>
            <w:color w:val="0000FF"/>
            <w:sz w:val="17"/>
            <w:szCs w:val="17"/>
            <w:highlight w:val="white"/>
            <w:rPrChange w:id="2304"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2305" w:author="Author">
              <w:rPr>
                <w:rFonts w:ascii="Consolas" w:hAnsi="Consolas" w:cs="Consolas"/>
                <w:color w:val="000000"/>
                <w:szCs w:val="17"/>
                <w:highlight w:val="white"/>
              </w:rPr>
            </w:rPrChange>
          </w:rPr>
          <w:t>afp:PublicationNumberRangeBagType</w:t>
        </w:r>
        <w:r w:rsidRPr="00F3307B">
          <w:rPr>
            <w:rFonts w:ascii="Courier New" w:hAnsi="Courier New" w:cs="Courier New"/>
            <w:color w:val="0000FF"/>
            <w:sz w:val="17"/>
            <w:szCs w:val="17"/>
            <w:highlight w:val="white"/>
            <w:rPrChange w:id="2306" w:author="Author">
              <w:rPr>
                <w:rFonts w:ascii="Consolas" w:hAnsi="Consolas" w:cs="Consolas"/>
                <w:color w:val="0000FF"/>
                <w:szCs w:val="17"/>
                <w:highlight w:val="white"/>
              </w:rPr>
            </w:rPrChange>
          </w:rPr>
          <w:t>"&gt;</w:t>
        </w:r>
      </w:ins>
    </w:p>
    <w:p w14:paraId="3799D703" w14:textId="77777777" w:rsidR="00F3307B" w:rsidRPr="00F3307B" w:rsidRDefault="00F3307B" w:rsidP="00F3307B">
      <w:pPr>
        <w:autoSpaceDE w:val="0"/>
        <w:autoSpaceDN w:val="0"/>
        <w:adjustRightInd w:val="0"/>
        <w:rPr>
          <w:ins w:id="2307" w:author="Author"/>
          <w:rFonts w:ascii="Courier New" w:hAnsi="Courier New" w:cs="Courier New"/>
          <w:color w:val="000000"/>
          <w:sz w:val="17"/>
          <w:szCs w:val="17"/>
          <w:highlight w:val="white"/>
          <w:rPrChange w:id="2308" w:author="Author">
            <w:rPr>
              <w:ins w:id="2309" w:author="Author"/>
              <w:rFonts w:ascii="Consolas" w:hAnsi="Consolas" w:cs="Consolas"/>
              <w:color w:val="000000"/>
              <w:szCs w:val="17"/>
              <w:highlight w:val="white"/>
            </w:rPr>
          </w:rPrChange>
        </w:rPr>
      </w:pPr>
      <w:ins w:id="2310" w:author="Author">
        <w:r w:rsidRPr="00F3307B">
          <w:rPr>
            <w:rFonts w:ascii="Courier New" w:hAnsi="Courier New" w:cs="Courier New"/>
            <w:color w:val="000000"/>
            <w:sz w:val="17"/>
            <w:szCs w:val="17"/>
            <w:highlight w:val="white"/>
            <w:rPrChange w:id="2311"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312"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313"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314" w:author="Author">
              <w:rPr>
                <w:rFonts w:ascii="Consolas" w:hAnsi="Consolas" w:cs="Consolas"/>
                <w:color w:val="800000"/>
                <w:szCs w:val="17"/>
                <w:highlight w:val="white"/>
              </w:rPr>
            </w:rPrChange>
          </w:rPr>
          <w:t>xsd:annotation</w:t>
        </w:r>
        <w:r w:rsidRPr="00F3307B">
          <w:rPr>
            <w:rFonts w:ascii="Courier New" w:hAnsi="Courier New" w:cs="Courier New"/>
            <w:color w:val="0000FF"/>
            <w:sz w:val="17"/>
            <w:szCs w:val="17"/>
            <w:highlight w:val="white"/>
            <w:rPrChange w:id="2315" w:author="Author">
              <w:rPr>
                <w:rFonts w:ascii="Consolas" w:hAnsi="Consolas" w:cs="Consolas"/>
                <w:color w:val="0000FF"/>
                <w:szCs w:val="17"/>
                <w:highlight w:val="white"/>
              </w:rPr>
            </w:rPrChange>
          </w:rPr>
          <w:t>&gt;</w:t>
        </w:r>
      </w:ins>
    </w:p>
    <w:p w14:paraId="23DA70EC" w14:textId="77777777" w:rsidR="00F3307B" w:rsidRPr="00F3307B" w:rsidRDefault="00F3307B" w:rsidP="00F3307B">
      <w:pPr>
        <w:autoSpaceDE w:val="0"/>
        <w:autoSpaceDN w:val="0"/>
        <w:adjustRightInd w:val="0"/>
        <w:rPr>
          <w:ins w:id="2316" w:author="Author"/>
          <w:rFonts w:ascii="Courier New" w:hAnsi="Courier New" w:cs="Courier New"/>
          <w:color w:val="000000"/>
          <w:sz w:val="17"/>
          <w:szCs w:val="17"/>
          <w:highlight w:val="white"/>
          <w:rPrChange w:id="2317" w:author="Author">
            <w:rPr>
              <w:ins w:id="2318" w:author="Author"/>
              <w:rFonts w:ascii="Consolas" w:hAnsi="Consolas" w:cs="Consolas"/>
              <w:color w:val="000000"/>
              <w:szCs w:val="17"/>
              <w:highlight w:val="white"/>
            </w:rPr>
          </w:rPrChange>
        </w:rPr>
      </w:pPr>
      <w:ins w:id="2319" w:author="Author">
        <w:r w:rsidRPr="00F3307B">
          <w:rPr>
            <w:rFonts w:ascii="Courier New" w:hAnsi="Courier New" w:cs="Courier New"/>
            <w:color w:val="000000"/>
            <w:sz w:val="17"/>
            <w:szCs w:val="17"/>
            <w:highlight w:val="white"/>
            <w:rPrChange w:id="2320"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321"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322"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323"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324" w:author="Author">
              <w:rPr>
                <w:rFonts w:ascii="Consolas" w:hAnsi="Consolas" w:cs="Consolas"/>
                <w:color w:val="800000"/>
                <w:szCs w:val="17"/>
                <w:highlight w:val="white"/>
              </w:rPr>
            </w:rPrChange>
          </w:rPr>
          <w:t>xsd:documentation</w:t>
        </w:r>
        <w:r w:rsidRPr="00F3307B">
          <w:rPr>
            <w:rFonts w:ascii="Courier New" w:hAnsi="Courier New" w:cs="Courier New"/>
            <w:color w:val="0000FF"/>
            <w:sz w:val="17"/>
            <w:szCs w:val="17"/>
            <w:highlight w:val="white"/>
            <w:rPrChange w:id="2325" w:author="Author">
              <w:rPr>
                <w:rFonts w:ascii="Consolas" w:hAnsi="Consolas" w:cs="Consolas"/>
                <w:color w:val="0000FF"/>
                <w:szCs w:val="17"/>
                <w:highlight w:val="white"/>
              </w:rPr>
            </w:rPrChange>
          </w:rPr>
          <w:t>&gt;</w:t>
        </w:r>
        <w:r w:rsidRPr="00F3307B">
          <w:rPr>
            <w:rFonts w:ascii="Courier New" w:hAnsi="Courier New" w:cs="Courier New"/>
            <w:color w:val="000000"/>
            <w:sz w:val="17"/>
            <w:szCs w:val="17"/>
            <w:highlight w:val="white"/>
            <w:rPrChange w:id="2326" w:author="Author">
              <w:rPr>
                <w:rFonts w:ascii="Consolas" w:hAnsi="Consolas" w:cs="Consolas"/>
                <w:color w:val="000000"/>
                <w:szCs w:val="17"/>
                <w:highlight w:val="white"/>
              </w:rPr>
            </w:rPrChange>
          </w:rPr>
          <w:t>A collection of patent publication number ranges which are included within this authority file</w:t>
        </w:r>
        <w:r w:rsidRPr="00F3307B">
          <w:rPr>
            <w:rFonts w:ascii="Courier New" w:hAnsi="Courier New" w:cs="Courier New"/>
            <w:color w:val="0000FF"/>
            <w:sz w:val="17"/>
            <w:szCs w:val="17"/>
            <w:highlight w:val="white"/>
            <w:rPrChange w:id="2327"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328" w:author="Author">
              <w:rPr>
                <w:rFonts w:ascii="Consolas" w:hAnsi="Consolas" w:cs="Consolas"/>
                <w:color w:val="800000"/>
                <w:szCs w:val="17"/>
                <w:highlight w:val="white"/>
              </w:rPr>
            </w:rPrChange>
          </w:rPr>
          <w:t>xsd:documentation</w:t>
        </w:r>
        <w:r w:rsidRPr="00F3307B">
          <w:rPr>
            <w:rFonts w:ascii="Courier New" w:hAnsi="Courier New" w:cs="Courier New"/>
            <w:color w:val="0000FF"/>
            <w:sz w:val="17"/>
            <w:szCs w:val="17"/>
            <w:highlight w:val="white"/>
            <w:rPrChange w:id="2329" w:author="Author">
              <w:rPr>
                <w:rFonts w:ascii="Consolas" w:hAnsi="Consolas" w:cs="Consolas"/>
                <w:color w:val="0000FF"/>
                <w:szCs w:val="17"/>
                <w:highlight w:val="white"/>
              </w:rPr>
            </w:rPrChange>
          </w:rPr>
          <w:t>&gt;</w:t>
        </w:r>
      </w:ins>
    </w:p>
    <w:p w14:paraId="0E2AD79E" w14:textId="77777777" w:rsidR="00F3307B" w:rsidRPr="00F3307B" w:rsidRDefault="00F3307B" w:rsidP="00F3307B">
      <w:pPr>
        <w:autoSpaceDE w:val="0"/>
        <w:autoSpaceDN w:val="0"/>
        <w:adjustRightInd w:val="0"/>
        <w:rPr>
          <w:ins w:id="2330" w:author="Author"/>
          <w:rFonts w:ascii="Courier New" w:hAnsi="Courier New" w:cs="Courier New"/>
          <w:color w:val="000000"/>
          <w:sz w:val="17"/>
          <w:szCs w:val="17"/>
          <w:highlight w:val="white"/>
          <w:rPrChange w:id="2331" w:author="Author">
            <w:rPr>
              <w:ins w:id="2332" w:author="Author"/>
              <w:rFonts w:ascii="Consolas" w:hAnsi="Consolas" w:cs="Consolas"/>
              <w:color w:val="000000"/>
              <w:szCs w:val="17"/>
              <w:highlight w:val="white"/>
            </w:rPr>
          </w:rPrChange>
        </w:rPr>
      </w:pPr>
      <w:ins w:id="2333" w:author="Author">
        <w:r w:rsidRPr="00F3307B">
          <w:rPr>
            <w:rFonts w:ascii="Courier New" w:hAnsi="Courier New" w:cs="Courier New"/>
            <w:color w:val="000000"/>
            <w:sz w:val="17"/>
            <w:szCs w:val="17"/>
            <w:highlight w:val="white"/>
            <w:rPrChange w:id="2334"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335"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336"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337" w:author="Author">
              <w:rPr>
                <w:rFonts w:ascii="Consolas" w:hAnsi="Consolas" w:cs="Consolas"/>
                <w:color w:val="800000"/>
                <w:szCs w:val="17"/>
                <w:highlight w:val="white"/>
              </w:rPr>
            </w:rPrChange>
          </w:rPr>
          <w:t>xsd:annotation</w:t>
        </w:r>
        <w:r w:rsidRPr="00F3307B">
          <w:rPr>
            <w:rFonts w:ascii="Courier New" w:hAnsi="Courier New" w:cs="Courier New"/>
            <w:color w:val="0000FF"/>
            <w:sz w:val="17"/>
            <w:szCs w:val="17"/>
            <w:highlight w:val="white"/>
            <w:rPrChange w:id="2338" w:author="Author">
              <w:rPr>
                <w:rFonts w:ascii="Consolas" w:hAnsi="Consolas" w:cs="Consolas"/>
                <w:color w:val="0000FF"/>
                <w:szCs w:val="17"/>
                <w:highlight w:val="white"/>
              </w:rPr>
            </w:rPrChange>
          </w:rPr>
          <w:t>&gt;</w:t>
        </w:r>
      </w:ins>
    </w:p>
    <w:p w14:paraId="1C9E7FA0" w14:textId="77777777" w:rsidR="00F3307B" w:rsidRPr="00F3307B" w:rsidRDefault="00F3307B" w:rsidP="00F3307B">
      <w:pPr>
        <w:autoSpaceDE w:val="0"/>
        <w:autoSpaceDN w:val="0"/>
        <w:adjustRightInd w:val="0"/>
        <w:rPr>
          <w:ins w:id="2339" w:author="Author"/>
          <w:rFonts w:ascii="Courier New" w:hAnsi="Courier New" w:cs="Courier New"/>
          <w:color w:val="000000"/>
          <w:sz w:val="17"/>
          <w:szCs w:val="17"/>
          <w:highlight w:val="white"/>
          <w:rPrChange w:id="2340" w:author="Author">
            <w:rPr>
              <w:ins w:id="2341" w:author="Author"/>
              <w:rFonts w:ascii="Consolas" w:hAnsi="Consolas" w:cs="Consolas"/>
              <w:color w:val="000000"/>
              <w:szCs w:val="17"/>
              <w:highlight w:val="white"/>
            </w:rPr>
          </w:rPrChange>
        </w:rPr>
      </w:pPr>
      <w:ins w:id="2342" w:author="Author">
        <w:r w:rsidRPr="00F3307B">
          <w:rPr>
            <w:rFonts w:ascii="Courier New" w:hAnsi="Courier New" w:cs="Courier New"/>
            <w:color w:val="000000"/>
            <w:sz w:val="17"/>
            <w:szCs w:val="17"/>
            <w:highlight w:val="white"/>
            <w:rPrChange w:id="2343"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344"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345" w:author="Author">
              <w:rPr>
                <w:rFonts w:ascii="Consolas" w:hAnsi="Consolas" w:cs="Consolas"/>
                <w:color w:val="800000"/>
                <w:szCs w:val="17"/>
                <w:highlight w:val="white"/>
              </w:rPr>
            </w:rPrChange>
          </w:rPr>
          <w:t>xsd:element</w:t>
        </w:r>
        <w:r w:rsidRPr="00F3307B">
          <w:rPr>
            <w:rFonts w:ascii="Courier New" w:hAnsi="Courier New" w:cs="Courier New"/>
            <w:color w:val="0000FF"/>
            <w:sz w:val="17"/>
            <w:szCs w:val="17"/>
            <w:highlight w:val="white"/>
            <w:rPrChange w:id="2346" w:author="Author">
              <w:rPr>
                <w:rFonts w:ascii="Consolas" w:hAnsi="Consolas" w:cs="Consolas"/>
                <w:color w:val="0000FF"/>
                <w:szCs w:val="17"/>
                <w:highlight w:val="white"/>
              </w:rPr>
            </w:rPrChange>
          </w:rPr>
          <w:t>&gt;</w:t>
        </w:r>
      </w:ins>
    </w:p>
    <w:p w14:paraId="0792CB96" w14:textId="77777777" w:rsidR="00F3307B" w:rsidRPr="00F3307B" w:rsidRDefault="00F3307B" w:rsidP="00F3307B">
      <w:pPr>
        <w:autoSpaceDE w:val="0"/>
        <w:autoSpaceDN w:val="0"/>
        <w:adjustRightInd w:val="0"/>
        <w:rPr>
          <w:ins w:id="2347" w:author="Author"/>
          <w:rFonts w:ascii="Courier New" w:hAnsi="Courier New" w:cs="Courier New"/>
          <w:color w:val="000000"/>
          <w:sz w:val="17"/>
          <w:szCs w:val="17"/>
          <w:highlight w:val="white"/>
          <w:rPrChange w:id="2348" w:author="Author">
            <w:rPr>
              <w:ins w:id="2349" w:author="Author"/>
              <w:rFonts w:ascii="Consolas" w:hAnsi="Consolas" w:cs="Consolas"/>
              <w:color w:val="000000"/>
              <w:szCs w:val="17"/>
              <w:highlight w:val="white"/>
            </w:rPr>
          </w:rPrChange>
        </w:rPr>
      </w:pPr>
      <w:ins w:id="2350" w:author="Author">
        <w:r w:rsidRPr="00F3307B">
          <w:rPr>
            <w:rFonts w:ascii="Courier New" w:hAnsi="Courier New" w:cs="Courier New"/>
            <w:color w:val="000000"/>
            <w:sz w:val="17"/>
            <w:szCs w:val="17"/>
            <w:highlight w:val="white"/>
            <w:rPrChange w:id="2351"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352"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353" w:author="Author">
              <w:rPr>
                <w:rFonts w:ascii="Consolas" w:hAnsi="Consolas" w:cs="Consolas"/>
                <w:color w:val="800000"/>
                <w:szCs w:val="17"/>
                <w:highlight w:val="white"/>
              </w:rPr>
            </w:rPrChange>
          </w:rPr>
          <w:t>xsd:complexType</w:t>
        </w:r>
        <w:r w:rsidRPr="00F3307B">
          <w:rPr>
            <w:rFonts w:ascii="Courier New" w:hAnsi="Courier New" w:cs="Courier New"/>
            <w:color w:val="FF0000"/>
            <w:sz w:val="17"/>
            <w:szCs w:val="17"/>
            <w:highlight w:val="white"/>
            <w:rPrChange w:id="2354" w:author="Author">
              <w:rPr>
                <w:rFonts w:ascii="Consolas" w:hAnsi="Consolas" w:cs="Consolas"/>
                <w:color w:val="FF0000"/>
                <w:szCs w:val="17"/>
                <w:highlight w:val="white"/>
              </w:rPr>
            </w:rPrChange>
          </w:rPr>
          <w:t xml:space="preserve"> name</w:t>
        </w:r>
        <w:r w:rsidRPr="00F3307B">
          <w:rPr>
            <w:rFonts w:ascii="Courier New" w:hAnsi="Courier New" w:cs="Courier New"/>
            <w:color w:val="0000FF"/>
            <w:sz w:val="17"/>
            <w:szCs w:val="17"/>
            <w:highlight w:val="white"/>
            <w:rPrChange w:id="2355" w:author="Author">
              <w:rPr>
                <w:rFonts w:ascii="Consolas" w:hAnsi="Consolas" w:cs="Consolas"/>
                <w:color w:val="0000FF"/>
                <w:szCs w:val="17"/>
                <w:highlight w:val="white"/>
              </w:rPr>
            </w:rPrChange>
          </w:rPr>
          <w:t>="</w:t>
        </w:r>
        <w:r w:rsidRPr="00F3307B">
          <w:rPr>
            <w:rFonts w:ascii="Courier New" w:hAnsi="Courier New" w:cs="Courier New"/>
            <w:color w:val="000000"/>
            <w:sz w:val="17"/>
            <w:szCs w:val="17"/>
            <w:highlight w:val="white"/>
            <w:rPrChange w:id="2356" w:author="Author">
              <w:rPr>
                <w:rFonts w:ascii="Consolas" w:hAnsi="Consolas" w:cs="Consolas"/>
                <w:color w:val="000000"/>
                <w:szCs w:val="17"/>
                <w:highlight w:val="white"/>
              </w:rPr>
            </w:rPrChange>
          </w:rPr>
          <w:t>PublicationNumberRangeBagType</w:t>
        </w:r>
        <w:r w:rsidRPr="00F3307B">
          <w:rPr>
            <w:rFonts w:ascii="Courier New" w:hAnsi="Courier New" w:cs="Courier New"/>
            <w:color w:val="0000FF"/>
            <w:sz w:val="17"/>
            <w:szCs w:val="17"/>
            <w:highlight w:val="white"/>
            <w:rPrChange w:id="2357" w:author="Author">
              <w:rPr>
                <w:rFonts w:ascii="Consolas" w:hAnsi="Consolas" w:cs="Consolas"/>
                <w:color w:val="0000FF"/>
                <w:szCs w:val="17"/>
                <w:highlight w:val="white"/>
              </w:rPr>
            </w:rPrChange>
          </w:rPr>
          <w:t>"&gt;</w:t>
        </w:r>
      </w:ins>
    </w:p>
    <w:p w14:paraId="2598DE49" w14:textId="77777777" w:rsidR="00F3307B" w:rsidRPr="00BF0368" w:rsidRDefault="00F3307B" w:rsidP="00F3307B">
      <w:pPr>
        <w:autoSpaceDE w:val="0"/>
        <w:autoSpaceDN w:val="0"/>
        <w:adjustRightInd w:val="0"/>
        <w:rPr>
          <w:ins w:id="2358" w:author="Author"/>
          <w:rFonts w:ascii="Courier New" w:hAnsi="Courier New" w:cs="Courier New"/>
          <w:color w:val="000000"/>
          <w:sz w:val="17"/>
          <w:szCs w:val="17"/>
          <w:highlight w:val="white"/>
          <w:lang w:val="fr-FR"/>
          <w:rPrChange w:id="2359" w:author="Author">
            <w:rPr>
              <w:ins w:id="2360" w:author="Author"/>
              <w:rFonts w:ascii="Consolas" w:hAnsi="Consolas" w:cs="Consolas"/>
              <w:color w:val="000000"/>
              <w:szCs w:val="17"/>
              <w:highlight w:val="white"/>
            </w:rPr>
          </w:rPrChange>
        </w:rPr>
      </w:pPr>
      <w:ins w:id="2361" w:author="Author">
        <w:r w:rsidRPr="00F3307B">
          <w:rPr>
            <w:rFonts w:ascii="Courier New" w:hAnsi="Courier New" w:cs="Courier New"/>
            <w:color w:val="000000"/>
            <w:sz w:val="17"/>
            <w:szCs w:val="17"/>
            <w:highlight w:val="white"/>
            <w:rPrChange w:id="2362" w:author="Author">
              <w:rPr>
                <w:rFonts w:ascii="Consolas" w:hAnsi="Consolas" w:cs="Consolas"/>
                <w:color w:val="000000"/>
                <w:szCs w:val="17"/>
                <w:highlight w:val="white"/>
              </w:rPr>
            </w:rPrChange>
          </w:rPr>
          <w:tab/>
        </w:r>
        <w:r w:rsidRPr="00F3307B">
          <w:rPr>
            <w:rFonts w:ascii="Courier New" w:hAnsi="Courier New" w:cs="Courier New"/>
            <w:color w:val="000000"/>
            <w:sz w:val="17"/>
            <w:szCs w:val="17"/>
            <w:highlight w:val="white"/>
            <w:rPrChange w:id="2363" w:author="Author">
              <w:rPr>
                <w:rFonts w:ascii="Consolas" w:hAnsi="Consolas" w:cs="Consolas"/>
                <w:color w:val="000000"/>
                <w:szCs w:val="17"/>
                <w:highlight w:val="white"/>
              </w:rPr>
            </w:rPrChange>
          </w:rPr>
          <w:tab/>
        </w:r>
        <w:r w:rsidRPr="00BF0368">
          <w:rPr>
            <w:rFonts w:ascii="Courier New" w:hAnsi="Courier New" w:cs="Courier New"/>
            <w:color w:val="0000FF"/>
            <w:sz w:val="17"/>
            <w:szCs w:val="17"/>
            <w:highlight w:val="white"/>
            <w:lang w:val="fr-FR"/>
            <w:rPrChange w:id="2364" w:author="Author">
              <w:rPr>
                <w:rFonts w:ascii="Consolas" w:hAnsi="Consolas" w:cs="Consolas"/>
                <w:color w:val="0000FF"/>
                <w:szCs w:val="17"/>
                <w:highlight w:val="white"/>
              </w:rPr>
            </w:rPrChange>
          </w:rPr>
          <w:t>&lt;</w:t>
        </w:r>
        <w:r w:rsidRPr="00BF0368">
          <w:rPr>
            <w:rFonts w:ascii="Courier New" w:hAnsi="Courier New" w:cs="Courier New"/>
            <w:color w:val="800000"/>
            <w:sz w:val="17"/>
            <w:szCs w:val="17"/>
            <w:highlight w:val="white"/>
            <w:lang w:val="fr-FR"/>
            <w:rPrChange w:id="2365" w:author="Author">
              <w:rPr>
                <w:rFonts w:ascii="Consolas" w:hAnsi="Consolas" w:cs="Consolas"/>
                <w:color w:val="800000"/>
                <w:szCs w:val="17"/>
                <w:highlight w:val="white"/>
              </w:rPr>
            </w:rPrChange>
          </w:rPr>
          <w:t>xsd:sequence</w:t>
        </w:r>
        <w:r w:rsidRPr="00BF0368">
          <w:rPr>
            <w:rFonts w:ascii="Courier New" w:hAnsi="Courier New" w:cs="Courier New"/>
            <w:color w:val="0000FF"/>
            <w:sz w:val="17"/>
            <w:szCs w:val="17"/>
            <w:highlight w:val="white"/>
            <w:lang w:val="fr-FR"/>
            <w:rPrChange w:id="2366" w:author="Author">
              <w:rPr>
                <w:rFonts w:ascii="Consolas" w:hAnsi="Consolas" w:cs="Consolas"/>
                <w:color w:val="0000FF"/>
                <w:szCs w:val="17"/>
                <w:highlight w:val="white"/>
              </w:rPr>
            </w:rPrChange>
          </w:rPr>
          <w:t>&gt;</w:t>
        </w:r>
      </w:ins>
    </w:p>
    <w:p w14:paraId="7494511C" w14:textId="77777777" w:rsidR="00F3307B" w:rsidRPr="00BF0368" w:rsidRDefault="00F3307B" w:rsidP="00F3307B">
      <w:pPr>
        <w:autoSpaceDE w:val="0"/>
        <w:autoSpaceDN w:val="0"/>
        <w:adjustRightInd w:val="0"/>
        <w:rPr>
          <w:ins w:id="2367" w:author="Author"/>
          <w:rFonts w:ascii="Courier New" w:hAnsi="Courier New" w:cs="Courier New"/>
          <w:color w:val="0000FF"/>
          <w:sz w:val="17"/>
          <w:szCs w:val="17"/>
          <w:highlight w:val="white"/>
          <w:lang w:val="fr-FR"/>
          <w:rPrChange w:id="2368" w:author="Author">
            <w:rPr>
              <w:ins w:id="2369" w:author="Author"/>
              <w:rFonts w:ascii="Consolas" w:hAnsi="Consolas" w:cs="Consolas"/>
              <w:color w:val="0000FF"/>
              <w:szCs w:val="17"/>
              <w:highlight w:val="white"/>
            </w:rPr>
          </w:rPrChange>
        </w:rPr>
      </w:pPr>
      <w:ins w:id="2370" w:author="Author">
        <w:r w:rsidRPr="00BF0368">
          <w:rPr>
            <w:rFonts w:ascii="Courier New" w:hAnsi="Courier New" w:cs="Courier New"/>
            <w:color w:val="000000"/>
            <w:sz w:val="17"/>
            <w:szCs w:val="17"/>
            <w:highlight w:val="white"/>
            <w:lang w:val="fr-FR"/>
            <w:rPrChange w:id="2371" w:author="Author">
              <w:rPr>
                <w:rFonts w:ascii="Consolas" w:hAnsi="Consolas" w:cs="Consolas"/>
                <w:color w:val="000000"/>
                <w:szCs w:val="17"/>
                <w:highlight w:val="white"/>
              </w:rPr>
            </w:rPrChange>
          </w:rPr>
          <w:tab/>
        </w:r>
        <w:r w:rsidRPr="00BF0368">
          <w:rPr>
            <w:rFonts w:ascii="Courier New" w:hAnsi="Courier New" w:cs="Courier New"/>
            <w:color w:val="000000"/>
            <w:sz w:val="17"/>
            <w:szCs w:val="17"/>
            <w:highlight w:val="white"/>
            <w:lang w:val="fr-FR"/>
            <w:rPrChange w:id="2372" w:author="Author">
              <w:rPr>
                <w:rFonts w:ascii="Consolas" w:hAnsi="Consolas" w:cs="Consolas"/>
                <w:color w:val="000000"/>
                <w:szCs w:val="17"/>
                <w:highlight w:val="white"/>
              </w:rPr>
            </w:rPrChange>
          </w:rPr>
          <w:tab/>
        </w:r>
        <w:r w:rsidRPr="00BF0368">
          <w:rPr>
            <w:rFonts w:ascii="Courier New" w:hAnsi="Courier New" w:cs="Courier New"/>
            <w:color w:val="000000"/>
            <w:sz w:val="17"/>
            <w:szCs w:val="17"/>
            <w:highlight w:val="white"/>
            <w:lang w:val="fr-FR"/>
            <w:rPrChange w:id="2373" w:author="Author">
              <w:rPr>
                <w:rFonts w:ascii="Consolas" w:hAnsi="Consolas" w:cs="Consolas"/>
                <w:color w:val="000000"/>
                <w:szCs w:val="17"/>
                <w:highlight w:val="white"/>
              </w:rPr>
            </w:rPrChange>
          </w:rPr>
          <w:tab/>
        </w:r>
        <w:r w:rsidRPr="00BF0368">
          <w:rPr>
            <w:rFonts w:ascii="Courier New" w:hAnsi="Courier New" w:cs="Courier New"/>
            <w:color w:val="0000FF"/>
            <w:sz w:val="17"/>
            <w:szCs w:val="17"/>
            <w:highlight w:val="white"/>
            <w:lang w:val="fr-FR"/>
            <w:rPrChange w:id="2374" w:author="Author">
              <w:rPr>
                <w:rFonts w:ascii="Consolas" w:hAnsi="Consolas" w:cs="Consolas"/>
                <w:color w:val="0000FF"/>
                <w:szCs w:val="17"/>
                <w:highlight w:val="white"/>
              </w:rPr>
            </w:rPrChange>
          </w:rPr>
          <w:t>&lt;</w:t>
        </w:r>
        <w:r w:rsidRPr="00BF0368">
          <w:rPr>
            <w:rFonts w:ascii="Courier New" w:hAnsi="Courier New" w:cs="Courier New"/>
            <w:color w:val="800000"/>
            <w:sz w:val="17"/>
            <w:szCs w:val="17"/>
            <w:highlight w:val="white"/>
            <w:lang w:val="fr-FR"/>
            <w:rPrChange w:id="2375" w:author="Author">
              <w:rPr>
                <w:rFonts w:ascii="Consolas" w:hAnsi="Consolas" w:cs="Consolas"/>
                <w:color w:val="800000"/>
                <w:szCs w:val="17"/>
                <w:highlight w:val="white"/>
              </w:rPr>
            </w:rPrChange>
          </w:rPr>
          <w:t>xsd:element</w:t>
        </w:r>
        <w:r w:rsidRPr="00BF0368">
          <w:rPr>
            <w:rFonts w:ascii="Courier New" w:hAnsi="Courier New" w:cs="Courier New"/>
            <w:color w:val="FF0000"/>
            <w:sz w:val="17"/>
            <w:szCs w:val="17"/>
            <w:highlight w:val="white"/>
            <w:lang w:val="fr-FR"/>
            <w:rPrChange w:id="2376" w:author="Author">
              <w:rPr>
                <w:rFonts w:ascii="Consolas" w:hAnsi="Consolas" w:cs="Consolas"/>
                <w:color w:val="FF0000"/>
                <w:szCs w:val="17"/>
                <w:highlight w:val="white"/>
              </w:rPr>
            </w:rPrChange>
          </w:rPr>
          <w:t xml:space="preserve"> ref</w:t>
        </w:r>
        <w:r w:rsidRPr="00BF0368">
          <w:rPr>
            <w:rFonts w:ascii="Courier New" w:hAnsi="Courier New" w:cs="Courier New"/>
            <w:color w:val="0000FF"/>
            <w:sz w:val="17"/>
            <w:szCs w:val="17"/>
            <w:highlight w:val="white"/>
            <w:lang w:val="fr-FR"/>
            <w:rPrChange w:id="2377" w:author="Author">
              <w:rPr>
                <w:rFonts w:ascii="Consolas" w:hAnsi="Consolas" w:cs="Consolas"/>
                <w:color w:val="0000FF"/>
                <w:szCs w:val="17"/>
                <w:highlight w:val="white"/>
              </w:rPr>
            </w:rPrChange>
          </w:rPr>
          <w:t>="</w:t>
        </w:r>
        <w:r w:rsidRPr="00BF0368">
          <w:rPr>
            <w:rFonts w:ascii="Courier New" w:hAnsi="Courier New" w:cs="Courier New"/>
            <w:color w:val="000000"/>
            <w:sz w:val="17"/>
            <w:szCs w:val="17"/>
            <w:highlight w:val="white"/>
            <w:lang w:val="fr-FR"/>
            <w:rPrChange w:id="2378" w:author="Author">
              <w:rPr>
                <w:rFonts w:ascii="Consolas" w:hAnsi="Consolas" w:cs="Consolas"/>
                <w:color w:val="000000"/>
                <w:szCs w:val="17"/>
                <w:highlight w:val="white"/>
              </w:rPr>
            </w:rPrChange>
          </w:rPr>
          <w:t>afp:PublicationNumberRange</w:t>
        </w:r>
        <w:r w:rsidRPr="00BF0368">
          <w:rPr>
            <w:rFonts w:ascii="Courier New" w:hAnsi="Courier New" w:cs="Courier New"/>
            <w:color w:val="0000FF"/>
            <w:sz w:val="17"/>
            <w:szCs w:val="17"/>
            <w:highlight w:val="white"/>
            <w:lang w:val="fr-FR"/>
            <w:rPrChange w:id="2379" w:author="Author">
              <w:rPr>
                <w:rFonts w:ascii="Consolas" w:hAnsi="Consolas" w:cs="Consolas"/>
                <w:color w:val="0000FF"/>
                <w:szCs w:val="17"/>
                <w:highlight w:val="white"/>
              </w:rPr>
            </w:rPrChange>
          </w:rPr>
          <w:t>"</w:t>
        </w:r>
        <w:r w:rsidRPr="00BF0368">
          <w:rPr>
            <w:rFonts w:ascii="Courier New" w:hAnsi="Courier New" w:cs="Courier New"/>
            <w:color w:val="FF0000"/>
            <w:sz w:val="17"/>
            <w:szCs w:val="17"/>
            <w:highlight w:val="white"/>
            <w:lang w:val="fr-FR"/>
            <w:rPrChange w:id="2380" w:author="Author">
              <w:rPr>
                <w:rFonts w:ascii="Consolas" w:hAnsi="Consolas" w:cs="Consolas"/>
                <w:color w:val="FF0000"/>
                <w:szCs w:val="17"/>
                <w:highlight w:val="white"/>
              </w:rPr>
            </w:rPrChange>
          </w:rPr>
          <w:t xml:space="preserve"> minOccurs</w:t>
        </w:r>
        <w:r w:rsidRPr="00BF0368">
          <w:rPr>
            <w:rFonts w:ascii="Courier New" w:hAnsi="Courier New" w:cs="Courier New"/>
            <w:color w:val="0000FF"/>
            <w:sz w:val="17"/>
            <w:szCs w:val="17"/>
            <w:highlight w:val="white"/>
            <w:lang w:val="fr-FR"/>
            <w:rPrChange w:id="2381" w:author="Author">
              <w:rPr>
                <w:rFonts w:ascii="Consolas" w:hAnsi="Consolas" w:cs="Consolas"/>
                <w:color w:val="0000FF"/>
                <w:szCs w:val="17"/>
                <w:highlight w:val="white"/>
              </w:rPr>
            </w:rPrChange>
          </w:rPr>
          <w:t>="</w:t>
        </w:r>
        <w:r w:rsidRPr="00BF0368">
          <w:rPr>
            <w:rFonts w:ascii="Courier New" w:hAnsi="Courier New" w:cs="Courier New"/>
            <w:color w:val="000000"/>
            <w:sz w:val="17"/>
            <w:szCs w:val="17"/>
            <w:highlight w:val="white"/>
            <w:lang w:val="fr-FR"/>
            <w:rPrChange w:id="2382" w:author="Author">
              <w:rPr>
                <w:rFonts w:ascii="Consolas" w:hAnsi="Consolas" w:cs="Consolas"/>
                <w:color w:val="000000"/>
                <w:szCs w:val="17"/>
                <w:highlight w:val="white"/>
              </w:rPr>
            </w:rPrChange>
          </w:rPr>
          <w:t>1</w:t>
        </w:r>
        <w:r w:rsidRPr="00BF0368">
          <w:rPr>
            <w:rFonts w:ascii="Courier New" w:hAnsi="Courier New" w:cs="Courier New"/>
            <w:color w:val="0000FF"/>
            <w:sz w:val="17"/>
            <w:szCs w:val="17"/>
            <w:highlight w:val="white"/>
            <w:lang w:val="fr-FR"/>
            <w:rPrChange w:id="2383" w:author="Author">
              <w:rPr>
                <w:rFonts w:ascii="Consolas" w:hAnsi="Consolas" w:cs="Consolas"/>
                <w:color w:val="0000FF"/>
                <w:szCs w:val="17"/>
                <w:highlight w:val="white"/>
              </w:rPr>
            </w:rPrChange>
          </w:rPr>
          <w:t>"</w:t>
        </w:r>
        <w:r w:rsidRPr="00BF0368">
          <w:rPr>
            <w:rFonts w:ascii="Courier New" w:hAnsi="Courier New" w:cs="Courier New"/>
            <w:color w:val="FF0000"/>
            <w:sz w:val="17"/>
            <w:szCs w:val="17"/>
            <w:highlight w:val="white"/>
            <w:lang w:val="fr-FR"/>
            <w:rPrChange w:id="2384" w:author="Author">
              <w:rPr>
                <w:rFonts w:ascii="Consolas" w:hAnsi="Consolas" w:cs="Consolas"/>
                <w:color w:val="FF0000"/>
                <w:szCs w:val="17"/>
                <w:highlight w:val="white"/>
              </w:rPr>
            </w:rPrChange>
          </w:rPr>
          <w:t xml:space="preserve"> maxOccurs</w:t>
        </w:r>
        <w:r w:rsidRPr="00BF0368">
          <w:rPr>
            <w:rFonts w:ascii="Courier New" w:hAnsi="Courier New" w:cs="Courier New"/>
            <w:color w:val="0000FF"/>
            <w:sz w:val="17"/>
            <w:szCs w:val="17"/>
            <w:highlight w:val="white"/>
            <w:lang w:val="fr-FR"/>
            <w:rPrChange w:id="2385" w:author="Author">
              <w:rPr>
                <w:rFonts w:ascii="Consolas" w:hAnsi="Consolas" w:cs="Consolas"/>
                <w:color w:val="0000FF"/>
                <w:szCs w:val="17"/>
                <w:highlight w:val="white"/>
              </w:rPr>
            </w:rPrChange>
          </w:rPr>
          <w:t>="</w:t>
        </w:r>
        <w:r w:rsidRPr="00BF0368">
          <w:rPr>
            <w:rFonts w:ascii="Courier New" w:hAnsi="Courier New" w:cs="Courier New"/>
            <w:color w:val="000000"/>
            <w:sz w:val="17"/>
            <w:szCs w:val="17"/>
            <w:highlight w:val="white"/>
            <w:lang w:val="fr-FR"/>
            <w:rPrChange w:id="2386" w:author="Author">
              <w:rPr>
                <w:rFonts w:ascii="Consolas" w:hAnsi="Consolas" w:cs="Consolas"/>
                <w:color w:val="000000"/>
                <w:szCs w:val="17"/>
                <w:highlight w:val="white"/>
              </w:rPr>
            </w:rPrChange>
          </w:rPr>
          <w:t>100</w:t>
        </w:r>
        <w:r w:rsidRPr="00BF0368">
          <w:rPr>
            <w:rFonts w:ascii="Courier New" w:hAnsi="Courier New" w:cs="Courier New"/>
            <w:color w:val="0000FF"/>
            <w:sz w:val="17"/>
            <w:szCs w:val="17"/>
            <w:highlight w:val="white"/>
            <w:lang w:val="fr-FR"/>
            <w:rPrChange w:id="2387" w:author="Author">
              <w:rPr>
                <w:rFonts w:ascii="Consolas" w:hAnsi="Consolas" w:cs="Consolas"/>
                <w:color w:val="0000FF"/>
                <w:szCs w:val="17"/>
                <w:highlight w:val="white"/>
              </w:rPr>
            </w:rPrChange>
          </w:rPr>
          <w:t>"/&gt;</w:t>
        </w:r>
      </w:ins>
    </w:p>
    <w:p w14:paraId="78F8A105" w14:textId="77777777" w:rsidR="00F3307B" w:rsidRPr="00BF0368" w:rsidRDefault="00F3307B" w:rsidP="00F3307B">
      <w:pPr>
        <w:autoSpaceDE w:val="0"/>
        <w:autoSpaceDN w:val="0"/>
        <w:adjustRightInd w:val="0"/>
        <w:rPr>
          <w:ins w:id="2388" w:author="Author"/>
          <w:del w:id="2389" w:author="Author"/>
          <w:rFonts w:ascii="Courier New" w:hAnsi="Courier New" w:cs="Courier New"/>
          <w:color w:val="000000"/>
          <w:sz w:val="17"/>
          <w:szCs w:val="17"/>
          <w:highlight w:val="white"/>
          <w:lang w:val="fr-FR"/>
          <w:rPrChange w:id="2390" w:author="Author">
            <w:rPr>
              <w:ins w:id="2391" w:author="Author"/>
              <w:del w:id="2392" w:author="Author"/>
              <w:rFonts w:ascii="Consolas" w:hAnsi="Consolas" w:cs="Consolas"/>
              <w:color w:val="000000"/>
              <w:szCs w:val="17"/>
              <w:highlight w:val="white"/>
            </w:rPr>
          </w:rPrChange>
        </w:rPr>
      </w:pPr>
    </w:p>
    <w:p w14:paraId="754634C6" w14:textId="77777777" w:rsidR="00F3307B" w:rsidRPr="00F3307B" w:rsidRDefault="00F3307B" w:rsidP="00F3307B">
      <w:pPr>
        <w:autoSpaceDE w:val="0"/>
        <w:autoSpaceDN w:val="0"/>
        <w:adjustRightInd w:val="0"/>
        <w:rPr>
          <w:ins w:id="2393" w:author="Author"/>
          <w:rFonts w:ascii="Courier New" w:hAnsi="Courier New" w:cs="Courier New"/>
          <w:color w:val="000000"/>
          <w:sz w:val="17"/>
          <w:szCs w:val="17"/>
          <w:highlight w:val="white"/>
          <w:rPrChange w:id="2394" w:author="Author">
            <w:rPr>
              <w:ins w:id="2395" w:author="Author"/>
              <w:rFonts w:ascii="Consolas" w:hAnsi="Consolas" w:cs="Consolas"/>
              <w:color w:val="000000"/>
              <w:szCs w:val="17"/>
              <w:highlight w:val="white"/>
            </w:rPr>
          </w:rPrChange>
        </w:rPr>
      </w:pPr>
      <w:ins w:id="2396" w:author="Author">
        <w:r w:rsidRPr="00BF0368">
          <w:rPr>
            <w:rFonts w:ascii="Courier New" w:hAnsi="Courier New" w:cs="Courier New"/>
            <w:color w:val="000000"/>
            <w:sz w:val="17"/>
            <w:szCs w:val="17"/>
            <w:highlight w:val="white"/>
            <w:lang w:val="fr-FR"/>
            <w:rPrChange w:id="2397" w:author="Author">
              <w:rPr>
                <w:rFonts w:ascii="Consolas" w:hAnsi="Consolas" w:cs="Consolas"/>
                <w:color w:val="000000"/>
                <w:szCs w:val="17"/>
                <w:highlight w:val="white"/>
              </w:rPr>
            </w:rPrChange>
          </w:rPr>
          <w:tab/>
        </w:r>
        <w:r w:rsidRPr="00BF0368">
          <w:rPr>
            <w:rFonts w:ascii="Courier New" w:hAnsi="Courier New" w:cs="Courier New"/>
            <w:color w:val="000000"/>
            <w:sz w:val="17"/>
            <w:szCs w:val="17"/>
            <w:highlight w:val="white"/>
            <w:lang w:val="fr-FR"/>
            <w:rPrChange w:id="2398"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399"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400" w:author="Author">
              <w:rPr>
                <w:rFonts w:ascii="Consolas" w:hAnsi="Consolas" w:cs="Consolas"/>
                <w:color w:val="800000"/>
                <w:szCs w:val="17"/>
                <w:highlight w:val="white"/>
              </w:rPr>
            </w:rPrChange>
          </w:rPr>
          <w:t>xsd:sequence</w:t>
        </w:r>
        <w:r w:rsidRPr="00F3307B">
          <w:rPr>
            <w:rFonts w:ascii="Courier New" w:hAnsi="Courier New" w:cs="Courier New"/>
            <w:color w:val="0000FF"/>
            <w:sz w:val="17"/>
            <w:szCs w:val="17"/>
            <w:highlight w:val="white"/>
            <w:rPrChange w:id="2401" w:author="Author">
              <w:rPr>
                <w:rFonts w:ascii="Consolas" w:hAnsi="Consolas" w:cs="Consolas"/>
                <w:color w:val="0000FF"/>
                <w:szCs w:val="17"/>
                <w:highlight w:val="white"/>
              </w:rPr>
            </w:rPrChange>
          </w:rPr>
          <w:t>&gt;</w:t>
        </w:r>
      </w:ins>
    </w:p>
    <w:p w14:paraId="216388CB" w14:textId="77777777" w:rsidR="00F3307B" w:rsidRPr="00F3307B" w:rsidRDefault="00F3307B" w:rsidP="00F3307B">
      <w:pPr>
        <w:autoSpaceDE w:val="0"/>
        <w:autoSpaceDN w:val="0"/>
        <w:adjustRightInd w:val="0"/>
        <w:rPr>
          <w:ins w:id="2402" w:author="Author"/>
          <w:rFonts w:ascii="Courier New" w:hAnsi="Courier New" w:cs="Courier New"/>
          <w:color w:val="000000"/>
          <w:sz w:val="17"/>
          <w:szCs w:val="17"/>
          <w:highlight w:val="white"/>
          <w:rPrChange w:id="2403" w:author="Author">
            <w:rPr>
              <w:ins w:id="2404" w:author="Author"/>
              <w:rFonts w:ascii="Consolas" w:hAnsi="Consolas" w:cs="Consolas"/>
              <w:color w:val="000000"/>
              <w:szCs w:val="17"/>
              <w:highlight w:val="white"/>
            </w:rPr>
          </w:rPrChange>
        </w:rPr>
      </w:pPr>
      <w:ins w:id="2405" w:author="Author">
        <w:r w:rsidRPr="00F3307B">
          <w:rPr>
            <w:rFonts w:ascii="Courier New" w:hAnsi="Courier New" w:cs="Courier New"/>
            <w:color w:val="000000"/>
            <w:sz w:val="17"/>
            <w:szCs w:val="17"/>
            <w:highlight w:val="white"/>
            <w:rPrChange w:id="2406" w:author="Author">
              <w:rPr>
                <w:rFonts w:ascii="Consolas" w:hAnsi="Consolas" w:cs="Consolas"/>
                <w:color w:val="000000"/>
                <w:szCs w:val="17"/>
                <w:highlight w:val="white"/>
              </w:rPr>
            </w:rPrChange>
          </w:rPr>
          <w:tab/>
        </w:r>
        <w:r w:rsidRPr="00F3307B">
          <w:rPr>
            <w:rFonts w:ascii="Courier New" w:hAnsi="Courier New" w:cs="Courier New"/>
            <w:color w:val="0000FF"/>
            <w:sz w:val="17"/>
            <w:szCs w:val="17"/>
            <w:highlight w:val="white"/>
            <w:rPrChange w:id="2407" w:author="Author">
              <w:rPr>
                <w:rFonts w:ascii="Consolas" w:hAnsi="Consolas" w:cs="Consolas"/>
                <w:color w:val="0000FF"/>
                <w:szCs w:val="17"/>
                <w:highlight w:val="white"/>
              </w:rPr>
            </w:rPrChange>
          </w:rPr>
          <w:t>&lt;/</w:t>
        </w:r>
        <w:r w:rsidRPr="00F3307B">
          <w:rPr>
            <w:rFonts w:ascii="Courier New" w:hAnsi="Courier New" w:cs="Courier New"/>
            <w:color w:val="800000"/>
            <w:sz w:val="17"/>
            <w:szCs w:val="17"/>
            <w:highlight w:val="white"/>
            <w:rPrChange w:id="2408" w:author="Author">
              <w:rPr>
                <w:rFonts w:ascii="Consolas" w:hAnsi="Consolas" w:cs="Consolas"/>
                <w:color w:val="800000"/>
                <w:szCs w:val="17"/>
                <w:highlight w:val="white"/>
              </w:rPr>
            </w:rPrChange>
          </w:rPr>
          <w:t>xsd:complexType</w:t>
        </w:r>
        <w:r w:rsidRPr="00F3307B">
          <w:rPr>
            <w:rFonts w:ascii="Courier New" w:hAnsi="Courier New" w:cs="Courier New"/>
            <w:color w:val="0000FF"/>
            <w:sz w:val="17"/>
            <w:szCs w:val="17"/>
            <w:highlight w:val="white"/>
            <w:rPrChange w:id="2409" w:author="Author">
              <w:rPr>
                <w:rFonts w:ascii="Consolas" w:hAnsi="Consolas" w:cs="Consolas"/>
                <w:color w:val="0000FF"/>
                <w:szCs w:val="17"/>
                <w:highlight w:val="white"/>
              </w:rPr>
            </w:rPrChange>
          </w:rPr>
          <w:t>&gt;</w:t>
        </w:r>
      </w:ins>
    </w:p>
    <w:p w14:paraId="028386C7"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Change w:id="2410" w:author="Author">
            <w:rPr>
              <w:rFonts w:ascii="Courier New" w:hAnsi="Courier New"/>
              <w:color w:val="000000"/>
              <w:highlight w:val="white"/>
              <w:u w:val="single"/>
            </w:rPr>
          </w:rPrChang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Change w:id="2411" w:author="Author">
            <w:rPr>
              <w:rFonts w:ascii="Courier New" w:hAnsi="Courier New"/>
              <w:color w:val="000000"/>
              <w:highlight w:val="white"/>
            </w:rPr>
          </w:rPrChange>
        </w:rPr>
        <w:t>&lt;</w:t>
      </w:r>
      <w:r w:rsidRPr="00F3307B">
        <w:rPr>
          <w:rFonts w:ascii="Courier New" w:hAnsi="Courier New" w:cs="Courier New"/>
          <w:color w:val="800000"/>
          <w:sz w:val="17"/>
          <w:szCs w:val="17"/>
          <w:highlight w:val="white"/>
          <w:rPrChange w:id="2412" w:author="Author">
            <w:rPr>
              <w:rFonts w:ascii="Courier New" w:hAnsi="Courier New"/>
              <w:color w:val="000000"/>
              <w:highlight w:val="white"/>
            </w:rPr>
          </w:rPrChange>
        </w:rPr>
        <w:t>xsd:attribute</w:t>
      </w:r>
      <w:r w:rsidRPr="00F3307B">
        <w:rPr>
          <w:rFonts w:ascii="Courier New" w:hAnsi="Courier New" w:cs="Courier New"/>
          <w:color w:val="FF0000"/>
          <w:sz w:val="17"/>
          <w:szCs w:val="17"/>
          <w:highlight w:val="white"/>
          <w:rPrChange w:id="2413" w:author="Author">
            <w:rPr>
              <w:rFonts w:ascii="Courier New" w:hAnsi="Courier New"/>
              <w:color w:val="000000"/>
              <w:highlight w:val="white"/>
            </w:rPr>
          </w:rPrChange>
        </w:rPr>
        <w:t xml:space="preserve"> name</w:t>
      </w:r>
      <w:r w:rsidRPr="00F3307B">
        <w:rPr>
          <w:rFonts w:ascii="Courier New" w:hAnsi="Courier New" w:cs="Courier New"/>
          <w:color w:val="0000FF"/>
          <w:sz w:val="17"/>
          <w:szCs w:val="17"/>
          <w:highlight w:val="white"/>
          <w:rPrChange w:id="2414" w:author="Author">
            <w:rPr>
              <w:rFonts w:ascii="Courier New" w:hAnsi="Courier New"/>
              <w:color w:val="000000"/>
              <w:highlight w:val="white"/>
            </w:rPr>
          </w:rPrChange>
        </w:rPr>
        <w:t>="</w:t>
      </w:r>
      <w:r w:rsidRPr="00F3307B">
        <w:rPr>
          <w:rFonts w:ascii="Courier New" w:hAnsi="Courier New" w:cs="Courier New"/>
          <w:color w:val="000000"/>
          <w:sz w:val="17"/>
          <w:szCs w:val="17"/>
          <w:highlight w:val="white"/>
        </w:rPr>
        <w:t>st37Version</w:t>
      </w:r>
      <w:r w:rsidRPr="00F3307B">
        <w:rPr>
          <w:rFonts w:ascii="Courier New" w:hAnsi="Courier New" w:cs="Courier New"/>
          <w:color w:val="0000FF"/>
          <w:sz w:val="17"/>
          <w:szCs w:val="17"/>
          <w:highlight w:val="white"/>
          <w:rPrChange w:id="2415" w:author="Author">
            <w:rPr>
              <w:rFonts w:ascii="Courier New" w:hAnsi="Courier New"/>
              <w:color w:val="000000"/>
              <w:highlight w:val="white"/>
            </w:rPr>
          </w:rPrChange>
        </w:rPr>
        <w:t>"</w:t>
      </w:r>
      <w:r w:rsidRPr="00F3307B">
        <w:rPr>
          <w:rFonts w:ascii="Courier New" w:hAnsi="Courier New" w:cs="Courier New"/>
          <w:color w:val="FF0000"/>
          <w:sz w:val="17"/>
          <w:szCs w:val="17"/>
          <w:highlight w:val="white"/>
          <w:rPrChange w:id="2416" w:author="Author">
            <w:rPr>
              <w:rFonts w:ascii="Courier New" w:hAnsi="Courier New"/>
              <w:color w:val="000000"/>
              <w:highlight w:val="white"/>
            </w:rPr>
          </w:rPrChange>
        </w:rPr>
        <w:t xml:space="preserve"> type</w:t>
      </w:r>
      <w:r w:rsidRPr="00F3307B">
        <w:rPr>
          <w:rFonts w:ascii="Courier New" w:hAnsi="Courier New" w:cs="Courier New"/>
          <w:color w:val="0000FF"/>
          <w:sz w:val="17"/>
          <w:szCs w:val="17"/>
          <w:highlight w:val="white"/>
          <w:rPrChange w:id="2417" w:author="Author">
            <w:rPr>
              <w:rFonts w:ascii="Courier New" w:hAnsi="Courier New"/>
              <w:color w:val="000000"/>
              <w:highlight w:val="white"/>
            </w:rPr>
          </w:rPrChange>
        </w:rPr>
        <w:t>="</w:t>
      </w:r>
      <w:r w:rsidRPr="00F3307B">
        <w:rPr>
          <w:rFonts w:ascii="Courier New" w:hAnsi="Courier New" w:cs="Courier New"/>
          <w:color w:val="000000"/>
          <w:sz w:val="17"/>
          <w:szCs w:val="17"/>
          <w:highlight w:val="white"/>
        </w:rPr>
        <w:t>xsd:token</w:t>
      </w:r>
      <w:r w:rsidRPr="00F3307B">
        <w:rPr>
          <w:rFonts w:ascii="Courier New" w:hAnsi="Courier New" w:cs="Courier New"/>
          <w:color w:val="0000FF"/>
          <w:sz w:val="17"/>
          <w:szCs w:val="17"/>
          <w:highlight w:val="white"/>
          <w:rPrChange w:id="2418" w:author="Author">
            <w:rPr>
              <w:rFonts w:ascii="Courier New" w:hAnsi="Courier New"/>
              <w:color w:val="000000"/>
              <w:highlight w:val="white"/>
            </w:rPr>
          </w:rPrChange>
        </w:rPr>
        <w:t>"</w:t>
      </w:r>
      <w:r w:rsidRPr="00F3307B">
        <w:rPr>
          <w:rFonts w:ascii="Courier New" w:hAnsi="Courier New" w:cs="Courier New"/>
          <w:color w:val="FF0000"/>
          <w:sz w:val="17"/>
          <w:szCs w:val="17"/>
          <w:highlight w:val="white"/>
          <w:rPrChange w:id="2419" w:author="Author">
            <w:rPr>
              <w:rFonts w:ascii="Courier New" w:hAnsi="Courier New"/>
              <w:color w:val="000000"/>
              <w:highlight w:val="white"/>
            </w:rPr>
          </w:rPrChange>
        </w:rPr>
        <w:t xml:space="preserve"> fixed</w:t>
      </w:r>
      <w:r w:rsidRPr="00F3307B">
        <w:rPr>
          <w:rFonts w:ascii="Courier New" w:hAnsi="Courier New" w:cs="Courier New"/>
          <w:color w:val="0000FF"/>
          <w:sz w:val="17"/>
          <w:szCs w:val="17"/>
          <w:highlight w:val="white"/>
          <w:rPrChange w:id="2420" w:author="Author">
            <w:rPr>
              <w:rFonts w:ascii="Courier New" w:hAnsi="Courier New"/>
              <w:color w:val="000000"/>
            </w:rPr>
          </w:rPrChange>
        </w:rPr>
        <w:t>="</w:t>
      </w:r>
      <w:r w:rsidRPr="00F3307B">
        <w:rPr>
          <w:rFonts w:ascii="Courier New" w:hAnsi="Courier New" w:cs="Courier New"/>
          <w:color w:val="000000"/>
          <w:sz w:val="17"/>
          <w:szCs w:val="17"/>
          <w:highlight w:val="white"/>
          <w:rPrChange w:id="2421" w:author="Author">
            <w:rPr>
              <w:rFonts w:ascii="Courier New" w:hAnsi="Courier New"/>
              <w:color w:val="000000"/>
            </w:rPr>
          </w:rPrChange>
        </w:rPr>
        <w:t>V</w:t>
      </w:r>
      <w:ins w:id="2422" w:author="Author">
        <w:r w:rsidRPr="00F3307B">
          <w:rPr>
            <w:rFonts w:ascii="Courier New" w:hAnsi="Courier New" w:cs="Courier New"/>
            <w:color w:val="000000"/>
            <w:sz w:val="17"/>
            <w:szCs w:val="17"/>
            <w:highlight w:val="white"/>
            <w:rPrChange w:id="2423" w:author="Author">
              <w:rPr>
                <w:rFonts w:ascii="Consolas" w:hAnsi="Consolas"/>
                <w:color w:val="000000"/>
                <w:highlight w:val="white"/>
              </w:rPr>
            </w:rPrChange>
          </w:rPr>
          <w:t>3</w:t>
        </w:r>
      </w:ins>
      <w:del w:id="2424" w:author="Author">
        <w:r w:rsidRPr="00F3307B" w:rsidDel="00AA371F">
          <w:rPr>
            <w:rFonts w:ascii="Courier New" w:hAnsi="Courier New" w:cs="Courier New"/>
            <w:color w:val="000000"/>
            <w:sz w:val="17"/>
            <w:szCs w:val="17"/>
            <w:highlight w:val="white"/>
            <w:rPrChange w:id="2425" w:author="Author">
              <w:rPr>
                <w:rFonts w:ascii="Courier New" w:hAnsi="Courier New"/>
                <w:color w:val="000000"/>
              </w:rPr>
            </w:rPrChange>
          </w:rPr>
          <w:delText>2</w:delText>
        </w:r>
      </w:del>
      <w:r w:rsidRPr="00F3307B">
        <w:rPr>
          <w:rFonts w:ascii="Courier New" w:hAnsi="Courier New" w:cs="Courier New"/>
          <w:color w:val="000000"/>
          <w:sz w:val="17"/>
          <w:szCs w:val="17"/>
          <w:highlight w:val="white"/>
          <w:rPrChange w:id="2426" w:author="Author">
            <w:rPr>
              <w:rFonts w:ascii="Courier New" w:hAnsi="Courier New"/>
              <w:color w:val="000000"/>
            </w:rPr>
          </w:rPrChange>
        </w:rPr>
        <w:t>_</w:t>
      </w:r>
      <w:ins w:id="2427" w:author="Author">
        <w:r w:rsidRPr="00F3307B">
          <w:rPr>
            <w:rFonts w:ascii="Courier New" w:hAnsi="Courier New" w:cs="Courier New"/>
            <w:color w:val="000000"/>
            <w:sz w:val="17"/>
            <w:szCs w:val="17"/>
            <w:rPrChange w:id="2428" w:author="Author">
              <w:rPr>
                <w:rFonts w:ascii="Consolas" w:hAnsi="Consolas"/>
                <w:color w:val="000000"/>
              </w:rPr>
            </w:rPrChange>
          </w:rPr>
          <w:t>0</w:t>
        </w:r>
      </w:ins>
      <w:del w:id="2429" w:author="Author">
        <w:r w:rsidRPr="00F3307B">
          <w:rPr>
            <w:rFonts w:ascii="Courier New" w:hAnsi="Courier New" w:cs="Courier New"/>
            <w:color w:val="000000"/>
            <w:sz w:val="17"/>
            <w:szCs w:val="17"/>
          </w:rPr>
          <w:delText>2</w:delText>
        </w:r>
      </w:del>
      <w:r w:rsidRPr="00F3307B">
        <w:rPr>
          <w:rFonts w:ascii="Courier New" w:hAnsi="Courier New" w:cs="Courier New"/>
          <w:color w:val="0000FF"/>
          <w:sz w:val="17"/>
          <w:szCs w:val="17"/>
          <w:highlight w:val="white"/>
          <w:rPrChange w:id="2430" w:author="Author">
            <w:rPr>
              <w:rFonts w:ascii="Courier New" w:hAnsi="Courier New"/>
              <w:color w:val="000000"/>
            </w:rPr>
          </w:rPrChange>
        </w:rPr>
        <w:t>"&gt;</w:t>
      </w:r>
    </w:p>
    <w:p w14:paraId="0AD62829"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54CF5249"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r w:rsidRPr="00F3307B">
        <w:rPr>
          <w:rFonts w:ascii="Courier New" w:hAnsi="Courier New" w:cs="Courier New"/>
          <w:color w:val="000000"/>
          <w:sz w:val="17"/>
          <w:szCs w:val="17"/>
          <w:highlight w:val="white"/>
        </w:rPr>
        <w:t>A specific release version of ST.37 XML Schema</w:t>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xsd:documentation</w:t>
      </w:r>
      <w:r w:rsidRPr="00F3307B">
        <w:rPr>
          <w:rFonts w:ascii="Courier New" w:hAnsi="Courier New" w:cs="Courier New"/>
          <w:color w:val="0000FF"/>
          <w:sz w:val="17"/>
          <w:szCs w:val="17"/>
          <w:highlight w:val="white"/>
        </w:rPr>
        <w:t>&gt;</w:t>
      </w:r>
    </w:p>
    <w:p w14:paraId="30949D7E" w14:textId="77777777" w:rsidR="00F3307B" w:rsidRPr="00F3307B" w:rsidRDefault="00F3307B" w:rsidP="00F3307B">
      <w:pPr>
        <w:autoSpaceDE w:val="0"/>
        <w:autoSpaceDN w:val="0"/>
        <w:adjustRightInd w:val="0"/>
        <w:rPr>
          <w:rFonts w:ascii="Courier New" w:hAnsi="Courier New" w:cs="Courier New"/>
          <w:color w:val="000000"/>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xsd:annotation</w:t>
      </w:r>
      <w:r w:rsidRPr="00F3307B">
        <w:rPr>
          <w:rFonts w:ascii="Courier New" w:hAnsi="Courier New" w:cs="Courier New"/>
          <w:color w:val="0000FF"/>
          <w:sz w:val="17"/>
          <w:szCs w:val="17"/>
          <w:highlight w:val="white"/>
        </w:rPr>
        <w:t>&gt;</w:t>
      </w:r>
    </w:p>
    <w:p w14:paraId="506AB34E" w14:textId="77777777" w:rsidR="00F3307B" w:rsidRPr="00F3307B" w:rsidRDefault="00F3307B" w:rsidP="00F3307B">
      <w:pPr>
        <w:autoSpaceDE w:val="0"/>
        <w:autoSpaceDN w:val="0"/>
        <w:adjustRightInd w:val="0"/>
        <w:rPr>
          <w:ins w:id="2431" w:author="Author"/>
          <w:rFonts w:ascii="Courier New" w:hAnsi="Courier New" w:cs="Courier New"/>
          <w:color w:val="0000FF"/>
          <w:sz w:val="17"/>
          <w:szCs w:val="17"/>
          <w:highlight w:val="white"/>
        </w:rPr>
      </w:pPr>
      <w:r w:rsidRPr="00F3307B">
        <w:rPr>
          <w:rFonts w:ascii="Courier New" w:hAnsi="Courier New" w:cs="Courier New"/>
          <w:color w:val="000000"/>
          <w:sz w:val="17"/>
          <w:szCs w:val="17"/>
          <w:highlight w:val="white"/>
        </w:rPr>
        <w:tab/>
      </w:r>
      <w:r w:rsidRPr="00F3307B">
        <w:rPr>
          <w:rFonts w:ascii="Courier New" w:hAnsi="Courier New" w:cs="Courier New"/>
          <w:color w:val="0000FF"/>
          <w:sz w:val="17"/>
          <w:szCs w:val="17"/>
          <w:highlight w:val="white"/>
        </w:rPr>
        <w:t>&lt;/</w:t>
      </w:r>
      <w:r w:rsidRPr="00F3307B">
        <w:rPr>
          <w:rFonts w:ascii="Courier New" w:hAnsi="Courier New" w:cs="Courier New"/>
          <w:color w:val="800000"/>
          <w:sz w:val="17"/>
          <w:szCs w:val="17"/>
          <w:highlight w:val="white"/>
        </w:rPr>
        <w:t>xsd:attribute</w:t>
      </w:r>
      <w:r w:rsidRPr="00F3307B">
        <w:rPr>
          <w:rFonts w:ascii="Courier New" w:hAnsi="Courier New" w:cs="Courier New"/>
          <w:color w:val="0000FF"/>
          <w:sz w:val="17"/>
          <w:szCs w:val="17"/>
          <w:highlight w:val="white"/>
        </w:rPr>
        <w:t>&gt;</w:t>
      </w:r>
    </w:p>
    <w:p w14:paraId="286D8A95" w14:textId="77777777" w:rsidR="00F3307B" w:rsidRPr="00F3307B" w:rsidRDefault="00F3307B" w:rsidP="00F3307B">
      <w:pPr>
        <w:autoSpaceDE w:val="0"/>
        <w:autoSpaceDN w:val="0"/>
        <w:adjustRightInd w:val="0"/>
        <w:rPr>
          <w:ins w:id="2432" w:author="Author"/>
          <w:rFonts w:ascii="Courier New" w:hAnsi="Courier New" w:cs="Courier New"/>
          <w:color w:val="000000"/>
          <w:sz w:val="17"/>
          <w:szCs w:val="17"/>
          <w:highlight w:val="white"/>
        </w:rPr>
      </w:pPr>
      <w:ins w:id="2433" w:author="Author">
        <w:r w:rsidRPr="00F3307B">
          <w:rPr>
            <w:rFonts w:ascii="Courier New" w:hAnsi="Courier New" w:cs="Courier New"/>
            <w:color w:val="000000"/>
            <w:sz w:val="17"/>
            <w:szCs w:val="17"/>
            <w:highlight w:val="white"/>
          </w:rPr>
          <w:t>&lt;xsd:attribute name="updateAFCategory" type="afp:UpdateAFCategoryType"&gt;</w:t>
        </w:r>
      </w:ins>
    </w:p>
    <w:p w14:paraId="0D6A4867" w14:textId="77777777" w:rsidR="00F3307B" w:rsidRPr="00F3307B" w:rsidRDefault="00F3307B" w:rsidP="00F3307B">
      <w:pPr>
        <w:autoSpaceDE w:val="0"/>
        <w:autoSpaceDN w:val="0"/>
        <w:adjustRightInd w:val="0"/>
        <w:rPr>
          <w:ins w:id="2434" w:author="Author"/>
          <w:rFonts w:ascii="Courier New" w:hAnsi="Courier New" w:cs="Courier New"/>
          <w:color w:val="000000"/>
          <w:sz w:val="17"/>
          <w:szCs w:val="17"/>
          <w:highlight w:val="white"/>
        </w:rPr>
      </w:pPr>
      <w:ins w:id="2435"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&lt;xsd:annotation&gt;</w:t>
        </w:r>
      </w:ins>
    </w:p>
    <w:p w14:paraId="41685BD4" w14:textId="77777777" w:rsidR="00F3307B" w:rsidRPr="00F3307B" w:rsidRDefault="00F3307B" w:rsidP="00F3307B">
      <w:pPr>
        <w:autoSpaceDE w:val="0"/>
        <w:autoSpaceDN w:val="0"/>
        <w:adjustRightInd w:val="0"/>
        <w:rPr>
          <w:ins w:id="2436" w:author="Author"/>
          <w:rFonts w:ascii="Courier New" w:hAnsi="Courier New" w:cs="Courier New"/>
          <w:color w:val="000000"/>
          <w:sz w:val="17"/>
          <w:szCs w:val="17"/>
          <w:highlight w:val="white"/>
        </w:rPr>
      </w:pPr>
      <w:ins w:id="2437"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&lt;xsd:documentation&gt;</w:t>
        </w:r>
      </w:ins>
    </w:p>
    <w:p w14:paraId="5B97A7A2" w14:textId="77777777" w:rsidR="00F3307B" w:rsidRPr="00F3307B" w:rsidRDefault="00F3307B" w:rsidP="00F3307B">
      <w:pPr>
        <w:autoSpaceDE w:val="0"/>
        <w:autoSpaceDN w:val="0"/>
        <w:adjustRightInd w:val="0"/>
        <w:rPr>
          <w:ins w:id="2438" w:author="Author"/>
          <w:rFonts w:ascii="Courier New" w:hAnsi="Courier New" w:cs="Courier New"/>
          <w:color w:val="000000"/>
          <w:sz w:val="17"/>
          <w:szCs w:val="17"/>
          <w:highlight w:val="white"/>
        </w:rPr>
      </w:pPr>
      <w:ins w:id="2439"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Determines how updates to the authority file will be performed e.g., incremental versus full.</w:t>
        </w:r>
      </w:ins>
    </w:p>
    <w:p w14:paraId="6406E6F6" w14:textId="77777777" w:rsidR="00F3307B" w:rsidRPr="00F3307B" w:rsidRDefault="00F3307B" w:rsidP="00F3307B">
      <w:pPr>
        <w:autoSpaceDE w:val="0"/>
        <w:autoSpaceDN w:val="0"/>
        <w:adjustRightInd w:val="0"/>
        <w:rPr>
          <w:ins w:id="2440" w:author="Author"/>
          <w:rFonts w:ascii="Courier New" w:hAnsi="Courier New" w:cs="Courier New"/>
          <w:color w:val="000000"/>
          <w:sz w:val="17"/>
          <w:szCs w:val="17"/>
          <w:highlight w:val="white"/>
        </w:rPr>
      </w:pPr>
      <w:ins w:id="2441"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&lt;/xsd:documentation&gt;</w:t>
        </w:r>
      </w:ins>
    </w:p>
    <w:p w14:paraId="77D767E5" w14:textId="77777777" w:rsidR="00F3307B" w:rsidRPr="00F3307B" w:rsidRDefault="00F3307B" w:rsidP="00F3307B">
      <w:pPr>
        <w:autoSpaceDE w:val="0"/>
        <w:autoSpaceDN w:val="0"/>
        <w:adjustRightInd w:val="0"/>
        <w:rPr>
          <w:ins w:id="2442" w:author="Author"/>
          <w:rFonts w:ascii="Courier New" w:hAnsi="Courier New" w:cs="Courier New"/>
          <w:color w:val="000000"/>
          <w:sz w:val="17"/>
          <w:szCs w:val="17"/>
          <w:highlight w:val="white"/>
        </w:rPr>
      </w:pPr>
      <w:ins w:id="2443"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&lt;/xsd:annotation&gt;</w:t>
        </w:r>
      </w:ins>
    </w:p>
    <w:p w14:paraId="1DB9B80D" w14:textId="77777777" w:rsidR="00F3307B" w:rsidRPr="00F3307B" w:rsidRDefault="00F3307B" w:rsidP="00F3307B">
      <w:pPr>
        <w:autoSpaceDE w:val="0"/>
        <w:autoSpaceDN w:val="0"/>
        <w:adjustRightInd w:val="0"/>
        <w:rPr>
          <w:ins w:id="2444" w:author="Author"/>
          <w:rFonts w:ascii="Courier New" w:hAnsi="Courier New" w:cs="Courier New"/>
          <w:color w:val="000000"/>
          <w:sz w:val="17"/>
          <w:szCs w:val="17"/>
          <w:highlight w:val="white"/>
        </w:rPr>
      </w:pPr>
      <w:ins w:id="2445" w:author="Author">
        <w:r w:rsidRPr="00F3307B">
          <w:rPr>
            <w:rFonts w:ascii="Courier New" w:hAnsi="Courier New" w:cs="Courier New"/>
            <w:color w:val="000000"/>
            <w:sz w:val="17"/>
            <w:szCs w:val="17"/>
            <w:highlight w:val="white"/>
          </w:rPr>
          <w:tab/>
          <w:t>&lt;/xsd:attribute&gt;</w:t>
        </w:r>
      </w:ins>
    </w:p>
    <w:p w14:paraId="78D687F0" w14:textId="77777777" w:rsidR="00F3307B" w:rsidRPr="00F3307B" w:rsidRDefault="00F3307B" w:rsidP="00F3307B">
      <w:pPr>
        <w:autoSpaceDE w:val="0"/>
        <w:autoSpaceDN w:val="0"/>
        <w:adjustRightInd w:val="0"/>
        <w:rPr>
          <w:ins w:id="2446" w:author="Author"/>
          <w:rFonts w:ascii="Courier New" w:hAnsi="Courier New" w:cs="Courier New"/>
          <w:color w:val="000000"/>
          <w:sz w:val="17"/>
          <w:szCs w:val="17"/>
          <w:highlight w:val="white"/>
        </w:rPr>
      </w:pPr>
      <w:ins w:id="2447" w:author="Author">
        <w:r w:rsidRPr="00F3307B">
          <w:rPr>
            <w:rFonts w:ascii="Courier New" w:hAnsi="Courier New" w:cs="Courier New"/>
            <w:color w:val="000000"/>
            <w:sz w:val="17"/>
            <w:szCs w:val="17"/>
            <w:highlight w:val="white"/>
          </w:rPr>
          <w:tab/>
          <w:t>&lt;xsd:simpleType name="UpdateAFCategoryType"&gt;</w:t>
        </w:r>
      </w:ins>
    </w:p>
    <w:p w14:paraId="5929EB63" w14:textId="77777777" w:rsidR="00F3307B" w:rsidRPr="00F3307B" w:rsidRDefault="00F3307B" w:rsidP="00F3307B">
      <w:pPr>
        <w:autoSpaceDE w:val="0"/>
        <w:autoSpaceDN w:val="0"/>
        <w:adjustRightInd w:val="0"/>
        <w:rPr>
          <w:ins w:id="2448" w:author="Author"/>
          <w:rFonts w:ascii="Courier New" w:hAnsi="Courier New" w:cs="Courier New"/>
          <w:color w:val="000000"/>
          <w:sz w:val="17"/>
          <w:szCs w:val="17"/>
          <w:highlight w:val="white"/>
        </w:rPr>
      </w:pPr>
      <w:ins w:id="2449"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&lt;xsd:restriction base="xsd:token"&gt;</w:t>
        </w:r>
      </w:ins>
    </w:p>
    <w:p w14:paraId="38380FB4" w14:textId="77777777" w:rsidR="00F3307B" w:rsidRPr="00F3307B" w:rsidRDefault="00F3307B" w:rsidP="00F3307B">
      <w:pPr>
        <w:autoSpaceDE w:val="0"/>
        <w:autoSpaceDN w:val="0"/>
        <w:adjustRightInd w:val="0"/>
        <w:rPr>
          <w:ins w:id="2450" w:author="Author"/>
          <w:rFonts w:ascii="Courier New" w:hAnsi="Courier New" w:cs="Courier New"/>
          <w:color w:val="000000"/>
          <w:sz w:val="17"/>
          <w:szCs w:val="17"/>
          <w:highlight w:val="white"/>
        </w:rPr>
      </w:pPr>
      <w:ins w:id="2451"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&lt;xsd:enumeration value="full"&gt;</w:t>
        </w:r>
      </w:ins>
    </w:p>
    <w:p w14:paraId="59BF44F4" w14:textId="77777777" w:rsidR="00F3307B" w:rsidRPr="00F3307B" w:rsidRDefault="00F3307B" w:rsidP="00F3307B">
      <w:pPr>
        <w:autoSpaceDE w:val="0"/>
        <w:autoSpaceDN w:val="0"/>
        <w:adjustRightInd w:val="0"/>
        <w:rPr>
          <w:ins w:id="2452" w:author="Author"/>
          <w:rFonts w:ascii="Courier New" w:hAnsi="Courier New" w:cs="Courier New"/>
          <w:color w:val="000000"/>
          <w:sz w:val="17"/>
          <w:szCs w:val="17"/>
          <w:highlight w:val="white"/>
        </w:rPr>
      </w:pPr>
      <w:ins w:id="2453"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&lt;xsd:annotation&gt;</w:t>
        </w:r>
      </w:ins>
    </w:p>
    <w:p w14:paraId="19C5394E" w14:textId="77777777" w:rsidR="00F3307B" w:rsidRPr="00F3307B" w:rsidRDefault="00F3307B" w:rsidP="00F3307B">
      <w:pPr>
        <w:autoSpaceDE w:val="0"/>
        <w:autoSpaceDN w:val="0"/>
        <w:adjustRightInd w:val="0"/>
        <w:rPr>
          <w:ins w:id="2454" w:author="Author"/>
          <w:rFonts w:ascii="Courier New" w:hAnsi="Courier New" w:cs="Courier New"/>
          <w:color w:val="000000"/>
          <w:sz w:val="17"/>
          <w:szCs w:val="17"/>
          <w:highlight w:val="white"/>
        </w:rPr>
      </w:pPr>
      <w:ins w:id="2455"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&lt;xsd:documentation&gt;</w:t>
        </w:r>
      </w:ins>
    </w:p>
    <w:p w14:paraId="3E34380F" w14:textId="77777777" w:rsidR="00F3307B" w:rsidRPr="00F3307B" w:rsidRDefault="00F3307B" w:rsidP="00F3307B">
      <w:pPr>
        <w:autoSpaceDE w:val="0"/>
        <w:autoSpaceDN w:val="0"/>
        <w:adjustRightInd w:val="0"/>
        <w:rPr>
          <w:ins w:id="2456" w:author="Author"/>
          <w:rFonts w:ascii="Courier New" w:hAnsi="Courier New" w:cs="Courier New"/>
          <w:color w:val="000000"/>
          <w:sz w:val="17"/>
          <w:szCs w:val="17"/>
          <w:highlight w:val="white"/>
        </w:rPr>
      </w:pPr>
      <w:ins w:id="2457"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A complete new authority file is provided at each update period.</w:t>
        </w:r>
      </w:ins>
    </w:p>
    <w:p w14:paraId="74575F4D" w14:textId="77777777" w:rsidR="00F3307B" w:rsidRPr="00F3307B" w:rsidRDefault="00F3307B" w:rsidP="00F3307B">
      <w:pPr>
        <w:autoSpaceDE w:val="0"/>
        <w:autoSpaceDN w:val="0"/>
        <w:adjustRightInd w:val="0"/>
        <w:rPr>
          <w:ins w:id="2458" w:author="Author"/>
          <w:rFonts w:ascii="Courier New" w:hAnsi="Courier New" w:cs="Courier New"/>
          <w:color w:val="000000"/>
          <w:sz w:val="17"/>
          <w:szCs w:val="17"/>
          <w:highlight w:val="white"/>
        </w:rPr>
      </w:pPr>
      <w:ins w:id="2459"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&lt;/xsd:documentation&gt;</w:t>
        </w:r>
      </w:ins>
    </w:p>
    <w:p w14:paraId="56F01498" w14:textId="77777777" w:rsidR="00F3307B" w:rsidRPr="00F3307B" w:rsidRDefault="00F3307B" w:rsidP="00F3307B">
      <w:pPr>
        <w:autoSpaceDE w:val="0"/>
        <w:autoSpaceDN w:val="0"/>
        <w:adjustRightInd w:val="0"/>
        <w:rPr>
          <w:ins w:id="2460" w:author="Author"/>
          <w:rFonts w:ascii="Courier New" w:hAnsi="Courier New" w:cs="Courier New"/>
          <w:color w:val="000000"/>
          <w:sz w:val="17"/>
          <w:szCs w:val="17"/>
          <w:highlight w:val="white"/>
        </w:rPr>
      </w:pPr>
      <w:ins w:id="2461"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&lt;/xsd:annotation&gt;</w:t>
        </w:r>
      </w:ins>
    </w:p>
    <w:p w14:paraId="5352DC5E" w14:textId="77777777" w:rsidR="00F3307B" w:rsidRPr="00F3307B" w:rsidRDefault="00F3307B" w:rsidP="00F3307B">
      <w:pPr>
        <w:autoSpaceDE w:val="0"/>
        <w:autoSpaceDN w:val="0"/>
        <w:adjustRightInd w:val="0"/>
        <w:rPr>
          <w:ins w:id="2462" w:author="Author"/>
          <w:rFonts w:ascii="Courier New" w:hAnsi="Courier New" w:cs="Courier New"/>
          <w:color w:val="000000"/>
          <w:sz w:val="17"/>
          <w:szCs w:val="17"/>
          <w:highlight w:val="white"/>
        </w:rPr>
      </w:pPr>
      <w:ins w:id="2463"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&lt;/xsd:enumeration&gt;</w:t>
        </w:r>
      </w:ins>
    </w:p>
    <w:p w14:paraId="2CDCD120" w14:textId="77777777" w:rsidR="00F3307B" w:rsidRPr="00F3307B" w:rsidRDefault="00F3307B" w:rsidP="00F3307B">
      <w:pPr>
        <w:autoSpaceDE w:val="0"/>
        <w:autoSpaceDN w:val="0"/>
        <w:adjustRightInd w:val="0"/>
        <w:rPr>
          <w:ins w:id="2464" w:author="Author"/>
          <w:rFonts w:ascii="Courier New" w:hAnsi="Courier New" w:cs="Courier New"/>
          <w:color w:val="000000"/>
          <w:sz w:val="17"/>
          <w:szCs w:val="17"/>
          <w:highlight w:val="white"/>
        </w:rPr>
      </w:pPr>
      <w:ins w:id="2465"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&lt;xsd:enumeration value="incremental"&gt;</w:t>
        </w:r>
      </w:ins>
    </w:p>
    <w:p w14:paraId="2E4F7D56" w14:textId="77777777" w:rsidR="00F3307B" w:rsidRPr="00F3307B" w:rsidRDefault="00F3307B" w:rsidP="00F3307B">
      <w:pPr>
        <w:autoSpaceDE w:val="0"/>
        <w:autoSpaceDN w:val="0"/>
        <w:adjustRightInd w:val="0"/>
        <w:rPr>
          <w:ins w:id="2466" w:author="Author"/>
          <w:rFonts w:ascii="Courier New" w:hAnsi="Courier New" w:cs="Courier New"/>
          <w:color w:val="000000"/>
          <w:sz w:val="17"/>
          <w:szCs w:val="17"/>
          <w:highlight w:val="white"/>
        </w:rPr>
      </w:pPr>
      <w:ins w:id="2467"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&lt;xsd:annotation&gt;</w:t>
        </w:r>
      </w:ins>
    </w:p>
    <w:p w14:paraId="3A88155F" w14:textId="77777777" w:rsidR="00F3307B" w:rsidRPr="00F3307B" w:rsidRDefault="00F3307B" w:rsidP="00F3307B">
      <w:pPr>
        <w:autoSpaceDE w:val="0"/>
        <w:autoSpaceDN w:val="0"/>
        <w:adjustRightInd w:val="0"/>
        <w:rPr>
          <w:ins w:id="2468" w:author="Author"/>
          <w:rFonts w:ascii="Courier New" w:hAnsi="Courier New" w:cs="Courier New"/>
          <w:color w:val="000000"/>
          <w:sz w:val="17"/>
          <w:szCs w:val="17"/>
          <w:highlight w:val="white"/>
        </w:rPr>
      </w:pPr>
      <w:ins w:id="2469"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&lt;xsd:documentation&gt;</w:t>
        </w:r>
      </w:ins>
    </w:p>
    <w:p w14:paraId="11A8C225" w14:textId="77777777" w:rsidR="00F3307B" w:rsidRPr="00F3307B" w:rsidRDefault="00F3307B" w:rsidP="00F3307B">
      <w:pPr>
        <w:autoSpaceDE w:val="0"/>
        <w:autoSpaceDN w:val="0"/>
        <w:adjustRightInd w:val="0"/>
        <w:rPr>
          <w:ins w:id="2470" w:author="Author"/>
          <w:rFonts w:ascii="Courier New" w:hAnsi="Courier New" w:cs="Courier New"/>
          <w:color w:val="000000"/>
          <w:sz w:val="17"/>
          <w:szCs w:val="17"/>
          <w:highlight w:val="white"/>
        </w:rPr>
      </w:pPr>
      <w:ins w:id="2471"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Only the new authority file entries published since the last update period are provided.</w:t>
        </w:r>
      </w:ins>
    </w:p>
    <w:p w14:paraId="122CB6BF" w14:textId="77777777" w:rsidR="00F3307B" w:rsidRPr="00F3307B" w:rsidRDefault="00F3307B" w:rsidP="00F3307B">
      <w:pPr>
        <w:autoSpaceDE w:val="0"/>
        <w:autoSpaceDN w:val="0"/>
        <w:adjustRightInd w:val="0"/>
        <w:rPr>
          <w:ins w:id="2472" w:author="Author"/>
          <w:rFonts w:ascii="Courier New" w:hAnsi="Courier New" w:cs="Courier New"/>
          <w:color w:val="000000"/>
          <w:sz w:val="17"/>
          <w:szCs w:val="17"/>
          <w:highlight w:val="white"/>
        </w:rPr>
      </w:pPr>
      <w:ins w:id="2473"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&lt;/xsd:documentation&gt;</w:t>
        </w:r>
      </w:ins>
    </w:p>
    <w:p w14:paraId="586B84CB" w14:textId="77777777" w:rsidR="00F3307B" w:rsidRPr="00F3307B" w:rsidRDefault="00F3307B" w:rsidP="00F3307B">
      <w:pPr>
        <w:autoSpaceDE w:val="0"/>
        <w:autoSpaceDN w:val="0"/>
        <w:adjustRightInd w:val="0"/>
        <w:rPr>
          <w:ins w:id="2474" w:author="Author"/>
          <w:rFonts w:ascii="Courier New" w:hAnsi="Courier New" w:cs="Courier New"/>
          <w:color w:val="000000"/>
          <w:sz w:val="17"/>
          <w:szCs w:val="17"/>
          <w:highlight w:val="white"/>
        </w:rPr>
      </w:pPr>
      <w:ins w:id="2475"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&lt;/xsd:annotation&gt;</w:t>
        </w:r>
      </w:ins>
    </w:p>
    <w:p w14:paraId="2FD23D8F" w14:textId="77777777" w:rsidR="00F3307B" w:rsidRPr="00F3307B" w:rsidRDefault="00F3307B" w:rsidP="00F3307B">
      <w:pPr>
        <w:autoSpaceDE w:val="0"/>
        <w:autoSpaceDN w:val="0"/>
        <w:adjustRightInd w:val="0"/>
        <w:rPr>
          <w:ins w:id="2476" w:author="Author"/>
          <w:rFonts w:ascii="Courier New" w:hAnsi="Courier New" w:cs="Courier New"/>
          <w:color w:val="000000"/>
          <w:sz w:val="17"/>
          <w:szCs w:val="17"/>
          <w:highlight w:val="white"/>
        </w:rPr>
      </w:pPr>
      <w:ins w:id="2477"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&lt;/xsd:enumeration&gt;</w:t>
        </w:r>
      </w:ins>
    </w:p>
    <w:p w14:paraId="2F905A50" w14:textId="77777777" w:rsidR="00F3307B" w:rsidRPr="00F3307B" w:rsidRDefault="00F3307B" w:rsidP="00F3307B">
      <w:pPr>
        <w:autoSpaceDE w:val="0"/>
        <w:autoSpaceDN w:val="0"/>
        <w:adjustRightInd w:val="0"/>
        <w:rPr>
          <w:ins w:id="2478" w:author="Author"/>
          <w:rFonts w:ascii="Courier New" w:hAnsi="Courier New" w:cs="Courier New"/>
          <w:color w:val="000000"/>
          <w:sz w:val="17"/>
          <w:szCs w:val="17"/>
          <w:highlight w:val="white"/>
        </w:rPr>
      </w:pPr>
      <w:ins w:id="2479"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&lt;xsd:enumeration value="differential"&gt;</w:t>
        </w:r>
      </w:ins>
    </w:p>
    <w:p w14:paraId="4FE56DDA" w14:textId="77777777" w:rsidR="00F3307B" w:rsidRPr="00F3307B" w:rsidRDefault="00F3307B" w:rsidP="00F3307B">
      <w:pPr>
        <w:autoSpaceDE w:val="0"/>
        <w:autoSpaceDN w:val="0"/>
        <w:adjustRightInd w:val="0"/>
        <w:rPr>
          <w:ins w:id="2480" w:author="Author"/>
          <w:rFonts w:ascii="Courier New" w:hAnsi="Courier New" w:cs="Courier New"/>
          <w:color w:val="000000"/>
          <w:sz w:val="17"/>
          <w:szCs w:val="17"/>
          <w:highlight w:val="white"/>
        </w:rPr>
      </w:pPr>
      <w:ins w:id="2481"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&lt;xsd:annotation&gt;</w:t>
        </w:r>
      </w:ins>
    </w:p>
    <w:p w14:paraId="2FB42647" w14:textId="77777777" w:rsidR="00F3307B" w:rsidRPr="00F3307B" w:rsidRDefault="00F3307B" w:rsidP="00F3307B">
      <w:pPr>
        <w:autoSpaceDE w:val="0"/>
        <w:autoSpaceDN w:val="0"/>
        <w:adjustRightInd w:val="0"/>
        <w:rPr>
          <w:ins w:id="2482" w:author="Author"/>
          <w:rFonts w:ascii="Courier New" w:hAnsi="Courier New" w:cs="Courier New"/>
          <w:color w:val="000000"/>
          <w:sz w:val="17"/>
          <w:szCs w:val="17"/>
          <w:highlight w:val="white"/>
        </w:rPr>
      </w:pPr>
      <w:ins w:id="2483"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&lt;xsd:documentation&gt;</w:t>
        </w:r>
      </w:ins>
    </w:p>
    <w:p w14:paraId="2D2D42B8" w14:textId="77777777" w:rsidR="00F3307B" w:rsidRPr="00F3307B" w:rsidRDefault="00F3307B" w:rsidP="00F3307B">
      <w:pPr>
        <w:autoSpaceDE w:val="0"/>
        <w:autoSpaceDN w:val="0"/>
        <w:adjustRightInd w:val="0"/>
        <w:rPr>
          <w:ins w:id="2484" w:author="Author"/>
          <w:rFonts w:ascii="Courier New" w:hAnsi="Courier New" w:cs="Courier New"/>
          <w:color w:val="000000"/>
          <w:sz w:val="17"/>
          <w:szCs w:val="17"/>
          <w:highlight w:val="white"/>
        </w:rPr>
      </w:pPr>
      <w:ins w:id="2485"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t>Only the records which have changed or are required to be updated since the last update period are provided.</w:t>
        </w:r>
      </w:ins>
    </w:p>
    <w:p w14:paraId="3C6546EA" w14:textId="77777777" w:rsidR="00F3307B" w:rsidRPr="00CA4FA1" w:rsidRDefault="00F3307B" w:rsidP="00F3307B">
      <w:pPr>
        <w:autoSpaceDE w:val="0"/>
        <w:autoSpaceDN w:val="0"/>
        <w:adjustRightInd w:val="0"/>
        <w:rPr>
          <w:ins w:id="2486" w:author="Author"/>
          <w:rFonts w:ascii="Courier New" w:hAnsi="Courier New" w:cs="Courier New"/>
          <w:color w:val="000000"/>
          <w:sz w:val="17"/>
          <w:szCs w:val="17"/>
          <w:highlight w:val="white"/>
          <w:lang w:val="fr-FR"/>
        </w:rPr>
      </w:pPr>
      <w:ins w:id="2487" w:author="Autho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F3307B">
          <w:rPr>
            <w:rFonts w:ascii="Courier New" w:hAnsi="Courier New" w:cs="Courier New"/>
            <w:color w:val="000000"/>
            <w:sz w:val="17"/>
            <w:szCs w:val="17"/>
            <w:highlight w:val="white"/>
          </w:rPr>
          <w:tab/>
        </w:r>
        <w:r w:rsidRPr="00CA4FA1">
          <w:rPr>
            <w:rFonts w:ascii="Courier New" w:hAnsi="Courier New" w:cs="Courier New"/>
            <w:color w:val="000000"/>
            <w:sz w:val="17"/>
            <w:szCs w:val="17"/>
            <w:highlight w:val="white"/>
            <w:lang w:val="fr-FR"/>
          </w:rPr>
          <w:t>&lt;/xsd:documentation&gt;</w:t>
        </w:r>
      </w:ins>
    </w:p>
    <w:p w14:paraId="145E5015" w14:textId="77777777" w:rsidR="00F3307B" w:rsidRPr="00CA4FA1" w:rsidRDefault="00F3307B" w:rsidP="00F3307B">
      <w:pPr>
        <w:autoSpaceDE w:val="0"/>
        <w:autoSpaceDN w:val="0"/>
        <w:adjustRightInd w:val="0"/>
        <w:rPr>
          <w:ins w:id="2488" w:author="Author"/>
          <w:rFonts w:ascii="Courier New" w:hAnsi="Courier New" w:cs="Courier New"/>
          <w:color w:val="000000"/>
          <w:sz w:val="17"/>
          <w:szCs w:val="17"/>
          <w:highlight w:val="white"/>
          <w:lang w:val="fr-FR"/>
        </w:rPr>
      </w:pPr>
      <w:ins w:id="2489" w:author="Author">
        <w:r w:rsidRPr="00CA4FA1">
          <w:rPr>
            <w:rFonts w:ascii="Courier New" w:hAnsi="Courier New" w:cs="Courier New"/>
            <w:color w:val="000000"/>
            <w:sz w:val="17"/>
            <w:szCs w:val="17"/>
            <w:highlight w:val="white"/>
            <w:lang w:val="fr-FR"/>
          </w:rPr>
          <w:tab/>
        </w:r>
        <w:r w:rsidRPr="00CA4FA1">
          <w:rPr>
            <w:rFonts w:ascii="Courier New" w:hAnsi="Courier New" w:cs="Courier New"/>
            <w:color w:val="000000"/>
            <w:sz w:val="17"/>
            <w:szCs w:val="17"/>
            <w:highlight w:val="white"/>
            <w:lang w:val="fr-FR"/>
          </w:rPr>
          <w:tab/>
        </w:r>
        <w:r w:rsidRPr="00CA4FA1">
          <w:rPr>
            <w:rFonts w:ascii="Courier New" w:hAnsi="Courier New" w:cs="Courier New"/>
            <w:color w:val="000000"/>
            <w:sz w:val="17"/>
            <w:szCs w:val="17"/>
            <w:highlight w:val="white"/>
            <w:lang w:val="fr-FR"/>
          </w:rPr>
          <w:tab/>
        </w:r>
        <w:r w:rsidRPr="00CA4FA1">
          <w:rPr>
            <w:rFonts w:ascii="Courier New" w:hAnsi="Courier New" w:cs="Courier New"/>
            <w:color w:val="000000"/>
            <w:sz w:val="17"/>
            <w:szCs w:val="17"/>
            <w:highlight w:val="white"/>
            <w:lang w:val="fr-FR"/>
          </w:rPr>
          <w:tab/>
          <w:t>&lt;/xsd:annotation&gt;</w:t>
        </w:r>
      </w:ins>
    </w:p>
    <w:p w14:paraId="0132FDA4" w14:textId="77777777" w:rsidR="00F3307B" w:rsidRPr="00CA4FA1" w:rsidRDefault="00F3307B" w:rsidP="00F3307B">
      <w:pPr>
        <w:autoSpaceDE w:val="0"/>
        <w:autoSpaceDN w:val="0"/>
        <w:adjustRightInd w:val="0"/>
        <w:rPr>
          <w:ins w:id="2490" w:author="Author"/>
          <w:rFonts w:ascii="Courier New" w:hAnsi="Courier New" w:cs="Courier New"/>
          <w:color w:val="000000"/>
          <w:sz w:val="17"/>
          <w:szCs w:val="17"/>
          <w:highlight w:val="white"/>
          <w:lang w:val="fr-FR"/>
        </w:rPr>
      </w:pPr>
      <w:ins w:id="2491" w:author="Author">
        <w:r w:rsidRPr="00CA4FA1">
          <w:rPr>
            <w:rFonts w:ascii="Courier New" w:hAnsi="Courier New" w:cs="Courier New"/>
            <w:color w:val="000000"/>
            <w:sz w:val="17"/>
            <w:szCs w:val="17"/>
            <w:highlight w:val="white"/>
            <w:lang w:val="fr-FR"/>
          </w:rPr>
          <w:tab/>
        </w:r>
        <w:r w:rsidRPr="00CA4FA1">
          <w:rPr>
            <w:rFonts w:ascii="Courier New" w:hAnsi="Courier New" w:cs="Courier New"/>
            <w:color w:val="000000"/>
            <w:sz w:val="17"/>
            <w:szCs w:val="17"/>
            <w:highlight w:val="white"/>
            <w:lang w:val="fr-FR"/>
          </w:rPr>
          <w:tab/>
        </w:r>
        <w:r w:rsidRPr="00CA4FA1">
          <w:rPr>
            <w:rFonts w:ascii="Courier New" w:hAnsi="Courier New" w:cs="Courier New"/>
            <w:color w:val="000000"/>
            <w:sz w:val="17"/>
            <w:szCs w:val="17"/>
            <w:highlight w:val="white"/>
            <w:lang w:val="fr-FR"/>
          </w:rPr>
          <w:tab/>
          <w:t>&lt;/xsd:enumeration&gt;</w:t>
        </w:r>
      </w:ins>
    </w:p>
    <w:p w14:paraId="1C391F0C" w14:textId="77777777" w:rsidR="00F3307B" w:rsidRPr="00CA4FA1" w:rsidRDefault="00F3307B" w:rsidP="00F3307B">
      <w:pPr>
        <w:autoSpaceDE w:val="0"/>
        <w:autoSpaceDN w:val="0"/>
        <w:adjustRightInd w:val="0"/>
        <w:rPr>
          <w:ins w:id="2492" w:author="Author"/>
          <w:rFonts w:ascii="Courier New" w:hAnsi="Courier New" w:cs="Courier New"/>
          <w:color w:val="000000"/>
          <w:sz w:val="17"/>
          <w:szCs w:val="17"/>
          <w:highlight w:val="white"/>
          <w:lang w:val="fr-FR"/>
        </w:rPr>
      </w:pPr>
      <w:ins w:id="2493" w:author="Author">
        <w:r w:rsidRPr="00CA4FA1">
          <w:rPr>
            <w:rFonts w:ascii="Courier New" w:hAnsi="Courier New" w:cs="Courier New"/>
            <w:color w:val="000000"/>
            <w:sz w:val="17"/>
            <w:szCs w:val="17"/>
            <w:highlight w:val="white"/>
            <w:lang w:val="fr-FR"/>
          </w:rPr>
          <w:tab/>
        </w:r>
        <w:r w:rsidRPr="00CA4FA1">
          <w:rPr>
            <w:rFonts w:ascii="Courier New" w:hAnsi="Courier New" w:cs="Courier New"/>
            <w:color w:val="000000"/>
            <w:sz w:val="17"/>
            <w:szCs w:val="17"/>
            <w:highlight w:val="white"/>
            <w:lang w:val="fr-FR"/>
          </w:rPr>
          <w:tab/>
          <w:t>&lt;/xsd:restriction&gt;</w:t>
        </w:r>
      </w:ins>
    </w:p>
    <w:p w14:paraId="5668D81D" w14:textId="77777777" w:rsidR="00F3307B" w:rsidRPr="00CA4FA1" w:rsidRDefault="00F3307B" w:rsidP="00F3307B">
      <w:pPr>
        <w:autoSpaceDE w:val="0"/>
        <w:autoSpaceDN w:val="0"/>
        <w:adjustRightInd w:val="0"/>
        <w:rPr>
          <w:rFonts w:ascii="Courier New" w:hAnsi="Courier New" w:cs="Courier New"/>
          <w:color w:val="000000"/>
          <w:sz w:val="17"/>
          <w:szCs w:val="17"/>
          <w:highlight w:val="white"/>
          <w:lang w:val="fr-FR"/>
        </w:rPr>
      </w:pPr>
      <w:ins w:id="2494" w:author="Author">
        <w:r w:rsidRPr="00CA4FA1">
          <w:rPr>
            <w:rFonts w:ascii="Courier New" w:hAnsi="Courier New" w:cs="Courier New"/>
            <w:color w:val="000000"/>
            <w:sz w:val="17"/>
            <w:szCs w:val="17"/>
            <w:highlight w:val="white"/>
            <w:lang w:val="fr-FR"/>
          </w:rPr>
          <w:tab/>
          <w:t>&lt;/xsd:simpleType&gt;</w:t>
        </w:r>
      </w:ins>
    </w:p>
    <w:p w14:paraId="0F37C431" w14:textId="77777777" w:rsidR="00F3307B" w:rsidRPr="00CA4FA1" w:rsidRDefault="00F3307B" w:rsidP="00F3307B">
      <w:pPr>
        <w:autoSpaceDE w:val="0"/>
        <w:autoSpaceDN w:val="0"/>
        <w:adjustRightInd w:val="0"/>
        <w:rPr>
          <w:rFonts w:ascii="Courier New" w:hAnsi="Courier New" w:cs="Courier New"/>
          <w:color w:val="000000"/>
          <w:sz w:val="17"/>
          <w:szCs w:val="17"/>
          <w:highlight w:val="white"/>
          <w:lang w:val="fr-FR"/>
        </w:rPr>
      </w:pPr>
      <w:r w:rsidRPr="00CA4FA1">
        <w:rPr>
          <w:rFonts w:ascii="Courier New" w:hAnsi="Courier New" w:cs="Courier New"/>
          <w:color w:val="0000FF"/>
          <w:sz w:val="17"/>
          <w:szCs w:val="17"/>
          <w:highlight w:val="white"/>
          <w:lang w:val="fr-FR"/>
        </w:rPr>
        <w:t>&lt;/</w:t>
      </w:r>
      <w:r w:rsidRPr="00CA4FA1">
        <w:rPr>
          <w:rFonts w:ascii="Courier New" w:hAnsi="Courier New" w:cs="Courier New"/>
          <w:color w:val="800000"/>
          <w:sz w:val="17"/>
          <w:szCs w:val="17"/>
          <w:highlight w:val="white"/>
          <w:lang w:val="fr-FR"/>
        </w:rPr>
        <w:t>xsd:schema</w:t>
      </w:r>
      <w:r w:rsidRPr="00CA4FA1">
        <w:rPr>
          <w:rFonts w:ascii="Courier New" w:hAnsi="Courier New" w:cs="Courier New"/>
          <w:color w:val="0000FF"/>
          <w:sz w:val="17"/>
          <w:szCs w:val="17"/>
          <w:highlight w:val="white"/>
          <w:lang w:val="fr-FR"/>
        </w:rPr>
        <w:t>&gt;</w:t>
      </w:r>
    </w:p>
    <w:p w14:paraId="17EBF4F1" w14:textId="77777777" w:rsidR="003F53EB" w:rsidRPr="00CA4FA1" w:rsidRDefault="003F53EB" w:rsidP="003F53EB">
      <w:pPr>
        <w:rPr>
          <w:rFonts w:ascii="Consolas" w:hAnsi="Consolas" w:cs="Consolas"/>
          <w:sz w:val="17"/>
          <w:szCs w:val="17"/>
          <w:lang w:val="fr-FR"/>
        </w:rPr>
      </w:pPr>
    </w:p>
    <w:p w14:paraId="4677B7C3" w14:textId="1C619784" w:rsidR="00420205" w:rsidRPr="00CA4FA1" w:rsidRDefault="00420205" w:rsidP="00A43918">
      <w:pPr>
        <w:rPr>
          <w:rFonts w:ascii="Consolas" w:hAnsi="Consolas" w:cs="Consolas"/>
          <w:sz w:val="17"/>
          <w:szCs w:val="17"/>
          <w:lang w:val="fr-FR"/>
        </w:rPr>
      </w:pPr>
    </w:p>
    <w:p w14:paraId="09256C00" w14:textId="0726F845" w:rsidR="00420205" w:rsidRPr="00F30AF4" w:rsidRDefault="00FD3F5F" w:rsidP="00476320">
      <w:pPr>
        <w:spacing w:before="720"/>
        <w:jc w:val="right"/>
        <w:rPr>
          <w:sz w:val="17"/>
          <w:szCs w:val="17"/>
          <w:lang w:val="fr-FR"/>
        </w:rPr>
      </w:pPr>
      <w:r w:rsidRPr="00F30AF4">
        <w:rPr>
          <w:sz w:val="17"/>
          <w:szCs w:val="17"/>
          <w:lang w:val="fr-FR"/>
        </w:rPr>
        <w:t>[L’a</w:t>
      </w:r>
      <w:r w:rsidR="00420205" w:rsidRPr="00F30AF4">
        <w:rPr>
          <w:sz w:val="17"/>
          <w:szCs w:val="17"/>
          <w:lang w:val="fr-FR"/>
        </w:rPr>
        <w:t>ppendice de l</w:t>
      </w:r>
      <w:r w:rsidR="00E937CE" w:rsidRPr="00F30AF4">
        <w:rPr>
          <w:sz w:val="17"/>
          <w:szCs w:val="17"/>
          <w:lang w:val="fr-FR"/>
        </w:rPr>
        <w:t>’annexe I</w:t>
      </w:r>
      <w:r w:rsidR="00420205" w:rsidRPr="00F30AF4">
        <w:rPr>
          <w:sz w:val="17"/>
          <w:szCs w:val="17"/>
          <w:lang w:val="fr-FR"/>
        </w:rPr>
        <w:t xml:space="preserve">II </w:t>
      </w:r>
      <w:r w:rsidR="000E4136" w:rsidRPr="00F30AF4">
        <w:rPr>
          <w:sz w:val="17"/>
          <w:szCs w:val="17"/>
          <w:lang w:val="fr-FR"/>
        </w:rPr>
        <w:t xml:space="preserve">de la norme ST.37 </w:t>
      </w:r>
      <w:r w:rsidR="00420205" w:rsidRPr="00F30AF4">
        <w:rPr>
          <w:sz w:val="17"/>
          <w:szCs w:val="17"/>
          <w:lang w:val="fr-FR"/>
        </w:rPr>
        <w:t>suit]</w:t>
      </w:r>
    </w:p>
    <w:p w14:paraId="2B85FE58" w14:textId="3CF467AF" w:rsidR="00420205" w:rsidRPr="00F30AF4" w:rsidRDefault="00420205">
      <w:pPr>
        <w:rPr>
          <w:bCs/>
          <w:iCs/>
          <w:caps/>
          <w:sz w:val="17"/>
          <w:szCs w:val="17"/>
          <w:lang w:val="fr-FR"/>
        </w:rPr>
      </w:pPr>
      <w:r w:rsidRPr="00F30AF4">
        <w:rPr>
          <w:sz w:val="17"/>
          <w:szCs w:val="17"/>
          <w:lang w:val="fr-FR"/>
        </w:rPr>
        <w:br w:type="page"/>
      </w:r>
    </w:p>
    <w:p w14:paraId="2E099703" w14:textId="77777777" w:rsidR="00834EB9" w:rsidRDefault="00420205" w:rsidP="00F30AF4">
      <w:pPr>
        <w:spacing w:after="340"/>
        <w:jc w:val="center"/>
        <w:rPr>
          <w:b/>
          <w:bCs/>
          <w:sz w:val="17"/>
          <w:szCs w:val="17"/>
          <w:lang w:val="fr-FR"/>
        </w:rPr>
      </w:pPr>
      <w:del w:id="2495" w:author="Author">
        <w:r w:rsidRPr="00F30AF4" w:rsidDel="0028448B">
          <w:rPr>
            <w:b/>
            <w:bCs/>
            <w:sz w:val="17"/>
            <w:szCs w:val="17"/>
            <w:lang w:val="fr-FR"/>
          </w:rPr>
          <w:delText>Appendice</w:delText>
        </w:r>
      </w:del>
    </w:p>
    <w:p w14:paraId="457BDB30" w14:textId="77B01C8A" w:rsidR="00420205" w:rsidRPr="00BF0368" w:rsidRDefault="00834EB9" w:rsidP="00834EB9">
      <w:pPr>
        <w:spacing w:after="720"/>
        <w:jc w:val="center"/>
        <w:rPr>
          <w:sz w:val="17"/>
          <w:szCs w:val="17"/>
          <w:lang w:val="fr-FR"/>
          <w:rPrChange w:id="2496" w:author="Author">
            <w:rPr>
              <w:b/>
              <w:sz w:val="17"/>
              <w:szCs w:val="17"/>
              <w:lang w:val="fr-FR"/>
            </w:rPr>
          </w:rPrChange>
        </w:rPr>
      </w:pPr>
      <w:ins w:id="2497" w:author="Author">
        <w:r w:rsidRPr="00F30AF4">
          <w:rPr>
            <w:sz w:val="17"/>
            <w:szCs w:val="17"/>
            <w:lang w:val="fr-FR"/>
          </w:rPr>
          <w:t>APPENDICE DE L’ANNEXE III</w:t>
        </w:r>
      </w:ins>
    </w:p>
    <w:p w14:paraId="23910235" w14:textId="1C94961F" w:rsidR="00E937CE" w:rsidRPr="00F30AF4" w:rsidRDefault="00CC1953" w:rsidP="00834EB9">
      <w:pPr>
        <w:spacing w:after="240"/>
        <w:rPr>
          <w:rFonts w:eastAsia="Batang"/>
          <w:sz w:val="17"/>
          <w:szCs w:val="17"/>
          <w:lang w:val="fr-FR"/>
        </w:rPr>
      </w:pPr>
      <w:r w:rsidRPr="00F30AF4">
        <w:rPr>
          <w:rFonts w:eastAsia="Batang"/>
          <w:sz w:val="17"/>
          <w:szCs w:val="17"/>
          <w:lang w:val="fr-FR"/>
        </w:rPr>
        <w:t>L</w:t>
      </w:r>
      <w:r w:rsidR="00E937CE" w:rsidRPr="00F30AF4">
        <w:rPr>
          <w:rFonts w:eastAsia="Batang"/>
          <w:sz w:val="17"/>
          <w:szCs w:val="17"/>
          <w:lang w:val="fr-FR"/>
        </w:rPr>
        <w:t>’</w:t>
      </w:r>
      <w:r w:rsidRPr="00F30AF4">
        <w:rPr>
          <w:rFonts w:eastAsia="Batang"/>
          <w:sz w:val="17"/>
          <w:szCs w:val="17"/>
          <w:lang w:val="fr-FR"/>
        </w:rPr>
        <w:t>appendice est disponible à l</w:t>
      </w:r>
      <w:r w:rsidR="00E937CE" w:rsidRPr="00F30AF4">
        <w:rPr>
          <w:rFonts w:eastAsia="Batang"/>
          <w:sz w:val="17"/>
          <w:szCs w:val="17"/>
          <w:lang w:val="fr-FR"/>
        </w:rPr>
        <w:t>’</w:t>
      </w:r>
      <w:r w:rsidRPr="00F30AF4">
        <w:rPr>
          <w:rFonts w:eastAsia="Batang"/>
          <w:sz w:val="17"/>
          <w:szCs w:val="17"/>
          <w:lang w:val="fr-FR"/>
        </w:rPr>
        <w:t>adresse suivante</w:t>
      </w:r>
      <w:r w:rsidR="00E937CE" w:rsidRPr="00F30AF4">
        <w:rPr>
          <w:rFonts w:eastAsia="Batang"/>
          <w:sz w:val="17"/>
          <w:szCs w:val="17"/>
          <w:lang w:val="fr-FR"/>
        </w:rPr>
        <w:t> :</w:t>
      </w:r>
    </w:p>
    <w:p w14:paraId="045CE008" w14:textId="04B3CBDE" w:rsidR="002B12B0" w:rsidRPr="00F30AF4" w:rsidRDefault="00CA4FA1" w:rsidP="002B12B0">
      <w:pPr>
        <w:rPr>
          <w:rFonts w:ascii="Courier New" w:hAnsi="Courier New" w:cs="Courier New"/>
          <w:sz w:val="17"/>
          <w:szCs w:val="17"/>
          <w:lang w:val="fr-FR"/>
        </w:rPr>
      </w:pPr>
      <w:r>
        <w:rPr>
          <w:sz w:val="17"/>
          <w:szCs w:val="17"/>
          <w:lang w:val="fr-FR"/>
        </w:rPr>
        <w:fldChar w:fldCharType="begin"/>
      </w:r>
      <w:r>
        <w:rPr>
          <w:sz w:val="17"/>
          <w:szCs w:val="17"/>
          <w:lang w:val="fr-FR"/>
        </w:rPr>
        <w:instrText>HYPERLINK "</w:instrText>
      </w:r>
      <w:r w:rsidRPr="00CA4FA1">
        <w:rPr>
          <w:sz w:val="17"/>
          <w:szCs w:val="17"/>
          <w:lang w:val="fr-FR"/>
        </w:rPr>
        <w:br/>
      </w:r>
      <w:ins w:id="2498" w:author="Author">
        <w:r w:rsidRPr="00BF0368">
          <w:rPr>
            <w:lang w:val="fr-FR"/>
            <w:rPrChange w:id="2499" w:author="Author">
              <w:rPr>
                <w:rStyle w:val="Hyperlink"/>
                <w:sz w:val="17"/>
                <w:szCs w:val="17"/>
              </w:rPr>
            </w:rPrChange>
          </w:rPr>
          <w:instrText>https://www.wipo.int/standards/en/st37/annexIII_appendix_V3-0.xml</w:instrText>
        </w:r>
      </w:ins>
      <w:r>
        <w:rPr>
          <w:sz w:val="17"/>
          <w:szCs w:val="17"/>
          <w:lang w:val="fr-FR"/>
        </w:rPr>
        <w:instrText>"</w:instrText>
      </w:r>
      <w:r w:rsidR="002C5C94">
        <w:rPr>
          <w:sz w:val="17"/>
          <w:szCs w:val="17"/>
          <w:lang w:val="fr-FR"/>
        </w:rPr>
      </w:r>
      <w:r>
        <w:rPr>
          <w:sz w:val="17"/>
          <w:szCs w:val="17"/>
          <w:lang w:val="fr-FR"/>
        </w:rPr>
        <w:fldChar w:fldCharType="separate"/>
      </w:r>
      <w:ins w:id="2500" w:author="Author">
        <w:del w:id="2501" w:author="Author">
          <w:r w:rsidRPr="00BF0368" w:rsidDel="009A4BCD">
            <w:rPr>
              <w:rStyle w:val="Hyperlink"/>
              <w:sz w:val="17"/>
              <w:szCs w:val="17"/>
              <w:lang w:val="fr-FR"/>
              <w:rPrChange w:id="2502" w:author="Author">
                <w:rPr>
                  <w:rStyle w:val="Hyperlink"/>
                  <w:sz w:val="17"/>
                  <w:szCs w:val="17"/>
                </w:rPr>
              </w:rPrChange>
            </w:rPr>
            <w:delText>https://www.wipo.int/standards/en/st37/annexIII_appendix_V2_2.xml</w:delText>
          </w:r>
        </w:del>
      </w:ins>
      <w:r w:rsidRPr="00E00D96">
        <w:rPr>
          <w:rStyle w:val="Hyperlink"/>
          <w:sz w:val="17"/>
          <w:szCs w:val="17"/>
          <w:lang w:val="fr-FR"/>
        </w:rPr>
        <w:br/>
      </w:r>
      <w:ins w:id="2503" w:author="Author">
        <w:r w:rsidRPr="00BF0368">
          <w:rPr>
            <w:rStyle w:val="Hyperlink"/>
            <w:sz w:val="17"/>
            <w:szCs w:val="17"/>
            <w:lang w:val="fr-FR"/>
            <w:rPrChange w:id="2504" w:author="Author">
              <w:rPr>
                <w:rStyle w:val="Hyperlink"/>
                <w:sz w:val="17"/>
                <w:szCs w:val="17"/>
              </w:rPr>
            </w:rPrChange>
          </w:rPr>
          <w:t>https://www.wipo.int/standards/en/st37/annexIII_appendix_V3-0.xml</w:t>
        </w:r>
      </w:ins>
      <w:r>
        <w:rPr>
          <w:sz w:val="17"/>
          <w:szCs w:val="17"/>
          <w:lang w:val="fr-FR"/>
        </w:rPr>
        <w:fldChar w:fldCharType="end"/>
      </w:r>
    </w:p>
    <w:p w14:paraId="5A2D1F8B" w14:textId="2BD80011" w:rsidR="001E0497" w:rsidRPr="00F30AF4" w:rsidRDefault="00BF61DF" w:rsidP="00476320">
      <w:pPr>
        <w:pStyle w:val="ONUME"/>
        <w:numPr>
          <w:ilvl w:val="0"/>
          <w:numId w:val="0"/>
        </w:numPr>
        <w:spacing w:before="720" w:after="0"/>
        <w:ind w:left="5529"/>
        <w:jc w:val="right"/>
        <w:rPr>
          <w:sz w:val="17"/>
          <w:szCs w:val="17"/>
          <w:lang w:val="fr-FR"/>
        </w:rPr>
        <w:sectPr w:rsidR="001E0497" w:rsidRPr="00F30AF4" w:rsidSect="00FD3F5F">
          <w:headerReference w:type="default" r:id="rId22"/>
          <w:footerReference w:type="default" r:id="rId23"/>
          <w:headerReference w:type="first" r:id="rId24"/>
          <w:footerReference w:type="first" r:id="rId25"/>
          <w:endnotePr>
            <w:numFmt w:val="decimal"/>
          </w:endnotePr>
          <w:pgSz w:w="11907" w:h="16840" w:code="9"/>
          <w:pgMar w:top="567" w:right="1134" w:bottom="1418" w:left="1418" w:header="510" w:footer="1021" w:gutter="0"/>
          <w:cols w:space="720"/>
          <w:titlePg/>
          <w:docGrid w:linePitch="299"/>
        </w:sectPr>
      </w:pPr>
      <w:r w:rsidRPr="00F30AF4">
        <w:rPr>
          <w:sz w:val="17"/>
          <w:szCs w:val="17"/>
          <w:lang w:val="fr-FR"/>
        </w:rPr>
        <w:t>[</w:t>
      </w:r>
      <w:r w:rsidR="003323F2" w:rsidRPr="00F30AF4">
        <w:rPr>
          <w:sz w:val="17"/>
          <w:szCs w:val="17"/>
          <w:lang w:val="fr-FR"/>
        </w:rPr>
        <w:t>L</w:t>
      </w:r>
      <w:r w:rsidR="00E937CE" w:rsidRPr="00F30AF4">
        <w:rPr>
          <w:sz w:val="17"/>
          <w:szCs w:val="17"/>
          <w:lang w:val="fr-FR"/>
        </w:rPr>
        <w:t>’</w:t>
      </w:r>
      <w:r w:rsidR="0087167F" w:rsidRPr="00F30AF4">
        <w:rPr>
          <w:sz w:val="17"/>
          <w:szCs w:val="17"/>
          <w:lang w:val="fr-FR"/>
        </w:rPr>
        <w:t>annexe I</w:t>
      </w:r>
      <w:r w:rsidR="003323F2" w:rsidRPr="00F30AF4">
        <w:rPr>
          <w:sz w:val="17"/>
          <w:szCs w:val="17"/>
          <w:lang w:val="fr-FR"/>
        </w:rPr>
        <w:t>V</w:t>
      </w:r>
      <w:r w:rsidR="00B73364" w:rsidRPr="00F30AF4">
        <w:rPr>
          <w:sz w:val="17"/>
          <w:szCs w:val="17"/>
          <w:lang w:val="fr-FR"/>
        </w:rPr>
        <w:t xml:space="preserve"> </w:t>
      </w:r>
      <w:r w:rsidR="000E4136" w:rsidRPr="00F30AF4">
        <w:rPr>
          <w:sz w:val="17"/>
          <w:szCs w:val="17"/>
          <w:lang w:val="fr-FR"/>
        </w:rPr>
        <w:t xml:space="preserve">de la norme ST.37 </w:t>
      </w:r>
      <w:r w:rsidR="003323F2" w:rsidRPr="00F30AF4">
        <w:rPr>
          <w:sz w:val="17"/>
          <w:szCs w:val="17"/>
          <w:lang w:val="fr-FR"/>
        </w:rPr>
        <w:t>suit</w:t>
      </w:r>
      <w:r w:rsidRPr="00F30AF4">
        <w:rPr>
          <w:sz w:val="17"/>
          <w:szCs w:val="17"/>
          <w:lang w:val="fr-FR"/>
        </w:rPr>
        <w:t>]</w:t>
      </w:r>
    </w:p>
    <w:p w14:paraId="7B513353" w14:textId="77777777" w:rsidR="00BF61DF" w:rsidRPr="00F30AF4" w:rsidRDefault="007F53A1" w:rsidP="000E4136">
      <w:pPr>
        <w:spacing w:after="360"/>
        <w:jc w:val="center"/>
        <w:rPr>
          <w:rFonts w:eastAsia="SimSun"/>
          <w:sz w:val="17"/>
          <w:szCs w:val="17"/>
          <w:lang w:val="fr-FR"/>
        </w:rPr>
      </w:pPr>
      <w:r w:rsidRPr="00F30AF4">
        <w:rPr>
          <w:rFonts w:eastAsia="SimSun"/>
          <w:sz w:val="17"/>
          <w:szCs w:val="17"/>
          <w:lang w:val="fr-FR"/>
        </w:rPr>
        <w:t>ANNEXE IV</w:t>
      </w:r>
    </w:p>
    <w:p w14:paraId="752AE18C" w14:textId="07E898DE" w:rsidR="00807B26" w:rsidRPr="00F30AF4" w:rsidRDefault="007F53A1" w:rsidP="007F53A1">
      <w:pPr>
        <w:widowControl w:val="0"/>
        <w:kinsoku w:val="0"/>
        <w:spacing w:after="340"/>
        <w:ind w:right="11"/>
        <w:jc w:val="center"/>
        <w:rPr>
          <w:rFonts w:eastAsia="Batang"/>
          <w:sz w:val="17"/>
          <w:szCs w:val="17"/>
          <w:lang w:val="fr-FR"/>
        </w:rPr>
      </w:pPr>
      <w:r w:rsidRPr="00F30AF4">
        <w:rPr>
          <w:rFonts w:eastAsia="Batang"/>
          <w:sz w:val="17"/>
          <w:szCs w:val="17"/>
          <w:lang w:val="fr-FR"/>
        </w:rPr>
        <w:t>DÉFINITION DE TYPE DE DOCUMENTS (DTD)</w:t>
      </w:r>
      <w:r w:rsidR="00B7181C" w:rsidRPr="00F30AF4">
        <w:rPr>
          <w:rFonts w:eastAsia="Batang"/>
          <w:sz w:val="17"/>
          <w:szCs w:val="17"/>
          <w:lang w:val="fr-FR"/>
        </w:rPr>
        <w:t xml:space="preserve"> POUR LE FICHIER D</w:t>
      </w:r>
      <w:r w:rsidR="00E937CE" w:rsidRPr="00F30AF4">
        <w:rPr>
          <w:rFonts w:eastAsia="Batang"/>
          <w:sz w:val="17"/>
          <w:szCs w:val="17"/>
          <w:lang w:val="fr-FR"/>
        </w:rPr>
        <w:t>’</w:t>
      </w:r>
      <w:r w:rsidR="00B7181C" w:rsidRPr="00F30AF4">
        <w:rPr>
          <w:rFonts w:eastAsia="Batang"/>
          <w:sz w:val="17"/>
          <w:szCs w:val="17"/>
          <w:lang w:val="fr-FR"/>
        </w:rPr>
        <w:t>AUTORITÉ</w:t>
      </w:r>
    </w:p>
    <w:p w14:paraId="091BB55E" w14:textId="00D22E62" w:rsidR="00B7181C" w:rsidRPr="00F30AF4" w:rsidRDefault="00B7181C" w:rsidP="007F53A1">
      <w:pPr>
        <w:widowControl w:val="0"/>
        <w:kinsoku w:val="0"/>
        <w:spacing w:after="340"/>
        <w:ind w:right="11"/>
        <w:jc w:val="center"/>
        <w:rPr>
          <w:rFonts w:eastAsia="Batang"/>
          <w:i/>
          <w:sz w:val="17"/>
          <w:szCs w:val="17"/>
          <w:lang w:val="fr-FR"/>
        </w:rPr>
      </w:pPr>
      <w:r w:rsidRPr="00F30AF4">
        <w:rPr>
          <w:rFonts w:eastAsia="Batang"/>
          <w:i/>
          <w:sz w:val="17"/>
          <w:szCs w:val="17"/>
          <w:lang w:val="fr-FR"/>
        </w:rPr>
        <w:t>Version </w:t>
      </w:r>
      <w:ins w:id="2505" w:author="Author">
        <w:r w:rsidR="00576A33" w:rsidRPr="00F30AF4">
          <w:rPr>
            <w:rFonts w:eastAsia="Batang"/>
            <w:i/>
            <w:sz w:val="17"/>
            <w:szCs w:val="17"/>
            <w:lang w:val="fr-FR"/>
          </w:rPr>
          <w:t>3.0</w:t>
        </w:r>
      </w:ins>
      <w:del w:id="2506" w:author="Author">
        <w:r w:rsidR="00304FFF" w:rsidRPr="00F30AF4" w:rsidDel="00576A33">
          <w:rPr>
            <w:rFonts w:eastAsia="Batang"/>
            <w:i/>
            <w:sz w:val="17"/>
            <w:szCs w:val="17"/>
            <w:lang w:val="fr-FR"/>
          </w:rPr>
          <w:delText>2.</w:delText>
        </w:r>
        <w:r w:rsidR="00B73364" w:rsidRPr="00F30AF4" w:rsidDel="00576A33">
          <w:rPr>
            <w:rFonts w:eastAsia="Batang"/>
            <w:i/>
            <w:sz w:val="17"/>
            <w:szCs w:val="17"/>
            <w:lang w:val="fr-FR"/>
          </w:rPr>
          <w:delText>2</w:delText>
        </w:r>
      </w:del>
    </w:p>
    <w:p w14:paraId="5CDECE90" w14:textId="4AFB410F" w:rsidR="00476320" w:rsidRPr="00F30AF4" w:rsidRDefault="00D251DC" w:rsidP="00476320">
      <w:pPr>
        <w:spacing w:after="340"/>
        <w:jc w:val="center"/>
        <w:rPr>
          <w:rFonts w:cs="Times New Roman"/>
          <w:i/>
          <w:sz w:val="17"/>
          <w:lang w:val="fr-FR"/>
        </w:rPr>
      </w:pPr>
      <w:r w:rsidRPr="00F30AF4">
        <w:rPr>
          <w:rFonts w:cs="Times New Roman"/>
          <w:i/>
          <w:sz w:val="17"/>
          <w:lang w:val="fr-FR"/>
        </w:rPr>
        <w:t>Proposition présentée au</w:t>
      </w:r>
      <w:r w:rsidR="00476320" w:rsidRPr="00F30AF4">
        <w:rPr>
          <w:rFonts w:cs="Times New Roman"/>
          <w:i/>
          <w:sz w:val="17"/>
          <w:lang w:val="fr-FR"/>
        </w:rPr>
        <w:t xml:space="preserve"> Comité des normes de l’OMPI (CWS)</w:t>
      </w:r>
      <w:r w:rsidRPr="00F30AF4">
        <w:rPr>
          <w:rFonts w:cs="Times New Roman"/>
          <w:i/>
          <w:sz w:val="17"/>
          <w:lang w:val="fr-FR"/>
        </w:rPr>
        <w:t xml:space="preserve"> pour approbation</w:t>
      </w:r>
      <w:r w:rsidR="00476320" w:rsidRPr="00F30AF4">
        <w:rPr>
          <w:rFonts w:cs="Times New Roman"/>
          <w:i/>
          <w:sz w:val="17"/>
          <w:lang w:val="fr-FR"/>
        </w:rPr>
        <w:br/>
        <w:t xml:space="preserve">à sa </w:t>
      </w:r>
      <w:r w:rsidRPr="00F30AF4">
        <w:rPr>
          <w:rFonts w:cs="Times New Roman"/>
          <w:i/>
          <w:sz w:val="17"/>
          <w:lang w:val="fr-FR"/>
        </w:rPr>
        <w:t xml:space="preserve">treizième </w:t>
      </w:r>
      <w:r w:rsidR="00476320" w:rsidRPr="00F30AF4">
        <w:rPr>
          <w:rFonts w:cs="Times New Roman"/>
          <w:i/>
          <w:sz w:val="17"/>
          <w:lang w:val="fr-FR"/>
        </w:rPr>
        <w:t>session</w:t>
      </w:r>
    </w:p>
    <w:p w14:paraId="61C70ECF" w14:textId="1D6CB639" w:rsidR="00420205" w:rsidRPr="00F30AF4" w:rsidRDefault="00420205" w:rsidP="00420205">
      <w:pPr>
        <w:ind w:firstLine="720"/>
        <w:jc w:val="center"/>
        <w:rPr>
          <w:i/>
          <w:sz w:val="17"/>
          <w:szCs w:val="17"/>
          <w:lang w:val="fr-FR"/>
        </w:rPr>
      </w:pPr>
      <w:r w:rsidRPr="00F30AF4">
        <w:rPr>
          <w:i/>
          <w:sz w:val="17"/>
          <w:szCs w:val="17"/>
          <w:lang w:val="fr-FR"/>
        </w:rPr>
        <w:t>Note du Bureau international</w:t>
      </w:r>
      <w:r w:rsidR="00E937CE" w:rsidRPr="00F30AF4">
        <w:rPr>
          <w:i/>
          <w:sz w:val="17"/>
          <w:szCs w:val="17"/>
          <w:lang w:val="fr-FR"/>
        </w:rPr>
        <w:t> :</w:t>
      </w:r>
    </w:p>
    <w:p w14:paraId="2C8FF411" w14:textId="77777777" w:rsidR="00420205" w:rsidRPr="00F30AF4" w:rsidRDefault="00420205" w:rsidP="00420205">
      <w:pPr>
        <w:rPr>
          <w:i/>
          <w:sz w:val="17"/>
          <w:szCs w:val="17"/>
          <w:lang w:val="fr-FR"/>
        </w:rPr>
      </w:pPr>
    </w:p>
    <w:p w14:paraId="2992F3FD" w14:textId="2F1FC980" w:rsidR="00420205" w:rsidRPr="00BE3C65" w:rsidRDefault="00420205" w:rsidP="00420205">
      <w:pPr>
        <w:rPr>
          <w:i/>
          <w:sz w:val="17"/>
          <w:szCs w:val="17"/>
          <w:lang w:val="fr-FR"/>
        </w:rPr>
      </w:pPr>
      <w:r w:rsidRPr="00F30AF4">
        <w:rPr>
          <w:i/>
          <w:sz w:val="17"/>
          <w:szCs w:val="17"/>
          <w:lang w:val="fr-FR"/>
        </w:rPr>
        <w:t>L</w:t>
      </w:r>
      <w:r w:rsidR="00E937CE" w:rsidRPr="00F30AF4">
        <w:rPr>
          <w:i/>
          <w:sz w:val="17"/>
          <w:szCs w:val="17"/>
          <w:lang w:val="fr-FR"/>
        </w:rPr>
        <w:t>’</w:t>
      </w:r>
      <w:r w:rsidRPr="00F30AF4">
        <w:rPr>
          <w:i/>
          <w:sz w:val="17"/>
          <w:szCs w:val="17"/>
          <w:lang w:val="fr-FR"/>
        </w:rPr>
        <w:t>annexe IV de la norme ST.37 de l</w:t>
      </w:r>
      <w:r w:rsidR="00E937CE" w:rsidRPr="00F30AF4">
        <w:rPr>
          <w:i/>
          <w:sz w:val="17"/>
          <w:szCs w:val="17"/>
          <w:lang w:val="fr-FR"/>
        </w:rPr>
        <w:t>’</w:t>
      </w:r>
      <w:r w:rsidRPr="00F30AF4">
        <w:rPr>
          <w:i/>
          <w:sz w:val="17"/>
          <w:szCs w:val="17"/>
          <w:lang w:val="fr-FR"/>
        </w:rPr>
        <w:t>OMPI est l</w:t>
      </w:r>
      <w:r w:rsidR="00E937CE" w:rsidRPr="00F30AF4">
        <w:rPr>
          <w:i/>
          <w:sz w:val="17"/>
          <w:szCs w:val="17"/>
          <w:lang w:val="fr-FR"/>
        </w:rPr>
        <w:t>’</w:t>
      </w:r>
      <w:r w:rsidRPr="00F30AF4">
        <w:rPr>
          <w:i/>
          <w:sz w:val="17"/>
          <w:szCs w:val="17"/>
          <w:lang w:val="fr-FR"/>
        </w:rPr>
        <w:t>ensemble des éléments XML DTD qui représente les éléments de données minimaux et étendus d</w:t>
      </w:r>
      <w:r w:rsidR="00E937CE" w:rsidRPr="00F30AF4">
        <w:rPr>
          <w:i/>
          <w:sz w:val="17"/>
          <w:szCs w:val="17"/>
          <w:lang w:val="fr-FR"/>
        </w:rPr>
        <w:t>’</w:t>
      </w:r>
      <w:r w:rsidRPr="00F30AF4">
        <w:rPr>
          <w:i/>
          <w:sz w:val="17"/>
          <w:szCs w:val="17"/>
          <w:lang w:val="fr-FR"/>
        </w:rPr>
        <w:t>un fichier d</w:t>
      </w:r>
      <w:r w:rsidR="00E937CE" w:rsidRPr="00F30AF4">
        <w:rPr>
          <w:i/>
          <w:sz w:val="17"/>
          <w:szCs w:val="17"/>
          <w:lang w:val="fr-FR"/>
        </w:rPr>
        <w:t>’</w:t>
      </w:r>
      <w:r w:rsidRPr="00F30AF4">
        <w:rPr>
          <w:i/>
          <w:sz w:val="17"/>
          <w:szCs w:val="17"/>
          <w:lang w:val="fr-FR"/>
        </w:rPr>
        <w:t>autorité contenant les documents de brevet publiés par un offi</w:t>
      </w:r>
      <w:r w:rsidR="00A613E5" w:rsidRPr="00F30AF4">
        <w:rPr>
          <w:i/>
          <w:sz w:val="17"/>
          <w:szCs w:val="17"/>
          <w:lang w:val="fr-FR"/>
        </w:rPr>
        <w:t>ce.  L’a</w:t>
      </w:r>
      <w:r w:rsidRPr="00F30AF4">
        <w:rPr>
          <w:i/>
          <w:sz w:val="17"/>
          <w:szCs w:val="17"/>
          <w:lang w:val="fr-FR"/>
        </w:rPr>
        <w:t>nnexe IV est fondée sur la norme ST.36 de l</w:t>
      </w:r>
      <w:r w:rsidR="00E937CE" w:rsidRPr="00F30AF4">
        <w:rPr>
          <w:i/>
          <w:sz w:val="17"/>
          <w:szCs w:val="17"/>
          <w:lang w:val="fr-FR"/>
        </w:rPr>
        <w:t>’</w:t>
      </w:r>
      <w:r w:rsidRPr="00F30AF4">
        <w:rPr>
          <w:i/>
          <w:sz w:val="17"/>
          <w:szCs w:val="17"/>
          <w:lang w:val="fr-FR"/>
        </w:rPr>
        <w:t xml:space="preserve">OMPI, </w:t>
      </w:r>
      <w:r w:rsidR="00E937CE" w:rsidRPr="00F30AF4">
        <w:rPr>
          <w:i/>
          <w:sz w:val="17"/>
          <w:szCs w:val="17"/>
          <w:lang w:val="fr-FR"/>
        </w:rPr>
        <w:t>y compris</w:t>
      </w:r>
      <w:r w:rsidRPr="00F30AF4">
        <w:rPr>
          <w:i/>
          <w:sz w:val="17"/>
          <w:szCs w:val="17"/>
          <w:lang w:val="fr-FR"/>
        </w:rPr>
        <w:t xml:space="preserve"> en ce qui concerne la convention d</w:t>
      </w:r>
      <w:r w:rsidR="00E937CE" w:rsidRPr="00F30AF4">
        <w:rPr>
          <w:i/>
          <w:sz w:val="17"/>
          <w:szCs w:val="17"/>
          <w:lang w:val="fr-FR"/>
        </w:rPr>
        <w:t>’</w:t>
      </w:r>
      <w:r w:rsidRPr="00F30AF4">
        <w:rPr>
          <w:i/>
          <w:sz w:val="17"/>
          <w:szCs w:val="17"/>
          <w:lang w:val="fr-FR"/>
        </w:rPr>
        <w:t>appellation utilisée pour les noms des éléments de données propres à un fichier d</w:t>
      </w:r>
      <w:r w:rsidR="00E937CE" w:rsidRPr="00F30AF4">
        <w:rPr>
          <w:i/>
          <w:sz w:val="17"/>
          <w:szCs w:val="17"/>
          <w:lang w:val="fr-FR"/>
        </w:rPr>
        <w:t>’</w:t>
      </w:r>
      <w:r w:rsidRPr="00F30AF4">
        <w:rPr>
          <w:i/>
          <w:sz w:val="17"/>
          <w:szCs w:val="17"/>
          <w:lang w:val="fr-FR"/>
        </w:rPr>
        <w:t>autori</w:t>
      </w:r>
      <w:r w:rsidR="00A613E5" w:rsidRPr="00F30AF4">
        <w:rPr>
          <w:i/>
          <w:sz w:val="17"/>
          <w:szCs w:val="17"/>
          <w:lang w:val="fr-FR"/>
        </w:rPr>
        <w:t>té.  L’a</w:t>
      </w:r>
      <w:r w:rsidRPr="00F30AF4">
        <w:rPr>
          <w:i/>
          <w:sz w:val="17"/>
          <w:szCs w:val="17"/>
          <w:lang w:val="fr-FR"/>
        </w:rPr>
        <w:t>nnexe IV comprend un appendice qui correspond à un échantillon d</w:t>
      </w:r>
      <w:r w:rsidR="00E937CE" w:rsidRPr="00F30AF4">
        <w:rPr>
          <w:i/>
          <w:sz w:val="17"/>
          <w:szCs w:val="17"/>
          <w:lang w:val="fr-FR"/>
        </w:rPr>
        <w:t>’</w:t>
      </w:r>
      <w:r w:rsidRPr="00F30AF4">
        <w:rPr>
          <w:i/>
          <w:sz w:val="17"/>
          <w:szCs w:val="17"/>
          <w:lang w:val="fr-FR"/>
        </w:rPr>
        <w:t>instance XML d</w:t>
      </w:r>
      <w:r w:rsidR="00E937CE" w:rsidRPr="00F30AF4">
        <w:rPr>
          <w:i/>
          <w:sz w:val="17"/>
          <w:szCs w:val="17"/>
          <w:lang w:val="fr-FR"/>
        </w:rPr>
        <w:t>’</w:t>
      </w:r>
      <w:r w:rsidRPr="00F30AF4">
        <w:rPr>
          <w:i/>
          <w:sz w:val="17"/>
          <w:szCs w:val="17"/>
          <w:lang w:val="fr-FR"/>
        </w:rPr>
        <w:t>un fichier d</w:t>
      </w:r>
      <w:r w:rsidR="00E937CE" w:rsidRPr="00F30AF4">
        <w:rPr>
          <w:i/>
          <w:sz w:val="17"/>
          <w:szCs w:val="17"/>
          <w:lang w:val="fr-FR"/>
        </w:rPr>
        <w:t>’</w:t>
      </w:r>
      <w:r w:rsidRPr="00F30AF4">
        <w:rPr>
          <w:i/>
          <w:sz w:val="17"/>
          <w:szCs w:val="17"/>
          <w:lang w:val="fr-FR"/>
        </w:rPr>
        <w:t>autorité structuré en format XML.</w:t>
      </w:r>
      <w:ins w:id="2507" w:author="Author">
        <w:r w:rsidR="006A3007" w:rsidRPr="00F30AF4">
          <w:rPr>
            <w:i/>
            <w:sz w:val="17"/>
            <w:szCs w:val="17"/>
            <w:lang w:val="fr-FR"/>
          </w:rPr>
          <w:br/>
        </w:r>
        <w:r w:rsidR="006A3007" w:rsidRPr="00F30AF4">
          <w:rPr>
            <w:i/>
            <w:sz w:val="17"/>
            <w:szCs w:val="17"/>
            <w:lang w:val="fr-FR"/>
          </w:rPr>
          <w:br/>
          <w:t xml:space="preserve">La définition de type de document complète peut être téléchargée à l’adresse suivante : </w:t>
        </w:r>
        <w:r w:rsidR="006A3007" w:rsidRPr="00F30AF4">
          <w:rPr>
            <w:i/>
            <w:sz w:val="17"/>
            <w:szCs w:val="17"/>
            <w:lang w:val="fr-FR"/>
          </w:rPr>
          <w:fldChar w:fldCharType="begin"/>
        </w:r>
        <w:r w:rsidR="006A3007" w:rsidRPr="00BF0368">
          <w:rPr>
            <w:i/>
            <w:sz w:val="17"/>
            <w:szCs w:val="17"/>
            <w:lang w:val="fr-FR"/>
            <w:rPrChange w:id="2508" w:author="Author">
              <w:rPr>
                <w:i/>
                <w:sz w:val="17"/>
                <w:szCs w:val="17"/>
              </w:rPr>
            </w:rPrChange>
          </w:rPr>
          <w:instrText>HYPERLINK "</w:instrText>
        </w:r>
        <w:r w:rsidR="006A3007" w:rsidRPr="00BF0368">
          <w:rPr>
            <w:i/>
            <w:lang w:val="fr-FR"/>
            <w:rPrChange w:id="2509" w:author="Author">
              <w:rPr>
                <w:rStyle w:val="TitleCAPSChar"/>
                <w:szCs w:val="17"/>
              </w:rPr>
            </w:rPrChange>
          </w:rPr>
          <w:instrText>https://www.wipo.int/standards/dtd/ST37AuthorityFile_V3-0.dtd</w:instrText>
        </w:r>
        <w:r w:rsidR="006A3007" w:rsidRPr="00BF0368">
          <w:rPr>
            <w:i/>
            <w:sz w:val="17"/>
            <w:szCs w:val="17"/>
            <w:lang w:val="fr-FR"/>
            <w:rPrChange w:id="2510" w:author="Author">
              <w:rPr>
                <w:i/>
                <w:sz w:val="17"/>
                <w:szCs w:val="17"/>
              </w:rPr>
            </w:rPrChange>
          </w:rPr>
          <w:instrText>"</w:instrText>
        </w:r>
      </w:ins>
      <w:r w:rsidR="002C5C94" w:rsidRPr="00F30AF4">
        <w:rPr>
          <w:i/>
          <w:sz w:val="17"/>
          <w:szCs w:val="17"/>
          <w:lang w:val="fr-FR"/>
        </w:rPr>
      </w:r>
      <w:ins w:id="2511" w:author="Author">
        <w:r w:rsidR="006A3007" w:rsidRPr="00F30AF4">
          <w:rPr>
            <w:i/>
            <w:sz w:val="17"/>
            <w:szCs w:val="17"/>
            <w:lang w:val="fr-FR"/>
          </w:rPr>
          <w:fldChar w:fldCharType="separate"/>
        </w:r>
        <w:del w:id="2512" w:author="Author">
          <w:r w:rsidR="006A3007" w:rsidRPr="00BF0368" w:rsidDel="00555B9F">
            <w:rPr>
              <w:rStyle w:val="Hyperlink"/>
              <w:i/>
              <w:sz w:val="17"/>
              <w:szCs w:val="17"/>
              <w:lang w:val="fr-FR"/>
              <w:rPrChange w:id="2513" w:author="Author">
                <w:rPr>
                  <w:rStyle w:val="Hyperlink"/>
                  <w:i/>
                  <w:sz w:val="17"/>
                  <w:szCs w:val="17"/>
                </w:rPr>
              </w:rPrChange>
            </w:rPr>
            <w:delText>https://www.wipo.int/standards/dtd/ST37AuthorityFile_V2-</w:delText>
          </w:r>
          <w:r w:rsidR="006A3007" w:rsidRPr="00BF0368" w:rsidDel="001C160A">
            <w:rPr>
              <w:rStyle w:val="Hyperlink"/>
              <w:i/>
              <w:sz w:val="17"/>
              <w:szCs w:val="17"/>
              <w:lang w:val="fr-FR"/>
              <w:rPrChange w:id="2514" w:author="Author">
                <w:rPr>
                  <w:rStyle w:val="Hyperlink"/>
                  <w:i/>
                  <w:sz w:val="17"/>
                  <w:szCs w:val="17"/>
                </w:rPr>
              </w:rPrChange>
            </w:rPr>
            <w:delText>2</w:delText>
          </w:r>
          <w:r w:rsidR="006A3007" w:rsidRPr="00BF0368" w:rsidDel="00555B9F">
            <w:rPr>
              <w:rStyle w:val="Hyperlink"/>
              <w:i/>
              <w:sz w:val="17"/>
              <w:szCs w:val="17"/>
              <w:lang w:val="fr-FR"/>
              <w:rPrChange w:id="2515" w:author="Author">
                <w:rPr>
                  <w:rStyle w:val="Hyperlink"/>
                  <w:i/>
                  <w:sz w:val="17"/>
                  <w:szCs w:val="17"/>
                </w:rPr>
              </w:rPrChange>
            </w:rPr>
            <w:delText>.dtd</w:delText>
          </w:r>
        </w:del>
        <w:r w:rsidR="006A3007" w:rsidRPr="00F30AF4">
          <w:rPr>
            <w:i/>
            <w:sz w:val="17"/>
            <w:szCs w:val="17"/>
            <w:lang w:val="fr-FR"/>
          </w:rPr>
          <w:fldChar w:fldCharType="end"/>
        </w:r>
        <w:r w:rsidR="00BE3C65" w:rsidRPr="00BE3C65">
          <w:rPr>
            <w:i/>
            <w:sz w:val="17"/>
            <w:szCs w:val="17"/>
            <w:lang w:val="fr-FR"/>
          </w:rPr>
          <w:t xml:space="preserve"> </w:t>
        </w:r>
      </w:ins>
      <w:r w:rsidR="00CA4FA1">
        <w:rPr>
          <w:i/>
          <w:sz w:val="17"/>
          <w:szCs w:val="17"/>
          <w:lang w:val="fr-FR"/>
        </w:rPr>
        <w:br/>
      </w:r>
      <w:ins w:id="2516" w:author="Author">
        <w:r w:rsidR="00BE3C65" w:rsidRPr="00BE3C65">
          <w:rPr>
            <w:i/>
            <w:sz w:val="17"/>
            <w:szCs w:val="17"/>
            <w:lang w:val="fr-FR"/>
          </w:rPr>
          <w:t>https://www.wipo.int/standards/dtd/ST37AuthorityFile_V3-0.dtd</w:t>
        </w:r>
      </w:ins>
    </w:p>
    <w:p w14:paraId="71339568" w14:textId="77777777" w:rsidR="00420205" w:rsidRPr="00F30AF4" w:rsidRDefault="00420205" w:rsidP="005E4058">
      <w:pPr>
        <w:widowControl w:val="0"/>
        <w:kinsoku w:val="0"/>
        <w:ind w:right="14"/>
        <w:jc w:val="center"/>
        <w:rPr>
          <w:rFonts w:eastAsia="Batang"/>
          <w:i/>
          <w:sz w:val="17"/>
          <w:szCs w:val="17"/>
          <w:lang w:val="fr-FR"/>
        </w:rPr>
      </w:pPr>
    </w:p>
    <w:p w14:paraId="33DC08DA"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8080"/>
          <w:sz w:val="17"/>
          <w:szCs w:val="17"/>
          <w:highlight w:val="white"/>
        </w:rPr>
        <w:t>&lt;?xml version='1.0' encoding='UTF-8' ?&gt;</w:t>
      </w:r>
    </w:p>
    <w:p w14:paraId="1B4C5523"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0000FF"/>
          <w:sz w:val="17"/>
          <w:szCs w:val="17"/>
          <w:highlight w:val="white"/>
        </w:rPr>
        <w:t>&lt;!--</w:t>
      </w:r>
      <w:r w:rsidRPr="00BE3C65">
        <w:rPr>
          <w:rFonts w:ascii="Courier New" w:hAnsi="Courier New" w:cs="Courier New"/>
          <w:color w:val="808080"/>
          <w:sz w:val="17"/>
          <w:szCs w:val="17"/>
          <w:highlight w:val="white"/>
        </w:rPr>
        <w:t>Annex IV of WIPO Authority File Standard ST.37, XML Data Type Definition (DTD) for Authority Files</w:t>
      </w:r>
    </w:p>
    <w:p w14:paraId="5A6ACD32"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p>
    <w:p w14:paraId="4E4EDAD1"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This entity may be identified by the PUBLIC identifier:</w:t>
      </w:r>
    </w:p>
    <w:p w14:paraId="422D7418"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w:t>
      </w:r>
    </w:p>
    <w:p w14:paraId="64CB9355"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xml:space="preserve">PUBLIC "-//WIPO//XSD AUTHORITY FILE </w:t>
      </w:r>
      <w:ins w:id="2517" w:author="Author">
        <w:r w:rsidRPr="00BE3C65">
          <w:rPr>
            <w:rFonts w:ascii="Courier New" w:hAnsi="Courier New" w:cs="Courier New"/>
            <w:color w:val="808080"/>
            <w:sz w:val="17"/>
            <w:szCs w:val="17"/>
            <w:highlight w:val="white"/>
            <w:rPrChange w:id="2518" w:author="Author">
              <w:rPr>
                <w:rFonts w:ascii="Consolas" w:hAnsi="Consolas"/>
                <w:color w:val="808080"/>
                <w:highlight w:val="white"/>
              </w:rPr>
            </w:rPrChange>
          </w:rPr>
          <w:t>3</w:t>
        </w:r>
      </w:ins>
      <w:del w:id="2519" w:author="Author">
        <w:r w:rsidRPr="00BE3C65" w:rsidDel="00555B9F">
          <w:rPr>
            <w:rFonts w:ascii="Courier New" w:hAnsi="Courier New" w:cs="Courier New"/>
            <w:color w:val="808080"/>
            <w:sz w:val="17"/>
            <w:szCs w:val="17"/>
            <w:highlight w:val="white"/>
            <w:rPrChange w:id="2520" w:author="Author">
              <w:rPr>
                <w:rFonts w:ascii="Courier New" w:hAnsi="Courier New"/>
                <w:color w:val="808080"/>
              </w:rPr>
            </w:rPrChange>
          </w:rPr>
          <w:delText>2</w:delText>
        </w:r>
      </w:del>
      <w:r w:rsidRPr="00BE3C65">
        <w:rPr>
          <w:rFonts w:ascii="Courier New" w:hAnsi="Courier New" w:cs="Courier New"/>
          <w:color w:val="808080"/>
          <w:sz w:val="17"/>
          <w:szCs w:val="17"/>
          <w:highlight w:val="white"/>
          <w:rPrChange w:id="2521" w:author="Author">
            <w:rPr>
              <w:rFonts w:ascii="Courier New" w:hAnsi="Courier New"/>
              <w:color w:val="808080"/>
            </w:rPr>
          </w:rPrChange>
        </w:rPr>
        <w:t>.</w:t>
      </w:r>
      <w:del w:id="2522" w:author="Author">
        <w:r w:rsidRPr="00BE3C65" w:rsidDel="00D95BEB">
          <w:rPr>
            <w:rFonts w:ascii="Courier New" w:hAnsi="Courier New" w:cs="Courier New"/>
            <w:color w:val="808080"/>
            <w:sz w:val="17"/>
            <w:szCs w:val="17"/>
            <w:highlight w:val="white"/>
            <w:rPrChange w:id="2523" w:author="Author">
              <w:rPr>
                <w:rFonts w:ascii="Consolas" w:hAnsi="Consolas" w:cs="Consolas"/>
                <w:color w:val="808080"/>
                <w:szCs w:val="17"/>
                <w:highlight w:val="white"/>
              </w:rPr>
            </w:rPrChange>
          </w:rPr>
          <w:delText>2</w:delText>
        </w:r>
      </w:del>
      <w:ins w:id="2524" w:author="Author">
        <w:r w:rsidRPr="00BE3C65">
          <w:rPr>
            <w:rFonts w:ascii="Courier New" w:hAnsi="Courier New" w:cs="Courier New"/>
            <w:color w:val="808080"/>
            <w:sz w:val="17"/>
            <w:szCs w:val="17"/>
            <w:highlight w:val="white"/>
            <w:rPrChange w:id="2525" w:author="Author">
              <w:rPr>
                <w:rFonts w:ascii="Consolas" w:hAnsi="Consolas" w:cs="Consolas"/>
                <w:color w:val="808080"/>
                <w:szCs w:val="17"/>
                <w:highlight w:val="white"/>
              </w:rPr>
            </w:rPrChange>
          </w:rPr>
          <w:t>0</w:t>
        </w:r>
      </w:ins>
      <w:r w:rsidRPr="00BE3C65">
        <w:rPr>
          <w:rFonts w:ascii="Courier New" w:hAnsi="Courier New" w:cs="Courier New"/>
          <w:color w:val="808080"/>
          <w:sz w:val="17"/>
          <w:szCs w:val="17"/>
          <w:highlight w:val="white"/>
        </w:rPr>
        <w:t>//EN" "AuthorityFile_</w:t>
      </w:r>
      <w:del w:id="2526" w:author="Author">
        <w:r w:rsidRPr="00BE3C65" w:rsidDel="00D95BEB">
          <w:rPr>
            <w:rFonts w:ascii="Courier New" w:hAnsi="Courier New" w:cs="Courier New"/>
            <w:color w:val="808080"/>
            <w:sz w:val="17"/>
            <w:szCs w:val="17"/>
            <w:highlight w:val="white"/>
          </w:rPr>
          <w:delText>V2</w:delText>
        </w:r>
      </w:del>
      <w:ins w:id="2527" w:author="Author">
        <w:r w:rsidRPr="00BE3C65">
          <w:rPr>
            <w:rFonts w:ascii="Courier New" w:hAnsi="Courier New" w:cs="Courier New"/>
            <w:color w:val="808080"/>
            <w:sz w:val="17"/>
            <w:szCs w:val="17"/>
            <w:highlight w:val="white"/>
          </w:rPr>
          <w:t>V</w:t>
        </w:r>
        <w:r w:rsidRPr="00BE3C65">
          <w:rPr>
            <w:rFonts w:ascii="Courier New" w:hAnsi="Courier New" w:cs="Courier New"/>
            <w:color w:val="808080"/>
            <w:sz w:val="17"/>
            <w:szCs w:val="17"/>
            <w:highlight w:val="white"/>
            <w:rPrChange w:id="2528" w:author="Author">
              <w:rPr>
                <w:rFonts w:ascii="Consolas" w:hAnsi="Consolas"/>
                <w:color w:val="808080"/>
                <w:highlight w:val="white"/>
              </w:rPr>
            </w:rPrChange>
          </w:rPr>
          <w:t>3</w:t>
        </w:r>
      </w:ins>
      <w:r w:rsidRPr="00BE3C65">
        <w:rPr>
          <w:rFonts w:ascii="Courier New" w:hAnsi="Courier New" w:cs="Courier New"/>
          <w:color w:val="808080"/>
          <w:sz w:val="17"/>
          <w:szCs w:val="17"/>
          <w:highlight w:val="white"/>
        </w:rPr>
        <w:t>_</w:t>
      </w:r>
      <w:del w:id="2529" w:author="Author">
        <w:r w:rsidRPr="00BE3C65">
          <w:rPr>
            <w:rFonts w:ascii="Courier New" w:hAnsi="Courier New" w:cs="Courier New"/>
            <w:color w:val="808080"/>
            <w:sz w:val="17"/>
            <w:szCs w:val="17"/>
            <w:highlight w:val="white"/>
          </w:rPr>
          <w:delText>2</w:delText>
        </w:r>
      </w:del>
      <w:ins w:id="2530" w:author="Author">
        <w:r w:rsidRPr="00BE3C65">
          <w:rPr>
            <w:rFonts w:ascii="Courier New" w:hAnsi="Courier New" w:cs="Courier New"/>
            <w:color w:val="808080"/>
            <w:sz w:val="17"/>
            <w:szCs w:val="17"/>
            <w:highlight w:val="white"/>
          </w:rPr>
          <w:t>0</w:t>
        </w:r>
      </w:ins>
      <w:r w:rsidRPr="00BE3C65">
        <w:rPr>
          <w:rFonts w:ascii="Courier New" w:hAnsi="Courier New" w:cs="Courier New"/>
          <w:color w:val="808080"/>
          <w:sz w:val="17"/>
          <w:szCs w:val="17"/>
          <w:highlight w:val="white"/>
        </w:rPr>
        <w:t>.dtd"</w:t>
      </w:r>
    </w:p>
    <w:p w14:paraId="70E0232E" w14:textId="77777777" w:rsidR="00BE3C65" w:rsidRPr="00BE3C65" w:rsidRDefault="00BE3C65" w:rsidP="00BE3C65">
      <w:pPr>
        <w:autoSpaceDE w:val="0"/>
        <w:autoSpaceDN w:val="0"/>
        <w:adjustRightInd w:val="0"/>
        <w:rPr>
          <w:del w:id="2531" w:author="Author"/>
          <w:rFonts w:ascii="Courier New" w:hAnsi="Courier New" w:cs="Courier New"/>
          <w:color w:val="808080"/>
          <w:sz w:val="17"/>
          <w:szCs w:val="17"/>
          <w:highlight w:val="white"/>
        </w:rPr>
      </w:pPr>
      <w:del w:id="2532" w:author="Author">
        <w:r w:rsidRPr="00BE3C65">
          <w:rPr>
            <w:rFonts w:ascii="Courier New" w:hAnsi="Courier New" w:cs="Courier New"/>
            <w:color w:val="808080"/>
            <w:sz w:val="17"/>
            <w:szCs w:val="17"/>
            <w:highlight w:val="white"/>
          </w:rPr>
          <w:delText>*******************************************************************************************</w:delText>
        </w:r>
      </w:del>
    </w:p>
    <w:p w14:paraId="61B28CDA" w14:textId="77777777" w:rsidR="00BE3C65" w:rsidRPr="00BE3C65" w:rsidRDefault="00BE3C65" w:rsidP="00BE3C65">
      <w:pPr>
        <w:autoSpaceDE w:val="0"/>
        <w:autoSpaceDN w:val="0"/>
        <w:adjustRightInd w:val="0"/>
        <w:rPr>
          <w:del w:id="2533" w:author="Author"/>
          <w:rFonts w:ascii="Courier New" w:hAnsi="Courier New" w:cs="Courier New"/>
          <w:color w:val="808080"/>
          <w:sz w:val="17"/>
          <w:szCs w:val="17"/>
          <w:highlight w:val="white"/>
        </w:rPr>
      </w:pPr>
    </w:p>
    <w:p w14:paraId="19D26BD4" w14:textId="77777777" w:rsidR="00BE3C65" w:rsidRPr="00BE3C65" w:rsidRDefault="00BE3C65" w:rsidP="00BE3C65">
      <w:pPr>
        <w:autoSpaceDE w:val="0"/>
        <w:autoSpaceDN w:val="0"/>
        <w:adjustRightInd w:val="0"/>
        <w:rPr>
          <w:ins w:id="2534" w:author="Author"/>
          <w:rFonts w:ascii="Courier New" w:hAnsi="Courier New" w:cs="Courier New"/>
          <w:color w:val="808080"/>
          <w:sz w:val="17"/>
          <w:szCs w:val="17"/>
          <w:highlight w:val="white"/>
          <w:rPrChange w:id="2535" w:author="Author">
            <w:rPr>
              <w:ins w:id="2536" w:author="Author"/>
              <w:rFonts w:ascii="Consolas" w:hAnsi="Consolas" w:cs="Consolas"/>
              <w:color w:val="808080"/>
              <w:szCs w:val="17"/>
              <w:highlight w:val="white"/>
            </w:rPr>
          </w:rPrChange>
        </w:rPr>
      </w:pPr>
      <w:del w:id="2537" w:author="Author">
        <w:r w:rsidRPr="00BE3C65">
          <w:rPr>
            <w:rFonts w:ascii="Courier New" w:hAnsi="Courier New" w:cs="Courier New"/>
            <w:color w:val="808080"/>
            <w:sz w:val="17"/>
            <w:szCs w:val="17"/>
            <w:highlight w:val="white"/>
          </w:rPr>
          <w:delText>**</w:delText>
        </w:r>
      </w:del>
      <w:ins w:id="2538" w:author="Author">
        <w:r w:rsidRPr="00BE3C65">
          <w:rPr>
            <w:rFonts w:ascii="Courier New" w:hAnsi="Courier New" w:cs="Courier New"/>
            <w:color w:val="808080"/>
            <w:sz w:val="17"/>
            <w:szCs w:val="17"/>
            <w:highlight w:val="white"/>
            <w:rPrChange w:id="2539" w:author="Author">
              <w:rPr>
                <w:rFonts w:ascii="Consolas" w:hAnsi="Consolas" w:cs="Consolas"/>
                <w:color w:val="808080"/>
                <w:szCs w:val="17"/>
                <w:highlight w:val="white"/>
              </w:rPr>
            </w:rPrChange>
          </w:rPr>
          <w:t>*************************************************************************************</w:t>
        </w:r>
      </w:ins>
    </w:p>
    <w:p w14:paraId="387F5552" w14:textId="77777777" w:rsidR="00BE3C65" w:rsidRPr="00BE3C65" w:rsidRDefault="00BE3C65" w:rsidP="00BE3C65">
      <w:pPr>
        <w:autoSpaceDE w:val="0"/>
        <w:autoSpaceDN w:val="0"/>
        <w:adjustRightInd w:val="0"/>
        <w:rPr>
          <w:ins w:id="2540" w:author="Author"/>
          <w:rFonts w:ascii="Courier New" w:hAnsi="Courier New" w:cs="Courier New"/>
          <w:color w:val="808080"/>
          <w:sz w:val="17"/>
          <w:szCs w:val="17"/>
          <w:highlight w:val="white"/>
          <w:rPrChange w:id="2541" w:author="Author">
            <w:rPr>
              <w:ins w:id="2542" w:author="Author"/>
              <w:rFonts w:ascii="Consolas" w:hAnsi="Consolas" w:cs="Consolas"/>
              <w:color w:val="808080"/>
              <w:szCs w:val="17"/>
              <w:highlight w:val="white"/>
            </w:rPr>
          </w:rPrChange>
        </w:rPr>
      </w:pPr>
      <w:ins w:id="2543" w:author="Author">
        <w:r w:rsidRPr="00BE3C65">
          <w:rPr>
            <w:rFonts w:ascii="Courier New" w:hAnsi="Courier New" w:cs="Courier New"/>
            <w:color w:val="808080"/>
            <w:sz w:val="17"/>
            <w:szCs w:val="17"/>
            <w:highlight w:val="white"/>
            <w:rPrChange w:id="2544" w:author="Author">
              <w:rPr>
                <w:rFonts w:ascii="Consolas" w:hAnsi="Consolas" w:cs="Consolas"/>
                <w:color w:val="808080"/>
                <w:szCs w:val="17"/>
                <w:highlight w:val="white"/>
              </w:rPr>
            </w:rPrChange>
          </w:rPr>
          <w:t>* 2025-</w:t>
        </w:r>
        <w:r w:rsidRPr="00BE3C65">
          <w:rPr>
            <w:rFonts w:ascii="Courier New" w:hAnsi="Courier New" w:cs="Courier New"/>
            <w:color w:val="808080"/>
            <w:sz w:val="17"/>
            <w:szCs w:val="17"/>
            <w:highlight w:val="white"/>
          </w:rPr>
          <w:t>11</w:t>
        </w:r>
        <w:r w:rsidRPr="00BE3C65">
          <w:rPr>
            <w:rFonts w:ascii="Courier New" w:hAnsi="Courier New" w:cs="Courier New"/>
            <w:color w:val="808080"/>
            <w:sz w:val="17"/>
            <w:szCs w:val="17"/>
            <w:highlight w:val="white"/>
            <w:rPrChange w:id="2545" w:author="Author">
              <w:rPr>
                <w:rFonts w:ascii="Consolas" w:hAnsi="Consolas" w:cs="Consolas"/>
                <w:color w:val="808080"/>
                <w:szCs w:val="17"/>
                <w:highlight w:val="white"/>
              </w:rPr>
            </w:rPrChange>
          </w:rPr>
          <w:t>-</w:t>
        </w:r>
        <w:r w:rsidRPr="00BE3C65">
          <w:rPr>
            <w:rFonts w:ascii="Courier New" w:hAnsi="Courier New" w:cs="Courier New"/>
            <w:color w:val="808080"/>
            <w:sz w:val="17"/>
            <w:szCs w:val="17"/>
            <w:highlight w:val="white"/>
          </w:rPr>
          <w:t>14</w:t>
        </w:r>
        <w:r w:rsidRPr="00BE3C65">
          <w:rPr>
            <w:rFonts w:ascii="Courier New" w:hAnsi="Courier New" w:cs="Courier New"/>
            <w:color w:val="808080"/>
            <w:sz w:val="17"/>
            <w:szCs w:val="17"/>
            <w:highlight w:val="white"/>
            <w:rPrChange w:id="2546" w:author="Author">
              <w:rPr>
                <w:rFonts w:ascii="Consolas" w:hAnsi="Consolas" w:cs="Consolas"/>
                <w:color w:val="808080"/>
                <w:szCs w:val="17"/>
                <w:highlight w:val="white"/>
              </w:rPr>
            </w:rPrChange>
          </w:rPr>
          <w:t xml:space="preserve">: </w:t>
        </w:r>
      </w:ins>
    </w:p>
    <w:p w14:paraId="07F8F233" w14:textId="77777777" w:rsidR="00BE3C65" w:rsidRPr="00BE3C65" w:rsidRDefault="00BE3C65" w:rsidP="00BE3C65">
      <w:pPr>
        <w:autoSpaceDE w:val="0"/>
        <w:autoSpaceDN w:val="0"/>
        <w:adjustRightInd w:val="0"/>
        <w:rPr>
          <w:ins w:id="2547" w:author="Author"/>
          <w:rFonts w:ascii="Courier New" w:hAnsi="Courier New" w:cs="Courier New"/>
          <w:color w:val="808080"/>
          <w:sz w:val="17"/>
          <w:szCs w:val="17"/>
          <w:highlight w:val="white"/>
          <w:rPrChange w:id="2548" w:author="Author">
            <w:rPr>
              <w:ins w:id="2549" w:author="Author"/>
              <w:rFonts w:ascii="Consolas" w:hAnsi="Consolas" w:cs="Consolas"/>
              <w:color w:val="808080"/>
              <w:szCs w:val="17"/>
              <w:highlight w:val="white"/>
            </w:rPr>
          </w:rPrChange>
        </w:rPr>
      </w:pPr>
      <w:ins w:id="2550" w:author="Author">
        <w:r w:rsidRPr="00BE3C65">
          <w:rPr>
            <w:rFonts w:ascii="Courier New" w:hAnsi="Courier New" w:cs="Courier New"/>
            <w:color w:val="808080"/>
            <w:sz w:val="17"/>
            <w:szCs w:val="17"/>
            <w:highlight w:val="white"/>
            <w:rPrChange w:id="2551" w:author="Author">
              <w:rPr>
                <w:rFonts w:ascii="Consolas" w:hAnsi="Consolas" w:cs="Consolas"/>
                <w:color w:val="808080"/>
                <w:szCs w:val="17"/>
                <w:highlight w:val="white"/>
              </w:rPr>
            </w:rPrChange>
          </w:rPr>
          <w:t>(i) Update not-searchable-code to be a fixed value of "N"</w:t>
        </w:r>
      </w:ins>
    </w:p>
    <w:p w14:paraId="747045F9" w14:textId="77777777" w:rsidR="00BE3C65" w:rsidRPr="00BE3C65" w:rsidRDefault="00BE3C65" w:rsidP="00BE3C65">
      <w:pPr>
        <w:autoSpaceDE w:val="0"/>
        <w:autoSpaceDN w:val="0"/>
        <w:adjustRightInd w:val="0"/>
        <w:rPr>
          <w:ins w:id="2552" w:author="Author"/>
          <w:rFonts w:ascii="Courier New" w:hAnsi="Courier New" w:cs="Courier New"/>
          <w:color w:val="808080"/>
          <w:sz w:val="17"/>
          <w:szCs w:val="17"/>
          <w:highlight w:val="white"/>
          <w:rPrChange w:id="2553" w:author="Author">
            <w:rPr>
              <w:ins w:id="2554" w:author="Author"/>
              <w:rFonts w:ascii="Consolas" w:hAnsi="Consolas" w:cs="Consolas"/>
              <w:color w:val="808080"/>
              <w:szCs w:val="17"/>
              <w:highlight w:val="white"/>
            </w:rPr>
          </w:rPrChange>
        </w:rPr>
      </w:pPr>
      <w:ins w:id="2555" w:author="Author">
        <w:r w:rsidRPr="00BE3C65">
          <w:rPr>
            <w:rFonts w:ascii="Courier New" w:hAnsi="Courier New" w:cs="Courier New"/>
            <w:color w:val="808080"/>
            <w:sz w:val="17"/>
            <w:szCs w:val="17"/>
            <w:highlight w:val="white"/>
            <w:rPrChange w:id="2556" w:author="Author">
              <w:rPr>
                <w:rFonts w:ascii="Consolas" w:hAnsi="Consolas" w:cs="Consolas"/>
                <w:color w:val="808080"/>
                <w:szCs w:val="17"/>
                <w:highlight w:val="white"/>
              </w:rPr>
            </w:rPrChange>
          </w:rPr>
          <w:t>(ii) For priority-claims: kind should be removed from here and application number made optional so that it matches the Schema</w:t>
        </w:r>
      </w:ins>
    </w:p>
    <w:p w14:paraId="12394B2F" w14:textId="77777777" w:rsidR="00BE3C65" w:rsidRPr="00BE3C65" w:rsidRDefault="00BE3C65" w:rsidP="00BE3C65">
      <w:pPr>
        <w:autoSpaceDE w:val="0"/>
        <w:autoSpaceDN w:val="0"/>
        <w:adjustRightInd w:val="0"/>
        <w:rPr>
          <w:ins w:id="2557" w:author="Author"/>
          <w:rFonts w:ascii="Courier New" w:hAnsi="Courier New" w:cs="Courier New"/>
          <w:color w:val="808080"/>
          <w:sz w:val="17"/>
          <w:szCs w:val="17"/>
          <w:highlight w:val="white"/>
          <w:rPrChange w:id="2558" w:author="Author">
            <w:rPr>
              <w:ins w:id="2559" w:author="Author"/>
              <w:rFonts w:ascii="Consolas" w:hAnsi="Consolas" w:cs="Consolas"/>
              <w:color w:val="808080"/>
              <w:szCs w:val="17"/>
              <w:highlight w:val="white"/>
            </w:rPr>
          </w:rPrChange>
        </w:rPr>
      </w:pPr>
      <w:ins w:id="2560" w:author="Author">
        <w:r w:rsidRPr="00BE3C65">
          <w:rPr>
            <w:rFonts w:ascii="Courier New" w:hAnsi="Courier New" w:cs="Courier New"/>
            <w:color w:val="808080"/>
            <w:sz w:val="17"/>
            <w:szCs w:val="17"/>
            <w:highlight w:val="white"/>
            <w:rPrChange w:id="2561" w:author="Author">
              <w:rPr>
                <w:rFonts w:ascii="Consolas" w:hAnsi="Consolas" w:cs="Consolas"/>
                <w:color w:val="808080"/>
                <w:szCs w:val="17"/>
                <w:highlight w:val="white"/>
              </w:rPr>
            </w:rPrChange>
          </w:rPr>
          <w:t>(iii) Remove reference to priority-claim-kind</w:t>
        </w:r>
      </w:ins>
    </w:p>
    <w:p w14:paraId="3B0608F1" w14:textId="77777777" w:rsidR="00BE3C65" w:rsidRPr="00BE3C65" w:rsidRDefault="00BE3C65" w:rsidP="00BE3C65">
      <w:pPr>
        <w:autoSpaceDE w:val="0"/>
        <w:autoSpaceDN w:val="0"/>
        <w:adjustRightInd w:val="0"/>
        <w:rPr>
          <w:ins w:id="2562" w:author="Author"/>
          <w:rFonts w:ascii="Courier New" w:hAnsi="Courier New" w:cs="Courier New"/>
          <w:color w:val="808080"/>
          <w:sz w:val="17"/>
          <w:szCs w:val="17"/>
          <w:highlight w:val="white"/>
        </w:rPr>
      </w:pPr>
      <w:ins w:id="2563" w:author="Author">
        <w:r w:rsidRPr="00BE3C65">
          <w:rPr>
            <w:rFonts w:ascii="Courier New" w:hAnsi="Courier New" w:cs="Courier New"/>
            <w:color w:val="808080"/>
            <w:sz w:val="17"/>
            <w:szCs w:val="17"/>
            <w:highlight w:val="white"/>
            <w:rPrChange w:id="2564" w:author="Author">
              <w:rPr>
                <w:rFonts w:ascii="Consolas" w:hAnsi="Consolas" w:cs="Consolas"/>
                <w:color w:val="808080"/>
                <w:szCs w:val="17"/>
                <w:highlight w:val="white"/>
              </w:rPr>
            </w:rPrChange>
          </w:rPr>
          <w:t>(</w:t>
        </w:r>
        <w:r w:rsidRPr="00BE3C65">
          <w:rPr>
            <w:rFonts w:ascii="Courier New" w:hAnsi="Courier New" w:cs="Courier New"/>
            <w:color w:val="808080"/>
            <w:sz w:val="17"/>
            <w:szCs w:val="17"/>
            <w:highlight w:val="white"/>
          </w:rPr>
          <w:t>i</w:t>
        </w:r>
        <w:r w:rsidRPr="00BE3C65">
          <w:rPr>
            <w:rFonts w:ascii="Courier New" w:hAnsi="Courier New" w:cs="Courier New"/>
            <w:color w:val="808080"/>
            <w:sz w:val="17"/>
            <w:szCs w:val="17"/>
            <w:highlight w:val="white"/>
            <w:rPrChange w:id="2565" w:author="Author">
              <w:rPr>
                <w:rFonts w:ascii="Consolas" w:hAnsi="Consolas" w:cs="Consolas"/>
                <w:color w:val="808080"/>
                <w:szCs w:val="17"/>
                <w:highlight w:val="white"/>
              </w:rPr>
            </w:rPrChange>
          </w:rPr>
          <w:t>v) For publication-number-range, start-date and end-date added</w:t>
        </w:r>
      </w:ins>
    </w:p>
    <w:p w14:paraId="7191C83C" w14:textId="77777777" w:rsidR="00BE3C65" w:rsidRPr="00BF0368" w:rsidRDefault="00BE3C65" w:rsidP="00BE3C65">
      <w:pPr>
        <w:autoSpaceDE w:val="0"/>
        <w:autoSpaceDN w:val="0"/>
        <w:adjustRightInd w:val="0"/>
        <w:rPr>
          <w:ins w:id="2566" w:author="Author"/>
          <w:rFonts w:ascii="Courier New" w:hAnsi="Courier New" w:cs="Courier New"/>
          <w:color w:val="808080"/>
          <w:sz w:val="17"/>
          <w:szCs w:val="17"/>
          <w:highlight w:val="white"/>
          <w:rPrChange w:id="2567" w:author="Author">
            <w:rPr>
              <w:ins w:id="2568" w:author="Author"/>
              <w:rFonts w:ascii="Consolas" w:hAnsi="Consolas" w:cs="Consolas"/>
              <w:color w:val="808080"/>
              <w:szCs w:val="17"/>
              <w:highlight w:val="white"/>
            </w:rPr>
          </w:rPrChange>
        </w:rPr>
      </w:pPr>
      <w:ins w:id="2569" w:author="Author">
        <w:r w:rsidRPr="00BE3C65">
          <w:rPr>
            <w:rFonts w:ascii="Courier New" w:hAnsi="Courier New" w:cs="Courier New"/>
            <w:color w:val="808080"/>
            <w:sz w:val="17"/>
            <w:szCs w:val="17"/>
            <w:highlight w:val="white"/>
          </w:rPr>
          <w:t>(iv) Corrected document-kind-code-definition to remove cardinality as each kind should only have one document-kind-code-description</w:t>
        </w:r>
      </w:ins>
    </w:p>
    <w:p w14:paraId="00BB98F7" w14:textId="77777777" w:rsidR="00BE3C65" w:rsidRPr="00BE3C65" w:rsidRDefault="00BE3C65" w:rsidP="00BE3C65">
      <w:pPr>
        <w:autoSpaceDE w:val="0"/>
        <w:autoSpaceDN w:val="0"/>
        <w:adjustRightInd w:val="0"/>
        <w:rPr>
          <w:ins w:id="2570" w:author="Author"/>
          <w:rFonts w:ascii="Courier New" w:hAnsi="Courier New" w:cs="Courier New"/>
          <w:color w:val="808080"/>
          <w:sz w:val="17"/>
          <w:szCs w:val="17"/>
          <w:highlight w:val="white"/>
          <w:rPrChange w:id="2571" w:author="Author">
            <w:rPr>
              <w:ins w:id="2572" w:author="Author"/>
              <w:rFonts w:ascii="Consolas" w:hAnsi="Consolas" w:cs="Consolas"/>
              <w:color w:val="808080"/>
              <w:szCs w:val="17"/>
              <w:highlight w:val="white"/>
            </w:rPr>
          </w:rPrChange>
        </w:rPr>
      </w:pPr>
      <w:ins w:id="2573" w:author="Author">
        <w:r w:rsidRPr="00BE3C65">
          <w:rPr>
            <w:rFonts w:ascii="Courier New" w:hAnsi="Courier New" w:cs="Courier New"/>
            <w:color w:val="808080"/>
            <w:sz w:val="17"/>
            <w:szCs w:val="17"/>
            <w:highlight w:val="white"/>
            <w:rPrChange w:id="2574" w:author="Author">
              <w:rPr>
                <w:rFonts w:ascii="Consolas" w:hAnsi="Consolas" w:cs="Consolas"/>
                <w:color w:val="808080"/>
                <w:szCs w:val="17"/>
                <w:highlight w:val="white"/>
              </w:rPr>
            </w:rPrChange>
          </w:rPr>
          <w:t>*</w:t>
        </w:r>
      </w:ins>
    </w:p>
    <w:p w14:paraId="37E7F640"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Change w:id="2575" w:author="Author">
            <w:rPr>
              <w:rFonts w:ascii="Courier New" w:hAnsi="Courier New"/>
              <w:color w:val="000000"/>
            </w:rPr>
          </w:rPrChange>
        </w:rPr>
      </w:pPr>
      <w:ins w:id="2576" w:author="Author">
        <w:r w:rsidRPr="00BE3C65">
          <w:rPr>
            <w:rFonts w:ascii="Courier New" w:hAnsi="Courier New" w:cs="Courier New"/>
            <w:color w:val="808080"/>
            <w:sz w:val="17"/>
            <w:szCs w:val="17"/>
            <w:highlight w:val="white"/>
            <w:rPrChange w:id="2577" w:author="Author">
              <w:rPr>
                <w:rFonts w:ascii="Consolas" w:hAnsi="Consolas" w:cs="Consolas"/>
                <w:color w:val="808080"/>
                <w:szCs w:val="17"/>
                <w:highlight w:val="white"/>
              </w:rPr>
            </w:rPrChange>
          </w:rPr>
          <w:t>*</w:t>
        </w:r>
      </w:ins>
      <w:r w:rsidRPr="00BE3C65">
        <w:rPr>
          <w:rFonts w:ascii="Courier New" w:hAnsi="Courier New" w:cs="Courier New"/>
          <w:color w:val="808080"/>
          <w:sz w:val="17"/>
          <w:szCs w:val="17"/>
          <w:highlight w:val="white"/>
        </w:rPr>
        <w:t xml:space="preserve"> 2021-08-24: Revision of the main body, annexes and appendixes of ST.37 approved by the</w:t>
      </w:r>
      <w:r w:rsidRPr="00BE3C65">
        <w:rPr>
          <w:rFonts w:ascii="Courier New" w:hAnsi="Courier New" w:cs="Courier New"/>
          <w:color w:val="808080"/>
          <w:sz w:val="17"/>
          <w:szCs w:val="17"/>
          <w:highlight w:val="white"/>
          <w:rPrChange w:id="2578" w:author="Author">
            <w:rPr>
              <w:rFonts w:ascii="Courier New" w:hAnsi="Courier New"/>
              <w:color w:val="000000"/>
            </w:rPr>
          </w:rPrChange>
        </w:rPr>
        <w:t xml:space="preserve"> </w:t>
      </w:r>
      <w:r w:rsidRPr="00BE3C65">
        <w:rPr>
          <w:rFonts w:ascii="Courier New" w:hAnsi="Courier New" w:cs="Courier New"/>
          <w:color w:val="808080"/>
          <w:sz w:val="17"/>
          <w:szCs w:val="17"/>
          <w:highlight w:val="white"/>
        </w:rPr>
        <w:t>Committee on WIPO Standards (CWS) at its ninth session comprising:</w:t>
      </w:r>
    </w:p>
    <w:p w14:paraId="58DEC9C5"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(i) added elements: &lt;searchable-abstract-code?&gt;, &lt;searchable-description-code?&gt;, &lt;searchable-claims-code?&gt;</w:t>
      </w:r>
    </w:p>
    <w:p w14:paraId="75EF6BAC"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(ii) added attributes @code to be used with &lt;not-searchable-indicator&gt;, referenced by elements listed in (i)</w:t>
      </w:r>
    </w:p>
    <w:p w14:paraId="7D028EE8"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(iii) added element &lt;searchable</w:t>
      </w:r>
      <w:r w:rsidRPr="00BE3C65">
        <w:rPr>
          <w:rFonts w:ascii="Courier New" w:hAnsi="Courier New" w:cs="Courier New"/>
          <w:snapToGrid w:val="0"/>
          <w:color w:val="000000"/>
          <w:w w:val="0"/>
          <w:sz w:val="17"/>
          <w:szCs w:val="17"/>
          <w:u w:color="000000"/>
          <w:bdr w:val="none" w:sz="0" w:space="0" w:color="000000"/>
          <w:shd w:val="clear" w:color="000000" w:fill="000000"/>
          <w:lang w:eastAsia="x-none" w:bidi="x-none"/>
          <w:rPrChange w:id="2579" w:author="Author">
            <w:rPr>
              <w:rFonts w:ascii="Times New Roman" w:hAnsi="Times New Roman" w:cs="Times New Roman"/>
              <w:snapToGrid w:val="0"/>
              <w:color w:val="000000"/>
              <w:w w:val="0"/>
              <w:sz w:val="0"/>
              <w:szCs w:val="0"/>
              <w:u w:color="000000"/>
              <w:bdr w:val="none" w:sz="0" w:space="0" w:color="000000"/>
              <w:shd w:val="clear" w:color="000000" w:fill="000000"/>
              <w:lang w:val="x-none" w:eastAsia="x-none" w:bidi="x-none"/>
            </w:rPr>
          </w:rPrChange>
        </w:rPr>
        <w:t>searchable</w:t>
      </w:r>
      <w:r w:rsidRPr="00BE3C65">
        <w:rPr>
          <w:rFonts w:ascii="Courier New" w:hAnsi="Courier New" w:cs="Courier New"/>
          <w:color w:val="808080"/>
          <w:sz w:val="17"/>
          <w:szCs w:val="17"/>
          <w:highlight w:val="white"/>
        </w:rPr>
        <w:t>-language-code&gt;, referenced by the elements listed in (i)</w:t>
      </w:r>
    </w:p>
    <w:p w14:paraId="663149FF"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(iii) changed values of grouped-af-indicator to 'true' and 'false' which are true boolean values</w:t>
      </w:r>
    </w:p>
    <w:p w14:paraId="0BF0B540"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w:t>
      </w:r>
      <w:ins w:id="2580" w:author="Author">
        <w:r w:rsidRPr="00BE3C65">
          <w:rPr>
            <w:rFonts w:ascii="Courier New" w:hAnsi="Courier New" w:cs="Courier New"/>
            <w:color w:val="808080"/>
            <w:sz w:val="17"/>
            <w:szCs w:val="17"/>
            <w:highlight w:val="white"/>
            <w:rPrChange w:id="2581" w:author="Author">
              <w:rPr>
                <w:rFonts w:ascii="Consolas" w:hAnsi="Consolas" w:cs="Consolas"/>
                <w:color w:val="808080"/>
                <w:szCs w:val="17"/>
                <w:highlight w:val="white"/>
              </w:rPr>
            </w:rPrChange>
          </w:rPr>
          <w:t xml:space="preserve"> </w:t>
        </w:r>
      </w:ins>
    </w:p>
    <w:p w14:paraId="2C660429"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xml:space="preserve">* 2019-07-02: Revision of Annex IV was approved by the Committee on WIPO Standards (CWS) at its seventh session comprising: </w:t>
      </w:r>
    </w:p>
    <w:p w14:paraId="60BA5D4D"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xml:space="preserve">* (i) group-category renamed grouped-af-indicator and is now a list of </w:t>
      </w:r>
      <w:ins w:id="2582" w:author="Author">
        <w:r w:rsidRPr="00BE3C65">
          <w:rPr>
            <w:rFonts w:ascii="Courier New" w:hAnsi="Courier New" w:cs="Courier New"/>
            <w:color w:val="808080"/>
            <w:sz w:val="17"/>
            <w:szCs w:val="17"/>
            <w:highlight w:val="white"/>
            <w:rPrChange w:id="2583" w:author="Author">
              <w:rPr>
                <w:rFonts w:ascii="Consolas" w:hAnsi="Consolas" w:cs="Consolas"/>
                <w:color w:val="808080"/>
                <w:szCs w:val="17"/>
                <w:highlight w:val="white"/>
              </w:rPr>
            </w:rPrChange>
          </w:rPr>
          <w:t xml:space="preserve">boolean </w:t>
        </w:r>
      </w:ins>
      <w:r w:rsidRPr="00BE3C65">
        <w:rPr>
          <w:rFonts w:ascii="Courier New" w:hAnsi="Courier New" w:cs="Courier New"/>
          <w:color w:val="808080"/>
          <w:sz w:val="17"/>
          <w:szCs w:val="17"/>
          <w:highlight w:val="white"/>
        </w:rPr>
        <w:t>values 'yes' and 'no'</w:t>
      </w:r>
    </w:p>
    <w:p w14:paraId="689A4CF4"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(ii) backup-category renamed update-af-category</w:t>
      </w:r>
    </w:p>
    <w:p w14:paraId="028721C2"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(iii) additional-comment renamed comment-text</w:t>
      </w:r>
    </w:p>
    <w:p w14:paraId="1526BF49"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w:t>
      </w:r>
    </w:p>
    <w:p w14:paraId="0A8502A8"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2018-10-19: Revision of Annex IV was approved by the Committee on WIPO Standards (CWS) at its sixth session.</w:t>
      </w:r>
    </w:p>
    <w:p w14:paraId="2BC394D0" w14:textId="77777777" w:rsidR="00BE3C65" w:rsidRPr="00BE3C65" w:rsidRDefault="00BE3C65" w:rsidP="00BE3C65">
      <w:pPr>
        <w:autoSpaceDE w:val="0"/>
        <w:autoSpaceDN w:val="0"/>
        <w:adjustRightInd w:val="0"/>
        <w:rPr>
          <w:ins w:id="2584" w:author="Author"/>
          <w:rFonts w:ascii="Courier New" w:hAnsi="Courier New" w:cs="Courier New"/>
          <w:color w:val="808080"/>
          <w:sz w:val="17"/>
          <w:szCs w:val="17"/>
          <w:highlight w:val="white"/>
          <w:rPrChange w:id="2585" w:author="Author">
            <w:rPr>
              <w:ins w:id="2586" w:author="Author"/>
              <w:rFonts w:ascii="Consolas" w:hAnsi="Consolas" w:cs="Consolas"/>
              <w:color w:val="808080"/>
              <w:szCs w:val="17"/>
              <w:highlight w:val="white"/>
            </w:rPr>
          </w:rPrChange>
        </w:rPr>
      </w:pPr>
      <w:r w:rsidRPr="00BE3C65">
        <w:rPr>
          <w:rFonts w:ascii="Courier New" w:hAnsi="Courier New" w:cs="Courier New"/>
          <w:color w:val="808080"/>
          <w:sz w:val="17"/>
          <w:szCs w:val="17"/>
          <w:highlight w:val="white"/>
        </w:rPr>
        <w:t xml:space="preserve">* </w:t>
      </w:r>
    </w:p>
    <w:p w14:paraId="0930C8BB"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w:t>
      </w:r>
    </w:p>
    <w:p w14:paraId="2F916741"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p>
    <w:p w14:paraId="783300BA"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PUBLIC DTD URL</w:t>
      </w:r>
    </w:p>
    <w:p w14:paraId="57AFD0C9"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p>
    <w:p w14:paraId="0EE99A8C"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http://www.wipo.int/standards/dtd/ST37PatentAuthorityFile_V</w:t>
      </w:r>
      <w:ins w:id="2587" w:author="Author">
        <w:r w:rsidRPr="00BE3C65">
          <w:rPr>
            <w:rFonts w:ascii="Courier New" w:hAnsi="Courier New" w:cs="Courier New"/>
            <w:color w:val="808080"/>
            <w:sz w:val="17"/>
            <w:szCs w:val="17"/>
            <w:highlight w:val="white"/>
            <w:rPrChange w:id="2588" w:author="Author">
              <w:rPr>
                <w:rFonts w:ascii="Consolas" w:hAnsi="Consolas"/>
                <w:color w:val="808080"/>
                <w:highlight w:val="white"/>
              </w:rPr>
            </w:rPrChange>
          </w:rPr>
          <w:t>3</w:t>
        </w:r>
      </w:ins>
      <w:del w:id="2589" w:author="Author">
        <w:r w:rsidRPr="00BE3C65" w:rsidDel="003D6935">
          <w:rPr>
            <w:rFonts w:ascii="Courier New" w:hAnsi="Courier New" w:cs="Courier New"/>
            <w:color w:val="808080"/>
            <w:sz w:val="17"/>
            <w:szCs w:val="17"/>
            <w:highlight w:val="white"/>
          </w:rPr>
          <w:delText>2</w:delText>
        </w:r>
      </w:del>
      <w:r w:rsidRPr="00BE3C65">
        <w:rPr>
          <w:rFonts w:ascii="Courier New" w:hAnsi="Courier New" w:cs="Courier New"/>
          <w:color w:val="808080"/>
          <w:sz w:val="17"/>
          <w:szCs w:val="17"/>
          <w:highlight w:val="white"/>
        </w:rPr>
        <w:t>_</w:t>
      </w:r>
      <w:del w:id="2590" w:author="Author">
        <w:r w:rsidRPr="00BE3C65">
          <w:rPr>
            <w:rFonts w:ascii="Courier New" w:hAnsi="Courier New" w:cs="Courier New"/>
            <w:color w:val="808080"/>
            <w:sz w:val="17"/>
            <w:szCs w:val="17"/>
            <w:highlight w:val="white"/>
          </w:rPr>
          <w:delText>2</w:delText>
        </w:r>
      </w:del>
      <w:ins w:id="2591" w:author="Author">
        <w:r w:rsidRPr="00BE3C65">
          <w:rPr>
            <w:rFonts w:ascii="Courier New" w:hAnsi="Courier New" w:cs="Courier New"/>
            <w:color w:val="808080"/>
            <w:sz w:val="17"/>
            <w:szCs w:val="17"/>
            <w:highlight w:val="white"/>
          </w:rPr>
          <w:t>0</w:t>
        </w:r>
      </w:ins>
      <w:r w:rsidRPr="00BE3C65">
        <w:rPr>
          <w:rFonts w:ascii="Courier New" w:hAnsi="Courier New" w:cs="Courier New"/>
          <w:color w:val="808080"/>
          <w:sz w:val="17"/>
          <w:szCs w:val="17"/>
          <w:highlight w:val="white"/>
        </w:rPr>
        <w:t>.dtd</w:t>
      </w:r>
    </w:p>
    <w:p w14:paraId="32DA9313" w14:textId="77777777" w:rsidR="00BE3C65" w:rsidRPr="00BE3C65" w:rsidRDefault="00BE3C65" w:rsidP="00BE3C65">
      <w:pPr>
        <w:autoSpaceDE w:val="0"/>
        <w:autoSpaceDN w:val="0"/>
        <w:adjustRightInd w:val="0"/>
        <w:rPr>
          <w:del w:id="2592" w:author="Author"/>
          <w:rFonts w:ascii="Courier New" w:hAnsi="Courier New" w:cs="Courier New"/>
          <w:color w:val="808080"/>
          <w:sz w:val="17"/>
          <w:szCs w:val="17"/>
          <w:highlight w:val="white"/>
        </w:rPr>
      </w:pPr>
    </w:p>
    <w:p w14:paraId="06490BCF" w14:textId="77777777" w:rsidR="00BE3C65" w:rsidRPr="00BE3C65" w:rsidRDefault="00BE3C65" w:rsidP="00BE3C65">
      <w:pPr>
        <w:autoSpaceDE w:val="0"/>
        <w:autoSpaceDN w:val="0"/>
        <w:adjustRightInd w:val="0"/>
        <w:rPr>
          <w:del w:id="2593" w:author="Author"/>
          <w:rFonts w:ascii="Courier New" w:hAnsi="Courier New" w:cs="Courier New"/>
          <w:color w:val="808080"/>
          <w:sz w:val="17"/>
          <w:szCs w:val="17"/>
          <w:highlight w:val="white"/>
        </w:rPr>
      </w:pPr>
      <w:del w:id="2594" w:author="Author">
        <w:r w:rsidRPr="00BE3C65">
          <w:rPr>
            <w:rFonts w:ascii="Courier New" w:hAnsi="Courier New" w:cs="Courier New"/>
            <w:color w:val="808080"/>
            <w:sz w:val="17"/>
            <w:szCs w:val="17"/>
            <w:highlight w:val="white"/>
          </w:rPr>
          <w:delText>********************************************************************************</w:delText>
        </w:r>
      </w:del>
    </w:p>
    <w:p w14:paraId="3B56B7C0" w14:textId="77777777" w:rsidR="00BE3C65" w:rsidRPr="00BE3C65" w:rsidRDefault="00BE3C65" w:rsidP="00BE3C65">
      <w:pPr>
        <w:autoSpaceDE w:val="0"/>
        <w:autoSpaceDN w:val="0"/>
        <w:adjustRightInd w:val="0"/>
        <w:rPr>
          <w:del w:id="2595" w:author="Author"/>
          <w:rFonts w:ascii="Courier New" w:hAnsi="Courier New" w:cs="Courier New"/>
          <w:color w:val="808080"/>
          <w:sz w:val="17"/>
          <w:szCs w:val="17"/>
          <w:highlight w:val="white"/>
        </w:rPr>
      </w:pPr>
    </w:p>
    <w:p w14:paraId="08D41965"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p>
    <w:p w14:paraId="4BDEE699"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w:t>
      </w:r>
    </w:p>
    <w:p w14:paraId="41414A2F"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CONTACTS</w:t>
      </w:r>
    </w:p>
    <w:p w14:paraId="00C7B54F"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w:t>
      </w:r>
    </w:p>
    <w:p w14:paraId="08834F13"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del w:id="2596" w:author="Author">
        <w:r w:rsidRPr="00BE3C65">
          <w:rPr>
            <w:rFonts w:ascii="Courier New" w:hAnsi="Courier New" w:cs="Courier New"/>
            <w:color w:val="808080"/>
            <w:sz w:val="17"/>
            <w:szCs w:val="17"/>
            <w:highlight w:val="white"/>
          </w:rPr>
          <w:delText>xml.</w:delText>
        </w:r>
      </w:del>
      <w:r w:rsidRPr="00BE3C65">
        <w:rPr>
          <w:rFonts w:ascii="Courier New" w:hAnsi="Courier New" w:cs="Courier New"/>
          <w:color w:val="808080"/>
          <w:sz w:val="17"/>
          <w:szCs w:val="17"/>
          <w:highlight w:val="white"/>
        </w:rPr>
        <w:t>standards@wipo.int</w:t>
      </w:r>
    </w:p>
    <w:p w14:paraId="307D484C"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p>
    <w:p w14:paraId="514B5A05"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Date first draft created: 2018-09-19</w:t>
      </w:r>
    </w:p>
    <w:p w14:paraId="52C9622C"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xml:space="preserve">Date last modified: </w:t>
      </w:r>
      <w:del w:id="2597" w:author="Author">
        <w:r w:rsidRPr="00BE3C65">
          <w:rPr>
            <w:rFonts w:ascii="Courier New" w:hAnsi="Courier New" w:cs="Courier New"/>
            <w:color w:val="808080"/>
            <w:sz w:val="17"/>
            <w:szCs w:val="17"/>
            <w:highlight w:val="white"/>
          </w:rPr>
          <w:delText>2021-08-24</w:delText>
        </w:r>
      </w:del>
      <w:ins w:id="2598" w:author="Author">
        <w:r w:rsidRPr="00BE3C65">
          <w:rPr>
            <w:rFonts w:ascii="Courier New" w:hAnsi="Courier New" w:cs="Courier New"/>
            <w:color w:val="808080"/>
            <w:sz w:val="17"/>
            <w:szCs w:val="17"/>
            <w:highlight w:val="white"/>
            <w:rPrChange w:id="2599" w:author="Author">
              <w:rPr>
                <w:rFonts w:ascii="Consolas" w:hAnsi="Consolas" w:cs="Consolas"/>
                <w:color w:val="808080"/>
                <w:szCs w:val="17"/>
                <w:highlight w:val="white"/>
              </w:rPr>
            </w:rPrChange>
          </w:rPr>
          <w:t>2025-</w:t>
        </w:r>
        <w:r w:rsidRPr="00BE3C65">
          <w:rPr>
            <w:rFonts w:ascii="Courier New" w:hAnsi="Courier New" w:cs="Courier New"/>
            <w:color w:val="808080"/>
            <w:sz w:val="17"/>
            <w:szCs w:val="17"/>
            <w:highlight w:val="white"/>
          </w:rPr>
          <w:t>11</w:t>
        </w:r>
        <w:r w:rsidRPr="00BE3C65">
          <w:rPr>
            <w:rFonts w:ascii="Courier New" w:hAnsi="Courier New" w:cs="Courier New"/>
            <w:color w:val="808080"/>
            <w:sz w:val="17"/>
            <w:szCs w:val="17"/>
            <w:highlight w:val="white"/>
            <w:rPrChange w:id="2600" w:author="Author">
              <w:rPr>
                <w:rFonts w:ascii="Consolas" w:hAnsi="Consolas" w:cs="Consolas"/>
                <w:color w:val="808080"/>
                <w:szCs w:val="17"/>
                <w:highlight w:val="white"/>
              </w:rPr>
            </w:rPrChange>
          </w:rPr>
          <w:t>-</w:t>
        </w:r>
        <w:r w:rsidRPr="00BE3C65">
          <w:rPr>
            <w:rFonts w:ascii="Courier New" w:hAnsi="Courier New" w:cs="Courier New"/>
            <w:color w:val="808080"/>
            <w:sz w:val="17"/>
            <w:szCs w:val="17"/>
            <w:highlight w:val="white"/>
          </w:rPr>
          <w:t>14</w:t>
        </w:r>
      </w:ins>
    </w:p>
    <w:p w14:paraId="12C806CE"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p>
    <w:p w14:paraId="1EB9D7FE"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FF"/>
          <w:sz w:val="17"/>
          <w:szCs w:val="17"/>
          <w:highlight w:val="white"/>
        </w:rPr>
        <w:t>--&gt;</w:t>
      </w:r>
    </w:p>
    <w:p w14:paraId="5A9FE5DE"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80"/>
          <w:sz w:val="17"/>
          <w:szCs w:val="17"/>
          <w:highlight w:val="white"/>
        </w:rPr>
        <w:t>&lt;!ELEMENT authority-file (authority-file-definition? , authority-file-entry+)&gt;</w:t>
      </w:r>
    </w:p>
    <w:p w14:paraId="43425123"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p>
    <w:p w14:paraId="622F7D3C" w14:textId="77777777" w:rsidR="00BE3C65" w:rsidRPr="00BE3C65" w:rsidRDefault="00BE3C65" w:rsidP="00BE3C65">
      <w:pPr>
        <w:autoSpaceDE w:val="0"/>
        <w:autoSpaceDN w:val="0"/>
        <w:adjustRightInd w:val="0"/>
        <w:rPr>
          <w:rFonts w:ascii="Courier New" w:hAnsi="Courier New" w:cs="Courier New"/>
          <w:color w:val="000080"/>
          <w:sz w:val="17"/>
          <w:szCs w:val="17"/>
          <w:highlight w:val="white"/>
        </w:rPr>
      </w:pPr>
      <w:r w:rsidRPr="00BE3C65">
        <w:rPr>
          <w:rFonts w:ascii="Courier New" w:hAnsi="Courier New" w:cs="Courier New"/>
          <w:color w:val="000080"/>
          <w:sz w:val="17"/>
          <w:szCs w:val="17"/>
          <w:highlight w:val="white"/>
        </w:rPr>
        <w:t>&lt;!ATTLIST authority-file  country       CDATA  #REQUIRED</w:t>
      </w:r>
    </w:p>
    <w:p w14:paraId="52E4589D"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80"/>
          <w:sz w:val="17"/>
          <w:szCs w:val="17"/>
          <w:highlight w:val="white"/>
        </w:rPr>
        <w:t xml:space="preserve">                            date-produced CDATA  #REQUIRED &gt;</w:t>
      </w:r>
    </w:p>
    <w:p w14:paraId="1D285581"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80"/>
          <w:sz w:val="17"/>
          <w:szCs w:val="17"/>
          <w:highlight w:val="white"/>
        </w:rPr>
        <w:t>&lt;!ELEMENT authority-file-definition (exception-code-list | document-kind-code-list | most-recent-document | data-coverage | comment-text | document-location-uri)+&gt;</w:t>
      </w:r>
    </w:p>
    <w:p w14:paraId="2F6500DE"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p>
    <w:p w14:paraId="50DF17AB"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00"/>
          <w:sz w:val="17"/>
          <w:szCs w:val="17"/>
          <w:highlight w:val="white"/>
        </w:rPr>
        <w:t xml:space="preserve">                                                          </w:t>
      </w:r>
    </w:p>
    <w:p w14:paraId="199BDEDA" w14:textId="77777777" w:rsidR="00BE3C65" w:rsidRPr="00BE3C65" w:rsidRDefault="00BE3C65" w:rsidP="00BE3C65">
      <w:pPr>
        <w:autoSpaceDE w:val="0"/>
        <w:autoSpaceDN w:val="0"/>
        <w:adjustRightInd w:val="0"/>
        <w:rPr>
          <w:rFonts w:ascii="Courier New" w:hAnsi="Courier New" w:cs="Courier New"/>
          <w:color w:val="000080"/>
          <w:sz w:val="17"/>
          <w:szCs w:val="17"/>
          <w:highlight w:val="white"/>
        </w:rPr>
      </w:pPr>
      <w:r w:rsidRPr="00BE3C65">
        <w:rPr>
          <w:rFonts w:ascii="Courier New" w:hAnsi="Courier New" w:cs="Courier New"/>
          <w:color w:val="000000"/>
          <w:sz w:val="17"/>
          <w:szCs w:val="17"/>
          <w:highlight w:val="white"/>
        </w:rPr>
        <w:t xml:space="preserve"> </w:t>
      </w:r>
      <w:r w:rsidRPr="00BE3C65">
        <w:rPr>
          <w:rFonts w:ascii="Courier New" w:hAnsi="Courier New" w:cs="Courier New"/>
          <w:color w:val="000080"/>
          <w:sz w:val="17"/>
          <w:szCs w:val="17"/>
          <w:highlight w:val="white"/>
        </w:rPr>
        <w:t>&lt;!ATTLIST authority-file-definition  grouped-af-indicator  (yes | no )  #REQUIRED</w:t>
      </w:r>
    </w:p>
    <w:p w14:paraId="0BC121F9" w14:textId="77777777" w:rsidR="00BE3C65" w:rsidRPr="00BE3C65" w:rsidRDefault="00BE3C65" w:rsidP="00BE3C65">
      <w:pPr>
        <w:autoSpaceDE w:val="0"/>
        <w:autoSpaceDN w:val="0"/>
        <w:adjustRightInd w:val="0"/>
        <w:rPr>
          <w:rFonts w:ascii="Courier New" w:hAnsi="Courier New" w:cs="Courier New"/>
          <w:color w:val="000080"/>
          <w:sz w:val="17"/>
          <w:szCs w:val="17"/>
          <w:highlight w:val="white"/>
        </w:rPr>
      </w:pPr>
      <w:r w:rsidRPr="00BE3C65">
        <w:rPr>
          <w:rFonts w:ascii="Courier New" w:hAnsi="Courier New" w:cs="Courier New"/>
          <w:color w:val="000080"/>
          <w:sz w:val="17"/>
          <w:szCs w:val="17"/>
          <w:highlight w:val="white"/>
        </w:rPr>
        <w:t xml:space="preserve">                                      group-af-category (date | </w:t>
      </w:r>
    </w:p>
    <w:p w14:paraId="0B40F998" w14:textId="77777777" w:rsidR="00BE3C65" w:rsidRPr="00BE3C65" w:rsidRDefault="00BE3C65" w:rsidP="00BE3C65">
      <w:pPr>
        <w:autoSpaceDE w:val="0"/>
        <w:autoSpaceDN w:val="0"/>
        <w:adjustRightInd w:val="0"/>
        <w:rPr>
          <w:rFonts w:ascii="Courier New" w:hAnsi="Courier New" w:cs="Courier New"/>
          <w:color w:val="000080"/>
          <w:sz w:val="17"/>
          <w:szCs w:val="17"/>
          <w:highlight w:val="white"/>
        </w:rPr>
      </w:pPr>
      <w:r w:rsidRPr="00BE3C65">
        <w:rPr>
          <w:rFonts w:ascii="Courier New" w:hAnsi="Courier New" w:cs="Courier New"/>
          <w:color w:val="000080"/>
          <w:sz w:val="17"/>
          <w:szCs w:val="17"/>
          <w:highlight w:val="white"/>
        </w:rPr>
        <w:t xml:space="preserve">                                                          publication-level | </w:t>
      </w:r>
    </w:p>
    <w:p w14:paraId="56B3EF2B" w14:textId="77777777" w:rsidR="00BE3C65" w:rsidRPr="00BE3C65" w:rsidRDefault="00BE3C65" w:rsidP="00BE3C65">
      <w:pPr>
        <w:autoSpaceDE w:val="0"/>
        <w:autoSpaceDN w:val="0"/>
        <w:adjustRightInd w:val="0"/>
        <w:rPr>
          <w:rFonts w:ascii="Courier New" w:hAnsi="Courier New" w:cs="Courier New"/>
          <w:color w:val="000080"/>
          <w:sz w:val="17"/>
          <w:szCs w:val="17"/>
          <w:highlight w:val="white"/>
        </w:rPr>
      </w:pPr>
      <w:r w:rsidRPr="00BE3C65">
        <w:rPr>
          <w:rFonts w:ascii="Courier New" w:hAnsi="Courier New" w:cs="Courier New"/>
          <w:color w:val="000080"/>
          <w:sz w:val="17"/>
          <w:szCs w:val="17"/>
          <w:highlight w:val="white"/>
        </w:rPr>
        <w:t xml:space="preserve">                                                          document-kind )  #IMPLIED</w:t>
      </w:r>
    </w:p>
    <w:p w14:paraId="4FEB323E" w14:textId="77777777" w:rsidR="00BE3C65" w:rsidRPr="00BE3C65" w:rsidRDefault="00BE3C65" w:rsidP="00BE3C65">
      <w:pPr>
        <w:autoSpaceDE w:val="0"/>
        <w:autoSpaceDN w:val="0"/>
        <w:adjustRightInd w:val="0"/>
        <w:rPr>
          <w:rFonts w:ascii="Courier New" w:hAnsi="Courier New" w:cs="Courier New"/>
          <w:color w:val="000080"/>
          <w:sz w:val="17"/>
          <w:szCs w:val="17"/>
          <w:highlight w:val="white"/>
        </w:rPr>
      </w:pPr>
      <w:r w:rsidRPr="00BE3C65">
        <w:rPr>
          <w:rFonts w:ascii="Courier New" w:hAnsi="Courier New" w:cs="Courier New"/>
          <w:color w:val="000080"/>
          <w:sz w:val="17"/>
          <w:szCs w:val="17"/>
          <w:highlight w:val="white"/>
        </w:rPr>
        <w:t xml:space="preserve">                                      update-af-category (full | </w:t>
      </w:r>
    </w:p>
    <w:p w14:paraId="0CF34467" w14:textId="77777777" w:rsidR="00BE3C65" w:rsidRPr="00BE3C65" w:rsidRDefault="00BE3C65" w:rsidP="00BE3C65">
      <w:pPr>
        <w:autoSpaceDE w:val="0"/>
        <w:autoSpaceDN w:val="0"/>
        <w:adjustRightInd w:val="0"/>
        <w:rPr>
          <w:rFonts w:ascii="Courier New" w:hAnsi="Courier New" w:cs="Courier New"/>
          <w:color w:val="000080"/>
          <w:sz w:val="17"/>
          <w:szCs w:val="17"/>
          <w:highlight w:val="white"/>
          <w:lang w:val="fr-CH"/>
        </w:rPr>
      </w:pPr>
      <w:r w:rsidRPr="00BE3C65">
        <w:rPr>
          <w:rFonts w:ascii="Courier New" w:hAnsi="Courier New" w:cs="Courier New"/>
          <w:color w:val="000080"/>
          <w:sz w:val="17"/>
          <w:szCs w:val="17"/>
          <w:highlight w:val="white"/>
        </w:rPr>
        <w:t xml:space="preserve">                                                          </w:t>
      </w:r>
      <w:r w:rsidRPr="00BE3C65">
        <w:rPr>
          <w:rFonts w:ascii="Courier New" w:hAnsi="Courier New" w:cs="Courier New"/>
          <w:color w:val="000080"/>
          <w:sz w:val="17"/>
          <w:szCs w:val="17"/>
          <w:highlight w:val="white"/>
          <w:lang w:val="fr-CH"/>
        </w:rPr>
        <w:t xml:space="preserve">incremental | </w:t>
      </w:r>
    </w:p>
    <w:p w14:paraId="6B93C8A8"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
      </w:pPr>
      <w:r w:rsidRPr="00BE3C65">
        <w:rPr>
          <w:rFonts w:ascii="Courier New" w:hAnsi="Courier New" w:cs="Courier New"/>
          <w:color w:val="000080"/>
          <w:sz w:val="17"/>
          <w:szCs w:val="17"/>
          <w:highlight w:val="white"/>
          <w:lang w:val="fr-CH"/>
        </w:rPr>
        <w:t xml:space="preserve">                                                          differential )  #REQUIRED &gt;</w:t>
      </w:r>
    </w:p>
    <w:p w14:paraId="1F85B970"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
      </w:pPr>
      <w:r w:rsidRPr="00BE3C65">
        <w:rPr>
          <w:rFonts w:ascii="Courier New" w:hAnsi="Courier New" w:cs="Courier New"/>
          <w:color w:val="000000"/>
          <w:sz w:val="17"/>
          <w:szCs w:val="17"/>
          <w:highlight w:val="white"/>
          <w:lang w:val="fr-CH"/>
        </w:rPr>
        <w:t xml:space="preserve"> </w:t>
      </w:r>
    </w:p>
    <w:p w14:paraId="6827C072"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
      </w:pPr>
      <w:r w:rsidRPr="00BE3C65">
        <w:rPr>
          <w:rFonts w:ascii="Courier New" w:hAnsi="Courier New" w:cs="Courier New"/>
          <w:color w:val="000080"/>
          <w:sz w:val="17"/>
          <w:szCs w:val="17"/>
          <w:highlight w:val="white"/>
          <w:lang w:val="fr-CH"/>
        </w:rPr>
        <w:t>&lt;!ELEMENT document-location-uri (#PCDATA)&gt;</w:t>
      </w:r>
    </w:p>
    <w:p w14:paraId="580ECF8C"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
      </w:pPr>
    </w:p>
    <w:p w14:paraId="4B3D0A8C"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
      </w:pPr>
      <w:r w:rsidRPr="00BE3C65">
        <w:rPr>
          <w:rFonts w:ascii="Courier New" w:hAnsi="Courier New" w:cs="Courier New"/>
          <w:color w:val="000080"/>
          <w:sz w:val="17"/>
          <w:szCs w:val="17"/>
          <w:highlight w:val="white"/>
          <w:lang w:val="fr-CH"/>
        </w:rPr>
        <w:t>&lt;!ELEMENT exception-code-list (exception-code-definition)+&gt;</w:t>
      </w:r>
    </w:p>
    <w:p w14:paraId="7FCA6AC8"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
      </w:pPr>
    </w:p>
    <w:p w14:paraId="136F7744"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
      </w:pPr>
      <w:r w:rsidRPr="00BE3C65">
        <w:rPr>
          <w:rFonts w:ascii="Courier New" w:hAnsi="Courier New" w:cs="Courier New"/>
          <w:color w:val="000080"/>
          <w:sz w:val="17"/>
          <w:szCs w:val="17"/>
          <w:highlight w:val="white"/>
          <w:lang w:val="fr-CH"/>
        </w:rPr>
        <w:t>&lt;!ELEMENT exception-code-definition (exception-code, exception-code-description)&gt;</w:t>
      </w:r>
    </w:p>
    <w:p w14:paraId="363F21E1"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
      </w:pPr>
    </w:p>
    <w:p w14:paraId="2F0374BA"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Change w:id="2601" w:author="Author">
            <w:rPr>
              <w:rFonts w:ascii="Courier New" w:hAnsi="Courier New"/>
              <w:color w:val="000080"/>
              <w:highlight w:val="white"/>
              <w:lang w:val="fr-CH"/>
            </w:rPr>
          </w:rPrChange>
        </w:rPr>
      </w:pPr>
      <w:r w:rsidRPr="00BE3C65">
        <w:rPr>
          <w:rFonts w:ascii="Courier New" w:hAnsi="Courier New" w:cs="Courier New"/>
          <w:color w:val="000080"/>
          <w:sz w:val="17"/>
          <w:szCs w:val="17"/>
          <w:highlight w:val="white"/>
          <w:lang w:val="fr-CH"/>
        </w:rPr>
        <w:t>&lt;!ELEMENT exception-code-description (#PCDATA)&gt;</w:t>
      </w:r>
    </w:p>
    <w:p w14:paraId="32A1E20E" w14:textId="77777777" w:rsidR="00BE3C65" w:rsidRPr="00BE3C65" w:rsidRDefault="00BE3C65" w:rsidP="00BE3C65">
      <w:pPr>
        <w:autoSpaceDE w:val="0"/>
        <w:autoSpaceDN w:val="0"/>
        <w:adjustRightInd w:val="0"/>
        <w:rPr>
          <w:del w:id="2602" w:author="Author"/>
          <w:rFonts w:ascii="Courier New" w:hAnsi="Courier New" w:cs="Courier New"/>
          <w:color w:val="000080"/>
          <w:sz w:val="17"/>
          <w:szCs w:val="17"/>
          <w:highlight w:val="white"/>
          <w:rPrChange w:id="2603" w:author="Author">
            <w:rPr>
              <w:del w:id="2604" w:author="Author"/>
              <w:rFonts w:ascii="Courier New" w:hAnsi="Courier New" w:cs="Courier New"/>
              <w:color w:val="000080"/>
              <w:szCs w:val="17"/>
              <w:highlight w:val="white"/>
              <w:lang w:val="fr-CH"/>
            </w:rPr>
          </w:rPrChange>
        </w:rPr>
      </w:pPr>
    </w:p>
    <w:p w14:paraId="076A0ECD"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0000FF"/>
          <w:sz w:val="17"/>
          <w:szCs w:val="17"/>
          <w:highlight w:val="white"/>
        </w:rPr>
        <w:t>&lt;!--</w:t>
      </w:r>
      <w:r w:rsidRPr="00BE3C65">
        <w:rPr>
          <w:rFonts w:ascii="Courier New" w:hAnsi="Courier New" w:cs="Courier New"/>
          <w:color w:val="808080"/>
          <w:sz w:val="17"/>
          <w:szCs w:val="17"/>
          <w:highlight w:val="white"/>
        </w:rPr>
        <w:t xml:space="preserve">Publication exception code; single-alphabetic letter code to indicate the reason why the complete published document, for which the corresponding number is assigned, is not available: </w:t>
      </w:r>
    </w:p>
    <w:p w14:paraId="0AC68E8A"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xml:space="preserve">    C=Defective documents;</w:t>
      </w:r>
    </w:p>
    <w:p w14:paraId="7E570338"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xml:space="preserve">    D= Documents deleted after the publication;</w:t>
      </w:r>
    </w:p>
    <w:p w14:paraId="6B23794C"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xml:space="preserve">    E=Publication number allocated by the IPO representing a PCT national/regional phase entry (for example Euro-PCT). No corresponding document published.  A Euro-PCT application is an international (PCT) patent application that entered the European regional phase;</w:t>
      </w:r>
    </w:p>
    <w:p w14:paraId="4AF13F7C"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xml:space="preserve">    M=Missing published documents;</w:t>
      </w:r>
    </w:p>
    <w:p w14:paraId="241D6106"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xml:space="preserve">    N=Not used publication number: e.g. publication numbers have been issued, but finally have not been allocated to any publication;</w:t>
      </w:r>
    </w:p>
    <w:p w14:paraId="161FE904"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xml:space="preserve">    P=Document available on paper only;</w:t>
      </w:r>
    </w:p>
    <w:p w14:paraId="613AFD04"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xml:space="preserve">    </w:t>
      </w:r>
      <w:del w:id="2605" w:author="Author">
        <w:r w:rsidRPr="00BE3C65" w:rsidDel="009906BD">
          <w:rPr>
            <w:rFonts w:ascii="Courier New" w:hAnsi="Courier New" w:cs="Courier New"/>
            <w:color w:val="808080"/>
            <w:sz w:val="17"/>
            <w:szCs w:val="17"/>
            <w:highlight w:val="white"/>
          </w:rPr>
          <w:delText>R=Reissued publications;</w:delText>
        </w:r>
      </w:del>
    </w:p>
    <w:p w14:paraId="2F0975FE" w14:textId="77777777" w:rsidR="00BE3C65" w:rsidRPr="00BE3C65" w:rsidDel="009906BD" w:rsidRDefault="00BE3C65" w:rsidP="00BE3C65">
      <w:pPr>
        <w:autoSpaceDE w:val="0"/>
        <w:autoSpaceDN w:val="0"/>
        <w:adjustRightInd w:val="0"/>
        <w:rPr>
          <w:del w:id="2606" w:author="Author"/>
          <w:rFonts w:ascii="Courier New" w:hAnsi="Courier New" w:cs="Courier New"/>
          <w:color w:val="808080"/>
          <w:sz w:val="17"/>
          <w:szCs w:val="17"/>
          <w:highlight w:val="white"/>
        </w:rPr>
      </w:pPr>
      <w:del w:id="2607" w:author="Author">
        <w:r w:rsidRPr="00BE3C65" w:rsidDel="009906BD">
          <w:rPr>
            <w:rFonts w:ascii="Courier New" w:hAnsi="Courier New" w:cs="Courier New"/>
            <w:color w:val="808080"/>
            <w:sz w:val="17"/>
            <w:szCs w:val="17"/>
            <w:highlight w:val="white"/>
          </w:rPr>
          <w:delText xml:space="preserve">    U=Unknown publication numbers: e.g. when during compilation of the authority file certain publication number(s) has been found in the database, but the corresponding document(s) is(are) missing without known cause. Typically this code can indicate a database error that requires further analysis;</w:delText>
        </w:r>
      </w:del>
    </w:p>
    <w:p w14:paraId="19006E90"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xml:space="preserve">    W=Applications (or patents) which were withdrawn before the publication; </w:t>
      </w:r>
    </w:p>
    <w:p w14:paraId="409E4342"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xml:space="preserve">         this can include lapsed or ceased patents and might depend on national patent law regulations; </w:t>
      </w:r>
    </w:p>
    <w:p w14:paraId="1287169E"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xml:space="preserve">    X=Code available for individual or provisional use by an IPO;</w:t>
      </w:r>
    </w:p>
    <w:p w14:paraId="637B647E"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Change w:id="2608" w:author="Author">
            <w:rPr>
              <w:rFonts w:ascii="Courier New" w:hAnsi="Courier New"/>
              <w:color w:val="000000"/>
              <w:highlight w:val="white"/>
            </w:rPr>
          </w:rPrChange>
        </w:rPr>
      </w:pPr>
      <w:r w:rsidRPr="00BE3C65">
        <w:rPr>
          <w:rFonts w:ascii="Courier New" w:hAnsi="Courier New" w:cs="Courier New"/>
          <w:color w:val="0000FF"/>
          <w:sz w:val="17"/>
          <w:szCs w:val="17"/>
          <w:highlight w:val="white"/>
          <w:lang w:val="fr-CH"/>
          <w:rPrChange w:id="2609" w:author="Author">
            <w:rPr>
              <w:rFonts w:ascii="Courier New" w:hAnsi="Courier New"/>
              <w:color w:val="0000FF"/>
              <w:highlight w:val="white"/>
            </w:rPr>
          </w:rPrChange>
        </w:rPr>
        <w:t>--&gt;</w:t>
      </w:r>
    </w:p>
    <w:p w14:paraId="0FCB1F5A"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Change w:id="2610" w:author="Author">
            <w:rPr>
              <w:rFonts w:ascii="Courier New" w:hAnsi="Courier New"/>
              <w:color w:val="000000"/>
              <w:highlight w:val="white"/>
            </w:rPr>
          </w:rPrChange>
        </w:rPr>
      </w:pPr>
    </w:p>
    <w:p w14:paraId="7E7E708C"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Change w:id="2611" w:author="Author">
            <w:rPr>
              <w:rFonts w:ascii="Courier New" w:hAnsi="Courier New"/>
              <w:color w:val="000000"/>
              <w:highlight w:val="white"/>
            </w:rPr>
          </w:rPrChange>
        </w:rPr>
      </w:pPr>
      <w:r w:rsidRPr="00BE3C65">
        <w:rPr>
          <w:rFonts w:ascii="Courier New" w:hAnsi="Courier New" w:cs="Courier New"/>
          <w:color w:val="000080"/>
          <w:sz w:val="17"/>
          <w:szCs w:val="17"/>
          <w:highlight w:val="white"/>
          <w:lang w:val="fr-CH"/>
          <w:rPrChange w:id="2612" w:author="Author">
            <w:rPr>
              <w:rFonts w:ascii="Courier New" w:hAnsi="Courier New"/>
              <w:color w:val="000080"/>
              <w:highlight w:val="white"/>
            </w:rPr>
          </w:rPrChange>
        </w:rPr>
        <w:t>&lt;!ELEMENT exception-code (#PCDATA)&gt;</w:t>
      </w:r>
    </w:p>
    <w:p w14:paraId="53B0952F"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Change w:id="2613" w:author="Author">
            <w:rPr>
              <w:rFonts w:ascii="Courier New" w:hAnsi="Courier New"/>
              <w:color w:val="000000"/>
              <w:highlight w:val="white"/>
            </w:rPr>
          </w:rPrChange>
        </w:rPr>
      </w:pPr>
      <w:del w:id="2614" w:author="Author">
        <w:r w:rsidRPr="00BE3C65">
          <w:rPr>
            <w:rFonts w:ascii="Courier New" w:hAnsi="Courier New" w:cs="Courier New"/>
            <w:color w:val="0000FF"/>
            <w:sz w:val="17"/>
            <w:szCs w:val="17"/>
            <w:highlight w:val="white"/>
            <w:lang w:val="fr-CH"/>
          </w:rPr>
          <w:delText>--&gt;</w:delText>
        </w:r>
      </w:del>
    </w:p>
    <w:p w14:paraId="3857FC53"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Change w:id="2615" w:author="Author">
            <w:rPr>
              <w:rFonts w:ascii="Courier New" w:hAnsi="Courier New"/>
              <w:color w:val="000000"/>
              <w:highlight w:val="white"/>
            </w:rPr>
          </w:rPrChange>
        </w:rPr>
      </w:pPr>
      <w:r w:rsidRPr="00BE3C65">
        <w:rPr>
          <w:rFonts w:ascii="Courier New" w:hAnsi="Courier New" w:cs="Courier New"/>
          <w:color w:val="000080"/>
          <w:sz w:val="17"/>
          <w:szCs w:val="17"/>
          <w:highlight w:val="white"/>
          <w:lang w:val="fr-CH"/>
          <w:rPrChange w:id="2616" w:author="Author">
            <w:rPr>
              <w:rFonts w:ascii="Courier New" w:hAnsi="Courier New"/>
              <w:color w:val="000080"/>
              <w:highlight w:val="white"/>
            </w:rPr>
          </w:rPrChange>
        </w:rPr>
        <w:t>&lt;!ELEMENT document-kind-code-list (document-kind-code-definition)+&gt;</w:t>
      </w:r>
    </w:p>
    <w:p w14:paraId="2277C43C"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Change w:id="2617" w:author="Author">
            <w:rPr>
              <w:rFonts w:ascii="Courier New" w:hAnsi="Courier New"/>
              <w:color w:val="000000"/>
              <w:highlight w:val="white"/>
            </w:rPr>
          </w:rPrChange>
        </w:rPr>
      </w:pPr>
    </w:p>
    <w:p w14:paraId="67B00198"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Change w:id="2618" w:author="Author">
            <w:rPr>
              <w:rFonts w:ascii="Courier New" w:hAnsi="Courier New"/>
              <w:color w:val="000000"/>
              <w:highlight w:val="white"/>
            </w:rPr>
          </w:rPrChange>
        </w:rPr>
      </w:pPr>
      <w:r w:rsidRPr="00BE3C65">
        <w:rPr>
          <w:rFonts w:ascii="Courier New" w:hAnsi="Courier New" w:cs="Courier New"/>
          <w:color w:val="000080"/>
          <w:sz w:val="17"/>
          <w:szCs w:val="17"/>
          <w:highlight w:val="white"/>
          <w:lang w:val="fr-CH"/>
          <w:rPrChange w:id="2619" w:author="Author">
            <w:rPr>
              <w:rFonts w:ascii="Courier New" w:hAnsi="Courier New"/>
              <w:color w:val="000080"/>
              <w:highlight w:val="white"/>
            </w:rPr>
          </w:rPrChange>
        </w:rPr>
        <w:t>&lt;!ELEMENT document-kind-code-definition (kind, document-kind-code-description)</w:t>
      </w:r>
      <w:del w:id="2620" w:author="Author">
        <w:r w:rsidRPr="00BE3C65" w:rsidDel="007A652B">
          <w:rPr>
            <w:rFonts w:ascii="Courier New" w:hAnsi="Courier New" w:cs="Courier New"/>
            <w:color w:val="000080"/>
            <w:sz w:val="17"/>
            <w:szCs w:val="17"/>
            <w:highlight w:val="white"/>
            <w:lang w:val="fr-CH"/>
            <w:rPrChange w:id="2621" w:author="Author">
              <w:rPr>
                <w:rFonts w:ascii="Courier New" w:hAnsi="Courier New"/>
                <w:color w:val="000080"/>
                <w:highlight w:val="white"/>
              </w:rPr>
            </w:rPrChange>
          </w:rPr>
          <w:delText>+</w:delText>
        </w:r>
      </w:del>
      <w:r w:rsidRPr="00BE3C65">
        <w:rPr>
          <w:rFonts w:ascii="Courier New" w:hAnsi="Courier New" w:cs="Courier New"/>
          <w:color w:val="000080"/>
          <w:sz w:val="17"/>
          <w:szCs w:val="17"/>
          <w:highlight w:val="white"/>
          <w:lang w:val="fr-CH"/>
          <w:rPrChange w:id="2622" w:author="Author">
            <w:rPr>
              <w:rFonts w:ascii="Courier New" w:hAnsi="Courier New"/>
              <w:color w:val="000080"/>
              <w:highlight w:val="white"/>
            </w:rPr>
          </w:rPrChange>
        </w:rPr>
        <w:t>&gt;</w:t>
      </w:r>
    </w:p>
    <w:p w14:paraId="663A0F37"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Change w:id="2623" w:author="Author">
            <w:rPr>
              <w:rFonts w:ascii="Courier New" w:hAnsi="Courier New"/>
              <w:color w:val="000000"/>
              <w:highlight w:val="white"/>
            </w:rPr>
          </w:rPrChange>
        </w:rPr>
      </w:pPr>
    </w:p>
    <w:p w14:paraId="5C669981"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Change w:id="2624" w:author="Author">
            <w:rPr>
              <w:rFonts w:ascii="Courier New" w:hAnsi="Courier New"/>
              <w:color w:val="000000"/>
              <w:highlight w:val="white"/>
            </w:rPr>
          </w:rPrChange>
        </w:rPr>
      </w:pPr>
      <w:r w:rsidRPr="00BE3C65">
        <w:rPr>
          <w:rFonts w:ascii="Courier New" w:hAnsi="Courier New" w:cs="Courier New"/>
          <w:color w:val="000080"/>
          <w:sz w:val="17"/>
          <w:szCs w:val="17"/>
          <w:highlight w:val="white"/>
          <w:lang w:val="fr-CH"/>
          <w:rPrChange w:id="2625" w:author="Author">
            <w:rPr>
              <w:rFonts w:ascii="Courier New" w:hAnsi="Courier New"/>
              <w:color w:val="000080"/>
              <w:highlight w:val="white"/>
            </w:rPr>
          </w:rPrChange>
        </w:rPr>
        <w:t>&lt;!ELEMENT document-kind-code-description (#PCDATA)&gt;</w:t>
      </w:r>
    </w:p>
    <w:p w14:paraId="671BD29C"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Change w:id="2626" w:author="Author">
            <w:rPr>
              <w:rFonts w:ascii="Courier New" w:hAnsi="Courier New"/>
              <w:color w:val="000000"/>
              <w:highlight w:val="white"/>
            </w:rPr>
          </w:rPrChange>
        </w:rPr>
      </w:pPr>
    </w:p>
    <w:p w14:paraId="316BA854" w14:textId="77777777" w:rsidR="00BE3C65" w:rsidRPr="00CA4FA1" w:rsidRDefault="00BE3C65" w:rsidP="00BE3C65">
      <w:pPr>
        <w:autoSpaceDE w:val="0"/>
        <w:autoSpaceDN w:val="0"/>
        <w:adjustRightInd w:val="0"/>
        <w:rPr>
          <w:rFonts w:ascii="Courier New" w:hAnsi="Courier New" w:cs="Courier New"/>
          <w:color w:val="000000"/>
          <w:sz w:val="17"/>
          <w:szCs w:val="17"/>
          <w:highlight w:val="white"/>
          <w:rPrChange w:id="2627" w:author="Author">
            <w:rPr>
              <w:rFonts w:ascii="Courier New" w:hAnsi="Courier New"/>
              <w:color w:val="000000"/>
              <w:highlight w:val="white"/>
            </w:rPr>
          </w:rPrChange>
        </w:rPr>
      </w:pPr>
      <w:r w:rsidRPr="00CA4FA1">
        <w:rPr>
          <w:rFonts w:ascii="Courier New" w:hAnsi="Courier New" w:cs="Courier New"/>
          <w:color w:val="000080"/>
          <w:sz w:val="17"/>
          <w:szCs w:val="17"/>
          <w:highlight w:val="white"/>
          <w:rPrChange w:id="2628" w:author="Author">
            <w:rPr>
              <w:rFonts w:ascii="Courier New" w:hAnsi="Courier New"/>
              <w:color w:val="000080"/>
              <w:highlight w:val="white"/>
            </w:rPr>
          </w:rPrChange>
        </w:rPr>
        <w:t>&lt;!ELEMENT most-recent-document EMPTY&gt;</w:t>
      </w:r>
    </w:p>
    <w:p w14:paraId="0A256973" w14:textId="77777777" w:rsidR="00BE3C65" w:rsidRPr="00CA4FA1" w:rsidRDefault="00BE3C65" w:rsidP="00BE3C65">
      <w:pPr>
        <w:autoSpaceDE w:val="0"/>
        <w:autoSpaceDN w:val="0"/>
        <w:adjustRightInd w:val="0"/>
        <w:rPr>
          <w:rFonts w:ascii="Courier New" w:hAnsi="Courier New" w:cs="Courier New"/>
          <w:color w:val="000000"/>
          <w:sz w:val="17"/>
          <w:szCs w:val="17"/>
          <w:highlight w:val="white"/>
          <w:rPrChange w:id="2629" w:author="Author">
            <w:rPr>
              <w:rFonts w:ascii="Courier New" w:hAnsi="Courier New"/>
              <w:color w:val="000000"/>
              <w:highlight w:val="white"/>
            </w:rPr>
          </w:rPrChange>
        </w:rPr>
      </w:pPr>
    </w:p>
    <w:p w14:paraId="584B0677" w14:textId="77777777" w:rsidR="00BE3C65" w:rsidRPr="00BE3C65" w:rsidRDefault="00BE3C65" w:rsidP="00BE3C65">
      <w:pPr>
        <w:autoSpaceDE w:val="0"/>
        <w:autoSpaceDN w:val="0"/>
        <w:adjustRightInd w:val="0"/>
        <w:rPr>
          <w:rFonts w:ascii="Courier New" w:hAnsi="Courier New" w:cs="Courier New"/>
          <w:color w:val="000080"/>
          <w:sz w:val="17"/>
          <w:szCs w:val="17"/>
          <w:highlight w:val="white"/>
        </w:rPr>
      </w:pPr>
      <w:r w:rsidRPr="00BE3C65">
        <w:rPr>
          <w:rFonts w:ascii="Courier New" w:hAnsi="Courier New" w:cs="Courier New"/>
          <w:color w:val="000080"/>
          <w:sz w:val="17"/>
          <w:szCs w:val="17"/>
          <w:highlight w:val="white"/>
        </w:rPr>
        <w:t>&lt;!ATTLIST most-recent-document  publication-number CDATA  #REQUIRED</w:t>
      </w:r>
    </w:p>
    <w:p w14:paraId="5143EB15"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80"/>
          <w:sz w:val="17"/>
          <w:szCs w:val="17"/>
          <w:highlight w:val="white"/>
        </w:rPr>
        <w:t xml:space="preserve">                                  publication-date   CDATA  #REQUIRED &gt;</w:t>
      </w:r>
    </w:p>
    <w:p w14:paraId="359E5507"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80"/>
          <w:sz w:val="17"/>
          <w:szCs w:val="17"/>
          <w:highlight w:val="white"/>
        </w:rPr>
        <w:t>&lt;!ELEMENT data-coverage (publication-date-range? , publication-number-range? , kind-code-coverage? , exception-code-coverage? , data-coverage-uri?)&gt;</w:t>
      </w:r>
    </w:p>
    <w:p w14:paraId="1630C390"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p>
    <w:p w14:paraId="67CB32DE"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80"/>
          <w:sz w:val="17"/>
          <w:szCs w:val="17"/>
          <w:highlight w:val="white"/>
        </w:rPr>
        <w:t>&lt;!ELEMENT publication-date-range EMPTY&gt;</w:t>
      </w:r>
    </w:p>
    <w:p w14:paraId="796B5A64"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p>
    <w:p w14:paraId="2677B62D" w14:textId="77777777" w:rsidR="00BE3C65" w:rsidRPr="00BE3C65" w:rsidRDefault="00BE3C65" w:rsidP="00BE3C65">
      <w:pPr>
        <w:autoSpaceDE w:val="0"/>
        <w:autoSpaceDN w:val="0"/>
        <w:adjustRightInd w:val="0"/>
        <w:rPr>
          <w:rFonts w:ascii="Courier New" w:hAnsi="Courier New" w:cs="Courier New"/>
          <w:color w:val="000080"/>
          <w:sz w:val="17"/>
          <w:szCs w:val="17"/>
          <w:highlight w:val="white"/>
        </w:rPr>
      </w:pPr>
      <w:r w:rsidRPr="00BE3C65">
        <w:rPr>
          <w:rFonts w:ascii="Courier New" w:hAnsi="Courier New" w:cs="Courier New"/>
          <w:color w:val="000080"/>
          <w:sz w:val="17"/>
          <w:szCs w:val="17"/>
          <w:highlight w:val="white"/>
        </w:rPr>
        <w:t>&lt;!ATTLIST publication-date-range  start-date CDATA  #REQUIRED</w:t>
      </w:r>
    </w:p>
    <w:p w14:paraId="35300E60"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80"/>
          <w:sz w:val="17"/>
          <w:szCs w:val="17"/>
          <w:highlight w:val="white"/>
        </w:rPr>
        <w:t xml:space="preserve">                                    end-date   CDATA  #REQUIRED &gt;</w:t>
      </w:r>
    </w:p>
    <w:p w14:paraId="0FA442D5"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80"/>
          <w:sz w:val="17"/>
          <w:szCs w:val="17"/>
          <w:highlight w:val="white"/>
        </w:rPr>
        <w:t>&lt;!ELEMENT publication-number-range EMPTY&gt;</w:t>
      </w:r>
    </w:p>
    <w:p w14:paraId="2BA4A392"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p>
    <w:p w14:paraId="6623E8BC" w14:textId="77777777" w:rsidR="00BE3C65" w:rsidRPr="00BE3C65" w:rsidRDefault="00BE3C65" w:rsidP="00BE3C65">
      <w:pPr>
        <w:autoSpaceDE w:val="0"/>
        <w:autoSpaceDN w:val="0"/>
        <w:adjustRightInd w:val="0"/>
        <w:rPr>
          <w:rFonts w:ascii="Courier New" w:hAnsi="Courier New" w:cs="Courier New"/>
          <w:color w:val="000080"/>
          <w:sz w:val="17"/>
          <w:szCs w:val="17"/>
          <w:highlight w:val="white"/>
        </w:rPr>
      </w:pPr>
      <w:r w:rsidRPr="00BE3C65">
        <w:rPr>
          <w:rFonts w:ascii="Courier New" w:hAnsi="Courier New" w:cs="Courier New"/>
          <w:color w:val="000080"/>
          <w:sz w:val="17"/>
          <w:szCs w:val="17"/>
          <w:highlight w:val="white"/>
        </w:rPr>
        <w:t>&lt;!ATTLIST publication-number-range  begin-range-number  CDATA  #REQUIRED</w:t>
      </w:r>
    </w:p>
    <w:p w14:paraId="0AA46631" w14:textId="77777777" w:rsidR="00BE3C65" w:rsidRPr="00BE3C65" w:rsidRDefault="00BE3C65" w:rsidP="00BE3C65">
      <w:pPr>
        <w:autoSpaceDE w:val="0"/>
        <w:autoSpaceDN w:val="0"/>
        <w:adjustRightInd w:val="0"/>
        <w:rPr>
          <w:ins w:id="2630" w:author="Author"/>
          <w:rFonts w:ascii="Courier New" w:hAnsi="Courier New" w:cs="Courier New"/>
          <w:color w:val="000080"/>
          <w:sz w:val="17"/>
          <w:szCs w:val="17"/>
          <w:highlight w:val="white"/>
          <w:rPrChange w:id="2631" w:author="Author">
            <w:rPr>
              <w:ins w:id="2632" w:author="Author"/>
              <w:rFonts w:ascii="Consolas" w:hAnsi="Consolas"/>
              <w:color w:val="000080"/>
              <w:highlight w:val="white"/>
            </w:rPr>
          </w:rPrChange>
        </w:rPr>
      </w:pPr>
      <w:r w:rsidRPr="00BE3C65">
        <w:rPr>
          <w:rFonts w:ascii="Courier New" w:hAnsi="Courier New" w:cs="Courier New"/>
          <w:color w:val="000080"/>
          <w:sz w:val="17"/>
          <w:szCs w:val="17"/>
          <w:highlight w:val="white"/>
        </w:rPr>
        <w:t xml:space="preserve">                                     end-range-number CDATA  #REQUIRED </w:t>
      </w:r>
    </w:p>
    <w:p w14:paraId="5FF11CDF" w14:textId="77777777" w:rsidR="00BE3C65" w:rsidRPr="00BE3C65" w:rsidRDefault="00BE3C65">
      <w:pPr>
        <w:autoSpaceDE w:val="0"/>
        <w:autoSpaceDN w:val="0"/>
        <w:adjustRightInd w:val="0"/>
        <w:ind w:left="2880" w:firstLine="720"/>
        <w:rPr>
          <w:ins w:id="2633" w:author="Author"/>
          <w:rFonts w:ascii="Courier New" w:hAnsi="Courier New" w:cs="Courier New"/>
          <w:color w:val="000080"/>
          <w:sz w:val="17"/>
          <w:szCs w:val="17"/>
          <w:highlight w:val="white"/>
          <w:rPrChange w:id="2634" w:author="Author">
            <w:rPr>
              <w:ins w:id="2635" w:author="Author"/>
              <w:rFonts w:ascii="Consolas" w:hAnsi="Consolas"/>
              <w:color w:val="000080"/>
              <w:highlight w:val="white"/>
            </w:rPr>
          </w:rPrChange>
        </w:rPr>
        <w:pPrChange w:id="2636" w:author="Author">
          <w:pPr>
            <w:autoSpaceDE w:val="0"/>
            <w:autoSpaceDN w:val="0"/>
            <w:adjustRightInd w:val="0"/>
          </w:pPr>
        </w:pPrChange>
      </w:pPr>
      <w:ins w:id="2637" w:author="Author">
        <w:r w:rsidRPr="00BE3C65">
          <w:rPr>
            <w:rFonts w:ascii="Courier New" w:hAnsi="Courier New" w:cs="Courier New"/>
            <w:color w:val="000080"/>
            <w:sz w:val="17"/>
            <w:szCs w:val="17"/>
            <w:highlight w:val="white"/>
            <w:rPrChange w:id="2638" w:author="Author">
              <w:rPr>
                <w:rFonts w:ascii="Consolas" w:hAnsi="Consolas"/>
                <w:color w:val="000080"/>
                <w:highlight w:val="white"/>
              </w:rPr>
            </w:rPrChange>
          </w:rPr>
          <w:t>start-date CDATA #REQUIRED</w:t>
        </w:r>
      </w:ins>
    </w:p>
    <w:p w14:paraId="3FED8442" w14:textId="77777777" w:rsidR="00BE3C65" w:rsidRPr="00BE3C65" w:rsidRDefault="00BE3C65">
      <w:pPr>
        <w:autoSpaceDE w:val="0"/>
        <w:autoSpaceDN w:val="0"/>
        <w:adjustRightInd w:val="0"/>
        <w:ind w:left="2880" w:firstLine="720"/>
        <w:rPr>
          <w:rFonts w:ascii="Courier New" w:hAnsi="Courier New" w:cs="Courier New"/>
          <w:color w:val="000000"/>
          <w:sz w:val="17"/>
          <w:szCs w:val="17"/>
          <w:highlight w:val="white"/>
        </w:rPr>
        <w:pPrChange w:id="2639" w:author="Author">
          <w:pPr>
            <w:autoSpaceDE w:val="0"/>
            <w:autoSpaceDN w:val="0"/>
            <w:adjustRightInd w:val="0"/>
          </w:pPr>
        </w:pPrChange>
      </w:pPr>
      <w:ins w:id="2640" w:author="Author">
        <w:r w:rsidRPr="00BE3C65">
          <w:rPr>
            <w:rFonts w:ascii="Courier New" w:hAnsi="Courier New" w:cs="Courier New"/>
            <w:color w:val="000080"/>
            <w:sz w:val="17"/>
            <w:szCs w:val="17"/>
            <w:highlight w:val="white"/>
            <w:rPrChange w:id="2641" w:author="Author">
              <w:rPr>
                <w:rFonts w:ascii="Consolas" w:hAnsi="Consolas"/>
                <w:color w:val="000080"/>
                <w:highlight w:val="white"/>
              </w:rPr>
            </w:rPrChange>
          </w:rPr>
          <w:t>end-date CDATA #REQUIRED</w:t>
        </w:r>
      </w:ins>
      <w:r w:rsidRPr="00BE3C65">
        <w:rPr>
          <w:rFonts w:ascii="Courier New" w:hAnsi="Courier New" w:cs="Courier New"/>
          <w:color w:val="000080"/>
          <w:sz w:val="17"/>
          <w:szCs w:val="17"/>
          <w:highlight w:val="white"/>
        </w:rPr>
        <w:t>&gt;</w:t>
      </w:r>
    </w:p>
    <w:p w14:paraId="15F7AB60"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80"/>
          <w:sz w:val="17"/>
          <w:szCs w:val="17"/>
          <w:highlight w:val="white"/>
        </w:rPr>
        <w:t>&lt;!ELEMENT kind-code-coverage (kind, document-total-quantity)*&gt;</w:t>
      </w:r>
    </w:p>
    <w:p w14:paraId="59763BB8"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p>
    <w:p w14:paraId="27DDE460"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
      </w:pPr>
      <w:r w:rsidRPr="00BE3C65">
        <w:rPr>
          <w:rFonts w:ascii="Courier New" w:hAnsi="Courier New" w:cs="Courier New"/>
          <w:color w:val="000080"/>
          <w:sz w:val="17"/>
          <w:szCs w:val="17"/>
          <w:highlight w:val="white"/>
          <w:lang w:val="fr-CH"/>
        </w:rPr>
        <w:t>&lt;!ELEMENT document-total-quantity (#PCDATA)&gt;</w:t>
      </w:r>
    </w:p>
    <w:p w14:paraId="068F0B40"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
      </w:pPr>
    </w:p>
    <w:p w14:paraId="38AF3798"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
      </w:pPr>
      <w:r w:rsidRPr="00BE3C65">
        <w:rPr>
          <w:rFonts w:ascii="Courier New" w:hAnsi="Courier New" w:cs="Courier New"/>
          <w:color w:val="000080"/>
          <w:sz w:val="17"/>
          <w:szCs w:val="17"/>
          <w:highlight w:val="white"/>
          <w:lang w:val="fr-CH"/>
        </w:rPr>
        <w:t>&lt;!ELEMENT exception-code-coverage (exception-code, document-total-quantity)*&gt;</w:t>
      </w:r>
    </w:p>
    <w:p w14:paraId="34F4958A"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
      </w:pPr>
    </w:p>
    <w:p w14:paraId="2619A860"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80"/>
          <w:sz w:val="17"/>
          <w:szCs w:val="17"/>
          <w:highlight w:val="white"/>
        </w:rPr>
        <w:t>&lt;!ELEMENT data-coverage-uri (#PCDATA)&gt;</w:t>
      </w:r>
    </w:p>
    <w:p w14:paraId="415D2B2A"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p>
    <w:p w14:paraId="2E4DBE41" w14:textId="77777777" w:rsidR="00BE3C65" w:rsidRPr="00BE3C65" w:rsidRDefault="00BE3C65" w:rsidP="00BE3C65">
      <w:pPr>
        <w:autoSpaceDE w:val="0"/>
        <w:autoSpaceDN w:val="0"/>
        <w:adjustRightInd w:val="0"/>
        <w:rPr>
          <w:del w:id="2642" w:author="Author"/>
          <w:rFonts w:ascii="Courier New" w:hAnsi="Courier New" w:cs="Courier New"/>
          <w:color w:val="000000"/>
          <w:sz w:val="17"/>
          <w:szCs w:val="17"/>
          <w:highlight w:val="white"/>
        </w:rPr>
      </w:pPr>
    </w:p>
    <w:p w14:paraId="77888ED7"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80"/>
          <w:sz w:val="17"/>
          <w:szCs w:val="17"/>
          <w:highlight w:val="white"/>
        </w:rPr>
        <w:t>&lt;!ELEMENT authority-file-entry (publication-reference , exception-code?</w:t>
      </w:r>
      <w:del w:id="2643" w:author="Author">
        <w:r w:rsidRPr="00BE3C65" w:rsidDel="002F4AD7">
          <w:rPr>
            <w:rFonts w:ascii="Courier New" w:hAnsi="Courier New" w:cs="Courier New"/>
            <w:color w:val="000080"/>
            <w:sz w:val="17"/>
            <w:szCs w:val="17"/>
            <w:highlight w:val="white"/>
          </w:rPr>
          <w:delText xml:space="preserve"> </w:delText>
        </w:r>
      </w:del>
      <w:r w:rsidRPr="00BE3C65">
        <w:rPr>
          <w:rFonts w:ascii="Courier New" w:hAnsi="Courier New" w:cs="Courier New"/>
          <w:color w:val="000080"/>
          <w:sz w:val="17"/>
          <w:szCs w:val="17"/>
          <w:highlight w:val="white"/>
        </w:rPr>
        <w:t xml:space="preserve">, application-reference? , priority-claims?, </w:t>
      </w:r>
      <w:r w:rsidRPr="00BE3C65">
        <w:rPr>
          <w:rFonts w:ascii="Courier New" w:hAnsi="Courier New" w:cs="Courier New"/>
          <w:color w:val="000080"/>
          <w:sz w:val="17"/>
          <w:szCs w:val="17"/>
        </w:rPr>
        <w:t>searchable-abstract-code</w:t>
      </w:r>
      <w:r w:rsidRPr="00BE3C65">
        <w:rPr>
          <w:rFonts w:ascii="Courier New" w:hAnsi="Courier New" w:cs="Courier New"/>
          <w:color w:val="000080"/>
          <w:sz w:val="17"/>
          <w:szCs w:val="17"/>
          <w:highlight w:val="white"/>
          <w:rPrChange w:id="2644" w:author="Author">
            <w:rPr>
              <w:rFonts w:ascii="Courier New" w:hAnsi="Courier New"/>
              <w:color w:val="000080"/>
            </w:rPr>
          </w:rPrChange>
        </w:rPr>
        <w:t>?, searchable-description-code?, searchable-claims-code?)&gt;</w:t>
      </w:r>
    </w:p>
    <w:p w14:paraId="4CDCB608"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p>
    <w:p w14:paraId="4A402859" w14:textId="77777777" w:rsidR="00BE3C65" w:rsidRPr="00CA4FA1" w:rsidRDefault="00BE3C65" w:rsidP="00BE3C65">
      <w:pPr>
        <w:autoSpaceDE w:val="0"/>
        <w:autoSpaceDN w:val="0"/>
        <w:adjustRightInd w:val="0"/>
        <w:rPr>
          <w:rFonts w:ascii="Courier New" w:hAnsi="Courier New" w:cs="Courier New"/>
          <w:color w:val="000000"/>
          <w:sz w:val="17"/>
          <w:szCs w:val="17"/>
          <w:highlight w:val="white"/>
          <w:rPrChange w:id="2645" w:author="Author">
            <w:rPr>
              <w:rFonts w:ascii="Courier New" w:hAnsi="Courier New"/>
              <w:color w:val="000000"/>
              <w:highlight w:val="white"/>
              <w:lang w:val="fr-FR"/>
            </w:rPr>
          </w:rPrChange>
        </w:rPr>
      </w:pPr>
      <w:r w:rsidRPr="00CA4FA1">
        <w:rPr>
          <w:rFonts w:ascii="Courier New" w:hAnsi="Courier New" w:cs="Courier New"/>
          <w:color w:val="000080"/>
          <w:sz w:val="17"/>
          <w:szCs w:val="17"/>
          <w:highlight w:val="white"/>
          <w:rPrChange w:id="2646" w:author="Author">
            <w:rPr>
              <w:rFonts w:ascii="Courier New" w:hAnsi="Courier New"/>
              <w:color w:val="000080"/>
              <w:highlight w:val="white"/>
              <w:lang w:val="fr-FR"/>
            </w:rPr>
          </w:rPrChange>
        </w:rPr>
        <w:t>&lt;!ELEMENT publication-reference (document-id)&gt;</w:t>
      </w:r>
    </w:p>
    <w:p w14:paraId="1A58B733" w14:textId="77777777" w:rsidR="00BE3C65" w:rsidRPr="00CA4FA1" w:rsidRDefault="00BE3C65" w:rsidP="00BE3C65">
      <w:pPr>
        <w:autoSpaceDE w:val="0"/>
        <w:autoSpaceDN w:val="0"/>
        <w:adjustRightInd w:val="0"/>
        <w:rPr>
          <w:rFonts w:ascii="Courier New" w:hAnsi="Courier New" w:cs="Courier New"/>
          <w:color w:val="000000"/>
          <w:sz w:val="17"/>
          <w:szCs w:val="17"/>
          <w:highlight w:val="white"/>
          <w:rPrChange w:id="2647" w:author="Author">
            <w:rPr>
              <w:rFonts w:ascii="Courier New" w:hAnsi="Courier New"/>
              <w:color w:val="000000"/>
              <w:highlight w:val="white"/>
              <w:lang w:val="fr-FR"/>
            </w:rPr>
          </w:rPrChange>
        </w:rPr>
      </w:pPr>
    </w:p>
    <w:p w14:paraId="5878E356"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FF"/>
          <w:sz w:val="17"/>
          <w:szCs w:val="17"/>
          <w:highlight w:val="white"/>
        </w:rPr>
        <w:t>&lt;!--</w:t>
      </w:r>
      <w:r w:rsidRPr="00BE3C65">
        <w:rPr>
          <w:rFonts w:ascii="Courier New" w:hAnsi="Courier New" w:cs="Courier New"/>
          <w:color w:val="808080"/>
          <w:sz w:val="17"/>
          <w:szCs w:val="17"/>
          <w:highlight w:val="white"/>
        </w:rPr>
        <w:t xml:space="preserve"> document-id tag as defined in ST.36 </w:t>
      </w:r>
      <w:r w:rsidRPr="00BE3C65">
        <w:rPr>
          <w:rFonts w:ascii="Courier New" w:hAnsi="Courier New" w:cs="Courier New"/>
          <w:color w:val="0000FF"/>
          <w:sz w:val="17"/>
          <w:szCs w:val="17"/>
          <w:highlight w:val="white"/>
        </w:rPr>
        <w:t>--&gt;</w:t>
      </w:r>
    </w:p>
    <w:p w14:paraId="30B642D8"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80"/>
          <w:sz w:val="17"/>
          <w:szCs w:val="17"/>
          <w:highlight w:val="white"/>
        </w:rPr>
        <w:t>&lt;!ELEMENT document-id (country , doc-number , kind? , date?)&gt;</w:t>
      </w:r>
    </w:p>
    <w:p w14:paraId="5B2F21D2"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p>
    <w:p w14:paraId="3A316ED3"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0000FF"/>
          <w:sz w:val="17"/>
          <w:szCs w:val="17"/>
          <w:highlight w:val="white"/>
        </w:rPr>
        <w:t>&lt;!--</w:t>
      </w:r>
      <w:r w:rsidRPr="00BE3C65">
        <w:rPr>
          <w:rFonts w:ascii="Courier New" w:hAnsi="Courier New" w:cs="Courier New"/>
          <w:color w:val="808080"/>
          <w:sz w:val="17"/>
          <w:szCs w:val="17"/>
          <w:highlight w:val="white"/>
        </w:rPr>
        <w:t xml:space="preserve">Two-letter alphabetic codes which represent the names of states, other entities </w:t>
      </w:r>
    </w:p>
    <w:p w14:paraId="15755FF5"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 xml:space="preserve">and intergovernmental organizations the legislation of which provides for the protection of </w:t>
      </w:r>
    </w:p>
    <w:p w14:paraId="52EF0289"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IP rights or which organizations are acting in the framework of a treaty in the field of IP. e.g. "XX".</w:t>
      </w:r>
    </w:p>
    <w:p w14:paraId="36411504"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808080"/>
          <w:sz w:val="17"/>
          <w:szCs w:val="17"/>
          <w:highlight w:val="white"/>
        </w:rPr>
        <w:t>Always in upper case.</w:t>
      </w:r>
      <w:r w:rsidRPr="00BE3C65">
        <w:rPr>
          <w:rFonts w:ascii="Courier New" w:hAnsi="Courier New" w:cs="Courier New"/>
          <w:color w:val="0000FF"/>
          <w:sz w:val="17"/>
          <w:szCs w:val="17"/>
          <w:highlight w:val="white"/>
        </w:rPr>
        <w:t>--&gt;</w:t>
      </w:r>
    </w:p>
    <w:p w14:paraId="79D00CB9"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80"/>
          <w:sz w:val="17"/>
          <w:szCs w:val="17"/>
          <w:highlight w:val="white"/>
        </w:rPr>
        <w:t>&lt;!ELEMENT country (#PCDATA)&gt;</w:t>
      </w:r>
    </w:p>
    <w:p w14:paraId="3D84FFFB"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p>
    <w:p w14:paraId="325D13E1"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FF"/>
          <w:sz w:val="17"/>
          <w:szCs w:val="17"/>
          <w:highlight w:val="white"/>
        </w:rPr>
        <w:t>&lt;!--</w:t>
      </w:r>
      <w:r w:rsidRPr="00BE3C65">
        <w:rPr>
          <w:rFonts w:ascii="Courier New" w:hAnsi="Courier New" w:cs="Courier New"/>
          <w:color w:val="808080"/>
          <w:sz w:val="17"/>
          <w:szCs w:val="17"/>
          <w:highlight w:val="white"/>
        </w:rPr>
        <w:t>Doc-number: The number of the referenced patent (or application) document</w:t>
      </w:r>
      <w:r w:rsidRPr="00BE3C65">
        <w:rPr>
          <w:rFonts w:ascii="Courier New" w:hAnsi="Courier New" w:cs="Courier New"/>
          <w:color w:val="0000FF"/>
          <w:sz w:val="17"/>
          <w:szCs w:val="17"/>
          <w:highlight w:val="white"/>
        </w:rPr>
        <w:t>--&gt;</w:t>
      </w:r>
    </w:p>
    <w:p w14:paraId="37D07475"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80"/>
          <w:sz w:val="17"/>
          <w:szCs w:val="17"/>
          <w:highlight w:val="white"/>
        </w:rPr>
        <w:t>&lt;!ELEMENT doc-number (#PCDATA)&gt;</w:t>
      </w:r>
    </w:p>
    <w:p w14:paraId="53107E8D"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p>
    <w:p w14:paraId="3AD3BD17"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FF"/>
          <w:sz w:val="17"/>
          <w:szCs w:val="17"/>
          <w:highlight w:val="white"/>
        </w:rPr>
        <w:t>&lt;!--</w:t>
      </w:r>
      <w:r w:rsidRPr="00BE3C65">
        <w:rPr>
          <w:rFonts w:ascii="Courier New" w:hAnsi="Courier New" w:cs="Courier New"/>
          <w:color w:val="808080"/>
          <w:sz w:val="17"/>
          <w:szCs w:val="17"/>
          <w:highlight w:val="white"/>
        </w:rPr>
        <w:t>Document kind code; e.g., A1 (WIPO ST.16)</w:t>
      </w:r>
      <w:r w:rsidRPr="00BE3C65">
        <w:rPr>
          <w:rFonts w:ascii="Courier New" w:hAnsi="Courier New" w:cs="Courier New"/>
          <w:color w:val="0000FF"/>
          <w:sz w:val="17"/>
          <w:szCs w:val="17"/>
          <w:highlight w:val="white"/>
        </w:rPr>
        <w:t>--&gt;</w:t>
      </w:r>
    </w:p>
    <w:p w14:paraId="6809FB56"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80"/>
          <w:sz w:val="17"/>
          <w:szCs w:val="17"/>
          <w:highlight w:val="white"/>
        </w:rPr>
        <w:t>&lt;!ELEMENT kind (#PCDATA)&gt;</w:t>
      </w:r>
    </w:p>
    <w:p w14:paraId="61FC063B"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p>
    <w:p w14:paraId="1C87E62B"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FF"/>
          <w:sz w:val="17"/>
          <w:szCs w:val="17"/>
          <w:highlight w:val="white"/>
        </w:rPr>
        <w:t>&lt;!--</w:t>
      </w:r>
      <w:r w:rsidRPr="00BE3C65">
        <w:rPr>
          <w:rFonts w:ascii="Courier New" w:hAnsi="Courier New" w:cs="Courier New"/>
          <w:color w:val="808080"/>
          <w:sz w:val="17"/>
          <w:szCs w:val="17"/>
          <w:highlight w:val="white"/>
        </w:rPr>
        <w:t>Date: components of a date. Format: YYYYMMDD (WIPO ST.2)</w:t>
      </w:r>
      <w:r w:rsidRPr="00BE3C65">
        <w:rPr>
          <w:rFonts w:ascii="Courier New" w:hAnsi="Courier New" w:cs="Courier New"/>
          <w:color w:val="0000FF"/>
          <w:sz w:val="17"/>
          <w:szCs w:val="17"/>
          <w:highlight w:val="white"/>
        </w:rPr>
        <w:t>--&gt;</w:t>
      </w:r>
    </w:p>
    <w:p w14:paraId="2495C635"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80"/>
          <w:sz w:val="17"/>
          <w:szCs w:val="17"/>
          <w:highlight w:val="white"/>
        </w:rPr>
        <w:t>&lt;!ELEMENT date (#PCDATA)&gt;</w:t>
      </w:r>
    </w:p>
    <w:p w14:paraId="20E196C7"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p>
    <w:p w14:paraId="09621AA0" w14:textId="77777777" w:rsidR="00BE3C65" w:rsidRPr="00BE3C65" w:rsidRDefault="00BE3C65" w:rsidP="00BE3C65">
      <w:pPr>
        <w:autoSpaceDE w:val="0"/>
        <w:autoSpaceDN w:val="0"/>
        <w:adjustRightInd w:val="0"/>
        <w:rPr>
          <w:del w:id="2648" w:author="Author"/>
          <w:rFonts w:ascii="Courier New" w:hAnsi="Courier New" w:cs="Courier New"/>
          <w:color w:val="000000"/>
          <w:sz w:val="17"/>
          <w:szCs w:val="17"/>
          <w:highlight w:val="white"/>
        </w:rPr>
      </w:pPr>
    </w:p>
    <w:p w14:paraId="13A426CC"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0000FF"/>
          <w:sz w:val="17"/>
          <w:szCs w:val="17"/>
          <w:highlight w:val="white"/>
        </w:rPr>
        <w:t>&lt;!--</w:t>
      </w:r>
      <w:r w:rsidRPr="00BE3C65">
        <w:rPr>
          <w:rFonts w:ascii="Courier New" w:hAnsi="Courier New" w:cs="Courier New"/>
          <w:color w:val="808080"/>
          <w:sz w:val="17"/>
          <w:szCs w:val="17"/>
          <w:highlight w:val="white"/>
        </w:rPr>
        <w:t>Application reference information: application number, country.</w:t>
      </w:r>
    </w:p>
    <w:p w14:paraId="1B711C34"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
      </w:pPr>
      <w:r w:rsidRPr="00BE3C65">
        <w:rPr>
          <w:rFonts w:ascii="Courier New" w:hAnsi="Courier New" w:cs="Courier New"/>
          <w:color w:val="808080"/>
          <w:sz w:val="17"/>
          <w:szCs w:val="17"/>
          <w:highlight w:val="white"/>
        </w:rPr>
        <w:t>In case of a filing reference, the kind code is empty and the date refers to the filing date.</w:t>
      </w:r>
    </w:p>
    <w:p w14:paraId="5D53C44A"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FF"/>
          <w:sz w:val="17"/>
          <w:szCs w:val="17"/>
          <w:highlight w:val="white"/>
        </w:rPr>
        <w:t>--&gt;</w:t>
      </w:r>
    </w:p>
    <w:p w14:paraId="719E3D12"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80"/>
          <w:sz w:val="17"/>
          <w:szCs w:val="17"/>
          <w:highlight w:val="white"/>
        </w:rPr>
        <w:t>&lt;!ELEMENT application-reference (country , doc-number , filing-date?)&gt;</w:t>
      </w:r>
    </w:p>
    <w:p w14:paraId="5E99D4D9"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p>
    <w:p w14:paraId="4E8765AB"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FF"/>
          <w:sz w:val="17"/>
          <w:szCs w:val="17"/>
          <w:highlight w:val="white"/>
        </w:rPr>
        <w:t>&lt;!--</w:t>
      </w:r>
      <w:r w:rsidRPr="00BE3C65">
        <w:rPr>
          <w:rFonts w:ascii="Courier New" w:hAnsi="Courier New" w:cs="Courier New"/>
          <w:color w:val="808080"/>
          <w:sz w:val="17"/>
          <w:szCs w:val="17"/>
          <w:highlight w:val="white"/>
        </w:rPr>
        <w:t>Filing Date: components of a date. Format: YYYYMMDD (WIPO ST.2)</w:t>
      </w:r>
      <w:r w:rsidRPr="00BE3C65">
        <w:rPr>
          <w:rFonts w:ascii="Courier New" w:hAnsi="Courier New" w:cs="Courier New"/>
          <w:color w:val="0000FF"/>
          <w:sz w:val="17"/>
          <w:szCs w:val="17"/>
          <w:highlight w:val="white"/>
        </w:rPr>
        <w:t>--&gt;</w:t>
      </w:r>
    </w:p>
    <w:p w14:paraId="3B542CFC"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80"/>
          <w:sz w:val="17"/>
          <w:szCs w:val="17"/>
          <w:highlight w:val="white"/>
        </w:rPr>
        <w:t>&lt;!ELEMENT filing-date (#PCDATA)&gt;</w:t>
      </w:r>
    </w:p>
    <w:p w14:paraId="274E8D8D"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p>
    <w:p w14:paraId="0B991113"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FF"/>
          <w:sz w:val="17"/>
          <w:szCs w:val="17"/>
          <w:highlight w:val="white"/>
        </w:rPr>
        <w:t>&lt;!--</w:t>
      </w:r>
      <w:r w:rsidRPr="00BE3C65">
        <w:rPr>
          <w:rFonts w:ascii="Courier New" w:hAnsi="Courier New" w:cs="Courier New"/>
          <w:color w:val="808080"/>
          <w:sz w:val="17"/>
          <w:szCs w:val="17"/>
          <w:highlight w:val="white"/>
        </w:rPr>
        <w:t>Priority application identification (priority-claim)</w:t>
      </w:r>
      <w:r w:rsidRPr="00BE3C65">
        <w:rPr>
          <w:rFonts w:ascii="Courier New" w:hAnsi="Courier New" w:cs="Courier New"/>
          <w:color w:val="0000FF"/>
          <w:sz w:val="17"/>
          <w:szCs w:val="17"/>
          <w:highlight w:val="white"/>
        </w:rPr>
        <w:t>--&gt;</w:t>
      </w:r>
    </w:p>
    <w:p w14:paraId="0A30B7E2"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80"/>
          <w:sz w:val="17"/>
          <w:szCs w:val="17"/>
          <w:highlight w:val="white"/>
        </w:rPr>
        <w:t>&lt;!ELEMENT priority-claims (priority-claim+)&gt;</w:t>
      </w:r>
    </w:p>
    <w:p w14:paraId="0A0B1280"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p>
    <w:p w14:paraId="65D17138"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r w:rsidRPr="00BE3C65">
        <w:rPr>
          <w:rFonts w:ascii="Courier New" w:hAnsi="Courier New" w:cs="Courier New"/>
          <w:color w:val="000080"/>
          <w:sz w:val="17"/>
          <w:szCs w:val="17"/>
          <w:highlight w:val="white"/>
        </w:rPr>
        <w:t>&lt;!ELEMENT priority-claim (country</w:t>
      </w:r>
      <w:del w:id="2649" w:author="Author">
        <w:r w:rsidRPr="00BE3C65">
          <w:rPr>
            <w:rFonts w:ascii="Courier New" w:hAnsi="Courier New" w:cs="Courier New"/>
            <w:color w:val="000080"/>
            <w:sz w:val="17"/>
            <w:szCs w:val="17"/>
            <w:highlight w:val="white"/>
          </w:rPr>
          <w:delText xml:space="preserve"> </w:delText>
        </w:r>
      </w:del>
      <w:r w:rsidRPr="00BE3C65">
        <w:rPr>
          <w:rFonts w:ascii="Courier New" w:hAnsi="Courier New" w:cs="Courier New"/>
          <w:color w:val="000080"/>
          <w:sz w:val="17"/>
          <w:szCs w:val="17"/>
          <w:highlight w:val="white"/>
        </w:rPr>
        <w:t>, doc-number</w:t>
      </w:r>
      <w:ins w:id="2650" w:author="Author">
        <w:r w:rsidRPr="00BE3C65">
          <w:rPr>
            <w:rFonts w:ascii="Courier New" w:hAnsi="Courier New" w:cs="Courier New"/>
            <w:color w:val="000080"/>
            <w:sz w:val="17"/>
            <w:szCs w:val="17"/>
            <w:highlight w:val="white"/>
            <w:rPrChange w:id="2651" w:author="Author">
              <w:rPr>
                <w:rFonts w:ascii="Consolas" w:hAnsi="Consolas"/>
                <w:color w:val="000080"/>
                <w:highlight w:val="white"/>
              </w:rPr>
            </w:rPrChange>
          </w:rPr>
          <w:t>?</w:t>
        </w:r>
      </w:ins>
      <w:del w:id="2652" w:author="Author">
        <w:r w:rsidRPr="00BE3C65">
          <w:rPr>
            <w:rFonts w:ascii="Courier New" w:hAnsi="Courier New" w:cs="Courier New"/>
            <w:color w:val="000080"/>
            <w:sz w:val="17"/>
            <w:szCs w:val="17"/>
            <w:highlight w:val="white"/>
          </w:rPr>
          <w:delText xml:space="preserve"> </w:delText>
        </w:r>
      </w:del>
      <w:r w:rsidRPr="00BE3C65">
        <w:rPr>
          <w:rFonts w:ascii="Courier New" w:hAnsi="Courier New" w:cs="Courier New"/>
          <w:color w:val="000080"/>
          <w:sz w:val="17"/>
          <w:szCs w:val="17"/>
          <w:highlight w:val="white"/>
        </w:rPr>
        <w:t xml:space="preserve">, </w:t>
      </w:r>
      <w:del w:id="2653" w:author="Author">
        <w:r w:rsidRPr="00BE3C65">
          <w:rPr>
            <w:rFonts w:ascii="Courier New" w:hAnsi="Courier New" w:cs="Courier New"/>
            <w:color w:val="000080"/>
            <w:sz w:val="17"/>
            <w:szCs w:val="17"/>
            <w:highlight w:val="white"/>
          </w:rPr>
          <w:delText>kind ,</w:delText>
        </w:r>
      </w:del>
      <w:ins w:id="2654" w:author="Author">
        <w:del w:id="2655" w:author="Author">
          <w:r w:rsidRPr="00BE3C65">
            <w:rPr>
              <w:rFonts w:ascii="Courier New" w:hAnsi="Courier New" w:cs="Courier New"/>
              <w:color w:val="000080"/>
              <w:sz w:val="17"/>
              <w:szCs w:val="17"/>
              <w:highlight w:val="white"/>
              <w:rPrChange w:id="2656" w:author="Author">
                <w:rPr>
                  <w:rFonts w:ascii="Consolas" w:hAnsi="Consolas" w:cs="Consolas"/>
                  <w:color w:val="000080"/>
                  <w:szCs w:val="17"/>
                  <w:highlight w:val="white"/>
                </w:rPr>
              </w:rPrChange>
            </w:rPr>
            <w:delText>?</w:delText>
          </w:r>
        </w:del>
        <w:r w:rsidRPr="00BE3C65">
          <w:rPr>
            <w:rFonts w:ascii="Courier New" w:hAnsi="Courier New" w:cs="Courier New"/>
            <w:color w:val="000080"/>
            <w:sz w:val="17"/>
            <w:szCs w:val="17"/>
            <w:highlight w:val="white"/>
            <w:rPrChange w:id="2657" w:author="Author">
              <w:rPr>
                <w:rFonts w:ascii="Consolas" w:hAnsi="Consolas" w:cs="Consolas"/>
                <w:color w:val="000080"/>
                <w:szCs w:val="17"/>
                <w:highlight w:val="white"/>
              </w:rPr>
            </w:rPrChange>
          </w:rPr>
          <w:t>,</w:t>
        </w:r>
      </w:ins>
      <w:r w:rsidRPr="00BE3C65">
        <w:rPr>
          <w:rFonts w:ascii="Courier New" w:hAnsi="Courier New" w:cs="Courier New"/>
          <w:color w:val="000080"/>
          <w:sz w:val="17"/>
          <w:szCs w:val="17"/>
          <w:highlight w:val="white"/>
        </w:rPr>
        <w:t xml:space="preserve"> date)&gt;</w:t>
      </w:r>
    </w:p>
    <w:p w14:paraId="2EF15E71"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Change w:id="2658" w:author="Author">
            <w:rPr>
              <w:rFonts w:ascii="Consolas" w:hAnsi="Consolas" w:cs="Consolas"/>
              <w:color w:val="000000"/>
              <w:szCs w:val="17"/>
              <w:highlight w:val="white"/>
            </w:rPr>
          </w:rPrChange>
        </w:rPr>
      </w:pPr>
    </w:p>
    <w:p w14:paraId="7CC0DA82" w14:textId="77777777" w:rsidR="00BE3C65" w:rsidRPr="00BE3C65" w:rsidRDefault="00BE3C65" w:rsidP="00BE3C65">
      <w:pPr>
        <w:autoSpaceDE w:val="0"/>
        <w:autoSpaceDN w:val="0"/>
        <w:adjustRightInd w:val="0"/>
        <w:rPr>
          <w:del w:id="2659" w:author="Author"/>
          <w:rFonts w:ascii="Courier New" w:hAnsi="Courier New" w:cs="Courier New"/>
          <w:color w:val="000080"/>
          <w:sz w:val="17"/>
          <w:szCs w:val="17"/>
          <w:highlight w:val="white"/>
        </w:rPr>
      </w:pPr>
      <w:r w:rsidRPr="00BE3C65">
        <w:rPr>
          <w:rFonts w:ascii="Courier New" w:hAnsi="Courier New" w:cs="Courier New"/>
          <w:color w:val="000080"/>
          <w:sz w:val="17"/>
          <w:szCs w:val="17"/>
          <w:highlight w:val="white"/>
        </w:rPr>
        <w:t>&lt;!ATTLIST priority-claim  sequence  CDATA  #REQUIRED</w:t>
      </w:r>
      <w:ins w:id="2660" w:author="Author">
        <w:r w:rsidRPr="00BE3C65">
          <w:rPr>
            <w:rFonts w:ascii="Courier New" w:hAnsi="Courier New" w:cs="Courier New"/>
            <w:color w:val="000080"/>
            <w:sz w:val="17"/>
            <w:szCs w:val="17"/>
            <w:highlight w:val="white"/>
            <w:rPrChange w:id="2661" w:author="Author">
              <w:rPr>
                <w:rFonts w:ascii="Consolas" w:hAnsi="Consolas"/>
                <w:color w:val="000080"/>
                <w:highlight w:val="white"/>
              </w:rPr>
            </w:rPrChange>
          </w:rPr>
          <w:t>&gt;</w:t>
        </w:r>
      </w:ins>
    </w:p>
    <w:p w14:paraId="0D8B95AE"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del w:id="2662" w:author="Author">
        <w:r w:rsidRPr="00BE3C65">
          <w:rPr>
            <w:rFonts w:ascii="Courier New" w:hAnsi="Courier New" w:cs="Courier New"/>
            <w:color w:val="000080"/>
            <w:sz w:val="17"/>
            <w:szCs w:val="17"/>
            <w:highlight w:val="white"/>
          </w:rPr>
          <w:delText>&lt;priority-claim-kind (national | regional | international )  #REQUIRED &gt;</w:delText>
        </w:r>
      </w:del>
    </w:p>
    <w:p w14:paraId="3EF9EFC8"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
      </w:pPr>
    </w:p>
    <w:p w14:paraId="15708EA5"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Change w:id="2663" w:author="Author">
            <w:rPr>
              <w:rFonts w:ascii="Courier New" w:hAnsi="Courier New"/>
              <w:color w:val="000080"/>
              <w:highlight w:val="white"/>
            </w:rPr>
          </w:rPrChange>
        </w:rPr>
      </w:pPr>
      <w:r w:rsidRPr="00BE3C65">
        <w:rPr>
          <w:rFonts w:ascii="Courier New" w:hAnsi="Courier New" w:cs="Courier New"/>
          <w:color w:val="000080"/>
          <w:sz w:val="17"/>
          <w:szCs w:val="17"/>
          <w:highlight w:val="white"/>
        </w:rPr>
        <w:t>&lt;!ELEMENT comment-text (#PCDATA)&gt;</w:t>
      </w:r>
    </w:p>
    <w:p w14:paraId="1A1D1241" w14:textId="77777777" w:rsidR="00BE3C65" w:rsidRPr="00BE3C65" w:rsidRDefault="00BE3C65" w:rsidP="00BE3C65">
      <w:pPr>
        <w:autoSpaceDE w:val="0"/>
        <w:autoSpaceDN w:val="0"/>
        <w:adjustRightInd w:val="0"/>
        <w:rPr>
          <w:del w:id="2664" w:author="Author"/>
          <w:rFonts w:ascii="Courier New" w:hAnsi="Courier New" w:cs="Courier New"/>
          <w:color w:val="000080"/>
          <w:sz w:val="17"/>
          <w:szCs w:val="17"/>
          <w:highlight w:val="white"/>
        </w:rPr>
      </w:pPr>
    </w:p>
    <w:p w14:paraId="685217EF" w14:textId="77777777" w:rsidR="00BE3C65" w:rsidRPr="00BE3C65" w:rsidRDefault="00BE3C65" w:rsidP="00BE3C65">
      <w:pPr>
        <w:autoSpaceDE w:val="0"/>
        <w:autoSpaceDN w:val="0"/>
        <w:adjustRightInd w:val="0"/>
        <w:rPr>
          <w:rFonts w:ascii="Courier New" w:hAnsi="Courier New" w:cs="Courier New"/>
          <w:color w:val="808080"/>
          <w:sz w:val="17"/>
          <w:szCs w:val="17"/>
          <w:highlight w:val="white"/>
          <w:rPrChange w:id="2665" w:author="Author">
            <w:rPr>
              <w:rFonts w:ascii="Courier New" w:hAnsi="Courier New"/>
              <w:color w:val="000080"/>
            </w:rPr>
          </w:rPrChange>
        </w:rPr>
      </w:pPr>
      <w:r w:rsidRPr="00BE3C65">
        <w:rPr>
          <w:rFonts w:ascii="Courier New" w:hAnsi="Courier New" w:cs="Courier New"/>
          <w:color w:val="0000FF"/>
          <w:sz w:val="17"/>
          <w:szCs w:val="17"/>
          <w:highlight w:val="white"/>
          <w:rPrChange w:id="2666" w:author="Author">
            <w:rPr>
              <w:rFonts w:ascii="Courier New" w:hAnsi="Courier New"/>
              <w:color w:val="000080"/>
            </w:rPr>
          </w:rPrChange>
        </w:rPr>
        <w:t>&lt;!--</w:t>
      </w:r>
      <w:r w:rsidRPr="00BE3C65">
        <w:rPr>
          <w:rFonts w:ascii="Courier New" w:hAnsi="Courier New" w:cs="Courier New"/>
          <w:color w:val="808080"/>
          <w:sz w:val="17"/>
          <w:szCs w:val="17"/>
          <w:highlight w:val="white"/>
          <w:rPrChange w:id="2667" w:author="Author">
            <w:rPr>
              <w:rFonts w:ascii="Courier New" w:hAnsi="Courier New"/>
              <w:color w:val="000080"/>
            </w:rPr>
          </w:rPrChange>
        </w:rPr>
        <w:t xml:space="preserve"> Series of two-letter language codes that indicate, for searchable description, abstract and claim text, the language made available by the Office either as the original language or an official translation or alternatively 'N' if this text is not searchable or 'U' if it is unknown whether this text is searchable and the language it is available in </w:t>
      </w:r>
    </w:p>
    <w:p w14:paraId="306D213D" w14:textId="77777777" w:rsidR="00BE3C65" w:rsidRPr="00BE3C65" w:rsidRDefault="00BE3C65" w:rsidP="00BE3C65">
      <w:pPr>
        <w:autoSpaceDE w:val="0"/>
        <w:autoSpaceDN w:val="0"/>
        <w:adjustRightInd w:val="0"/>
        <w:rPr>
          <w:del w:id="2668" w:author="Author"/>
          <w:rFonts w:ascii="Courier New" w:hAnsi="Courier New" w:cs="Courier New"/>
          <w:color w:val="000000"/>
          <w:sz w:val="17"/>
          <w:szCs w:val="17"/>
        </w:rPr>
      </w:pPr>
      <w:del w:id="2669" w:author="Author">
        <w:r w:rsidRPr="00BE3C65">
          <w:rPr>
            <w:rFonts w:ascii="Wingdings" w:eastAsia="Wingdings" w:hAnsi="Wingdings" w:cs="Wingdings"/>
            <w:color w:val="000080"/>
            <w:sz w:val="17"/>
            <w:szCs w:val="17"/>
          </w:rPr>
          <w:sym w:font="Wingdings" w:char="F0E0"/>
        </w:r>
      </w:del>
    </w:p>
    <w:p w14:paraId="65A0ECD6" w14:textId="77777777" w:rsidR="00BE3C65" w:rsidRPr="00BE3C65" w:rsidRDefault="00BE3C65" w:rsidP="00BE3C65">
      <w:pPr>
        <w:autoSpaceDE w:val="0"/>
        <w:autoSpaceDN w:val="0"/>
        <w:adjustRightInd w:val="0"/>
        <w:rPr>
          <w:del w:id="2670" w:author="Author"/>
          <w:rFonts w:ascii="Courier New" w:hAnsi="Courier New" w:cs="Courier New"/>
          <w:color w:val="000000"/>
          <w:sz w:val="17"/>
          <w:szCs w:val="17"/>
        </w:rPr>
      </w:pPr>
    </w:p>
    <w:p w14:paraId="69AAB91D" w14:textId="77777777" w:rsidR="00BE3C65" w:rsidRPr="00BE3C65" w:rsidRDefault="00BE3C65" w:rsidP="00BE3C65">
      <w:pPr>
        <w:autoSpaceDE w:val="0"/>
        <w:autoSpaceDN w:val="0"/>
        <w:adjustRightInd w:val="0"/>
        <w:rPr>
          <w:ins w:id="2671" w:author="Author"/>
          <w:rFonts w:ascii="Courier New" w:hAnsi="Courier New" w:cs="Courier New"/>
          <w:color w:val="000000"/>
          <w:sz w:val="17"/>
          <w:szCs w:val="17"/>
          <w:highlight w:val="white"/>
          <w:rPrChange w:id="2672" w:author="Author">
            <w:rPr>
              <w:ins w:id="2673" w:author="Author"/>
              <w:rFonts w:ascii="Consolas" w:hAnsi="Consolas" w:cs="Consolas"/>
              <w:color w:val="000000"/>
              <w:szCs w:val="17"/>
              <w:highlight w:val="white"/>
            </w:rPr>
          </w:rPrChange>
        </w:rPr>
      </w:pPr>
      <w:ins w:id="2674" w:author="Author">
        <w:r w:rsidRPr="00BE3C65">
          <w:rPr>
            <w:rFonts w:ascii="Courier New" w:hAnsi="Courier New" w:cs="Courier New"/>
            <w:color w:val="0000FF"/>
            <w:sz w:val="17"/>
            <w:szCs w:val="17"/>
            <w:highlight w:val="white"/>
            <w:rPrChange w:id="2675" w:author="Author">
              <w:rPr>
                <w:rFonts w:ascii="Consolas" w:hAnsi="Consolas" w:cs="Consolas"/>
                <w:color w:val="0000FF"/>
                <w:szCs w:val="17"/>
                <w:highlight w:val="white"/>
              </w:rPr>
            </w:rPrChange>
          </w:rPr>
          <w:t>--&gt;</w:t>
        </w:r>
      </w:ins>
    </w:p>
    <w:p w14:paraId="558C728A" w14:textId="77777777" w:rsidR="00BE3C65" w:rsidRPr="00BE3C65" w:rsidRDefault="00BE3C65" w:rsidP="00BE3C65">
      <w:pPr>
        <w:autoSpaceDE w:val="0"/>
        <w:autoSpaceDN w:val="0"/>
        <w:adjustRightInd w:val="0"/>
        <w:rPr>
          <w:ins w:id="2676" w:author="Author"/>
          <w:rFonts w:ascii="Courier New" w:hAnsi="Courier New" w:cs="Courier New"/>
          <w:color w:val="000000"/>
          <w:sz w:val="17"/>
          <w:szCs w:val="17"/>
          <w:highlight w:val="white"/>
          <w:rPrChange w:id="2677" w:author="Author">
            <w:rPr>
              <w:ins w:id="2678" w:author="Author"/>
              <w:rFonts w:ascii="Consolas" w:hAnsi="Consolas" w:cs="Consolas"/>
              <w:color w:val="000000"/>
              <w:szCs w:val="17"/>
              <w:highlight w:val="white"/>
            </w:rPr>
          </w:rPrChange>
        </w:rPr>
      </w:pPr>
    </w:p>
    <w:p w14:paraId="0812EC48" w14:textId="77777777" w:rsidR="00BE3C65" w:rsidRPr="00BE3C65" w:rsidRDefault="00BE3C65" w:rsidP="00BE3C65">
      <w:pPr>
        <w:autoSpaceDE w:val="0"/>
        <w:autoSpaceDN w:val="0"/>
        <w:adjustRightInd w:val="0"/>
        <w:rPr>
          <w:del w:id="2679" w:author="Author"/>
          <w:rFonts w:ascii="Courier New" w:hAnsi="Courier New" w:cs="Courier New"/>
          <w:color w:val="000000"/>
          <w:sz w:val="17"/>
          <w:szCs w:val="17"/>
          <w:highlight w:val="white"/>
          <w:rPrChange w:id="2680" w:author="Author">
            <w:rPr>
              <w:del w:id="2681" w:author="Author"/>
              <w:rFonts w:ascii="Courier New" w:hAnsi="Courier New"/>
              <w:color w:val="000080"/>
            </w:rPr>
          </w:rPrChange>
        </w:rPr>
      </w:pPr>
      <w:del w:id="2682" w:author="Author">
        <w:r w:rsidRPr="00BE3C65">
          <w:rPr>
            <w:rFonts w:ascii="Courier New" w:hAnsi="Courier New" w:cs="Courier New"/>
            <w:color w:val="000080"/>
            <w:sz w:val="17"/>
            <w:szCs w:val="17"/>
            <w:highlight w:val="white"/>
            <w:rPrChange w:id="2683" w:author="Author">
              <w:rPr>
                <w:rFonts w:ascii="Courier New" w:hAnsi="Courier New"/>
                <w:color w:val="000080"/>
              </w:rPr>
            </w:rPrChange>
          </w:rPr>
          <w:delText>&lt;!ELEMENT searchable-abstract-code (not-searchable-code | searchable-language-code+)&gt;</w:delText>
        </w:r>
      </w:del>
    </w:p>
    <w:p w14:paraId="58FF38F5" w14:textId="77777777" w:rsidR="00BE3C65" w:rsidRPr="00BE3C65" w:rsidRDefault="00BE3C65" w:rsidP="00BE3C65">
      <w:pPr>
        <w:autoSpaceDE w:val="0"/>
        <w:autoSpaceDN w:val="0"/>
        <w:adjustRightInd w:val="0"/>
        <w:rPr>
          <w:del w:id="2684" w:author="Author"/>
          <w:rFonts w:ascii="Courier New" w:hAnsi="Courier New" w:cs="Courier New"/>
          <w:color w:val="000000"/>
          <w:sz w:val="17"/>
          <w:szCs w:val="17"/>
        </w:rPr>
      </w:pPr>
    </w:p>
    <w:p w14:paraId="5238EEB0"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Change w:id="2685" w:author="Author">
            <w:rPr>
              <w:rFonts w:ascii="Courier New" w:hAnsi="Courier New"/>
              <w:color w:val="000000"/>
            </w:rPr>
          </w:rPrChange>
        </w:rPr>
      </w:pPr>
      <w:r w:rsidRPr="00BE3C65">
        <w:rPr>
          <w:rFonts w:ascii="Courier New" w:hAnsi="Courier New" w:cs="Courier New"/>
          <w:color w:val="000080"/>
          <w:sz w:val="17"/>
          <w:szCs w:val="17"/>
          <w:highlight w:val="white"/>
          <w:rPrChange w:id="2686" w:author="Author">
            <w:rPr>
              <w:rFonts w:ascii="Courier New" w:hAnsi="Courier New"/>
              <w:color w:val="000080"/>
            </w:rPr>
          </w:rPrChange>
        </w:rPr>
        <w:t>&lt;!ELEMENT searchable-description-code (not-searchable-code</w:t>
      </w:r>
      <w:ins w:id="2687" w:author="Author">
        <w:r w:rsidRPr="00BE3C65">
          <w:rPr>
            <w:rFonts w:ascii="Courier New" w:hAnsi="Courier New" w:cs="Courier New"/>
            <w:color w:val="000080"/>
            <w:sz w:val="17"/>
            <w:szCs w:val="17"/>
            <w:highlight w:val="white"/>
            <w:rPrChange w:id="2688" w:author="Author">
              <w:rPr>
                <w:rFonts w:ascii="Consolas" w:hAnsi="Consolas" w:cs="Consolas"/>
                <w:color w:val="000080"/>
                <w:szCs w:val="17"/>
                <w:highlight w:val="white"/>
              </w:rPr>
            </w:rPrChange>
          </w:rPr>
          <w:t xml:space="preserve"> </w:t>
        </w:r>
      </w:ins>
      <w:r w:rsidRPr="00BE3C65">
        <w:rPr>
          <w:rFonts w:ascii="Courier New" w:hAnsi="Courier New" w:cs="Courier New"/>
          <w:color w:val="000080"/>
          <w:sz w:val="17"/>
          <w:szCs w:val="17"/>
          <w:highlight w:val="white"/>
          <w:rPrChange w:id="2689" w:author="Author">
            <w:rPr>
              <w:rFonts w:ascii="Courier New" w:hAnsi="Courier New"/>
              <w:color w:val="000080"/>
            </w:rPr>
          </w:rPrChange>
        </w:rPr>
        <w:t>| searchable-language-code+)&gt;</w:t>
      </w:r>
    </w:p>
    <w:p w14:paraId="6D29AE0D"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Change w:id="2690" w:author="Author">
            <w:rPr>
              <w:rFonts w:ascii="Courier New" w:hAnsi="Courier New"/>
              <w:color w:val="000000"/>
            </w:rPr>
          </w:rPrChange>
        </w:rPr>
      </w:pPr>
    </w:p>
    <w:p w14:paraId="730719F0"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Change w:id="2691" w:author="Author">
            <w:rPr>
              <w:rFonts w:ascii="Courier New" w:hAnsi="Courier New"/>
              <w:color w:val="000000"/>
            </w:rPr>
          </w:rPrChange>
        </w:rPr>
      </w:pPr>
      <w:r w:rsidRPr="00BE3C65">
        <w:rPr>
          <w:rFonts w:ascii="Courier New" w:hAnsi="Courier New" w:cs="Courier New"/>
          <w:color w:val="000080"/>
          <w:sz w:val="17"/>
          <w:szCs w:val="17"/>
          <w:highlight w:val="white"/>
          <w:rPrChange w:id="2692" w:author="Author">
            <w:rPr>
              <w:rFonts w:ascii="Courier New" w:hAnsi="Courier New"/>
              <w:color w:val="000080"/>
            </w:rPr>
          </w:rPrChange>
        </w:rPr>
        <w:t>&lt;!ELEMENT searchable-claims-code (not-searchable-code | searchable-language-code+)&gt;</w:t>
      </w:r>
    </w:p>
    <w:p w14:paraId="727AF7B5"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Change w:id="2693" w:author="Author">
            <w:rPr>
              <w:rFonts w:ascii="Courier New" w:hAnsi="Courier New"/>
              <w:color w:val="000000"/>
            </w:rPr>
          </w:rPrChange>
        </w:rPr>
      </w:pPr>
    </w:p>
    <w:p w14:paraId="727DCDC4" w14:textId="77777777" w:rsidR="00BE3C65" w:rsidRPr="00BE3C65" w:rsidRDefault="00BE3C65" w:rsidP="00BE3C65">
      <w:pPr>
        <w:autoSpaceDE w:val="0"/>
        <w:autoSpaceDN w:val="0"/>
        <w:adjustRightInd w:val="0"/>
        <w:rPr>
          <w:ins w:id="2694" w:author="Author"/>
          <w:rFonts w:ascii="Courier New" w:hAnsi="Courier New" w:cs="Courier New"/>
          <w:color w:val="000000"/>
          <w:sz w:val="17"/>
          <w:szCs w:val="17"/>
          <w:highlight w:val="white"/>
          <w:rPrChange w:id="2695" w:author="Author">
            <w:rPr>
              <w:ins w:id="2696" w:author="Author"/>
              <w:rFonts w:ascii="Courier New" w:hAnsi="Courier New"/>
              <w:color w:val="000080"/>
            </w:rPr>
          </w:rPrChange>
        </w:rPr>
      </w:pPr>
      <w:ins w:id="2697" w:author="Author">
        <w:r w:rsidRPr="00BE3C65">
          <w:rPr>
            <w:rFonts w:ascii="Courier New" w:hAnsi="Courier New" w:cs="Courier New"/>
            <w:color w:val="000080"/>
            <w:sz w:val="17"/>
            <w:szCs w:val="17"/>
            <w:highlight w:val="white"/>
            <w:rPrChange w:id="2698" w:author="Author">
              <w:rPr>
                <w:rFonts w:ascii="Courier New" w:hAnsi="Courier New"/>
                <w:color w:val="000080"/>
              </w:rPr>
            </w:rPrChange>
          </w:rPr>
          <w:t>&lt;!ELEMENT searchable-abstract-code (not-searchable-code | searchable-language-code+)&gt;</w:t>
        </w:r>
      </w:ins>
    </w:p>
    <w:p w14:paraId="5F4BD183"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Change w:id="2699" w:author="Author">
            <w:rPr>
              <w:rFonts w:ascii="Courier New" w:hAnsi="Courier New"/>
              <w:color w:val="000000"/>
            </w:rPr>
          </w:rPrChange>
        </w:rPr>
      </w:pPr>
    </w:p>
    <w:p w14:paraId="7AB16B6C"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Change w:id="2700" w:author="Author">
            <w:rPr>
              <w:rFonts w:ascii="Courier New" w:hAnsi="Courier New"/>
              <w:color w:val="000000"/>
            </w:rPr>
          </w:rPrChange>
        </w:rPr>
      </w:pPr>
      <w:r w:rsidRPr="00BE3C65">
        <w:rPr>
          <w:rFonts w:ascii="Courier New" w:hAnsi="Courier New" w:cs="Courier New"/>
          <w:color w:val="000080"/>
          <w:sz w:val="17"/>
          <w:szCs w:val="17"/>
          <w:highlight w:val="white"/>
          <w:rPrChange w:id="2701" w:author="Author">
            <w:rPr>
              <w:rFonts w:ascii="Courier New" w:hAnsi="Courier New"/>
              <w:color w:val="000080"/>
            </w:rPr>
          </w:rPrChange>
        </w:rPr>
        <w:t>&lt;!ELEMENT not-searchable-code EMPTY &gt;</w:t>
      </w:r>
    </w:p>
    <w:p w14:paraId="03731077"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Change w:id="2702" w:author="Author">
            <w:rPr>
              <w:rFonts w:ascii="Courier New" w:hAnsi="Courier New"/>
              <w:color w:val="000000"/>
            </w:rPr>
          </w:rPrChange>
        </w:rPr>
      </w:pPr>
    </w:p>
    <w:p w14:paraId="704B4D04"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Change w:id="2703" w:author="Author">
            <w:rPr>
              <w:rFonts w:ascii="Courier New" w:hAnsi="Courier New"/>
              <w:color w:val="000080"/>
            </w:rPr>
          </w:rPrChange>
        </w:rPr>
      </w:pPr>
      <w:r w:rsidRPr="00BE3C65">
        <w:rPr>
          <w:rFonts w:ascii="Courier New" w:hAnsi="Courier New" w:cs="Courier New"/>
          <w:color w:val="0000FF"/>
          <w:sz w:val="17"/>
          <w:szCs w:val="17"/>
          <w:highlight w:val="white"/>
          <w:rPrChange w:id="2704" w:author="Author">
            <w:rPr>
              <w:rFonts w:ascii="Courier New" w:hAnsi="Courier New"/>
              <w:color w:val="000080"/>
            </w:rPr>
          </w:rPrChange>
        </w:rPr>
        <w:t>&lt;!--</w:t>
      </w:r>
      <w:r w:rsidRPr="00BE3C65">
        <w:rPr>
          <w:rFonts w:ascii="Courier New" w:hAnsi="Courier New" w:cs="Courier New"/>
          <w:color w:val="808080"/>
          <w:sz w:val="17"/>
          <w:szCs w:val="17"/>
          <w:highlight w:val="white"/>
          <w:rPrChange w:id="2705" w:author="Author">
            <w:rPr>
              <w:rFonts w:ascii="Courier New" w:hAnsi="Courier New"/>
              <w:color w:val="000080"/>
            </w:rPr>
          </w:rPrChange>
        </w:rPr>
        <w:t xml:space="preserve"> </w:t>
      </w:r>
      <w:ins w:id="2706" w:author="Author">
        <w:r w:rsidRPr="00BE3C65">
          <w:rPr>
            <w:rFonts w:ascii="Courier New" w:hAnsi="Courier New" w:cs="Courier New"/>
            <w:color w:val="808080"/>
            <w:sz w:val="17"/>
            <w:szCs w:val="17"/>
            <w:highlight w:val="white"/>
            <w:rPrChange w:id="2707" w:author="Author">
              <w:rPr>
                <w:rFonts w:ascii="Consolas" w:hAnsi="Consolas"/>
                <w:color w:val="808080"/>
                <w:highlight w:val="white"/>
              </w:rPr>
            </w:rPrChange>
          </w:rPr>
          <w:t>N means the information is not available at this time</w:t>
        </w:r>
      </w:ins>
      <w:del w:id="2708" w:author="Author">
        <w:r w:rsidRPr="00BE3C65">
          <w:rPr>
            <w:rFonts w:ascii="Courier New" w:hAnsi="Courier New" w:cs="Courier New"/>
            <w:color w:val="808080"/>
            <w:sz w:val="17"/>
            <w:szCs w:val="17"/>
            <w:highlight w:val="white"/>
            <w:rPrChange w:id="2709" w:author="Author">
              <w:rPr>
                <w:rFonts w:ascii="Courier New" w:hAnsi="Courier New"/>
                <w:color w:val="000080"/>
              </w:rPr>
            </w:rPrChange>
          </w:rPr>
          <w:delText>N means the information is not available and U indicates that it is unknown whether this information is available or not</w:delText>
        </w:r>
      </w:del>
      <w:r w:rsidRPr="00BE3C65">
        <w:rPr>
          <w:rFonts w:ascii="Courier New" w:hAnsi="Courier New" w:cs="Courier New"/>
          <w:color w:val="0000FF"/>
          <w:sz w:val="17"/>
          <w:szCs w:val="17"/>
          <w:highlight w:val="white"/>
          <w:rPrChange w:id="2710" w:author="Author">
            <w:rPr>
              <w:rFonts w:ascii="Courier New" w:hAnsi="Courier New"/>
              <w:color w:val="000080"/>
            </w:rPr>
          </w:rPrChange>
        </w:rPr>
        <w:t>--&gt;</w:t>
      </w:r>
    </w:p>
    <w:p w14:paraId="13D67D9B"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Change w:id="2711" w:author="Author">
            <w:rPr>
              <w:rFonts w:ascii="Courier New" w:hAnsi="Courier New"/>
              <w:color w:val="000080"/>
            </w:rPr>
          </w:rPrChange>
        </w:rPr>
      </w:pPr>
      <w:r w:rsidRPr="00BE3C65">
        <w:rPr>
          <w:rFonts w:ascii="Courier New" w:hAnsi="Courier New" w:cs="Courier New"/>
          <w:color w:val="000080"/>
          <w:sz w:val="17"/>
          <w:szCs w:val="17"/>
          <w:highlight w:val="white"/>
          <w:rPrChange w:id="2712" w:author="Author">
            <w:rPr>
              <w:rFonts w:ascii="Courier New" w:hAnsi="Courier New"/>
              <w:color w:val="000080"/>
            </w:rPr>
          </w:rPrChange>
        </w:rPr>
        <w:t xml:space="preserve">&lt;!ATTLIST not-searchable-code code </w:t>
      </w:r>
      <w:ins w:id="2713" w:author="Author">
        <w:r w:rsidRPr="00BE3C65">
          <w:rPr>
            <w:rFonts w:ascii="Courier New" w:hAnsi="Courier New" w:cs="Courier New"/>
            <w:color w:val="000080"/>
            <w:sz w:val="17"/>
            <w:szCs w:val="17"/>
            <w:highlight w:val="white"/>
            <w:rPrChange w:id="2714" w:author="Author">
              <w:rPr>
                <w:rFonts w:ascii="Consolas" w:hAnsi="Consolas"/>
                <w:color w:val="000080"/>
                <w:highlight w:val="white"/>
              </w:rPr>
            </w:rPrChange>
          </w:rPr>
          <w:t>CDATA #FIXED</w:t>
        </w:r>
        <w:r w:rsidRPr="00BE3C65" w:rsidDel="009D6514">
          <w:rPr>
            <w:rFonts w:ascii="Courier New" w:hAnsi="Courier New" w:cs="Courier New"/>
            <w:color w:val="000080"/>
            <w:sz w:val="17"/>
            <w:szCs w:val="17"/>
            <w:highlight w:val="white"/>
            <w:rPrChange w:id="2715" w:author="Author">
              <w:rPr>
                <w:rFonts w:ascii="Consolas" w:hAnsi="Consolas"/>
                <w:color w:val="000080"/>
                <w:highlight w:val="white"/>
              </w:rPr>
            </w:rPrChange>
          </w:rPr>
          <w:t xml:space="preserve"> </w:t>
        </w:r>
      </w:ins>
      <w:del w:id="2716" w:author="Author">
        <w:r w:rsidRPr="00BE3C65">
          <w:rPr>
            <w:rFonts w:ascii="Courier New" w:hAnsi="Courier New" w:cs="Courier New"/>
            <w:color w:val="000080"/>
            <w:sz w:val="17"/>
            <w:szCs w:val="17"/>
            <w:highlight w:val="white"/>
            <w:rPrChange w:id="2717" w:author="Author">
              <w:rPr>
                <w:rFonts w:ascii="Courier New" w:hAnsi="Courier New"/>
                <w:color w:val="000080"/>
              </w:rPr>
            </w:rPrChange>
          </w:rPr>
          <w:delText>(</w:delText>
        </w:r>
      </w:del>
      <w:ins w:id="2718" w:author="Author">
        <w:r w:rsidRPr="00BE3C65">
          <w:rPr>
            <w:rFonts w:ascii="Courier New" w:hAnsi="Courier New" w:cs="Courier New"/>
            <w:color w:val="000080"/>
            <w:sz w:val="17"/>
            <w:szCs w:val="17"/>
            <w:highlight w:val="white"/>
            <w:rPrChange w:id="2719" w:author="Author">
              <w:rPr>
                <w:rFonts w:ascii="Consolas" w:hAnsi="Consolas"/>
                <w:color w:val="000080"/>
                <w:highlight w:val="white"/>
              </w:rPr>
            </w:rPrChange>
          </w:rPr>
          <w:t>“</w:t>
        </w:r>
      </w:ins>
      <w:r w:rsidRPr="00BE3C65">
        <w:rPr>
          <w:rFonts w:ascii="Courier New" w:hAnsi="Courier New" w:cs="Courier New"/>
          <w:color w:val="000080"/>
          <w:sz w:val="17"/>
          <w:szCs w:val="17"/>
          <w:highlight w:val="white"/>
          <w:rPrChange w:id="2720" w:author="Author">
            <w:rPr>
              <w:rFonts w:ascii="Courier New" w:hAnsi="Courier New"/>
              <w:color w:val="000080"/>
            </w:rPr>
          </w:rPrChange>
        </w:rPr>
        <w:t>N</w:t>
      </w:r>
      <w:ins w:id="2721" w:author="Author">
        <w:r w:rsidRPr="00BE3C65">
          <w:rPr>
            <w:rFonts w:ascii="Courier New" w:hAnsi="Courier New" w:cs="Courier New"/>
            <w:color w:val="000080"/>
            <w:sz w:val="17"/>
            <w:szCs w:val="17"/>
            <w:highlight w:val="white"/>
            <w:rPrChange w:id="2722" w:author="Author">
              <w:rPr>
                <w:rFonts w:ascii="Consolas" w:hAnsi="Consolas"/>
                <w:color w:val="000080"/>
                <w:highlight w:val="white"/>
              </w:rPr>
            </w:rPrChange>
          </w:rPr>
          <w:t>”</w:t>
        </w:r>
      </w:ins>
      <w:del w:id="2723" w:author="Author">
        <w:r w:rsidRPr="00BE3C65">
          <w:rPr>
            <w:rFonts w:ascii="Courier New" w:hAnsi="Courier New" w:cs="Courier New"/>
            <w:color w:val="000080"/>
            <w:sz w:val="17"/>
            <w:szCs w:val="17"/>
            <w:highlight w:val="white"/>
            <w:rPrChange w:id="2724" w:author="Author">
              <w:rPr>
                <w:rFonts w:ascii="Courier New" w:hAnsi="Courier New"/>
                <w:color w:val="000080"/>
              </w:rPr>
            </w:rPrChange>
          </w:rPr>
          <w:delText xml:space="preserve"> | U</w:delText>
        </w:r>
      </w:del>
      <w:ins w:id="2725" w:author="Author">
        <w:r w:rsidRPr="00BE3C65" w:rsidDel="009D6514">
          <w:rPr>
            <w:rFonts w:ascii="Courier New" w:hAnsi="Courier New" w:cs="Courier New"/>
            <w:color w:val="000080"/>
            <w:sz w:val="17"/>
            <w:szCs w:val="17"/>
            <w:highlight w:val="white"/>
            <w:rPrChange w:id="2726" w:author="Author">
              <w:rPr>
                <w:rFonts w:ascii="Consolas" w:hAnsi="Consolas"/>
                <w:color w:val="000080"/>
                <w:highlight w:val="white"/>
              </w:rPr>
            </w:rPrChange>
          </w:rPr>
          <w:t xml:space="preserve"> </w:t>
        </w:r>
      </w:ins>
      <w:del w:id="2727" w:author="Author">
        <w:r w:rsidRPr="00BE3C65">
          <w:rPr>
            <w:rFonts w:ascii="Courier New" w:hAnsi="Courier New" w:cs="Courier New"/>
            <w:color w:val="000080"/>
            <w:sz w:val="17"/>
            <w:szCs w:val="17"/>
            <w:highlight w:val="white"/>
            <w:rPrChange w:id="2728" w:author="Author">
              <w:rPr>
                <w:rFonts w:ascii="Courier New" w:hAnsi="Courier New"/>
                <w:color w:val="000080"/>
              </w:rPr>
            </w:rPrChange>
          </w:rPr>
          <w:delText>) #REQUIRED</w:delText>
        </w:r>
      </w:del>
      <w:r w:rsidRPr="00BE3C65">
        <w:rPr>
          <w:rFonts w:ascii="Courier New" w:hAnsi="Courier New" w:cs="Courier New"/>
          <w:color w:val="000080"/>
          <w:sz w:val="17"/>
          <w:szCs w:val="17"/>
          <w:highlight w:val="white"/>
          <w:rPrChange w:id="2729" w:author="Author">
            <w:rPr>
              <w:rFonts w:ascii="Courier New" w:hAnsi="Courier New"/>
              <w:color w:val="000080"/>
            </w:rPr>
          </w:rPrChange>
        </w:rPr>
        <w:t>&gt;</w:t>
      </w:r>
    </w:p>
    <w:p w14:paraId="269D4D32"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rPrChange w:id="2730" w:author="Author">
            <w:rPr>
              <w:rFonts w:ascii="Courier New" w:hAnsi="Courier New"/>
              <w:color w:val="000000"/>
            </w:rPr>
          </w:rPrChange>
        </w:rPr>
      </w:pPr>
    </w:p>
    <w:p w14:paraId="7BA73F3E" w14:textId="77777777" w:rsidR="00BE3C65" w:rsidRPr="00BE3C65" w:rsidRDefault="00BE3C65" w:rsidP="00BE3C65">
      <w:pPr>
        <w:autoSpaceDE w:val="0"/>
        <w:autoSpaceDN w:val="0"/>
        <w:adjustRightInd w:val="0"/>
        <w:rPr>
          <w:rFonts w:ascii="Courier New" w:hAnsi="Courier New" w:cs="Courier New"/>
          <w:color w:val="000000"/>
          <w:sz w:val="17"/>
          <w:szCs w:val="17"/>
          <w:highlight w:val="white"/>
          <w:lang w:val="fr-CH"/>
          <w:rPrChange w:id="2731" w:author="Author">
            <w:rPr>
              <w:rFonts w:ascii="Courier New" w:hAnsi="Courier New"/>
              <w:color w:val="000080"/>
              <w:lang w:val="fr-CH"/>
            </w:rPr>
          </w:rPrChange>
        </w:rPr>
      </w:pPr>
      <w:r w:rsidRPr="00BE3C65">
        <w:rPr>
          <w:rFonts w:ascii="Courier New" w:hAnsi="Courier New" w:cs="Courier New"/>
          <w:color w:val="0000FF"/>
          <w:sz w:val="17"/>
          <w:szCs w:val="17"/>
          <w:highlight w:val="white"/>
          <w:lang w:val="fr-CH"/>
          <w:rPrChange w:id="2732" w:author="Author">
            <w:rPr>
              <w:rFonts w:ascii="Courier New" w:hAnsi="Courier New"/>
              <w:color w:val="000080"/>
              <w:lang w:val="fr-CH"/>
            </w:rPr>
          </w:rPrChange>
        </w:rPr>
        <w:t>&lt;!--</w:t>
      </w:r>
      <w:r w:rsidRPr="00BE3C65">
        <w:rPr>
          <w:rFonts w:ascii="Courier New" w:hAnsi="Courier New" w:cs="Courier New"/>
          <w:color w:val="808080"/>
          <w:sz w:val="17"/>
          <w:szCs w:val="17"/>
          <w:highlight w:val="white"/>
          <w:lang w:val="fr-CH"/>
          <w:rPrChange w:id="2733" w:author="Author">
            <w:rPr>
              <w:rFonts w:ascii="Courier New" w:hAnsi="Courier New"/>
              <w:color w:val="000080"/>
              <w:lang w:val="fr-CH"/>
            </w:rPr>
          </w:rPrChange>
        </w:rPr>
        <w:t xml:space="preserve"> WIPO ST.96 language code, e.g., en, de, ja, etc.</w:t>
      </w:r>
      <w:r w:rsidRPr="00BE3C65">
        <w:rPr>
          <w:rFonts w:ascii="Courier New" w:hAnsi="Courier New" w:cs="Courier New"/>
          <w:color w:val="0000FF"/>
          <w:sz w:val="17"/>
          <w:szCs w:val="17"/>
          <w:highlight w:val="white"/>
          <w:lang w:val="fr-CH"/>
          <w:rPrChange w:id="2734" w:author="Author">
            <w:rPr>
              <w:rFonts w:ascii="Courier New" w:hAnsi="Courier New"/>
              <w:color w:val="000080"/>
              <w:lang w:val="fr-CH"/>
            </w:rPr>
          </w:rPrChange>
        </w:rPr>
        <w:t>--&gt;</w:t>
      </w:r>
    </w:p>
    <w:p w14:paraId="5A3223AF" w14:textId="77777777" w:rsidR="00BE3C65" w:rsidRPr="00CA4FA1" w:rsidRDefault="00BE3C65" w:rsidP="00BE3C65">
      <w:pPr>
        <w:autoSpaceDE w:val="0"/>
        <w:autoSpaceDN w:val="0"/>
        <w:adjustRightInd w:val="0"/>
        <w:rPr>
          <w:rFonts w:ascii="Courier New" w:hAnsi="Courier New" w:cs="Courier New"/>
          <w:color w:val="000000"/>
          <w:sz w:val="17"/>
          <w:szCs w:val="17"/>
          <w:highlight w:val="white"/>
          <w:lang w:val="fr-FR"/>
          <w:rPrChange w:id="2735" w:author="Author">
            <w:rPr>
              <w:rFonts w:ascii="Courier New" w:hAnsi="Courier New"/>
              <w:color w:val="000000"/>
            </w:rPr>
          </w:rPrChange>
        </w:rPr>
      </w:pPr>
      <w:r w:rsidRPr="00CA4FA1">
        <w:rPr>
          <w:rFonts w:ascii="Courier New" w:hAnsi="Courier New" w:cs="Courier New"/>
          <w:color w:val="000080"/>
          <w:sz w:val="17"/>
          <w:szCs w:val="17"/>
          <w:highlight w:val="white"/>
          <w:lang w:val="fr-FR"/>
          <w:rPrChange w:id="2736" w:author="Author">
            <w:rPr>
              <w:rFonts w:ascii="Courier New" w:hAnsi="Courier New"/>
              <w:color w:val="000080"/>
            </w:rPr>
          </w:rPrChange>
        </w:rPr>
        <w:t>&lt;!ELEMENT searchable-language-code (#PCDATA)&gt;</w:t>
      </w:r>
    </w:p>
    <w:p w14:paraId="65A914FC" w14:textId="3150A73E" w:rsidR="008D639B" w:rsidRPr="00F30AF4" w:rsidRDefault="008D639B" w:rsidP="008D639B">
      <w:pPr>
        <w:autoSpaceDE w:val="0"/>
        <w:autoSpaceDN w:val="0"/>
        <w:adjustRightInd w:val="0"/>
        <w:rPr>
          <w:rFonts w:ascii="Courier New" w:hAnsi="Courier New" w:cs="Courier New"/>
          <w:color w:val="000000"/>
          <w:sz w:val="17"/>
          <w:szCs w:val="17"/>
          <w:lang w:val="fr-FR"/>
        </w:rPr>
      </w:pPr>
    </w:p>
    <w:p w14:paraId="2296F71E" w14:textId="77777777" w:rsidR="008D639B" w:rsidRPr="00F30AF4" w:rsidRDefault="008D639B" w:rsidP="008D639B">
      <w:pPr>
        <w:autoSpaceDE w:val="0"/>
        <w:autoSpaceDN w:val="0"/>
        <w:adjustRightInd w:val="0"/>
        <w:rPr>
          <w:rFonts w:ascii="Consolas" w:hAnsi="Consolas" w:cs="Consolas"/>
          <w:sz w:val="20"/>
          <w:highlight w:val="white"/>
          <w:lang w:val="fr-FR"/>
        </w:rPr>
      </w:pPr>
    </w:p>
    <w:p w14:paraId="39D86FE8" w14:textId="0E8EE20B" w:rsidR="00420205" w:rsidRPr="00F30AF4" w:rsidRDefault="000B5CE3" w:rsidP="00476320">
      <w:pPr>
        <w:spacing w:before="720"/>
        <w:jc w:val="right"/>
        <w:rPr>
          <w:bCs/>
          <w:iCs/>
          <w:caps/>
          <w:sz w:val="17"/>
          <w:szCs w:val="17"/>
          <w:lang w:val="fr-FR"/>
        </w:rPr>
      </w:pPr>
      <w:r w:rsidRPr="00F30AF4">
        <w:rPr>
          <w:sz w:val="17"/>
          <w:szCs w:val="17"/>
          <w:lang w:val="fr-FR"/>
        </w:rPr>
        <w:t>[</w:t>
      </w:r>
      <w:r w:rsidR="00906AAA" w:rsidRPr="00F30AF4">
        <w:rPr>
          <w:sz w:val="17"/>
          <w:szCs w:val="17"/>
          <w:lang w:val="fr-FR"/>
        </w:rPr>
        <w:t>L</w:t>
      </w:r>
      <w:r w:rsidR="00E937CE" w:rsidRPr="00F30AF4">
        <w:rPr>
          <w:sz w:val="17"/>
          <w:szCs w:val="17"/>
          <w:lang w:val="fr-FR"/>
        </w:rPr>
        <w:t>’</w:t>
      </w:r>
      <w:r w:rsidR="00906AAA" w:rsidRPr="00F30AF4">
        <w:rPr>
          <w:sz w:val="17"/>
          <w:szCs w:val="17"/>
          <w:lang w:val="fr-FR"/>
        </w:rPr>
        <w:t>a</w:t>
      </w:r>
      <w:r w:rsidRPr="00F30AF4">
        <w:rPr>
          <w:sz w:val="17"/>
          <w:szCs w:val="17"/>
          <w:lang w:val="fr-FR"/>
        </w:rPr>
        <w:t>ppendice de l</w:t>
      </w:r>
      <w:r w:rsidR="00E937CE" w:rsidRPr="00F30AF4">
        <w:rPr>
          <w:sz w:val="17"/>
          <w:szCs w:val="17"/>
          <w:lang w:val="fr-FR"/>
        </w:rPr>
        <w:t>’annexe I</w:t>
      </w:r>
      <w:r w:rsidR="00476320" w:rsidRPr="00F30AF4">
        <w:rPr>
          <w:sz w:val="17"/>
          <w:szCs w:val="17"/>
          <w:lang w:val="fr-FR"/>
        </w:rPr>
        <w:t>V</w:t>
      </w:r>
      <w:r w:rsidR="008D639B" w:rsidRPr="00F30AF4">
        <w:rPr>
          <w:sz w:val="17"/>
          <w:szCs w:val="17"/>
          <w:lang w:val="fr-FR"/>
        </w:rPr>
        <w:t xml:space="preserve"> </w:t>
      </w:r>
      <w:r w:rsidR="000E4136" w:rsidRPr="00F30AF4">
        <w:rPr>
          <w:sz w:val="17"/>
          <w:szCs w:val="17"/>
          <w:lang w:val="fr-FR"/>
        </w:rPr>
        <w:t xml:space="preserve">de la norme ST.37 </w:t>
      </w:r>
      <w:r w:rsidRPr="00F30AF4">
        <w:rPr>
          <w:sz w:val="17"/>
          <w:szCs w:val="17"/>
          <w:lang w:val="fr-FR"/>
        </w:rPr>
        <w:t>suit]</w:t>
      </w:r>
      <w:r w:rsidR="00420205" w:rsidRPr="00F30AF4">
        <w:rPr>
          <w:sz w:val="17"/>
          <w:szCs w:val="17"/>
          <w:lang w:val="fr-FR"/>
        </w:rPr>
        <w:br w:type="page"/>
      </w:r>
    </w:p>
    <w:p w14:paraId="435D160E" w14:textId="77777777" w:rsidR="00834EB9" w:rsidRDefault="00F0313F" w:rsidP="00F30AF4">
      <w:pPr>
        <w:spacing w:after="340"/>
        <w:jc w:val="center"/>
        <w:rPr>
          <w:b/>
          <w:sz w:val="17"/>
          <w:szCs w:val="17"/>
          <w:lang w:val="fr-FR"/>
        </w:rPr>
      </w:pPr>
      <w:del w:id="2737" w:author="Author">
        <w:r w:rsidRPr="00F30AF4" w:rsidDel="002770D0">
          <w:rPr>
            <w:b/>
            <w:sz w:val="17"/>
            <w:szCs w:val="17"/>
            <w:lang w:val="fr-FR"/>
          </w:rPr>
          <w:delText>Appendice</w:delText>
        </w:r>
      </w:del>
    </w:p>
    <w:p w14:paraId="10690399" w14:textId="2F149321" w:rsidR="00420205" w:rsidRPr="00BF0368" w:rsidRDefault="002770D0" w:rsidP="00834EB9">
      <w:pPr>
        <w:spacing w:after="720"/>
        <w:jc w:val="center"/>
        <w:rPr>
          <w:sz w:val="17"/>
          <w:szCs w:val="17"/>
          <w:lang w:val="fr-FR"/>
          <w:rPrChange w:id="2738" w:author="Author">
            <w:rPr>
              <w:b/>
              <w:szCs w:val="22"/>
              <w:lang w:val="fr-FR"/>
            </w:rPr>
          </w:rPrChange>
        </w:rPr>
      </w:pPr>
      <w:ins w:id="2739" w:author="Author">
        <w:r w:rsidRPr="00F30AF4">
          <w:rPr>
            <w:sz w:val="17"/>
            <w:szCs w:val="17"/>
            <w:lang w:val="fr-FR"/>
          </w:rPr>
          <w:t>APPENDICE DE L’ANNEXE IV</w:t>
        </w:r>
      </w:ins>
    </w:p>
    <w:p w14:paraId="1E5A4893" w14:textId="1BCB52DE" w:rsidR="00E937CE" w:rsidRPr="00F30AF4" w:rsidRDefault="007921B9" w:rsidP="00834EB9">
      <w:pPr>
        <w:spacing w:after="240"/>
        <w:rPr>
          <w:rFonts w:eastAsia="Batang"/>
          <w:sz w:val="17"/>
          <w:szCs w:val="17"/>
          <w:lang w:val="fr-FR"/>
        </w:rPr>
      </w:pPr>
      <w:r w:rsidRPr="00F30AF4">
        <w:rPr>
          <w:rFonts w:eastAsia="Batang"/>
          <w:sz w:val="17"/>
          <w:szCs w:val="17"/>
          <w:lang w:val="fr-FR"/>
        </w:rPr>
        <w:t>L</w:t>
      </w:r>
      <w:r w:rsidR="00E937CE" w:rsidRPr="00F30AF4">
        <w:rPr>
          <w:rFonts w:eastAsia="Batang"/>
          <w:sz w:val="17"/>
          <w:szCs w:val="17"/>
          <w:lang w:val="fr-FR"/>
        </w:rPr>
        <w:t>’</w:t>
      </w:r>
      <w:r w:rsidRPr="00F30AF4">
        <w:rPr>
          <w:rFonts w:eastAsia="Batang"/>
          <w:sz w:val="17"/>
          <w:szCs w:val="17"/>
          <w:lang w:val="fr-FR"/>
        </w:rPr>
        <w:t>appendice est disponible à l</w:t>
      </w:r>
      <w:r w:rsidR="00E937CE" w:rsidRPr="00F30AF4">
        <w:rPr>
          <w:rFonts w:eastAsia="Batang"/>
          <w:sz w:val="17"/>
          <w:szCs w:val="17"/>
          <w:lang w:val="fr-FR"/>
        </w:rPr>
        <w:t>’</w:t>
      </w:r>
      <w:r w:rsidRPr="00F30AF4">
        <w:rPr>
          <w:rFonts w:eastAsia="Batang"/>
          <w:sz w:val="17"/>
          <w:szCs w:val="17"/>
          <w:lang w:val="fr-FR"/>
        </w:rPr>
        <w:t>adresse suivante</w:t>
      </w:r>
      <w:r w:rsidR="00E937CE" w:rsidRPr="00F30AF4">
        <w:rPr>
          <w:rFonts w:eastAsia="Batang"/>
          <w:sz w:val="17"/>
          <w:szCs w:val="17"/>
          <w:lang w:val="fr-FR"/>
        </w:rPr>
        <w:t> :</w:t>
      </w:r>
    </w:p>
    <w:p w14:paraId="59CABB3F" w14:textId="211C2FC3" w:rsidR="002B12B0" w:rsidRPr="00F30AF4" w:rsidRDefault="002B12B0" w:rsidP="002B12B0">
      <w:pPr>
        <w:rPr>
          <w:sz w:val="17"/>
          <w:szCs w:val="17"/>
          <w:lang w:val="fr-FR"/>
        </w:rPr>
      </w:pPr>
      <w:del w:id="2740" w:author="Author">
        <w:r w:rsidRPr="00F30AF4" w:rsidDel="005E7E32">
          <w:rPr>
            <w:lang w:val="fr-FR"/>
          </w:rPr>
          <w:fldChar w:fldCharType="begin"/>
        </w:r>
        <w:r w:rsidRPr="00BF0368" w:rsidDel="005E7E32">
          <w:rPr>
            <w:lang w:val="fr-FR"/>
            <w:rPrChange w:id="2741" w:author="Author">
              <w:rPr/>
            </w:rPrChange>
          </w:rPr>
          <w:delInstrText>HYPERLINK "http://www.wipo.int/standards/en/st37/annexiv_appendix_V2_2.xml"</w:delInstrText>
        </w:r>
        <w:r w:rsidRPr="00F30AF4" w:rsidDel="005E7E32">
          <w:rPr>
            <w:lang w:val="fr-FR"/>
          </w:rPr>
        </w:r>
        <w:r w:rsidRPr="00F30AF4" w:rsidDel="005E7E32">
          <w:rPr>
            <w:lang w:val="fr-FR"/>
          </w:rPr>
          <w:fldChar w:fldCharType="separate"/>
        </w:r>
        <w:r w:rsidRPr="00F30AF4" w:rsidDel="005E7E32">
          <w:rPr>
            <w:rStyle w:val="Hyperlink"/>
            <w:sz w:val="17"/>
            <w:szCs w:val="17"/>
            <w:lang w:val="fr-FR"/>
          </w:rPr>
          <w:delText>http://www.wipo.int/standards/en/st37/annexiv_appendix_V2_2.xml</w:delText>
        </w:r>
        <w:r w:rsidRPr="00F30AF4" w:rsidDel="005E7E32">
          <w:rPr>
            <w:lang w:val="fr-FR"/>
          </w:rPr>
          <w:fldChar w:fldCharType="end"/>
        </w:r>
        <w:r w:rsidRPr="00F30AF4" w:rsidDel="005E7E32">
          <w:rPr>
            <w:sz w:val="17"/>
            <w:szCs w:val="17"/>
            <w:lang w:val="fr-FR"/>
          </w:rPr>
          <w:delText xml:space="preserve"> </w:delText>
        </w:r>
      </w:del>
      <w:r w:rsidR="00CA4FA1">
        <w:rPr>
          <w:sz w:val="17"/>
          <w:szCs w:val="17"/>
          <w:lang w:val="fr-FR"/>
        </w:rPr>
        <w:br/>
      </w:r>
      <w:r w:rsidR="00CA4FA1">
        <w:rPr>
          <w:sz w:val="17"/>
          <w:szCs w:val="17"/>
          <w:lang w:val="fr-FR"/>
        </w:rPr>
        <w:fldChar w:fldCharType="begin"/>
      </w:r>
      <w:r w:rsidR="00CA4FA1">
        <w:rPr>
          <w:sz w:val="17"/>
          <w:szCs w:val="17"/>
          <w:lang w:val="fr-FR"/>
        </w:rPr>
        <w:instrText>HYPERLINK "</w:instrText>
      </w:r>
      <w:ins w:id="2742" w:author="Author">
        <w:r w:rsidR="00CA4FA1" w:rsidRPr="00BF0368" w:rsidDel="00CF3854">
          <w:rPr>
            <w:lang w:val="fr-FR"/>
            <w:rPrChange w:id="2743" w:author="Author">
              <w:rPr>
                <w:rStyle w:val="Hyperlink"/>
                <w:sz w:val="17"/>
                <w:szCs w:val="17"/>
              </w:rPr>
            </w:rPrChange>
          </w:rPr>
          <w:instrText>http://www.wipo.int/standards/en/st37/annexiv_appendix_</w:instrText>
        </w:r>
        <w:r w:rsidR="00CA4FA1" w:rsidRPr="00BF0368">
          <w:rPr>
            <w:lang w:val="fr-FR"/>
            <w:rPrChange w:id="2744" w:author="Author">
              <w:rPr>
                <w:rStyle w:val="Hyperlink"/>
                <w:sz w:val="17"/>
                <w:szCs w:val="17"/>
              </w:rPr>
            </w:rPrChange>
          </w:rPr>
          <w:instrText>V3_0.xml</w:instrText>
        </w:r>
      </w:ins>
      <w:r w:rsidR="00CA4FA1">
        <w:rPr>
          <w:sz w:val="17"/>
          <w:szCs w:val="17"/>
          <w:lang w:val="fr-FR"/>
        </w:rPr>
        <w:instrText>"</w:instrText>
      </w:r>
      <w:r w:rsidR="002C5C94">
        <w:rPr>
          <w:sz w:val="17"/>
          <w:szCs w:val="17"/>
          <w:lang w:val="fr-FR"/>
        </w:rPr>
      </w:r>
      <w:r w:rsidR="00CA4FA1">
        <w:rPr>
          <w:sz w:val="17"/>
          <w:szCs w:val="17"/>
          <w:lang w:val="fr-FR"/>
        </w:rPr>
        <w:fldChar w:fldCharType="separate"/>
      </w:r>
      <w:ins w:id="2745" w:author="Author">
        <w:r w:rsidR="00CA4FA1" w:rsidRPr="00BF0368" w:rsidDel="00CF3854">
          <w:rPr>
            <w:rStyle w:val="Hyperlink"/>
            <w:sz w:val="17"/>
            <w:szCs w:val="17"/>
            <w:lang w:val="fr-FR"/>
            <w:rPrChange w:id="2746" w:author="Author">
              <w:rPr>
                <w:rStyle w:val="Hyperlink"/>
                <w:sz w:val="17"/>
                <w:szCs w:val="17"/>
              </w:rPr>
            </w:rPrChange>
          </w:rPr>
          <w:t>http://www.wipo.int/standards/en/st37/annexiv_appendix_</w:t>
        </w:r>
        <w:r w:rsidR="00CA4FA1" w:rsidRPr="00BF0368">
          <w:rPr>
            <w:rStyle w:val="Hyperlink"/>
            <w:sz w:val="17"/>
            <w:szCs w:val="17"/>
            <w:lang w:val="fr-FR"/>
            <w:rPrChange w:id="2747" w:author="Author">
              <w:rPr>
                <w:rStyle w:val="Hyperlink"/>
                <w:sz w:val="17"/>
                <w:szCs w:val="17"/>
              </w:rPr>
            </w:rPrChange>
          </w:rPr>
          <w:t>V3_0.xml</w:t>
        </w:r>
      </w:ins>
      <w:r w:rsidR="00CA4FA1">
        <w:rPr>
          <w:sz w:val="17"/>
          <w:szCs w:val="17"/>
          <w:lang w:val="fr-FR"/>
        </w:rPr>
        <w:fldChar w:fldCharType="end"/>
      </w:r>
    </w:p>
    <w:p w14:paraId="20E436FA" w14:textId="77777777" w:rsidR="000E4136" w:rsidRPr="00F30AF4" w:rsidRDefault="00B7087D" w:rsidP="00340ACC">
      <w:pPr>
        <w:pStyle w:val="Endofdocument-Annex"/>
        <w:spacing w:before="720"/>
        <w:rPr>
          <w:sz w:val="17"/>
          <w:szCs w:val="17"/>
          <w:lang w:val="fr-FR"/>
        </w:rPr>
      </w:pPr>
      <w:r w:rsidRPr="00F30AF4">
        <w:rPr>
          <w:sz w:val="17"/>
          <w:szCs w:val="17"/>
          <w:lang w:val="fr-FR"/>
        </w:rPr>
        <w:t>[</w:t>
      </w:r>
      <w:r w:rsidR="002E39D3" w:rsidRPr="00F30AF4">
        <w:rPr>
          <w:sz w:val="17"/>
          <w:szCs w:val="17"/>
          <w:lang w:val="fr-FR"/>
        </w:rPr>
        <w:t>Fin de l</w:t>
      </w:r>
      <w:r w:rsidR="00E937CE" w:rsidRPr="00F30AF4">
        <w:rPr>
          <w:sz w:val="17"/>
          <w:szCs w:val="17"/>
          <w:lang w:val="fr-FR"/>
        </w:rPr>
        <w:t>’</w:t>
      </w:r>
      <w:r w:rsidR="0087167F" w:rsidRPr="00F30AF4">
        <w:rPr>
          <w:sz w:val="17"/>
          <w:szCs w:val="17"/>
          <w:lang w:val="fr-FR"/>
        </w:rPr>
        <w:t>annexe I</w:t>
      </w:r>
      <w:r w:rsidRPr="00F30AF4">
        <w:rPr>
          <w:sz w:val="17"/>
          <w:szCs w:val="17"/>
          <w:lang w:val="fr-FR"/>
        </w:rPr>
        <w:t xml:space="preserve">V </w:t>
      </w:r>
      <w:r w:rsidR="002E39D3" w:rsidRPr="00F30AF4">
        <w:rPr>
          <w:sz w:val="17"/>
          <w:szCs w:val="17"/>
          <w:lang w:val="fr-FR"/>
        </w:rPr>
        <w:t>et de la norme</w:t>
      </w:r>
      <w:r w:rsidRPr="00F30AF4">
        <w:rPr>
          <w:sz w:val="17"/>
          <w:szCs w:val="17"/>
          <w:lang w:val="fr-FR"/>
        </w:rPr>
        <w:t>]</w:t>
      </w:r>
    </w:p>
    <w:p w14:paraId="3E27110A" w14:textId="5915024B" w:rsidR="00DE71F8" w:rsidRPr="00BF0368" w:rsidRDefault="00DE71F8" w:rsidP="00340ACC">
      <w:pPr>
        <w:pStyle w:val="Endofdocument-Annex"/>
        <w:spacing w:before="720"/>
        <w:rPr>
          <w:szCs w:val="22"/>
          <w:lang w:val="fr-FR"/>
          <w:rPrChange w:id="2748" w:author="Author">
            <w:rPr>
              <w:sz w:val="17"/>
              <w:szCs w:val="17"/>
            </w:rPr>
          </w:rPrChange>
        </w:rPr>
      </w:pPr>
      <w:r w:rsidRPr="00BF0368">
        <w:rPr>
          <w:szCs w:val="22"/>
          <w:lang w:val="fr-FR"/>
          <w:rPrChange w:id="2749" w:author="Author">
            <w:rPr>
              <w:sz w:val="17"/>
              <w:szCs w:val="17"/>
            </w:rPr>
          </w:rPrChange>
        </w:rPr>
        <w:t>[</w:t>
      </w:r>
      <w:r w:rsidRPr="00F30AF4">
        <w:rPr>
          <w:szCs w:val="22"/>
          <w:lang w:val="fr-FR"/>
        </w:rPr>
        <w:t>Les annexes</w:t>
      </w:r>
      <w:r w:rsidR="00C47A7A">
        <w:rPr>
          <w:szCs w:val="22"/>
          <w:lang w:val="fr-FR"/>
        </w:rPr>
        <w:t> II à V</w:t>
      </w:r>
      <w:r w:rsidRPr="00F30AF4">
        <w:rPr>
          <w:szCs w:val="22"/>
          <w:lang w:val="fr-FR"/>
        </w:rPr>
        <w:t xml:space="preserve"> suivent</w:t>
      </w:r>
      <w:r w:rsidRPr="00BF0368">
        <w:rPr>
          <w:szCs w:val="22"/>
          <w:lang w:val="fr-FR"/>
          <w:rPrChange w:id="2750" w:author="Author">
            <w:rPr>
              <w:sz w:val="17"/>
              <w:szCs w:val="17"/>
            </w:rPr>
          </w:rPrChange>
        </w:rPr>
        <w:t>]</w:t>
      </w:r>
      <w:r w:rsidR="00CA4FA1">
        <w:rPr>
          <w:szCs w:val="22"/>
          <w:lang w:val="fr-FR"/>
        </w:rPr>
        <w:br/>
      </w:r>
    </w:p>
    <w:p w14:paraId="21B58D14" w14:textId="127D0919" w:rsidR="00CA4FA1" w:rsidRPr="00BF0368" w:rsidRDefault="00DE71F8" w:rsidP="00CA4FA1">
      <w:pPr>
        <w:pStyle w:val="Endofdocument-Annex"/>
        <w:spacing w:before="240"/>
        <w:rPr>
          <w:ins w:id="2751" w:author="Author"/>
          <w:szCs w:val="22"/>
          <w:lang w:val="fr-FR"/>
          <w:rPrChange w:id="2752" w:author="Author">
            <w:rPr>
              <w:ins w:id="2753" w:author="Author"/>
              <w:sz w:val="17"/>
              <w:szCs w:val="17"/>
            </w:rPr>
          </w:rPrChange>
        </w:rPr>
      </w:pPr>
      <w:ins w:id="2754" w:author="Author">
        <w:r w:rsidRPr="00F30AF4">
          <w:rPr>
            <w:szCs w:val="22"/>
            <w:lang w:val="fr-FR"/>
          </w:rPr>
          <w:fldChar w:fldCharType="begin"/>
        </w:r>
      </w:ins>
      <w:r w:rsidR="00CA4FA1">
        <w:rPr>
          <w:szCs w:val="22"/>
          <w:lang w:val="fr-FR"/>
        </w:rPr>
        <w:instrText>HYPERLINK "https://www.wipo.int/edocs/mdocs/cws/fr/cws_13/cws_13_17_rev_2-annexii.zip"</w:instrText>
      </w:r>
      <w:r w:rsidR="002C5C94" w:rsidRPr="00F30AF4">
        <w:rPr>
          <w:szCs w:val="22"/>
          <w:lang w:val="fr-FR"/>
        </w:rPr>
      </w:r>
      <w:ins w:id="2755" w:author="Author">
        <w:r w:rsidRPr="00F30AF4">
          <w:rPr>
            <w:szCs w:val="22"/>
            <w:lang w:val="fr-FR"/>
          </w:rPr>
          <w:fldChar w:fldCharType="separate"/>
        </w:r>
        <w:r w:rsidRPr="00BF0368">
          <w:rPr>
            <w:rStyle w:val="Hyperlink"/>
            <w:szCs w:val="22"/>
            <w:lang w:val="fr-FR"/>
            <w:rPrChange w:id="2756" w:author="Author">
              <w:rPr>
                <w:rStyle w:val="Hyperlink"/>
                <w:sz w:val="17"/>
                <w:szCs w:val="17"/>
              </w:rPr>
            </w:rPrChange>
          </w:rPr>
          <w:t>Annexe II (</w:t>
        </w:r>
        <w:r w:rsidR="00F16722" w:rsidRPr="00BF0368">
          <w:rPr>
            <w:rStyle w:val="Hyperlink"/>
            <w:szCs w:val="22"/>
            <w:lang w:val="fr-FR"/>
            <w:rPrChange w:id="2757" w:author="Author">
              <w:rPr>
                <w:rStyle w:val="Hyperlink"/>
                <w:sz w:val="17"/>
                <w:szCs w:val="17"/>
              </w:rPr>
            </w:rPrChange>
          </w:rPr>
          <w:t>annexe III révisée</w:t>
        </w:r>
      </w:ins>
      <w:r w:rsidR="00CA4FA1">
        <w:rPr>
          <w:rStyle w:val="Hyperlink"/>
          <w:szCs w:val="22"/>
          <w:lang w:val="fr-FR"/>
        </w:rPr>
        <w:t xml:space="preserve"> </w:t>
      </w:r>
      <w:ins w:id="2758" w:author="Author">
        <w:r w:rsidR="00F16722" w:rsidRPr="00BF0368">
          <w:rPr>
            <w:rStyle w:val="Hyperlink"/>
            <w:szCs w:val="22"/>
            <w:lang w:val="fr-FR"/>
            <w:rPrChange w:id="2759" w:author="Author">
              <w:rPr>
                <w:rStyle w:val="Hyperlink"/>
                <w:sz w:val="17"/>
                <w:szCs w:val="17"/>
              </w:rPr>
            </w:rPrChange>
          </w:rPr>
          <w:t>de la nor</w:t>
        </w:r>
        <w:r w:rsidR="00F16722" w:rsidRPr="00F30AF4">
          <w:rPr>
            <w:rStyle w:val="Hyperlink"/>
            <w:szCs w:val="22"/>
            <w:lang w:val="fr-FR"/>
          </w:rPr>
          <w:t>me ST.37 de l’OMPI</w:t>
        </w:r>
        <w:r w:rsidRPr="00BF0368">
          <w:rPr>
            <w:rStyle w:val="Hyperlink"/>
            <w:szCs w:val="22"/>
            <w:lang w:val="fr-FR"/>
            <w:rPrChange w:id="2760" w:author="Author">
              <w:rPr>
                <w:rStyle w:val="Hyperlink"/>
                <w:sz w:val="17"/>
                <w:szCs w:val="17"/>
              </w:rPr>
            </w:rPrChange>
          </w:rPr>
          <w:t>)</w:t>
        </w:r>
        <w:r w:rsidRPr="00F30AF4">
          <w:rPr>
            <w:szCs w:val="22"/>
            <w:lang w:val="fr-FR"/>
          </w:rPr>
          <w:fldChar w:fldCharType="end"/>
        </w:r>
      </w:ins>
      <w:r w:rsidR="00CA4FA1">
        <w:rPr>
          <w:szCs w:val="22"/>
          <w:lang w:val="fr-FR"/>
        </w:rPr>
        <w:br/>
      </w:r>
    </w:p>
    <w:p w14:paraId="3748E33D" w14:textId="6EE0D7B3" w:rsidR="00DE71F8" w:rsidRPr="00BF0368" w:rsidRDefault="00DE71F8" w:rsidP="00DE71F8">
      <w:pPr>
        <w:pStyle w:val="Endofdocument-Annex"/>
        <w:rPr>
          <w:ins w:id="2761" w:author="Author"/>
          <w:szCs w:val="22"/>
          <w:lang w:val="fr-FR"/>
          <w:rPrChange w:id="2762" w:author="Author">
            <w:rPr>
              <w:ins w:id="2763" w:author="Author"/>
              <w:sz w:val="17"/>
              <w:szCs w:val="17"/>
            </w:rPr>
          </w:rPrChange>
        </w:rPr>
      </w:pPr>
      <w:ins w:id="2764" w:author="Author">
        <w:r w:rsidRPr="00F30AF4">
          <w:rPr>
            <w:szCs w:val="22"/>
            <w:lang w:val="fr-FR"/>
          </w:rPr>
          <w:fldChar w:fldCharType="begin"/>
        </w:r>
      </w:ins>
      <w:r w:rsidR="00CA4FA1">
        <w:rPr>
          <w:szCs w:val="22"/>
          <w:lang w:val="fr-FR"/>
        </w:rPr>
        <w:instrText>HYPERLINK "https://www.wipo.int/edocs/mdocs/cws/fr/cws_13/cws_13_17_rev_2-annexiii.zip"</w:instrText>
      </w:r>
      <w:r w:rsidR="002C5C94" w:rsidRPr="00F30AF4">
        <w:rPr>
          <w:szCs w:val="22"/>
          <w:lang w:val="fr-FR"/>
        </w:rPr>
      </w:r>
      <w:ins w:id="2765" w:author="Author">
        <w:r w:rsidRPr="00F30AF4">
          <w:rPr>
            <w:szCs w:val="22"/>
            <w:lang w:val="fr-FR"/>
          </w:rPr>
          <w:fldChar w:fldCharType="separate"/>
        </w:r>
        <w:r w:rsidRPr="00BF0368">
          <w:rPr>
            <w:rStyle w:val="Hyperlink"/>
            <w:szCs w:val="22"/>
            <w:lang w:val="fr-FR"/>
            <w:rPrChange w:id="2766" w:author="Author">
              <w:rPr>
                <w:rStyle w:val="Hyperlink"/>
                <w:sz w:val="17"/>
                <w:szCs w:val="17"/>
              </w:rPr>
            </w:rPrChange>
          </w:rPr>
          <w:t>Annexe III (</w:t>
        </w:r>
        <w:r w:rsidR="00F16722" w:rsidRPr="00BF0368">
          <w:rPr>
            <w:rStyle w:val="Hyperlink"/>
            <w:szCs w:val="22"/>
            <w:lang w:val="fr-FR"/>
            <w:rPrChange w:id="2767" w:author="Author">
              <w:rPr>
                <w:rStyle w:val="Hyperlink"/>
                <w:sz w:val="17"/>
                <w:szCs w:val="17"/>
              </w:rPr>
            </w:rPrChange>
          </w:rPr>
          <w:t>annexe IV révisée</w:t>
        </w:r>
      </w:ins>
      <w:r w:rsidR="00CA4FA1">
        <w:rPr>
          <w:rStyle w:val="Hyperlink"/>
          <w:szCs w:val="22"/>
          <w:lang w:val="fr-FR"/>
        </w:rPr>
        <w:t xml:space="preserve"> </w:t>
      </w:r>
      <w:ins w:id="2768" w:author="Author">
        <w:r w:rsidR="00F16722" w:rsidRPr="00BF0368">
          <w:rPr>
            <w:rStyle w:val="Hyperlink"/>
            <w:szCs w:val="22"/>
            <w:lang w:val="fr-FR"/>
            <w:rPrChange w:id="2769" w:author="Author">
              <w:rPr>
                <w:rStyle w:val="Hyperlink"/>
                <w:sz w:val="17"/>
                <w:szCs w:val="17"/>
              </w:rPr>
            </w:rPrChange>
          </w:rPr>
          <w:t>de la norme ST.37 de l’OMPI</w:t>
        </w:r>
        <w:r w:rsidRPr="00BF0368">
          <w:rPr>
            <w:rStyle w:val="Hyperlink"/>
            <w:szCs w:val="22"/>
            <w:lang w:val="fr-FR"/>
            <w:rPrChange w:id="2770" w:author="Author">
              <w:rPr>
                <w:rStyle w:val="Hyperlink"/>
                <w:sz w:val="17"/>
                <w:szCs w:val="17"/>
              </w:rPr>
            </w:rPrChange>
          </w:rPr>
          <w:t>)</w:t>
        </w:r>
        <w:r w:rsidRPr="00F30AF4">
          <w:rPr>
            <w:szCs w:val="22"/>
            <w:lang w:val="fr-FR"/>
          </w:rPr>
          <w:fldChar w:fldCharType="end"/>
        </w:r>
      </w:ins>
      <w:r w:rsidR="00CA4FA1">
        <w:rPr>
          <w:szCs w:val="22"/>
          <w:lang w:val="fr-FR"/>
        </w:rPr>
        <w:br/>
      </w:r>
    </w:p>
    <w:p w14:paraId="02427BAC" w14:textId="580C2037" w:rsidR="00DE71F8" w:rsidRPr="00BF0368" w:rsidRDefault="00DE71F8" w:rsidP="00DE71F8">
      <w:pPr>
        <w:pStyle w:val="Endofdocument-Annex"/>
        <w:rPr>
          <w:ins w:id="2771" w:author="Author"/>
          <w:szCs w:val="22"/>
          <w:lang w:val="fr-FR"/>
          <w:rPrChange w:id="2772" w:author="Author">
            <w:rPr>
              <w:ins w:id="2773" w:author="Author"/>
              <w:sz w:val="17"/>
              <w:szCs w:val="17"/>
            </w:rPr>
          </w:rPrChange>
        </w:rPr>
      </w:pPr>
      <w:ins w:id="2774" w:author="Author">
        <w:r w:rsidRPr="00F30AF4">
          <w:rPr>
            <w:szCs w:val="22"/>
            <w:lang w:val="fr-FR"/>
          </w:rPr>
          <w:fldChar w:fldCharType="begin"/>
        </w:r>
      </w:ins>
      <w:r w:rsidR="00CA4FA1">
        <w:rPr>
          <w:szCs w:val="22"/>
          <w:lang w:val="fr-FR"/>
        </w:rPr>
        <w:instrText>HYPERLINK "https://www.wipo.int/edocs/mdocs/cws/fr/cws_13/cws_13_17_rev_2-annexiv.xml"</w:instrText>
      </w:r>
      <w:r w:rsidR="002C5C94" w:rsidRPr="00F30AF4">
        <w:rPr>
          <w:szCs w:val="22"/>
          <w:lang w:val="fr-FR"/>
        </w:rPr>
      </w:r>
      <w:ins w:id="2775" w:author="Author">
        <w:r w:rsidRPr="00F30AF4">
          <w:rPr>
            <w:szCs w:val="22"/>
            <w:lang w:val="fr-FR"/>
          </w:rPr>
          <w:fldChar w:fldCharType="separate"/>
        </w:r>
        <w:r w:rsidRPr="00BF0368">
          <w:rPr>
            <w:rStyle w:val="Hyperlink"/>
            <w:szCs w:val="22"/>
            <w:lang w:val="fr-FR"/>
            <w:rPrChange w:id="2776" w:author="Author">
              <w:rPr>
                <w:rStyle w:val="Hyperlink"/>
                <w:sz w:val="17"/>
                <w:szCs w:val="17"/>
              </w:rPr>
            </w:rPrChange>
          </w:rPr>
          <w:t>Annexe IV (</w:t>
        </w:r>
        <w:r w:rsidR="00F16722" w:rsidRPr="00BF0368">
          <w:rPr>
            <w:rStyle w:val="Hyperlink"/>
            <w:szCs w:val="22"/>
            <w:lang w:val="fr-FR"/>
            <w:rPrChange w:id="2777" w:author="Author">
              <w:rPr>
                <w:rStyle w:val="Hyperlink"/>
                <w:sz w:val="17"/>
                <w:szCs w:val="17"/>
              </w:rPr>
            </w:rPrChange>
          </w:rPr>
          <w:t>a</w:t>
        </w:r>
        <w:r w:rsidR="00F16722" w:rsidRPr="00F30AF4">
          <w:rPr>
            <w:rStyle w:val="Hyperlink"/>
            <w:szCs w:val="22"/>
            <w:lang w:val="fr-FR"/>
          </w:rPr>
          <w:t>ppendice de l’a</w:t>
        </w:r>
        <w:r w:rsidR="00F16722" w:rsidRPr="00BF0368">
          <w:rPr>
            <w:rStyle w:val="Hyperlink"/>
            <w:szCs w:val="22"/>
            <w:lang w:val="fr-FR"/>
            <w:rPrChange w:id="2778" w:author="Author">
              <w:rPr>
                <w:rStyle w:val="Hyperlink"/>
                <w:sz w:val="17"/>
                <w:szCs w:val="17"/>
              </w:rPr>
            </w:rPrChange>
          </w:rPr>
          <w:t>nnexe III</w:t>
        </w:r>
      </w:ins>
      <w:r w:rsidR="00CA4FA1">
        <w:rPr>
          <w:rStyle w:val="Hyperlink"/>
          <w:szCs w:val="22"/>
          <w:lang w:val="fr-FR"/>
        </w:rPr>
        <w:t xml:space="preserve"> </w:t>
      </w:r>
      <w:ins w:id="2779" w:author="Author">
        <w:r w:rsidR="00F16722" w:rsidRPr="00BF0368">
          <w:rPr>
            <w:rStyle w:val="Hyperlink"/>
            <w:szCs w:val="22"/>
            <w:lang w:val="fr-FR"/>
            <w:rPrChange w:id="2780" w:author="Author">
              <w:rPr>
                <w:rStyle w:val="Hyperlink"/>
                <w:sz w:val="17"/>
                <w:szCs w:val="17"/>
              </w:rPr>
            </w:rPrChange>
          </w:rPr>
          <w:t>révisée de la norme ST.37 de l’OMPI</w:t>
        </w:r>
        <w:r w:rsidRPr="00BF0368">
          <w:rPr>
            <w:rStyle w:val="Hyperlink"/>
            <w:szCs w:val="22"/>
            <w:lang w:val="fr-FR"/>
            <w:rPrChange w:id="2781" w:author="Author">
              <w:rPr>
                <w:rStyle w:val="Hyperlink"/>
                <w:sz w:val="17"/>
                <w:szCs w:val="17"/>
              </w:rPr>
            </w:rPrChange>
          </w:rPr>
          <w:t>)</w:t>
        </w:r>
        <w:r w:rsidRPr="00F30AF4">
          <w:rPr>
            <w:szCs w:val="22"/>
            <w:lang w:val="fr-FR"/>
          </w:rPr>
          <w:fldChar w:fldCharType="end"/>
        </w:r>
      </w:ins>
      <w:r w:rsidR="00CA4FA1">
        <w:rPr>
          <w:szCs w:val="22"/>
          <w:lang w:val="fr-FR"/>
        </w:rPr>
        <w:br/>
      </w:r>
    </w:p>
    <w:p w14:paraId="4B8F2729" w14:textId="088FE306" w:rsidR="00DE71F8" w:rsidRPr="00BF0368" w:rsidRDefault="00DE71F8" w:rsidP="00DE71F8">
      <w:pPr>
        <w:pStyle w:val="Endofdocument-Annex"/>
        <w:rPr>
          <w:ins w:id="2782" w:author="Author"/>
          <w:szCs w:val="22"/>
          <w:lang w:val="fr-FR"/>
          <w:rPrChange w:id="2783" w:author="Author">
            <w:rPr>
              <w:ins w:id="2784" w:author="Author"/>
              <w:sz w:val="17"/>
              <w:szCs w:val="17"/>
            </w:rPr>
          </w:rPrChange>
        </w:rPr>
      </w:pPr>
      <w:ins w:id="2785" w:author="Author">
        <w:r w:rsidRPr="00F30AF4">
          <w:rPr>
            <w:szCs w:val="22"/>
            <w:lang w:val="fr-FR"/>
          </w:rPr>
          <w:fldChar w:fldCharType="begin"/>
        </w:r>
      </w:ins>
      <w:r w:rsidR="00CA4FA1">
        <w:rPr>
          <w:szCs w:val="22"/>
          <w:lang w:val="fr-FR"/>
        </w:rPr>
        <w:instrText>HYPERLINK "https://www.wipo.int/edocs/mdocs/cws/fr/cws_13/cws_13_17_rev_2-annexv.xml"</w:instrText>
      </w:r>
      <w:r w:rsidR="002C5C94" w:rsidRPr="00F30AF4">
        <w:rPr>
          <w:szCs w:val="22"/>
          <w:lang w:val="fr-FR"/>
        </w:rPr>
      </w:r>
      <w:ins w:id="2786" w:author="Author">
        <w:r w:rsidRPr="00F30AF4">
          <w:rPr>
            <w:szCs w:val="22"/>
            <w:lang w:val="fr-FR"/>
          </w:rPr>
          <w:fldChar w:fldCharType="separate"/>
        </w:r>
        <w:r w:rsidRPr="00BF0368">
          <w:rPr>
            <w:rStyle w:val="Hyperlink"/>
            <w:szCs w:val="22"/>
            <w:lang w:val="fr-FR"/>
            <w:rPrChange w:id="2787" w:author="Author">
              <w:rPr>
                <w:rStyle w:val="Hyperlink"/>
                <w:sz w:val="17"/>
                <w:szCs w:val="17"/>
              </w:rPr>
            </w:rPrChange>
          </w:rPr>
          <w:t>Annexe V (</w:t>
        </w:r>
        <w:r w:rsidR="00F16722" w:rsidRPr="00BF0368">
          <w:rPr>
            <w:rStyle w:val="Hyperlink"/>
            <w:szCs w:val="22"/>
            <w:lang w:val="fr-FR"/>
            <w:rPrChange w:id="2788" w:author="Author">
              <w:rPr>
                <w:rStyle w:val="Hyperlink"/>
                <w:sz w:val="17"/>
                <w:szCs w:val="17"/>
              </w:rPr>
            </w:rPrChange>
          </w:rPr>
          <w:t>appendice de l’annexe I</w:t>
        </w:r>
        <w:r w:rsidR="00F16722" w:rsidRPr="00F30AF4">
          <w:rPr>
            <w:rStyle w:val="Hyperlink"/>
            <w:szCs w:val="22"/>
            <w:lang w:val="fr-FR"/>
          </w:rPr>
          <w:t>V</w:t>
        </w:r>
      </w:ins>
      <w:r w:rsidR="00CA4FA1">
        <w:rPr>
          <w:rStyle w:val="Hyperlink"/>
          <w:szCs w:val="22"/>
          <w:lang w:val="fr-FR"/>
        </w:rPr>
        <w:t xml:space="preserve"> </w:t>
      </w:r>
      <w:ins w:id="2789" w:author="Author">
        <w:r w:rsidR="00F16722" w:rsidRPr="00BF0368">
          <w:rPr>
            <w:rStyle w:val="Hyperlink"/>
            <w:szCs w:val="22"/>
            <w:lang w:val="fr-FR"/>
            <w:rPrChange w:id="2790" w:author="Author">
              <w:rPr>
                <w:rStyle w:val="Hyperlink"/>
                <w:sz w:val="17"/>
                <w:szCs w:val="17"/>
              </w:rPr>
            </w:rPrChange>
          </w:rPr>
          <w:t>révisée de la norme ST.37 de l’OMPI</w:t>
        </w:r>
        <w:r w:rsidRPr="00BF0368">
          <w:rPr>
            <w:rStyle w:val="Hyperlink"/>
            <w:szCs w:val="22"/>
            <w:lang w:val="fr-FR"/>
            <w:rPrChange w:id="2791" w:author="Author">
              <w:rPr>
                <w:rStyle w:val="Hyperlink"/>
                <w:sz w:val="17"/>
                <w:szCs w:val="17"/>
              </w:rPr>
            </w:rPrChange>
          </w:rPr>
          <w:t>)</w:t>
        </w:r>
        <w:r w:rsidRPr="00F30AF4">
          <w:rPr>
            <w:szCs w:val="22"/>
            <w:lang w:val="fr-FR"/>
          </w:rPr>
          <w:fldChar w:fldCharType="end"/>
        </w:r>
      </w:ins>
      <w:r w:rsidR="00CA4FA1">
        <w:rPr>
          <w:szCs w:val="22"/>
          <w:lang w:val="fr-FR"/>
        </w:rPr>
        <w:br/>
      </w:r>
    </w:p>
    <w:p w14:paraId="4B42F806" w14:textId="6F33D3D9" w:rsidR="00DE71F8" w:rsidRPr="00F30AF4" w:rsidRDefault="00DE71F8" w:rsidP="00340ACC">
      <w:pPr>
        <w:pStyle w:val="Endofdocument-Annex"/>
        <w:spacing w:before="240"/>
        <w:rPr>
          <w:szCs w:val="22"/>
          <w:lang w:val="fr-FR"/>
        </w:rPr>
      </w:pPr>
      <w:r w:rsidRPr="00F30AF4">
        <w:rPr>
          <w:szCs w:val="22"/>
          <w:lang w:val="fr-FR"/>
        </w:rPr>
        <w:t xml:space="preserve">[Fin </w:t>
      </w:r>
      <w:r w:rsidR="00C47A7A">
        <w:rPr>
          <w:szCs w:val="22"/>
          <w:lang w:val="fr-FR"/>
        </w:rPr>
        <w:t xml:space="preserve">des annexes et </w:t>
      </w:r>
      <w:r w:rsidRPr="00F30AF4">
        <w:rPr>
          <w:szCs w:val="22"/>
          <w:lang w:val="fr-FR"/>
        </w:rPr>
        <w:t>du document]</w:t>
      </w:r>
    </w:p>
    <w:p w14:paraId="7A8304DC" w14:textId="0D755A66" w:rsidR="00642EF2" w:rsidRPr="00F30AF4" w:rsidRDefault="00642EF2" w:rsidP="006D3F4B">
      <w:pPr>
        <w:rPr>
          <w:szCs w:val="22"/>
          <w:lang w:val="fr-FR"/>
        </w:rPr>
      </w:pPr>
    </w:p>
    <w:sectPr w:rsidR="00642EF2" w:rsidRPr="00F30AF4" w:rsidSect="00E97A5E">
      <w:headerReference w:type="default" r:id="rId26"/>
      <w:footerReference w:type="default" r:id="rId27"/>
      <w:headerReference w:type="first" r:id="rId28"/>
      <w:footerReference w:type="first" r:id="rId2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7E56A" w14:textId="77777777" w:rsidR="004D1452" w:rsidRDefault="004D1452">
      <w:r>
        <w:separator/>
      </w:r>
    </w:p>
  </w:endnote>
  <w:endnote w:type="continuationSeparator" w:id="0">
    <w:p w14:paraId="6278F55D" w14:textId="77777777" w:rsidR="004D1452" w:rsidRDefault="004D1452" w:rsidP="003B38C1">
      <w:r>
        <w:separator/>
      </w:r>
    </w:p>
    <w:p w14:paraId="5569D6E9" w14:textId="77777777" w:rsidR="004D1452" w:rsidRPr="003B38C1" w:rsidRDefault="004D1452" w:rsidP="003B38C1">
      <w:pPr>
        <w:spacing w:after="60"/>
        <w:rPr>
          <w:sz w:val="17"/>
        </w:rPr>
      </w:pPr>
      <w:r>
        <w:rPr>
          <w:sz w:val="17"/>
        </w:rPr>
        <w:t>[Endnote continued from previous page]</w:t>
      </w:r>
    </w:p>
  </w:endnote>
  <w:endnote w:type="continuationNotice" w:id="1">
    <w:p w14:paraId="72F89A91" w14:textId="77777777" w:rsidR="004D1452" w:rsidRPr="003B38C1" w:rsidRDefault="004D145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BCFF4" w14:textId="2A179A04" w:rsidR="00B10251" w:rsidRPr="00456171" w:rsidRDefault="00BF0368" w:rsidP="005F5020">
    <w:pPr>
      <w:pBdr>
        <w:top w:val="single" w:sz="4" w:space="6" w:color="auto"/>
      </w:pBdr>
      <w:tabs>
        <w:tab w:val="right" w:pos="9356"/>
      </w:tabs>
      <w:rPr>
        <w:rFonts w:cs="Times New Roman"/>
        <w:sz w:val="17"/>
        <w:lang w:val="fr-FR"/>
      </w:rPr>
    </w:pPr>
    <w:r>
      <w:rPr>
        <w:rFonts w:cs="Times New Roman"/>
        <w:noProof/>
        <w:sz w:val="17"/>
        <w:lang w:val="fr-FR"/>
      </w:rPr>
      <mc:AlternateContent>
        <mc:Choice Requires="wps">
          <w:drawing>
            <wp:anchor distT="0" distB="0" distL="0" distR="0" simplePos="0" relativeHeight="251659264" behindDoc="0" locked="0" layoutInCell="1" allowOverlap="1" wp14:anchorId="667C4DC4" wp14:editId="04D169EB">
              <wp:simplePos x="635" y="635"/>
              <wp:positionH relativeFrom="page">
                <wp:align>center</wp:align>
              </wp:positionH>
              <wp:positionV relativeFrom="page">
                <wp:align>bottom</wp:align>
              </wp:positionV>
              <wp:extent cx="1564005" cy="345440"/>
              <wp:effectExtent l="0" t="0" r="17145" b="0"/>
              <wp:wrapNone/>
              <wp:docPr id="1300452879" name="Text Box 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39656AD5" w14:textId="02C03264" w:rsidR="00BF0368" w:rsidRPr="00BF0368" w:rsidRDefault="00BF0368" w:rsidP="00BF0368">
                          <w:pPr>
                            <w:rPr>
                              <w:rFonts w:ascii="Calibri" w:eastAsia="Calibri" w:hAnsi="Calibri" w:cs="Calibri"/>
                              <w:noProof/>
                              <w:color w:val="000000"/>
                              <w:sz w:val="20"/>
                            </w:rPr>
                          </w:pPr>
                          <w:r w:rsidRPr="00BF0368">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67C4DC4" id="_x0000_t202" coordsize="21600,21600" o:spt="202" path="m,l,21600r21600,l21600,xe">
              <v:stroke joinstyle="miter"/>
              <v:path gradientshapeok="t" o:connecttype="rect"/>
            </v:shapetype>
            <v:shape id="Text Box 2" o:spid="_x0000_s1026" type="#_x0000_t202" alt="WIPO FOR OFFICIAL USE ONLY " style="position:absolute;margin-left:0;margin-top:0;width:123.1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GICwIAABYEAAAOAAAAZHJzL2Uyb0RvYy54bWysU01v2zAMvQ/YfxB0X+x0SbEZcYqsRYYB&#10;QVsgHXpWZCk2YIkCpcTOfv0oxU62bqdhF/mZpPjx+LS4603Ljgp9A7bk00nOmbISqsbuS/79Zf3h&#10;E2c+CFuJFqwq+Ul5frd8/27RuULdQA1tpZBREuuLzpW8DsEVWeZlrYzwE3DKklMDGhHoF/dZhaKj&#10;7KbNbvL8NusAK4cglfdkfTg7+TLl11rJ8KS1V4G1JafeQjoxnbt4ZsuFKPYoXN3IoQ3xD10Y0Vgq&#10;ekn1IIJgB2z+SGUaieBBh4kEk4HWjVRpBppmmr+ZZlsLp9IsRI53F5r8/0srH49b94ws9F+gpwVG&#10;QjrnC0/GOE+v0cQvdcrITxSeLrSpPjAZL81vZ3k+50yS7+NsPpslXrPrbYc+fFVgWAQlR1pLYksc&#10;Nz5QRQodQ2IxC+umbdNqWvubgQKjJbu2GFHod/3Q9w6qE42DcN60d3LdUM2N8OFZIK2WJiC5hic6&#10;dAtdyWFAnNWAP/5mj/HEOHk560gqJbekZc7ab5Y2EVU1AhzBLoHp53yek98ezD2QAKf0FpxMkKwY&#10;2hFqBPNKQl7FQuQSVlK5ku9GeB/OmqWHINVqlYJIQE6Ejd06GVNHniKJL/2rQDcwHWhHjzDqSBRv&#10;CD/HxpverQ6BaE/biJyeiRyoJvGlJQ0PJar71/8UdX3Oy58AAAD//wMAUEsDBBQABgAIAAAAIQA1&#10;Jcec2wAAAAQBAAAPAAAAZHJzL2Rvd25yZXYueG1sTI/BasMwDIbvg72D0WC31VmSlpHFKaXQU8eg&#10;7S67ubaaZIvlEDtt+vbTdukuAvH/fPpULifXiTMOofWk4HmWgEAy3rZUK/g4bJ5eQISoyerOEyq4&#10;YoBldX9X6sL6C+3wvI+1YAiFQitoYuwLKYNp0Okw8z0SZyc/OB15HWppB31huOtkmiQL6XRLfKHR&#10;Pa4bNN/70SmY7+Lb+E6H7HNKr1/bfm2y09Yo9fgwrV5BRJzirQy/+qwOFTsd/Ug2iE4BPxL/Jmdp&#10;vshAHBmc5yCrUv6Xr34AAAD//wMAUEsBAi0AFAAGAAgAAAAhALaDOJL+AAAA4QEAABMAAAAAAAAA&#10;AAAAAAAAAAAAAFtDb250ZW50X1R5cGVzXS54bWxQSwECLQAUAAYACAAAACEAOP0h/9YAAACUAQAA&#10;CwAAAAAAAAAAAAAAAAAvAQAAX3JlbHMvLnJlbHNQSwECLQAUAAYACAAAACEALPthiAsCAAAWBAAA&#10;DgAAAAAAAAAAAAAAAAAuAgAAZHJzL2Uyb0RvYy54bWxQSwECLQAUAAYACAAAACEANSXHnNsAAAAE&#10;AQAADwAAAAAAAAAAAAAAAABlBAAAZHJzL2Rvd25yZXYueG1sUEsFBgAAAAAEAAQA8wAAAG0FAAAA&#10;AA==&#10;" filled="f" stroked="f">
              <v:textbox style="mso-fit-shape-to-text:t" inset="0,0,0,15pt">
                <w:txbxContent>
                  <w:p w14:paraId="39656AD5" w14:textId="02C03264" w:rsidR="00BF0368" w:rsidRPr="00BF0368" w:rsidRDefault="00BF0368" w:rsidP="00BF0368">
                    <w:pPr>
                      <w:rPr>
                        <w:rFonts w:ascii="Calibri" w:eastAsia="Calibri" w:hAnsi="Calibri" w:cs="Calibri"/>
                        <w:noProof/>
                        <w:color w:val="000000"/>
                        <w:sz w:val="20"/>
                      </w:rPr>
                    </w:pPr>
                    <w:r w:rsidRPr="00BF0368">
                      <w:rPr>
                        <w:rFonts w:ascii="Calibri" w:eastAsia="Calibri" w:hAnsi="Calibri" w:cs="Calibri"/>
                        <w:noProof/>
                        <w:color w:val="000000"/>
                        <w:sz w:val="20"/>
                      </w:rPr>
                      <w:t xml:space="preserve">WIPO FOR OFFICIAL USE ONLY </w:t>
                    </w:r>
                  </w:p>
                </w:txbxContent>
              </v:textbox>
              <w10:wrap anchorx="page" anchory="page"/>
            </v:shape>
          </w:pict>
        </mc:Fallback>
      </mc:AlternateContent>
    </w:r>
    <w:r w:rsidR="00B10251">
      <w:rPr>
        <w:rFonts w:cs="Times New Roman"/>
        <w:sz w:val="17"/>
        <w:lang w:val="fr-FR"/>
      </w:rPr>
      <w:t>fr / 03-37-01</w:t>
    </w:r>
    <w:r w:rsidR="00B10251" w:rsidRPr="00456171">
      <w:rPr>
        <w:rFonts w:cs="Times New Roman"/>
        <w:sz w:val="17"/>
        <w:lang w:val="fr-FR"/>
      </w:rPr>
      <w:tab/>
      <w:t xml:space="preserve">Date : </w:t>
    </w:r>
    <w:r w:rsidR="00B10251">
      <w:rPr>
        <w:rFonts w:cs="Times New Roman"/>
        <w:sz w:val="17"/>
        <w:lang w:val="fr-FR"/>
      </w:rPr>
      <w:t>décembre 2020</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9A5EC" w14:textId="5F973E0D" w:rsidR="00B10251" w:rsidRPr="00135A5F" w:rsidRDefault="00BF0368" w:rsidP="00135A5F">
    <w:pPr>
      <w:pStyle w:val="Footer"/>
    </w:pPr>
    <w:r>
      <w:rPr>
        <w:noProof/>
      </w:rPr>
      <mc:AlternateContent>
        <mc:Choice Requires="wps">
          <w:drawing>
            <wp:anchor distT="0" distB="0" distL="0" distR="0" simplePos="0" relativeHeight="251666432" behindDoc="0" locked="0" layoutInCell="1" allowOverlap="1" wp14:anchorId="48346DE9" wp14:editId="7E2DBF23">
              <wp:simplePos x="635" y="635"/>
              <wp:positionH relativeFrom="page">
                <wp:align>center</wp:align>
              </wp:positionH>
              <wp:positionV relativeFrom="page">
                <wp:align>bottom</wp:align>
              </wp:positionV>
              <wp:extent cx="1564005" cy="345440"/>
              <wp:effectExtent l="0" t="0" r="17145" b="0"/>
              <wp:wrapNone/>
              <wp:docPr id="1568572500" name="Text Box 9"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2031B26D" w14:textId="2D96B7F2" w:rsidR="00BF0368" w:rsidRPr="00BF0368" w:rsidRDefault="00BF0368" w:rsidP="00BF0368">
                          <w:pPr>
                            <w:rPr>
                              <w:rFonts w:ascii="Calibri" w:eastAsia="Calibri" w:hAnsi="Calibri" w:cs="Calibri"/>
                              <w:noProof/>
                              <w:color w:val="000000"/>
                              <w:sz w:val="20"/>
                            </w:rPr>
                          </w:pPr>
                          <w:r w:rsidRPr="00BF0368">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8346DE9" id="_x0000_t202" coordsize="21600,21600" o:spt="202" path="m,l,21600r21600,l21600,xe">
              <v:stroke joinstyle="miter"/>
              <v:path gradientshapeok="t" o:connecttype="rect"/>
            </v:shapetype>
            <v:shape id="Text Box 9" o:spid="_x0000_s1035" type="#_x0000_t202" alt="WIPO FOR OFFICIAL USE ONLY " style="position:absolute;margin-left:0;margin-top:0;width:123.15pt;height:27.2pt;z-index:25166643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UmtDwIAAB0EAAAOAAAAZHJzL2Uyb0RvYy54bWysU01v2zAMvQ/YfxB0X+x0SbEacYqsRYYB&#10;QVsgHXpWZCk2IIsCpcTOfv0oJU66tqdhF/mZpPjx+DS77VvD9gp9A7bk41HOmbISqsZuS/7refnl&#10;G2c+CFsJA1aV/KA8v51//jTrXKGuoAZTKWSUxPqicyWvQ3BFlnlZq1b4EThlyakBWxHoF7dZhaKj&#10;7K3JrvL8OusAK4cglfdkvT86+Tzl11rJ8Ki1V4GZklNvIZ2Yzk08s/lMFFsUrm7kqQ3xD120orFU&#10;9JzqXgTBdti8S9U2EsGDDiMJbQZaN1KlGWiacf5mmnUtnEqzEDnenWny/y+tfNiv3ROy0H+HnhYY&#10;CemcLzwZ4zy9xjZ+qVNGfqLwcKZN9YHJeGl6PcnzKWeSfF8n08kk8Zpdbjv04YeClkVQcqS1JLbE&#10;fuUDVaTQISQWs7BsjEmrMfYvAwVGS3ZpMaLQb3rWVCW/GdrfQHWgqRCOC/dOLhsqvRI+PAmkDdMg&#10;pNrwSIc20JUcToizGvD3R/YYT8STl7OOFFNyS5LmzPy0tJAorgHgADYJjG/yaU5+u2vvgHQ4pifh&#10;ZIJkxWAGqBHaF9LzIhYil7CSypV8M8C7cJQuvQepFosURDpyIqzs2smYOtIVuXzuXwS6E+GBVvUA&#10;g5xE8Yb3Y2y86d1iF4j9tJRI7ZHIE+OkwbSr03uJIn/9n6Iur3r+Bw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J0dSa0PAgAA&#10;HQQAAA4AAAAAAAAAAAAAAAAALgIAAGRycy9lMm9Eb2MueG1sUEsBAi0AFAAGAAgAAAAhADUlx5zb&#10;AAAABAEAAA8AAAAAAAAAAAAAAAAAaQQAAGRycy9kb3ducmV2LnhtbFBLBQYAAAAABAAEAPMAAABx&#10;BQAAAAA=&#10;" filled="f" stroked="f">
              <v:textbox style="mso-fit-shape-to-text:t" inset="0,0,0,15pt">
                <w:txbxContent>
                  <w:p w14:paraId="2031B26D" w14:textId="2D96B7F2" w:rsidR="00BF0368" w:rsidRPr="00BF0368" w:rsidRDefault="00BF0368" w:rsidP="00BF0368">
                    <w:pPr>
                      <w:rPr>
                        <w:rFonts w:ascii="Calibri" w:eastAsia="Calibri" w:hAnsi="Calibri" w:cs="Calibri"/>
                        <w:noProof/>
                        <w:color w:val="000000"/>
                        <w:sz w:val="20"/>
                      </w:rPr>
                    </w:pPr>
                    <w:r w:rsidRPr="00BF0368">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875F2" w14:textId="53E8567E" w:rsidR="00BF0368" w:rsidRDefault="00BF0368">
    <w:pPr>
      <w:pStyle w:val="Footer"/>
    </w:pPr>
    <w:r>
      <w:rPr>
        <w:noProof/>
      </w:rPr>
      <mc:AlternateContent>
        <mc:Choice Requires="wps">
          <w:drawing>
            <wp:anchor distT="0" distB="0" distL="0" distR="0" simplePos="0" relativeHeight="251660288" behindDoc="0" locked="0" layoutInCell="1" allowOverlap="1" wp14:anchorId="134B0142" wp14:editId="000409BB">
              <wp:simplePos x="900752" y="9880979"/>
              <wp:positionH relativeFrom="page">
                <wp:align>center</wp:align>
              </wp:positionH>
              <wp:positionV relativeFrom="page">
                <wp:align>bottom</wp:align>
              </wp:positionV>
              <wp:extent cx="1564005" cy="345440"/>
              <wp:effectExtent l="0" t="0" r="17145" b="0"/>
              <wp:wrapNone/>
              <wp:docPr id="90480932" name="Text Box 3"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3275B85A" w14:textId="692E1282" w:rsidR="00BF0368" w:rsidRPr="00BF0368" w:rsidRDefault="00BF0368" w:rsidP="00BF0368">
                          <w:pPr>
                            <w:rPr>
                              <w:rFonts w:ascii="Calibri" w:eastAsia="Calibri" w:hAnsi="Calibri" w:cs="Calibri"/>
                              <w:noProof/>
                              <w:color w:val="000000"/>
                              <w:sz w:val="20"/>
                            </w:rPr>
                          </w:pPr>
                          <w:r w:rsidRPr="00BF0368">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34B0142" id="_x0000_t202" coordsize="21600,21600" o:spt="202" path="m,l,21600r21600,l21600,xe">
              <v:stroke joinstyle="miter"/>
              <v:path gradientshapeok="t" o:connecttype="rect"/>
            </v:shapetype>
            <v:shape id="Text Box 3" o:spid="_x0000_s1027" type="#_x0000_t202" alt="WIPO FOR OFFICIAL USE ONLY " style="position:absolute;margin-left:0;margin-top:0;width:123.1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K2bDQIAAB0EAAAOAAAAZHJzL2Uyb0RvYy54bWysU01v2zAMvQ/YfxB0X+x0SbEacYqsRYYB&#10;QVsgHXpWZCk2IIsCpcTOfv0oJU66tqdhF/mZpPjx+DS77VvD9gp9A7bk41HOmbISqsZuS/7refnl&#10;G2c+CFsJA1aV/KA8v51//jTrXKGuoAZTKWSUxPqicyWvQ3BFlnlZq1b4EThlyakBWxHoF7dZhaKj&#10;7K3JrvL8OusAK4cglfdkvT86+Tzl11rJ8Ki1V4GZklNvIZ2Yzk08s/lMFFsUrm7kqQ3xD120orFU&#10;9JzqXgTBdti8S9U2EsGDDiMJbQZaN1KlGWiacf5mmnUtnEqzEDnenWny/y+tfNiv3ROy0H+HnhYY&#10;CemcLzwZ4zy9xjZ+qVNGfqLwcKZN9YHJeGl6PcnzKWeSfF8n08kk8Zpdbjv04YeClkVQcqS1JLbE&#10;fuUDVaTQISQWs7BsjEmrMfYvAwVGS3ZpMaLQb3rWVK/a30B1oKkQjgv3Ti4bKr0SPjwJpA3TIKTa&#10;8EiHNtCVHE6Isxrw90f2GE/Ek5ezjhRTckuS5sz8tLSQKK4B4AA2CYxv8mlOfrtr74B0OKYn4WSC&#10;ZMVgBqgR2hfS8yIWIpewksqVfDPAu3CULr0HqRaLFEQ6ciKs7NrJmDrSFbl87l8EuhPhgVb1AIOc&#10;RPGG92NsvOndYheI/bSUSO2RyBPjpMG0q9N7iSJ//Z+iLq96/gcAAP//AwBQSwMEFAAGAAgAAAAh&#10;ADUlx5zbAAAABAEAAA8AAABkcnMvZG93bnJldi54bWxMj8FqwzAMhu+DvYPRYLfVWZKWkcUppdBT&#10;x6DtLru5tppki+UQO2369tN26S4C8f98+lQuJ9eJMw6h9aTgeZaAQDLetlQr+Dhsnl5AhKjJ6s4T&#10;KrhigGV1f1fqwvoL7fC8j7VgCIVCK2hi7Aspg2nQ6TDzPRJnJz84HXkdamkHfWG462SaJAvpdEt8&#10;odE9rhs03/vRKZjv4tv4Tofsc0qvX9t+bbLT1ij1+DCtXkFEnOKtDL/6rA4VOx39SDaITgE/Ev8m&#10;Z2m+yEAcGZznIKtS/pevfgAAAP//AwBQSwECLQAUAAYACAAAACEAtoM4kv4AAADhAQAAEwAAAAAA&#10;AAAAAAAAAAAAAAAAW0NvbnRlbnRfVHlwZXNdLnhtbFBLAQItABQABgAIAAAAIQA4/SH/1gAAAJQB&#10;AAALAAAAAAAAAAAAAAAAAC8BAABfcmVscy8ucmVsc1BLAQItABQABgAIAAAAIQC04K2bDQIAAB0E&#10;AAAOAAAAAAAAAAAAAAAAAC4CAABkcnMvZTJvRG9jLnhtbFBLAQItABQABgAIAAAAIQA1Jcec2wAA&#10;AAQBAAAPAAAAAAAAAAAAAAAAAGcEAABkcnMvZG93bnJldi54bWxQSwUGAAAAAAQABADzAAAAbwUA&#10;AAAA&#10;" filled="f" stroked="f">
              <v:textbox style="mso-fit-shape-to-text:t" inset="0,0,0,15pt">
                <w:txbxContent>
                  <w:p w14:paraId="3275B85A" w14:textId="692E1282" w:rsidR="00BF0368" w:rsidRPr="00BF0368" w:rsidRDefault="00BF0368" w:rsidP="00BF0368">
                    <w:pPr>
                      <w:rPr>
                        <w:rFonts w:ascii="Calibri" w:eastAsia="Calibri" w:hAnsi="Calibri" w:cs="Calibri"/>
                        <w:noProof/>
                        <w:color w:val="000000"/>
                        <w:sz w:val="20"/>
                      </w:rPr>
                    </w:pPr>
                    <w:r w:rsidRPr="00BF0368">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C0DAF" w14:textId="46C92F7D" w:rsidR="00BF0368" w:rsidRDefault="00BF0368">
    <w:pPr>
      <w:pStyle w:val="Footer"/>
    </w:pPr>
    <w:r>
      <w:rPr>
        <w:noProof/>
      </w:rPr>
      <mc:AlternateContent>
        <mc:Choice Requires="wps">
          <w:drawing>
            <wp:anchor distT="0" distB="0" distL="0" distR="0" simplePos="0" relativeHeight="251658240" behindDoc="0" locked="0" layoutInCell="1" allowOverlap="1" wp14:anchorId="2F2FBA75" wp14:editId="4FA18994">
              <wp:simplePos x="900752" y="9880979"/>
              <wp:positionH relativeFrom="page">
                <wp:align>center</wp:align>
              </wp:positionH>
              <wp:positionV relativeFrom="page">
                <wp:align>bottom</wp:align>
              </wp:positionV>
              <wp:extent cx="1564005" cy="345440"/>
              <wp:effectExtent l="0" t="0" r="17145" b="0"/>
              <wp:wrapNone/>
              <wp:docPr id="1896799463" name="Text Box 1"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4BBDA61F" w14:textId="459AD99D" w:rsidR="00BF0368" w:rsidRPr="00BF0368" w:rsidRDefault="00BF0368" w:rsidP="00BF0368">
                          <w:pPr>
                            <w:rPr>
                              <w:rFonts w:ascii="Calibri" w:eastAsia="Calibri" w:hAnsi="Calibri" w:cs="Calibri"/>
                              <w:noProof/>
                              <w:color w:val="000000"/>
                              <w:sz w:val="20"/>
                            </w:rPr>
                          </w:pPr>
                          <w:r w:rsidRPr="00BF0368">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F2FBA75" id="_x0000_t202" coordsize="21600,21600" o:spt="202" path="m,l,21600r21600,l21600,xe">
              <v:stroke joinstyle="miter"/>
              <v:path gradientshapeok="t" o:connecttype="rect"/>
            </v:shapetype>
            <v:shape id="Text Box 1" o:spid="_x0000_s1028" type="#_x0000_t202" alt="WIPO FOR OFFICIAL USE ONLY " style="position:absolute;margin-left:0;margin-top:0;width:123.1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XrdDwIAAB0EAAAOAAAAZHJzL2Uyb0RvYy54bWysU99v2jAQfp+0/8Hy+0hgUG0RoWKtmCah&#10;thKd+mwcm0SKfdbZkLC/fmdDYGv7NO3F+XJ3vh/ffZ7f9qZlB4W+AVvy8SjnTFkJVWN3Jf/5vPr0&#10;hTMfhK1EC1aV/Kg8v118/DDvXKEmUENbKWSUxPqicyWvQ3BFlnlZKyP8CJyy5NSARgT6xV1Woego&#10;u2mzSZ7fZB1g5RCk8p6s9ycnX6T8WisZHrX2KrC25NRbSCemcxvPbDEXxQ6Fqxt5bkP8QxdGNJaK&#10;XlLdiyDYHps3qUwjETzoMJJgMtC6kSrNQNOM81fTbGrhVJqFyPHuQpP/f2nlw2HjnpCF/hv0tMBI&#10;SOd84ckY5+k1mvilThn5icLjhTbVBybjpdnNNM9nnEnyfZ7OptPEa3a97dCH7woMi6DkSGtJbInD&#10;2geqSKFDSCxmYdW0bVpNa/8yUGC0ZNcWIwr9tmdNVfLJ0P4WqiNNhXBauHdy1VDptfDhSSBtmAYh&#10;1YZHOnQLXcnhjDirAX+9Z4/xRDx5OetIMSW3JGnO2h+WFhLFNQAcwDaB8dd8lpPf7s0dkA7H9CSc&#10;TJCsGNoBagTzQnpexkLkElZSuZJvB3gXTtKl9yDVcpmCSEdOhLXdOBlTR7oil8/9i0B3JjzQqh5g&#10;kJMoXvF+io03vVvuA7GflhKpPRF5Zpw0mHZ1fi9R5H/+p6jrq178Bg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AMhet0PAgAA&#10;HQQAAA4AAAAAAAAAAAAAAAAALgIAAGRycy9lMm9Eb2MueG1sUEsBAi0AFAAGAAgAAAAhADUlx5zb&#10;AAAABAEAAA8AAAAAAAAAAAAAAAAAaQQAAGRycy9kb3ducmV2LnhtbFBLBQYAAAAABAAEAPMAAABx&#10;BQAAAAA=&#10;" filled="f" stroked="f">
              <v:textbox style="mso-fit-shape-to-text:t" inset="0,0,0,15pt">
                <w:txbxContent>
                  <w:p w14:paraId="4BBDA61F" w14:textId="459AD99D" w:rsidR="00BF0368" w:rsidRPr="00BF0368" w:rsidRDefault="00BF0368" w:rsidP="00BF0368">
                    <w:pPr>
                      <w:rPr>
                        <w:rFonts w:ascii="Calibri" w:eastAsia="Calibri" w:hAnsi="Calibri" w:cs="Calibri"/>
                        <w:noProof/>
                        <w:color w:val="000000"/>
                        <w:sz w:val="20"/>
                      </w:rPr>
                    </w:pPr>
                    <w:r w:rsidRPr="00BF0368">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95EF2" w14:textId="0AAF0E7B" w:rsidR="00670980" w:rsidRPr="0002349C" w:rsidRDefault="00BF0368" w:rsidP="0002349C">
    <w:pPr>
      <w:pStyle w:val="Footer"/>
    </w:pPr>
    <w:r>
      <w:rPr>
        <w:noProof/>
      </w:rPr>
      <mc:AlternateContent>
        <mc:Choice Requires="wps">
          <w:drawing>
            <wp:anchor distT="0" distB="0" distL="0" distR="0" simplePos="0" relativeHeight="251662336" behindDoc="0" locked="0" layoutInCell="1" allowOverlap="1" wp14:anchorId="78CB433F" wp14:editId="500D7F28">
              <wp:simplePos x="635" y="635"/>
              <wp:positionH relativeFrom="page">
                <wp:align>center</wp:align>
              </wp:positionH>
              <wp:positionV relativeFrom="page">
                <wp:align>bottom</wp:align>
              </wp:positionV>
              <wp:extent cx="1564005" cy="345440"/>
              <wp:effectExtent l="0" t="0" r="17145" b="0"/>
              <wp:wrapNone/>
              <wp:docPr id="1302124043" name="Text Box 5"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13F47A28" w14:textId="24FEFD91" w:rsidR="00BF0368" w:rsidRPr="00BF0368" w:rsidRDefault="00BF0368" w:rsidP="00BF0368">
                          <w:pPr>
                            <w:rPr>
                              <w:rFonts w:ascii="Calibri" w:eastAsia="Calibri" w:hAnsi="Calibri" w:cs="Calibri"/>
                              <w:noProof/>
                              <w:color w:val="000000"/>
                              <w:sz w:val="20"/>
                            </w:rPr>
                          </w:pPr>
                          <w:r w:rsidRPr="00BF0368">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8CB433F" id="_x0000_t202" coordsize="21600,21600" o:spt="202" path="m,l,21600r21600,l21600,xe">
              <v:stroke joinstyle="miter"/>
              <v:path gradientshapeok="t" o:connecttype="rect"/>
            </v:shapetype>
            <v:shape id="Text Box 5" o:spid="_x0000_s1029" type="#_x0000_t202" alt="WIPO FOR OFFICIAL USE ONLY " style="position:absolute;margin-left:0;margin-top:0;width:123.15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sjgDwIAAB0EAAAOAAAAZHJzL2Uyb0RvYy54bWysU01v2zAMvQ/YfxB0X+x0SbEZcYqsRYYB&#10;QVsgHXqWZSk2YIkCpcTOfv0oJU62bqdhF/mZpPjx+LS4G0zHDgp9C7bk00nOmbIS6tbuSv79Zf3h&#10;E2c+CFuLDqwq+VF5frd8/27Ru0LdQANdrZBREuuL3pW8CcEVWeZlo4zwE3DKklMDGhHoF3dZjaKn&#10;7KbLbvL8NusBa4cglfdkfTg5+TLl11rJ8KS1V4F1JafeQjoxnVU8s+VCFDsUrmnluQ3xD10Y0Voq&#10;ekn1IIJge2z/SGVaieBBh4kEk4HWrVRpBppmmr+ZZtsIp9IsRI53F5r8/0srHw9b94wsDF9goAVG&#10;QnrnC0/GOM+g0cQvdcrITxQeL7SpITAZL81vZ3k+50yS7+NsPpslXrPrbYc+fFVgWAQlR1pLYksc&#10;Nj5QRQodQ2IxC+u269JqOvubgQKjJbu2GFEYqoG1NRUf26+gPtJUCKeFeyfXLZXeCB+eBdKGaRBS&#10;bXiiQ3fQlxzOiLMG8Mff7DGeiCcvZz0ppuSWJM1Z983SQqK4RoAjqBKYfs7nOfnt3twD6XBKT8LJ&#10;BMmKoRuhRjCvpOdVLEQuYSWVK3k1wvtwki69B6lWqxREOnIibOzWyZg60hW5fBleBboz4YFW9Qij&#10;nETxhvdTbLzp3WofiP20lEjticgz46TBtKvze4ki//U/RV1f9fInAA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G6eyOAPAgAA&#10;HQQAAA4AAAAAAAAAAAAAAAAALgIAAGRycy9lMm9Eb2MueG1sUEsBAi0AFAAGAAgAAAAhADUlx5zb&#10;AAAABAEAAA8AAAAAAAAAAAAAAAAAaQQAAGRycy9kb3ducmV2LnhtbFBLBQYAAAAABAAEAPMAAABx&#10;BQAAAAA=&#10;" filled="f" stroked="f">
              <v:textbox style="mso-fit-shape-to-text:t" inset="0,0,0,15pt">
                <w:txbxContent>
                  <w:p w14:paraId="13F47A28" w14:textId="24FEFD91" w:rsidR="00BF0368" w:rsidRPr="00BF0368" w:rsidRDefault="00BF0368" w:rsidP="00BF0368">
                    <w:pPr>
                      <w:rPr>
                        <w:rFonts w:ascii="Calibri" w:eastAsia="Calibri" w:hAnsi="Calibri" w:cs="Calibri"/>
                        <w:noProof/>
                        <w:color w:val="000000"/>
                        <w:sz w:val="20"/>
                      </w:rPr>
                    </w:pPr>
                    <w:r w:rsidRPr="00BF0368">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0FBCD" w14:textId="3B8F3867" w:rsidR="00B10251" w:rsidRPr="008A3ED9" w:rsidRDefault="00BF0368" w:rsidP="008A3ED9">
    <w:pPr>
      <w:pStyle w:val="Footer"/>
    </w:pPr>
    <w:r>
      <w:rPr>
        <w:noProof/>
      </w:rPr>
      <mc:AlternateContent>
        <mc:Choice Requires="wps">
          <w:drawing>
            <wp:anchor distT="0" distB="0" distL="0" distR="0" simplePos="0" relativeHeight="251661312" behindDoc="0" locked="0" layoutInCell="1" allowOverlap="1" wp14:anchorId="00739100" wp14:editId="2839A8BC">
              <wp:simplePos x="635" y="635"/>
              <wp:positionH relativeFrom="page">
                <wp:align>center</wp:align>
              </wp:positionH>
              <wp:positionV relativeFrom="page">
                <wp:align>bottom</wp:align>
              </wp:positionV>
              <wp:extent cx="1564005" cy="345440"/>
              <wp:effectExtent l="0" t="0" r="17145" b="0"/>
              <wp:wrapNone/>
              <wp:docPr id="1003242724" name="Text Box 4"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6421016D" w14:textId="6140A097" w:rsidR="00BF0368" w:rsidRPr="00BF0368" w:rsidRDefault="00BF0368" w:rsidP="00BF0368">
                          <w:pPr>
                            <w:rPr>
                              <w:rFonts w:ascii="Calibri" w:eastAsia="Calibri" w:hAnsi="Calibri" w:cs="Calibri"/>
                              <w:noProof/>
                              <w:color w:val="000000"/>
                              <w:sz w:val="20"/>
                            </w:rPr>
                          </w:pPr>
                          <w:r w:rsidRPr="00BF0368">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0739100" id="_x0000_t202" coordsize="21600,21600" o:spt="202" path="m,l,21600r21600,l21600,xe">
              <v:stroke joinstyle="miter"/>
              <v:path gradientshapeok="t" o:connecttype="rect"/>
            </v:shapetype>
            <v:shape id="Text Box 4" o:spid="_x0000_s1030" type="#_x0000_t202" alt="WIPO FOR OFFICIAL USE ONLY " style="position:absolute;margin-left:0;margin-top:0;width:123.15pt;height:27.2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tVQDwIAAB0EAAAOAAAAZHJzL2Uyb0RvYy54bWysU01v2zAMvQ/YfxB0X+x0SbEZcYqsRYYB&#10;QVsgHXqWZSk2YIkCpcTOfv0oJU62bqdhF/mZpPjx+LS4G0zHDgp9C7bk00nOmbIS6tbuSv79Zf3h&#10;E2c+CFuLDqwq+VF5frd8/27Ru0LdQANdrZBREuuL3pW8CcEVWeZlo4zwE3DKklMDGhHoF3dZjaKn&#10;7KbLbvL8NusBa4cglfdkfTg5+TLl11rJ8KS1V4F1JafeQjoxnVU8s+VCFDsUrmnluQ3xD10Y0Voq&#10;ekn1IIJge2z/SGVaieBBh4kEk4HWrVRpBppmmr+ZZtsIp9IsRI53F5r8/0srHw9b94wsDF9goAVG&#10;QnrnC0/GOM+g0cQvdcrITxQeL7SpITAZL81vZ3k+50yS7+NsPpslXrPrbYc+fFVgWAQlR1pLYksc&#10;Nj5QRQodQ2IxC+u269JqOvubgQKjJbu2GFEYqoG1dclnY/sV1EeaCuG0cO/kuqXSG+HDs0DaMA1C&#10;qg1PdOgO+pLDGXHWAP74mz3GE/Hk5awnxZTckqQ5675ZWkgU1whwBFUC08/5PCe/3Zt7IB1O6Uk4&#10;mSBZMXQj1AjmlfS8ioXIJaykciWvRngfTtKl9yDVapWCSEdOhI3dOhlTR7oily/Dq0B3JjzQqh5h&#10;lJMo3vB+io03vVvtA7GflhKpPRF5Zpw0mHZ1fi9R5L/+p6jrq17+BA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G2i1VAPAgAA&#10;HQQAAA4AAAAAAAAAAAAAAAAALgIAAGRycy9lMm9Eb2MueG1sUEsBAi0AFAAGAAgAAAAhADUlx5zb&#10;AAAABAEAAA8AAAAAAAAAAAAAAAAAaQQAAGRycy9kb3ducmV2LnhtbFBLBQYAAAAABAAEAPMAAABx&#10;BQAAAAA=&#10;" filled="f" stroked="f">
              <v:textbox style="mso-fit-shape-to-text:t" inset="0,0,0,15pt">
                <w:txbxContent>
                  <w:p w14:paraId="6421016D" w14:textId="6140A097" w:rsidR="00BF0368" w:rsidRPr="00BF0368" w:rsidRDefault="00BF0368" w:rsidP="00BF0368">
                    <w:pPr>
                      <w:rPr>
                        <w:rFonts w:ascii="Calibri" w:eastAsia="Calibri" w:hAnsi="Calibri" w:cs="Calibri"/>
                        <w:noProof/>
                        <w:color w:val="000000"/>
                        <w:sz w:val="20"/>
                      </w:rPr>
                    </w:pPr>
                    <w:r w:rsidRPr="00BF0368">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72B7D" w14:textId="514AC711" w:rsidR="00B10251" w:rsidRPr="008A3ED9" w:rsidRDefault="00BF0368" w:rsidP="008A3ED9">
    <w:pPr>
      <w:pStyle w:val="Footer"/>
    </w:pPr>
    <w:r>
      <w:rPr>
        <w:noProof/>
      </w:rPr>
      <mc:AlternateContent>
        <mc:Choice Requires="wps">
          <w:drawing>
            <wp:anchor distT="0" distB="0" distL="0" distR="0" simplePos="0" relativeHeight="251663360" behindDoc="0" locked="0" layoutInCell="1" allowOverlap="1" wp14:anchorId="3CC3C8C5" wp14:editId="0AE2E881">
              <wp:simplePos x="635" y="635"/>
              <wp:positionH relativeFrom="page">
                <wp:align>center</wp:align>
              </wp:positionH>
              <wp:positionV relativeFrom="page">
                <wp:align>bottom</wp:align>
              </wp:positionV>
              <wp:extent cx="1564005" cy="345440"/>
              <wp:effectExtent l="0" t="0" r="17145" b="0"/>
              <wp:wrapNone/>
              <wp:docPr id="629751909" name="Text Box 6"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141620F5" w14:textId="2FFB1EF0" w:rsidR="00BF0368" w:rsidRPr="00BF0368" w:rsidRDefault="00BF0368" w:rsidP="00BF0368">
                          <w:pPr>
                            <w:rPr>
                              <w:rFonts w:ascii="Calibri" w:eastAsia="Calibri" w:hAnsi="Calibri" w:cs="Calibri"/>
                              <w:noProof/>
                              <w:color w:val="000000"/>
                              <w:sz w:val="20"/>
                            </w:rPr>
                          </w:pPr>
                          <w:r w:rsidRPr="00BF0368">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CC3C8C5" id="_x0000_t202" coordsize="21600,21600" o:spt="202" path="m,l,21600r21600,l21600,xe">
              <v:stroke joinstyle="miter"/>
              <v:path gradientshapeok="t" o:connecttype="rect"/>
            </v:shapetype>
            <v:shape id="Text Box 6" o:spid="_x0000_s1031" type="#_x0000_t202" alt="WIPO FOR OFFICIAL USE ONLY " style="position:absolute;margin-left:0;margin-top:0;width:123.15pt;height:27.2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WdtDwIAAB0EAAAOAAAAZHJzL2Uyb0RvYy54bWysU01v2zAMvQ/YfxB0X+x0SbEZcYqsRYYB&#10;QVsgHXqWZSk2YIkCpcTOfv0oJU62bqdhF/mZpPjx+LS4G0zHDgp9C7bk00nOmbIS6tbuSv79Zf3h&#10;E2c+CFuLDqwq+VF5frd8/27Ru0LdQANdrZBREuuL3pW8CcEVWeZlo4zwE3DKklMDGhHoF3dZjaKn&#10;7KbLbvL8NusBa4cglfdkfTg5+TLl11rJ8KS1V4F1JafeQjoxnVU8s+VCFDsUrmnluQ3xD10Y0Voq&#10;ekn1IIJge2z/SGVaieBBh4kEk4HWrVRpBppmmr+ZZtsIp9IsRI53F5r8/0srHw9b94wsDF9goAVG&#10;QnrnC0/GOM+g0cQvdcrITxQeL7SpITAZL81vZ3k+50yS7+NsPpslXrPrbYc+fFVgWAQlR1pLYksc&#10;Nj5QRQodQ2IxC+u269JqOvubgQKjJbu2GFEYqoG1dcnnY/sV1EeaCuG0cO/kuqXSG+HDs0DaMA1C&#10;qg1PdOgO+pLDGXHWAP74mz3GE/Hk5awnxZTckqQ5675ZWkgU1whwBFUC08/5PCe/3Zt7IB1O6Uk4&#10;mSBZMXQj1AjmlfS8ioXIJaykciWvRngfTtKl9yDVapWCSEdOhI3dOhlTR7oily/Dq0B3JjzQqh5h&#10;lJMo3vB+io03vVvtA7GflhKpPRF5Zpw0mHZ1fi9R5L/+p6jrq17+BA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AAdZ20PAgAA&#10;HQQAAA4AAAAAAAAAAAAAAAAALgIAAGRycy9lMm9Eb2MueG1sUEsBAi0AFAAGAAgAAAAhADUlx5zb&#10;AAAABAEAAA8AAAAAAAAAAAAAAAAAaQQAAGRycy9kb3ducmV2LnhtbFBLBQYAAAAABAAEAPMAAABx&#10;BQAAAAA=&#10;" filled="f" stroked="f">
              <v:textbox style="mso-fit-shape-to-text:t" inset="0,0,0,15pt">
                <w:txbxContent>
                  <w:p w14:paraId="141620F5" w14:textId="2FFB1EF0" w:rsidR="00BF0368" w:rsidRPr="00BF0368" w:rsidRDefault="00BF0368" w:rsidP="00BF0368">
                    <w:pPr>
                      <w:rPr>
                        <w:rFonts w:ascii="Calibri" w:eastAsia="Calibri" w:hAnsi="Calibri" w:cs="Calibri"/>
                        <w:noProof/>
                        <w:color w:val="000000"/>
                        <w:sz w:val="20"/>
                      </w:rPr>
                    </w:pPr>
                    <w:r w:rsidRPr="00BF0368">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60600" w14:textId="05BD228E" w:rsidR="00B10251" w:rsidRPr="008A3ED9" w:rsidRDefault="00BF0368" w:rsidP="008A3ED9">
    <w:pPr>
      <w:pStyle w:val="Footer"/>
    </w:pPr>
    <w:r>
      <w:rPr>
        <w:noProof/>
      </w:rPr>
      <mc:AlternateContent>
        <mc:Choice Requires="wps">
          <w:drawing>
            <wp:anchor distT="0" distB="0" distL="0" distR="0" simplePos="0" relativeHeight="251665408" behindDoc="0" locked="0" layoutInCell="1" allowOverlap="1" wp14:anchorId="43E3597C" wp14:editId="78FAA180">
              <wp:simplePos x="635" y="635"/>
              <wp:positionH relativeFrom="page">
                <wp:align>center</wp:align>
              </wp:positionH>
              <wp:positionV relativeFrom="page">
                <wp:align>bottom</wp:align>
              </wp:positionV>
              <wp:extent cx="1564005" cy="345440"/>
              <wp:effectExtent l="0" t="0" r="17145" b="0"/>
              <wp:wrapNone/>
              <wp:docPr id="1399421134" name="Text Box 8"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62D8E0E0" w14:textId="3537D388" w:rsidR="00BF0368" w:rsidRPr="00BF0368" w:rsidRDefault="00BF0368" w:rsidP="00BF0368">
                          <w:pPr>
                            <w:rPr>
                              <w:rFonts w:ascii="Calibri" w:eastAsia="Calibri" w:hAnsi="Calibri" w:cs="Calibri"/>
                              <w:noProof/>
                              <w:color w:val="000000"/>
                              <w:sz w:val="20"/>
                            </w:rPr>
                          </w:pPr>
                          <w:r w:rsidRPr="00BF0368">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E3597C" id="_x0000_t202" coordsize="21600,21600" o:spt="202" path="m,l,21600r21600,l21600,xe">
              <v:stroke joinstyle="miter"/>
              <v:path gradientshapeok="t" o:connecttype="rect"/>
            </v:shapetype>
            <v:shape id="Text Box 8" o:spid="_x0000_s1032" type="#_x0000_t202" alt="WIPO FOR OFFICIAL USE ONLY " style="position:absolute;margin-left:0;margin-top:0;width:123.15pt;height:27.2pt;z-index:25166540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LArDwIAAB0EAAAOAAAAZHJzL2Uyb0RvYy54bWysU99v2jAQfp+0/8Hy+0joAG0RoWKtmCah&#10;thKd+mwcm0RyfNbZkLC/fmdDYGv7NO3F+XJ3vh/ffZ7f9q1hB4W+AVvy8SjnTFkJVWN3Jf/5vPr0&#10;hTMfhK2EAatKflSe3y4+fph3rlA3UIOpFDJKYn3RuZLXIbgiy7ysVSv8CJyy5NSArQj0i7usQtFR&#10;9tZkN3k+yzrAyiFI5T1Z709Ovkj5tVYyPGrtVWCm5NRbSCemcxvPbDEXxQ6Fqxt5bkP8QxetaCwV&#10;vaS6F0GwPTZvUrWNRPCgw0hCm4HWjVRpBppmnL+aZlMLp9IsRI53F5r8/0srHw4b94Qs9N+gpwVG&#10;QjrnC0/GOE+vsY1f6pSRnyg8XmhTfWAyXprOJnk+5UyS7/NkOpkkXrPrbYc+fFfQsghKjrSWxJY4&#10;rH2gihQ6hMRiFlaNMWk1xv5loMBoya4tRhT6bc+aquSzof0tVEeaCuG0cO/kqqHSa+HDk0DaMA1C&#10;qg2PdGgDXcnhjDirAX+9Z4/xRDx5OetIMSW3JGnOzA9LC4niGgAOYJvA+Gs+zclv9+0dkA7H9CSc&#10;TJCsGMwANUL7QnpexkLkElZSuZJvB3gXTtKl9yDVcpmCSEdOhLXdOBlTR7oil8/9i0B3JjzQqh5g&#10;kJMoXvF+io03vVvuA7GflhKpPRF5Zpw0mHZ1fi9R5H/+p6jrq178Bg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LfcsCsPAgAA&#10;HQQAAA4AAAAAAAAAAAAAAAAALgIAAGRycy9lMm9Eb2MueG1sUEsBAi0AFAAGAAgAAAAhADUlx5zb&#10;AAAABAEAAA8AAAAAAAAAAAAAAAAAaQQAAGRycy9kb3ducmV2LnhtbFBLBQYAAAAABAAEAPMAAABx&#10;BQAAAAA=&#10;" filled="f" stroked="f">
              <v:textbox style="mso-fit-shape-to-text:t" inset="0,0,0,15pt">
                <w:txbxContent>
                  <w:p w14:paraId="62D8E0E0" w14:textId="3537D388" w:rsidR="00BF0368" w:rsidRPr="00BF0368" w:rsidRDefault="00BF0368" w:rsidP="00BF0368">
                    <w:pPr>
                      <w:rPr>
                        <w:rFonts w:ascii="Calibri" w:eastAsia="Calibri" w:hAnsi="Calibri" w:cs="Calibri"/>
                        <w:noProof/>
                        <w:color w:val="000000"/>
                        <w:sz w:val="20"/>
                      </w:rPr>
                    </w:pPr>
                    <w:r w:rsidRPr="00BF0368">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D109F" w14:textId="5EDE9C7A" w:rsidR="00B10251" w:rsidRPr="008A3ED9" w:rsidRDefault="00BF0368" w:rsidP="008A3ED9">
    <w:pPr>
      <w:pStyle w:val="Footer"/>
    </w:pPr>
    <w:r>
      <w:rPr>
        <w:noProof/>
      </w:rPr>
      <mc:AlternateContent>
        <mc:Choice Requires="wps">
          <w:drawing>
            <wp:anchor distT="0" distB="0" distL="0" distR="0" simplePos="0" relativeHeight="251664384" behindDoc="0" locked="0" layoutInCell="1" allowOverlap="1" wp14:anchorId="1D25D8BA" wp14:editId="7D8A8AAC">
              <wp:simplePos x="635" y="635"/>
              <wp:positionH relativeFrom="page">
                <wp:align>center</wp:align>
              </wp:positionH>
              <wp:positionV relativeFrom="page">
                <wp:align>bottom</wp:align>
              </wp:positionV>
              <wp:extent cx="1564005" cy="345440"/>
              <wp:effectExtent l="0" t="0" r="17145" b="0"/>
              <wp:wrapNone/>
              <wp:docPr id="2018542786" name="Text Box 7"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19CD76FE" w14:textId="7A5ABC45" w:rsidR="00BF0368" w:rsidRPr="00BF0368" w:rsidRDefault="00BF0368" w:rsidP="00BF0368">
                          <w:pPr>
                            <w:rPr>
                              <w:rFonts w:ascii="Calibri" w:eastAsia="Calibri" w:hAnsi="Calibri" w:cs="Calibri"/>
                              <w:noProof/>
                              <w:color w:val="000000"/>
                              <w:sz w:val="20"/>
                            </w:rPr>
                          </w:pPr>
                          <w:r w:rsidRPr="00BF0368">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D25D8BA" id="_x0000_t202" coordsize="21600,21600" o:spt="202" path="m,l,21600r21600,l21600,xe">
              <v:stroke joinstyle="miter"/>
              <v:path gradientshapeok="t" o:connecttype="rect"/>
            </v:shapetype>
            <v:shape id="Text Box 7" o:spid="_x0000_s1033" type="#_x0000_t202" alt="WIPO FOR OFFICIAL USE ONLY " style="position:absolute;margin-left:0;margin-top:0;width:123.15pt;height:27.2pt;z-index:25166438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wIWEAIAAB0EAAAOAAAAZHJzL2Uyb0RvYy54bWysU01v2zAMvQ/YfxB0X+x0SdcacYqsRYYB&#10;QVsgLXpWZCk2IIsCpcTOfv0oJU62bqdhF/mZpPjx+DS761vD9gp9A7bk41HOmbISqsZuS/76svx0&#10;w5kPwlbCgFUlPyjP7+YfP8w6V6grqMFUChklsb7oXMnrEFyRZV7WqhV+BE5ZcmrAVgT6xW1Woego&#10;e2uyqzy/zjrAyiFI5T1ZH45OPk/5tVYyPGntVWCm5NRbSCemcxPPbD4TxRaFqxt5akP8QxetaCwV&#10;Pad6EEGwHTZ/pGobieBBh5GENgOtG6nSDDTNOH83zboWTqVZiBzvzjT5/5dWPu7X7hlZ6L9CTwuM&#10;hHTOF56McZ5eYxu/1CkjP1F4ONOm+sBkvDS9nuT5lDNJvs+T6WSSeM0utx368E1ByyIoOdJaElti&#10;v/KBKlLoEBKLWVg2xqTVGPubgQKjJbu0GFHoNz1rqpJ/GdrfQHWgqRCOC/dOLhsqvRI+PAukDdMg&#10;pNrwRIc20JUcToizGvDH3+wxnognL2cdKabkliTNmfluaSFRXAPAAWwSGN/m05z8dtfeA+lwTE/C&#10;yQTJisEMUCO0b6TnRSxELmEllSv5ZoD34Shdeg9SLRYpiHTkRFjZtZMxdaQrcvnSvwl0J8IDreoR&#10;BjmJ4h3vx9h407vFLhD7aSmR2iORJ8ZJg2lXp/cSRf7rf4q6vOr5TwAAAP//AwBQSwMEFAAGAAgA&#10;AAAhADUlx5zbAAAABAEAAA8AAABkcnMvZG93bnJldi54bWxMj8FqwzAMhu+DvYPRYLfVWZKWkcUp&#10;pdBTx6DtLru5tppki+UQO2369tN26S4C8f98+lQuJ9eJMw6h9aTgeZaAQDLetlQr+Dhsnl5AhKjJ&#10;6s4TKrhigGV1f1fqwvoL7fC8j7VgCIVCK2hi7Aspg2nQ6TDzPRJnJz84HXkdamkHfWG462SaJAvp&#10;dEt8odE9rhs03/vRKZjv4tv4Tofsc0qvX9t+bbLT1ij1+DCtXkFEnOKtDL/6rA4VOx39SDaITgE/&#10;Ev8mZ2m+yEAcGZznIKtS/pevfgAAAP//AwBQSwECLQAUAAYACAAAACEAtoM4kv4AAADhAQAAEwAA&#10;AAAAAAAAAAAAAAAAAAAAW0NvbnRlbnRfVHlwZXNdLnhtbFBLAQItABQABgAIAAAAIQA4/SH/1gAA&#10;AJQBAAALAAAAAAAAAAAAAAAAAC8BAABfcmVscy8ucmVsc1BLAQItABQABgAIAAAAIQDaYwIWEAIA&#10;AB0EAAAOAAAAAAAAAAAAAAAAAC4CAABkcnMvZTJvRG9jLnhtbFBLAQItABQABgAIAAAAIQA1Jcec&#10;2wAAAAQBAAAPAAAAAAAAAAAAAAAAAGoEAABkcnMvZG93bnJldi54bWxQSwUGAAAAAAQABADzAAAA&#10;cgUAAAAA&#10;" filled="f" stroked="f">
              <v:textbox style="mso-fit-shape-to-text:t" inset="0,0,0,15pt">
                <w:txbxContent>
                  <w:p w14:paraId="19CD76FE" w14:textId="7A5ABC45" w:rsidR="00BF0368" w:rsidRPr="00BF0368" w:rsidRDefault="00BF0368" w:rsidP="00BF0368">
                    <w:pPr>
                      <w:rPr>
                        <w:rFonts w:ascii="Calibri" w:eastAsia="Calibri" w:hAnsi="Calibri" w:cs="Calibri"/>
                        <w:noProof/>
                        <w:color w:val="000000"/>
                        <w:sz w:val="20"/>
                      </w:rPr>
                    </w:pPr>
                    <w:r w:rsidRPr="00BF0368">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F0194" w14:textId="7F1AC44E" w:rsidR="00B10251" w:rsidRPr="00135A5F" w:rsidRDefault="00BF0368" w:rsidP="00135A5F">
    <w:pPr>
      <w:pStyle w:val="Footer"/>
    </w:pPr>
    <w:r>
      <w:rPr>
        <w:noProof/>
      </w:rPr>
      <mc:AlternateContent>
        <mc:Choice Requires="wps">
          <w:drawing>
            <wp:anchor distT="0" distB="0" distL="0" distR="0" simplePos="0" relativeHeight="251667456" behindDoc="0" locked="0" layoutInCell="1" allowOverlap="1" wp14:anchorId="40E9D7BA" wp14:editId="29249177">
              <wp:simplePos x="635" y="635"/>
              <wp:positionH relativeFrom="page">
                <wp:align>center</wp:align>
              </wp:positionH>
              <wp:positionV relativeFrom="page">
                <wp:align>bottom</wp:align>
              </wp:positionV>
              <wp:extent cx="1564005" cy="345440"/>
              <wp:effectExtent l="0" t="0" r="17145" b="0"/>
              <wp:wrapNone/>
              <wp:docPr id="1986156468" name="Text Box 10"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770EEF9F" w14:textId="130B8D44" w:rsidR="00BF0368" w:rsidRPr="00BF0368" w:rsidRDefault="00BF0368" w:rsidP="00BF0368">
                          <w:pPr>
                            <w:rPr>
                              <w:rFonts w:ascii="Calibri" w:eastAsia="Calibri" w:hAnsi="Calibri" w:cs="Calibri"/>
                              <w:noProof/>
                              <w:color w:val="000000"/>
                              <w:sz w:val="20"/>
                            </w:rPr>
                          </w:pPr>
                          <w:r w:rsidRPr="00BF0368">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0E9D7BA" id="_x0000_t202" coordsize="21600,21600" o:spt="202" path="m,l,21600r21600,l21600,xe">
              <v:stroke joinstyle="miter"/>
              <v:path gradientshapeok="t" o:connecttype="rect"/>
            </v:shapetype>
            <v:shape id="Text Box 10" o:spid="_x0000_s1034" type="#_x0000_t202" alt="WIPO FOR OFFICIAL USE ONLY " style="position:absolute;margin-left:0;margin-top:0;width:123.15pt;height:27.2pt;z-index:25166745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vuQDwIAAB0EAAAOAAAAZHJzL2Uyb0RvYy54bWysU01v2zAMvQ/YfxB0X+x0SdEacYqsRYYB&#10;QVsgLXpWZCk2IIsCpcTOfv0oJU62dqdhF/mZpPjx+DS761vD9gp9A7bk41HOmbISqsZuS/76svxy&#10;w5kPwlbCgFUlPyjP7+afP806V6grqMFUChklsb7oXMnrEFyRZV7WqhV+BE5ZcmrAVgT6xW1Woego&#10;e2uyqzy/zjrAyiFI5T1ZH45OPk/5tVYyPGntVWCm5NRbSCemcxPPbD4TxRaFqxt5akP8QxetaCwV&#10;Pad6EEGwHTYfUrWNRPCgw0hCm4HWjVRpBppmnL+bZl0Lp9IsRI53Z5r8/0srH/dr94ws9N+gpwVG&#10;QjrnC0/GOE+vsY1f6pSRnyg8nGlTfWAyXppeT/J8ypkk39fJdDJJvGaX2w59+K6gZRGUHGktiS2x&#10;X/lAFSl0CInFLCwbY9JqjP3DQIHRkl1ajCj0m541VclvhvY3UB1oKoTjwr2Ty4ZKr4QPzwJpwzQI&#10;qTY80aENdCWHE+KsBvz5N3uMJ+LJy1lHiim5JUlzZn5YWkgU1wBwAJsExrf5NCe/3bX3QDoc05Nw&#10;MkGyYjAD1AjtG+l5EQuRS1hJ5Uq+GeB9OEqX3oNUi0UKIh05EVZ27WRMHemKXL70bwLdifBAq3qE&#10;QU6ieMf7MTbe9G6xC8R+Wkqk9kjkiXHSYNrV6b1Ekf/+n6Iur3r+Cw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PCi+5APAgAA&#10;HQQAAA4AAAAAAAAAAAAAAAAALgIAAGRycy9lMm9Eb2MueG1sUEsBAi0AFAAGAAgAAAAhADUlx5zb&#10;AAAABAEAAA8AAAAAAAAAAAAAAAAAaQQAAGRycy9kb3ducmV2LnhtbFBLBQYAAAAABAAEAPMAAABx&#10;BQAAAAA=&#10;" filled="f" stroked="f">
              <v:textbox style="mso-fit-shape-to-text:t" inset="0,0,0,15pt">
                <w:txbxContent>
                  <w:p w14:paraId="770EEF9F" w14:textId="130B8D44" w:rsidR="00BF0368" w:rsidRPr="00BF0368" w:rsidRDefault="00BF0368" w:rsidP="00BF0368">
                    <w:pPr>
                      <w:rPr>
                        <w:rFonts w:ascii="Calibri" w:eastAsia="Calibri" w:hAnsi="Calibri" w:cs="Calibri"/>
                        <w:noProof/>
                        <w:color w:val="000000"/>
                        <w:sz w:val="20"/>
                      </w:rPr>
                    </w:pPr>
                    <w:r w:rsidRPr="00BF0368">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29E153" w14:textId="77777777" w:rsidR="004D1452" w:rsidRDefault="004D1452">
      <w:r>
        <w:separator/>
      </w:r>
    </w:p>
  </w:footnote>
  <w:footnote w:type="continuationSeparator" w:id="0">
    <w:p w14:paraId="3D4263EB" w14:textId="77777777" w:rsidR="004D1452" w:rsidRDefault="004D1452" w:rsidP="008B60B2">
      <w:r>
        <w:separator/>
      </w:r>
    </w:p>
    <w:p w14:paraId="37000823" w14:textId="77777777" w:rsidR="004D1452" w:rsidRPr="00ED77FB" w:rsidRDefault="004D1452" w:rsidP="008B60B2">
      <w:pPr>
        <w:spacing w:after="60"/>
        <w:rPr>
          <w:sz w:val="17"/>
          <w:szCs w:val="17"/>
        </w:rPr>
      </w:pPr>
      <w:r w:rsidRPr="00ED77FB">
        <w:rPr>
          <w:sz w:val="17"/>
          <w:szCs w:val="17"/>
        </w:rPr>
        <w:t>[Footnote continued from previous page]</w:t>
      </w:r>
    </w:p>
  </w:footnote>
  <w:footnote w:type="continuationNotice" w:id="1">
    <w:p w14:paraId="4AEE7362" w14:textId="77777777" w:rsidR="004D1452" w:rsidRPr="00ED77FB" w:rsidRDefault="004D1452" w:rsidP="008B60B2">
      <w:pPr>
        <w:spacing w:before="60"/>
        <w:jc w:val="right"/>
        <w:rPr>
          <w:sz w:val="17"/>
          <w:szCs w:val="17"/>
        </w:rPr>
      </w:pPr>
      <w:r w:rsidRPr="00ED77FB">
        <w:rPr>
          <w:sz w:val="17"/>
          <w:szCs w:val="17"/>
        </w:rPr>
        <w:t>[Footnote continued on next page]</w:t>
      </w:r>
    </w:p>
  </w:footnote>
  <w:footnote w:id="2">
    <w:p w14:paraId="5252ADE1" w14:textId="468795BE" w:rsidR="00B10251" w:rsidRPr="00B10251" w:rsidRDefault="00B10251">
      <w:pPr>
        <w:pStyle w:val="FootnoteText"/>
        <w:rPr>
          <w:sz w:val="17"/>
          <w:szCs w:val="17"/>
          <w:lang w:val="fr-FR"/>
        </w:rPr>
      </w:pPr>
      <w:r w:rsidRPr="00B10251">
        <w:rPr>
          <w:rStyle w:val="FootnoteReference"/>
          <w:sz w:val="17"/>
          <w:szCs w:val="17"/>
          <w:lang w:val="fr-FR"/>
        </w:rPr>
        <w:footnoteRef/>
      </w:r>
      <w:r w:rsidRPr="00B10251">
        <w:rPr>
          <w:sz w:val="17"/>
          <w:szCs w:val="17"/>
          <w:lang w:val="fr-FR"/>
        </w:rPr>
        <w:t xml:space="preserve"> </w:t>
      </w:r>
      <w:r w:rsidRPr="00B10251">
        <w:rPr>
          <w:sz w:val="17"/>
          <w:szCs w:val="17"/>
          <w:lang w:val="fr-FR"/>
        </w:rPr>
        <w:tab/>
        <w:t xml:space="preserve">Voir la </w:t>
      </w:r>
      <w:r w:rsidR="00931A71">
        <w:rPr>
          <w:sz w:val="17"/>
          <w:szCs w:val="17"/>
          <w:lang w:val="fr-FR"/>
        </w:rPr>
        <w:fldChar w:fldCharType="begin"/>
      </w:r>
      <w:r w:rsidR="00931A71">
        <w:rPr>
          <w:sz w:val="17"/>
          <w:szCs w:val="17"/>
          <w:lang w:val="fr-FR"/>
        </w:rPr>
        <w:instrText>HYPERLINK "https://www.wipo.int/export/sites/www/standards/fr/pdf/04-02-01.pdf"</w:instrText>
      </w:r>
      <w:r w:rsidR="002C5C94">
        <w:rPr>
          <w:sz w:val="17"/>
          <w:szCs w:val="17"/>
          <w:lang w:val="fr-FR"/>
        </w:rPr>
      </w:r>
      <w:r w:rsidR="00931A71">
        <w:rPr>
          <w:sz w:val="17"/>
          <w:szCs w:val="17"/>
          <w:lang w:val="fr-FR"/>
        </w:rPr>
        <w:fldChar w:fldCharType="separate"/>
      </w:r>
      <w:r w:rsidRPr="00931A71">
        <w:rPr>
          <w:rStyle w:val="Hyperlink"/>
          <w:sz w:val="17"/>
          <w:szCs w:val="17"/>
          <w:lang w:val="fr-FR"/>
        </w:rPr>
        <w:t xml:space="preserve">partie 4.1 du Manuel de l’OMPI sur l’information et la documentation en matière de propriété </w:t>
      </w:r>
      <w:del w:id="35" w:author="Author">
        <w:r w:rsidRPr="00931A71" w:rsidDel="00CD7B72">
          <w:rPr>
            <w:rStyle w:val="Hyperlink"/>
            <w:sz w:val="17"/>
            <w:szCs w:val="17"/>
            <w:lang w:val="fr-FR"/>
          </w:rPr>
          <w:delText>industrielle</w:delText>
        </w:r>
      </w:del>
      <w:ins w:id="36" w:author="Author">
        <w:r w:rsidR="00CD7B72" w:rsidRPr="00931A71">
          <w:rPr>
            <w:rStyle w:val="Hyperlink"/>
            <w:sz w:val="17"/>
            <w:szCs w:val="17"/>
            <w:lang w:val="fr-FR"/>
          </w:rPr>
          <w:t>intellectuelle</w:t>
        </w:r>
      </w:ins>
      <w:r w:rsidR="00931A71">
        <w:rPr>
          <w:sz w:val="17"/>
          <w:szCs w:val="17"/>
          <w:lang w:val="fr-FR"/>
        </w:rPr>
        <w:fldChar w:fldCharType="end"/>
      </w:r>
      <w:r w:rsidRPr="00B10251">
        <w:rPr>
          <w:sz w:val="17"/>
          <w:szCs w:val="17"/>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318" w:type="dxa"/>
      <w:tblLook w:val="01E0" w:firstRow="1" w:lastRow="1" w:firstColumn="1" w:lastColumn="1" w:noHBand="0" w:noVBand="0"/>
    </w:tblPr>
    <w:tblGrid>
      <w:gridCol w:w="2411"/>
      <w:gridCol w:w="7371"/>
    </w:tblGrid>
    <w:tr w:rsidR="00B10251" w:rsidRPr="00CA4FA1" w14:paraId="413FBA39" w14:textId="77777777" w:rsidTr="00D84FD3">
      <w:tc>
        <w:tcPr>
          <w:tcW w:w="2411" w:type="dxa"/>
        </w:tcPr>
        <w:p w14:paraId="3A6CA442" w14:textId="77777777" w:rsidR="00B10251" w:rsidRPr="00456171" w:rsidRDefault="00B10251" w:rsidP="00D84FD3">
          <w:pPr>
            <w:ind w:left="80" w:right="-2"/>
            <w:rPr>
              <w:rFonts w:cs="Times New Roman"/>
              <w:sz w:val="17"/>
            </w:rPr>
          </w:pPr>
          <w:r>
            <w:rPr>
              <w:rFonts w:cs="Times New Roman"/>
              <w:noProof/>
              <w:sz w:val="17"/>
              <w:lang w:eastAsia="zh-CN"/>
            </w:rPr>
            <w:drawing>
              <wp:inline distT="0" distB="0" distL="0" distR="0" wp14:anchorId="1E39A455" wp14:editId="24622374">
                <wp:extent cx="962025" cy="757555"/>
                <wp:effectExtent l="0" t="0" r="9525" b="4445"/>
                <wp:docPr id="43016264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757555"/>
                        </a:xfrm>
                        <a:prstGeom prst="rect">
                          <a:avLst/>
                        </a:prstGeom>
                        <a:noFill/>
                        <a:ln>
                          <a:noFill/>
                        </a:ln>
                      </pic:spPr>
                    </pic:pic>
                  </a:graphicData>
                </a:graphic>
              </wp:inline>
            </w:drawing>
          </w:r>
          <w:r w:rsidRPr="00456171">
            <w:rPr>
              <w:rFonts w:cs="Times New Roman"/>
              <w:sz w:val="17"/>
            </w:rPr>
            <w:t xml:space="preserve"> </w:t>
          </w:r>
        </w:p>
      </w:tc>
      <w:tc>
        <w:tcPr>
          <w:tcW w:w="7371" w:type="dxa"/>
          <w:vAlign w:val="bottom"/>
        </w:tcPr>
        <w:p w14:paraId="74E64706" w14:textId="77777777" w:rsidR="00B10251" w:rsidRPr="00456171" w:rsidRDefault="00B10251" w:rsidP="00D84FD3">
          <w:pPr>
            <w:spacing w:after="120"/>
            <w:ind w:left="2160" w:right="-66"/>
            <w:jc w:val="right"/>
            <w:rPr>
              <w:rFonts w:cs="Times New Roman"/>
              <w:b/>
              <w:sz w:val="17"/>
              <w:lang w:val="fr-CH"/>
            </w:rPr>
          </w:pPr>
          <w:r w:rsidRPr="00456171">
            <w:rPr>
              <w:rFonts w:cs="Times New Roman"/>
              <w:b/>
              <w:sz w:val="17"/>
              <w:lang w:val="fr-FR"/>
            </w:rPr>
            <w:t>MANUEL SUR L’INFORMATION ET LA DOCUMENTATION EN MATIÈRE DE PROPRIÉTÉ INDUSTRIELLE</w:t>
          </w:r>
        </w:p>
      </w:tc>
    </w:tr>
  </w:tbl>
  <w:p w14:paraId="1BBF8BC4" w14:textId="5ABA6CDE" w:rsidR="00B10251" w:rsidRPr="008009E8" w:rsidRDefault="00B10251" w:rsidP="00304FFF">
    <w:pPr>
      <w:pBdr>
        <w:top w:val="single" w:sz="6" w:space="4" w:color="auto"/>
        <w:bottom w:val="single" w:sz="6" w:space="4" w:color="auto"/>
      </w:pBdr>
      <w:tabs>
        <w:tab w:val="right" w:pos="9356"/>
      </w:tabs>
      <w:spacing w:before="120"/>
      <w:rPr>
        <w:rFonts w:cs="Times New Roman"/>
        <w:sz w:val="17"/>
        <w:lang w:val="fr-CH"/>
      </w:rPr>
    </w:pPr>
    <w:r w:rsidRPr="008009E8">
      <w:rPr>
        <w:rFonts w:cs="Times New Roman"/>
        <w:sz w:val="17"/>
        <w:lang w:val="fr-CH"/>
      </w:rPr>
      <w:t>Réf. : Normes – ST.37</w:t>
    </w:r>
    <w:r w:rsidRPr="008009E8">
      <w:rPr>
        <w:rFonts w:cs="Times New Roman"/>
        <w:sz w:val="17"/>
        <w:lang w:val="fr-CH"/>
      </w:rPr>
      <w:tab/>
    </w:r>
    <w:r>
      <w:rPr>
        <w:rFonts w:cs="Times New Roman"/>
        <w:sz w:val="17"/>
        <w:lang w:val="fr-CH"/>
      </w:rPr>
      <w:t xml:space="preserve">page : </w:t>
    </w:r>
    <w:r w:rsidRPr="008009E8">
      <w:rPr>
        <w:rFonts w:cs="Times New Roman"/>
        <w:sz w:val="17"/>
        <w:lang w:val="fr-CH"/>
      </w:rPr>
      <w:t>3.37.</w:t>
    </w:r>
    <w:r w:rsidRPr="00456171">
      <w:rPr>
        <w:rFonts w:cs="Times New Roman"/>
        <w:sz w:val="17"/>
      </w:rPr>
      <w:fldChar w:fldCharType="begin"/>
    </w:r>
    <w:r w:rsidRPr="00456171">
      <w:rPr>
        <w:rFonts w:cs="Times New Roman"/>
        <w:sz w:val="17"/>
        <w:lang w:val="fr-FR"/>
      </w:rPr>
      <w:instrText xml:space="preserve"> PAGE </w:instrText>
    </w:r>
    <w:r w:rsidRPr="00456171">
      <w:rPr>
        <w:rFonts w:cs="Times New Roman"/>
        <w:sz w:val="17"/>
      </w:rPr>
      <w:fldChar w:fldCharType="separate"/>
    </w:r>
    <w:r>
      <w:rPr>
        <w:rFonts w:cs="Times New Roman"/>
        <w:noProof/>
        <w:sz w:val="17"/>
        <w:lang w:val="fr-FR"/>
      </w:rPr>
      <w:t>6</w:t>
    </w:r>
    <w:r w:rsidRPr="00456171">
      <w:rPr>
        <w:rFonts w:cs="Times New Roman"/>
        <w:sz w:val="17"/>
      </w:rPr>
      <w:fldChar w:fldCharType="end"/>
    </w:r>
  </w:p>
  <w:p w14:paraId="2D61DBCA" w14:textId="77777777" w:rsidR="00B10251" w:rsidRPr="008009E8" w:rsidRDefault="00B10251" w:rsidP="00304FFF">
    <w:pPr>
      <w:pStyle w:val="Header"/>
      <w:rPr>
        <w:sz w:val="17"/>
        <w:szCs w:val="17"/>
        <w:lang w:val="fr-CH"/>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D5F82" w14:textId="77777777" w:rsidR="00E97A5E" w:rsidRDefault="00E97A5E" w:rsidP="00E97A5E">
    <w:pPr>
      <w:pStyle w:val="Header"/>
      <w:jc w:val="right"/>
      <w:rPr>
        <w:lang w:val="fr-FR"/>
      </w:rPr>
    </w:pPr>
    <w:r>
      <w:rPr>
        <w:lang w:val="fr-FR"/>
      </w:rPr>
      <w:t>CWS/13/17</w:t>
    </w:r>
  </w:p>
  <w:p w14:paraId="0785B7C6" w14:textId="77777777" w:rsidR="00E97A5E" w:rsidRPr="00E97A5E" w:rsidRDefault="00E97A5E" w:rsidP="00E97A5E">
    <w:pPr>
      <w:pStyle w:val="Header"/>
      <w:spacing w:after="480"/>
      <w:jc w:val="right"/>
      <w:rPr>
        <w:lang w:val="fr-FR"/>
      </w:rPr>
    </w:pPr>
    <w:r>
      <w:rPr>
        <w:lang w:val="fr-FR"/>
      </w:rPr>
      <w:t>Annexe I, page </w:t>
    </w:r>
    <w:r w:rsidRPr="00E97A5E">
      <w:rPr>
        <w:lang w:val="fr-FR"/>
      </w:rPr>
      <w:fldChar w:fldCharType="begin"/>
    </w:r>
    <w:r w:rsidRPr="00E97A5E">
      <w:rPr>
        <w:lang w:val="fr-FR"/>
      </w:rPr>
      <w:instrText xml:space="preserve"> PAGE   \* MERGEFORMAT </w:instrText>
    </w:r>
    <w:r w:rsidRPr="00E97A5E">
      <w:rPr>
        <w:lang w:val="fr-FR"/>
      </w:rPr>
      <w:fldChar w:fldCharType="separate"/>
    </w:r>
    <w:r>
      <w:rPr>
        <w:lang w:val="fr-FR"/>
      </w:rPr>
      <w:t>2</w:t>
    </w:r>
    <w:r w:rsidRPr="00E97A5E">
      <w:rPr>
        <w:noProof/>
        <w:lang w:val="fr-F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0610C" w14:textId="1A7BF7A4" w:rsidR="00E97A5E" w:rsidRDefault="00E97A5E" w:rsidP="00E97A5E">
    <w:pPr>
      <w:pStyle w:val="Header"/>
      <w:jc w:val="right"/>
      <w:rPr>
        <w:lang w:val="fr-FR"/>
      </w:rPr>
    </w:pPr>
    <w:r>
      <w:rPr>
        <w:lang w:val="fr-FR"/>
      </w:rPr>
      <w:t>CWS/13/17</w:t>
    </w:r>
    <w:r w:rsidR="00991599">
      <w:rPr>
        <w:lang w:val="fr-FR"/>
      </w:rPr>
      <w:t> Rev.2</w:t>
    </w:r>
  </w:p>
  <w:p w14:paraId="7987CD8A" w14:textId="09235A46" w:rsidR="00E97A5E" w:rsidRPr="00E97A5E" w:rsidRDefault="00E97A5E" w:rsidP="00E97A5E">
    <w:pPr>
      <w:pStyle w:val="Header"/>
      <w:spacing w:after="480"/>
      <w:jc w:val="right"/>
      <w:rPr>
        <w:lang w:val="fr-FR"/>
      </w:rPr>
    </w:pPr>
    <w:r>
      <w:rPr>
        <w:lang w:val="fr-FR"/>
      </w:rPr>
      <w:t>Annexe I, page </w:t>
    </w:r>
    <w:r w:rsidRPr="00E97A5E">
      <w:rPr>
        <w:lang w:val="fr-FR"/>
      </w:rPr>
      <w:fldChar w:fldCharType="begin"/>
    </w:r>
    <w:r w:rsidRPr="00E97A5E">
      <w:rPr>
        <w:lang w:val="fr-FR"/>
      </w:rPr>
      <w:instrText xml:space="preserve"> PAGE   \* MERGEFORMAT </w:instrText>
    </w:r>
    <w:r w:rsidRPr="00E97A5E">
      <w:rPr>
        <w:lang w:val="fr-FR"/>
      </w:rPr>
      <w:fldChar w:fldCharType="separate"/>
    </w:r>
    <w:r w:rsidRPr="00E97A5E">
      <w:rPr>
        <w:noProof/>
        <w:lang w:val="fr-FR"/>
      </w:rPr>
      <w:t>1</w:t>
    </w:r>
    <w:r w:rsidRPr="00E97A5E">
      <w:rPr>
        <w:noProof/>
        <w:lang w:val="fr-F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14AAC" w14:textId="043B9593" w:rsidR="00E97A5E" w:rsidRDefault="00E97A5E" w:rsidP="00E97A5E">
    <w:pPr>
      <w:pStyle w:val="Header"/>
      <w:jc w:val="right"/>
      <w:rPr>
        <w:lang w:val="fr-FR"/>
      </w:rPr>
    </w:pPr>
    <w:r>
      <w:rPr>
        <w:lang w:val="fr-FR"/>
      </w:rPr>
      <w:t>CWS/13/17</w:t>
    </w:r>
    <w:r w:rsidR="00425661">
      <w:rPr>
        <w:lang w:val="fr-FR"/>
      </w:rPr>
      <w:t> Rev.2</w:t>
    </w:r>
  </w:p>
  <w:p w14:paraId="41E887E0" w14:textId="0B6BCB49" w:rsidR="00E97A5E" w:rsidRPr="00E97A5E" w:rsidRDefault="00E97A5E" w:rsidP="00E97A5E">
    <w:pPr>
      <w:pStyle w:val="Header"/>
      <w:spacing w:after="480"/>
      <w:jc w:val="right"/>
      <w:rPr>
        <w:lang w:val="fr-FR"/>
      </w:rPr>
    </w:pPr>
    <w:r>
      <w:rPr>
        <w:lang w:val="fr-FR"/>
      </w:rPr>
      <w:t>ANNEXE I</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01B52" w14:textId="70963E0D" w:rsidR="00E97A5E" w:rsidRDefault="00E97A5E" w:rsidP="00E97A5E">
    <w:pPr>
      <w:pStyle w:val="Header"/>
      <w:jc w:val="right"/>
      <w:rPr>
        <w:lang w:val="fr-FR"/>
      </w:rPr>
    </w:pPr>
    <w:r>
      <w:rPr>
        <w:lang w:val="fr-FR"/>
      </w:rPr>
      <w:t>CWS/13/17</w:t>
    </w:r>
    <w:r w:rsidR="004314BA">
      <w:rPr>
        <w:lang w:val="fr-FR"/>
      </w:rPr>
      <w:t> Rev.2</w:t>
    </w:r>
  </w:p>
  <w:p w14:paraId="4CE4DC60" w14:textId="77777777" w:rsidR="00E97A5E" w:rsidRPr="00E97A5E" w:rsidRDefault="00E97A5E" w:rsidP="00E97A5E">
    <w:pPr>
      <w:pStyle w:val="Header"/>
      <w:spacing w:after="480"/>
      <w:jc w:val="right"/>
      <w:rPr>
        <w:lang w:val="fr-FR"/>
      </w:rPr>
    </w:pPr>
    <w:r>
      <w:rPr>
        <w:lang w:val="fr-FR"/>
      </w:rPr>
      <w:t>Annexe I, page </w:t>
    </w:r>
    <w:r w:rsidRPr="00E97A5E">
      <w:rPr>
        <w:lang w:val="fr-FR"/>
      </w:rPr>
      <w:fldChar w:fldCharType="begin"/>
    </w:r>
    <w:r w:rsidRPr="00E97A5E">
      <w:rPr>
        <w:lang w:val="fr-FR"/>
      </w:rPr>
      <w:instrText xml:space="preserve"> PAGE   \* MERGEFORMAT </w:instrText>
    </w:r>
    <w:r w:rsidRPr="00E97A5E">
      <w:rPr>
        <w:lang w:val="fr-FR"/>
      </w:rPr>
      <w:fldChar w:fldCharType="separate"/>
    </w:r>
    <w:r>
      <w:rPr>
        <w:lang w:val="fr-FR"/>
      </w:rPr>
      <w:t>2</w:t>
    </w:r>
    <w:r w:rsidRPr="00E97A5E">
      <w:rPr>
        <w:noProof/>
        <w:lang w:val="fr-F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A8A4C" w14:textId="76508A19" w:rsidR="00E97A5E" w:rsidRDefault="00E97A5E" w:rsidP="00E97A5E">
    <w:pPr>
      <w:pStyle w:val="Header"/>
      <w:jc w:val="right"/>
      <w:rPr>
        <w:lang w:val="fr-FR"/>
      </w:rPr>
    </w:pPr>
    <w:r>
      <w:rPr>
        <w:lang w:val="fr-FR"/>
      </w:rPr>
      <w:t>CWS/13/17</w:t>
    </w:r>
    <w:r w:rsidR="00991599">
      <w:rPr>
        <w:lang w:val="fr-FR"/>
      </w:rPr>
      <w:t> Rev.2</w:t>
    </w:r>
  </w:p>
  <w:p w14:paraId="1D286C6A" w14:textId="77777777" w:rsidR="00E97A5E" w:rsidRPr="00E97A5E" w:rsidRDefault="00E97A5E" w:rsidP="00E97A5E">
    <w:pPr>
      <w:pStyle w:val="Header"/>
      <w:spacing w:after="480"/>
      <w:jc w:val="right"/>
      <w:rPr>
        <w:lang w:val="fr-FR"/>
      </w:rPr>
    </w:pPr>
    <w:r>
      <w:rPr>
        <w:lang w:val="fr-FR"/>
      </w:rPr>
      <w:t>Annexe I, page </w:t>
    </w:r>
    <w:r w:rsidRPr="00E97A5E">
      <w:rPr>
        <w:lang w:val="fr-FR"/>
      </w:rPr>
      <w:fldChar w:fldCharType="begin"/>
    </w:r>
    <w:r w:rsidRPr="00E97A5E">
      <w:rPr>
        <w:lang w:val="fr-FR"/>
      </w:rPr>
      <w:instrText xml:space="preserve"> PAGE   \* MERGEFORMAT </w:instrText>
    </w:r>
    <w:r w:rsidRPr="00E97A5E">
      <w:rPr>
        <w:lang w:val="fr-FR"/>
      </w:rPr>
      <w:fldChar w:fldCharType="separate"/>
    </w:r>
    <w:r>
      <w:rPr>
        <w:lang w:val="fr-FR"/>
      </w:rPr>
      <w:t>2</w:t>
    </w:r>
    <w:r w:rsidRPr="00E97A5E">
      <w:rPr>
        <w:noProof/>
        <w:lang w:val="fr-F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EAF72" w14:textId="5F1DF98C" w:rsidR="00E97A5E" w:rsidRDefault="00E97A5E" w:rsidP="00E97A5E">
    <w:pPr>
      <w:pStyle w:val="Header"/>
      <w:jc w:val="right"/>
      <w:rPr>
        <w:lang w:val="fr-FR"/>
      </w:rPr>
    </w:pPr>
    <w:r>
      <w:rPr>
        <w:lang w:val="fr-FR"/>
      </w:rPr>
      <w:t>CWS/13/17</w:t>
    </w:r>
    <w:r w:rsidR="001A2DF0">
      <w:rPr>
        <w:lang w:val="fr-FR"/>
      </w:rPr>
      <w:t> Rev.2</w:t>
    </w:r>
  </w:p>
  <w:p w14:paraId="2A5D6243" w14:textId="77777777" w:rsidR="00E97A5E" w:rsidRPr="00E97A5E" w:rsidRDefault="00E97A5E" w:rsidP="00E97A5E">
    <w:pPr>
      <w:pStyle w:val="Header"/>
      <w:spacing w:after="480"/>
      <w:jc w:val="right"/>
      <w:rPr>
        <w:lang w:val="fr-FR"/>
      </w:rPr>
    </w:pPr>
    <w:r>
      <w:rPr>
        <w:lang w:val="fr-FR"/>
      </w:rPr>
      <w:t>Annexe I, page </w:t>
    </w:r>
    <w:r w:rsidRPr="00E97A5E">
      <w:rPr>
        <w:lang w:val="fr-FR"/>
      </w:rPr>
      <w:fldChar w:fldCharType="begin"/>
    </w:r>
    <w:r w:rsidRPr="00E97A5E">
      <w:rPr>
        <w:lang w:val="fr-FR"/>
      </w:rPr>
      <w:instrText xml:space="preserve"> PAGE   \* MERGEFORMAT </w:instrText>
    </w:r>
    <w:r w:rsidRPr="00E97A5E">
      <w:rPr>
        <w:lang w:val="fr-FR"/>
      </w:rPr>
      <w:fldChar w:fldCharType="separate"/>
    </w:r>
    <w:r>
      <w:rPr>
        <w:lang w:val="fr-FR"/>
      </w:rPr>
      <w:t>2</w:t>
    </w:r>
    <w:r w:rsidRPr="00E97A5E">
      <w:rPr>
        <w:noProof/>
        <w:lang w:val="fr-F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65AE0" w14:textId="359E5507" w:rsidR="00E97A5E" w:rsidRDefault="00E97A5E" w:rsidP="00E97A5E">
    <w:pPr>
      <w:pStyle w:val="Header"/>
      <w:jc w:val="right"/>
      <w:rPr>
        <w:lang w:val="fr-FR"/>
      </w:rPr>
    </w:pPr>
    <w:r>
      <w:rPr>
        <w:lang w:val="fr-FR"/>
      </w:rPr>
      <w:t>CWS/13/17</w:t>
    </w:r>
    <w:r w:rsidR="00BE3C65">
      <w:rPr>
        <w:lang w:val="fr-FR"/>
      </w:rPr>
      <w:t> Rev.2</w:t>
    </w:r>
  </w:p>
  <w:p w14:paraId="26790850" w14:textId="77777777" w:rsidR="00E97A5E" w:rsidRPr="00E97A5E" w:rsidRDefault="00E97A5E" w:rsidP="00E97A5E">
    <w:pPr>
      <w:pStyle w:val="Header"/>
      <w:spacing w:after="480"/>
      <w:jc w:val="right"/>
      <w:rPr>
        <w:lang w:val="fr-FR"/>
      </w:rPr>
    </w:pPr>
    <w:r>
      <w:rPr>
        <w:lang w:val="fr-FR"/>
      </w:rPr>
      <w:t>Annexe I, page </w:t>
    </w:r>
    <w:r w:rsidRPr="00E97A5E">
      <w:rPr>
        <w:lang w:val="fr-FR"/>
      </w:rPr>
      <w:fldChar w:fldCharType="begin"/>
    </w:r>
    <w:r w:rsidRPr="00E97A5E">
      <w:rPr>
        <w:lang w:val="fr-FR"/>
      </w:rPr>
      <w:instrText xml:space="preserve"> PAGE   \* MERGEFORMAT </w:instrText>
    </w:r>
    <w:r w:rsidRPr="00E97A5E">
      <w:rPr>
        <w:lang w:val="fr-FR"/>
      </w:rPr>
      <w:fldChar w:fldCharType="separate"/>
    </w:r>
    <w:r>
      <w:rPr>
        <w:lang w:val="fr-FR"/>
      </w:rPr>
      <w:t>2</w:t>
    </w:r>
    <w:r w:rsidRPr="00E97A5E">
      <w:rPr>
        <w:noProof/>
        <w:lang w:val="fr-F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F9842" w14:textId="2590627F" w:rsidR="00E97A5E" w:rsidRDefault="00E97A5E" w:rsidP="00E97A5E">
    <w:pPr>
      <w:pStyle w:val="Header"/>
      <w:jc w:val="right"/>
      <w:rPr>
        <w:lang w:val="fr-FR"/>
      </w:rPr>
    </w:pPr>
    <w:r>
      <w:rPr>
        <w:lang w:val="fr-FR"/>
      </w:rPr>
      <w:t>CWS/13/17</w:t>
    </w:r>
    <w:r w:rsidR="004314BA">
      <w:rPr>
        <w:lang w:val="fr-FR"/>
      </w:rPr>
      <w:t> Rev.2</w:t>
    </w:r>
  </w:p>
  <w:p w14:paraId="6630EF25" w14:textId="77777777" w:rsidR="00E97A5E" w:rsidRPr="00E97A5E" w:rsidRDefault="00E97A5E" w:rsidP="00E97A5E">
    <w:pPr>
      <w:pStyle w:val="Header"/>
      <w:spacing w:after="480"/>
      <w:jc w:val="right"/>
      <w:rPr>
        <w:lang w:val="fr-FR"/>
      </w:rPr>
    </w:pPr>
    <w:r>
      <w:rPr>
        <w:lang w:val="fr-FR"/>
      </w:rPr>
      <w:t>Annexe I, page </w:t>
    </w:r>
    <w:r w:rsidRPr="00E97A5E">
      <w:rPr>
        <w:lang w:val="fr-FR"/>
      </w:rPr>
      <w:fldChar w:fldCharType="begin"/>
    </w:r>
    <w:r w:rsidRPr="00E97A5E">
      <w:rPr>
        <w:lang w:val="fr-FR"/>
      </w:rPr>
      <w:instrText xml:space="preserve"> PAGE   \* MERGEFORMAT </w:instrText>
    </w:r>
    <w:r w:rsidRPr="00E97A5E">
      <w:rPr>
        <w:lang w:val="fr-FR"/>
      </w:rPr>
      <w:fldChar w:fldCharType="separate"/>
    </w:r>
    <w:r>
      <w:rPr>
        <w:lang w:val="fr-FR"/>
      </w:rPr>
      <w:t>2</w:t>
    </w:r>
    <w:r w:rsidRPr="00E97A5E">
      <w:rPr>
        <w:noProof/>
        <w:lang w:val="fr-FR"/>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A8CD5" w14:textId="30B199FF" w:rsidR="00E97A5E" w:rsidRDefault="00E97A5E" w:rsidP="00E97A5E">
    <w:pPr>
      <w:pStyle w:val="Header"/>
      <w:jc w:val="right"/>
      <w:rPr>
        <w:lang w:val="fr-FR"/>
      </w:rPr>
    </w:pPr>
    <w:r>
      <w:rPr>
        <w:lang w:val="fr-FR"/>
      </w:rPr>
      <w:t>CWS/13/17</w:t>
    </w:r>
    <w:r w:rsidR="00BE3C65">
      <w:rPr>
        <w:lang w:val="fr-FR"/>
      </w:rPr>
      <w:t> Rev.2</w:t>
    </w:r>
  </w:p>
  <w:p w14:paraId="1049A08C" w14:textId="77777777" w:rsidR="00E97A5E" w:rsidRPr="00E97A5E" w:rsidRDefault="00E97A5E" w:rsidP="00E97A5E">
    <w:pPr>
      <w:pStyle w:val="Header"/>
      <w:spacing w:after="480"/>
      <w:jc w:val="right"/>
      <w:rPr>
        <w:lang w:val="fr-FR"/>
      </w:rPr>
    </w:pPr>
    <w:r>
      <w:rPr>
        <w:lang w:val="fr-FR"/>
      </w:rPr>
      <w:t>Annexe I, page </w:t>
    </w:r>
    <w:r w:rsidRPr="00E97A5E">
      <w:rPr>
        <w:lang w:val="fr-FR"/>
      </w:rPr>
      <w:fldChar w:fldCharType="begin"/>
    </w:r>
    <w:r w:rsidRPr="00E97A5E">
      <w:rPr>
        <w:lang w:val="fr-FR"/>
      </w:rPr>
      <w:instrText xml:space="preserve"> PAGE   \* MERGEFORMAT </w:instrText>
    </w:r>
    <w:r w:rsidRPr="00E97A5E">
      <w:rPr>
        <w:lang w:val="fr-FR"/>
      </w:rPr>
      <w:fldChar w:fldCharType="separate"/>
    </w:r>
    <w:r>
      <w:rPr>
        <w:lang w:val="fr-FR"/>
      </w:rPr>
      <w:t>2</w:t>
    </w:r>
    <w:r w:rsidRPr="00E97A5E">
      <w:rPr>
        <w:noProof/>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EA2081"/>
    <w:multiLevelType w:val="multilevel"/>
    <w:tmpl w:val="04964112"/>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CD29E3"/>
    <w:multiLevelType w:val="multilevel"/>
    <w:tmpl w:val="C7161A8C"/>
    <w:lvl w:ilvl="0">
      <w:start w:val="1"/>
      <w:numFmt w:val="decimal"/>
      <w:lvlRestart w:val="0"/>
      <w:pStyle w:val="ONUME"/>
      <w:lvlText w:val="%1."/>
      <w:lvlJc w:val="left"/>
      <w:pPr>
        <w:tabs>
          <w:tab w:val="num" w:pos="993"/>
        </w:tabs>
        <w:ind w:left="426" w:firstLine="0"/>
      </w:pPr>
      <w:rPr>
        <w:rFonts w:hint="default"/>
        <w:sz w:val="17"/>
        <w:szCs w:val="17"/>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1661A4"/>
    <w:multiLevelType w:val="hybridMultilevel"/>
    <w:tmpl w:val="240A1A0C"/>
    <w:lvl w:ilvl="0" w:tplc="F630256C">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4289E"/>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BE3209"/>
    <w:multiLevelType w:val="hybridMultilevel"/>
    <w:tmpl w:val="97007796"/>
    <w:lvl w:ilvl="0" w:tplc="906C1F0C">
      <w:start w:val="1"/>
      <w:numFmt w:val="lowerRoman"/>
      <w:lvlText w:val="%1."/>
      <w:lvlJc w:val="left"/>
      <w:pPr>
        <w:ind w:left="2214" w:hanging="72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 w15:restartNumberingAfterBreak="0">
    <w:nsid w:val="173F7108"/>
    <w:multiLevelType w:val="multilevel"/>
    <w:tmpl w:val="55EA6F06"/>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A751DCE"/>
    <w:multiLevelType w:val="hybridMultilevel"/>
    <w:tmpl w:val="A8A8B9A0"/>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CA3A2A"/>
    <w:multiLevelType w:val="multilevel"/>
    <w:tmpl w:val="51662C28"/>
    <w:lvl w:ilvl="0">
      <w:start w:val="1"/>
      <w:numFmt w:val="lowerRoman"/>
      <w:lvlText w:val="%1."/>
      <w:lvlJc w:val="left"/>
      <w:pPr>
        <w:ind w:left="2421" w:hanging="360"/>
      </w:pPr>
      <w:rPr>
        <w:rFonts w:hint="default"/>
      </w:rPr>
    </w:lvl>
    <w:lvl w:ilvl="1">
      <w:start w:val="1"/>
      <w:numFmt w:val="lowerLetter"/>
      <w:lvlText w:val="%2."/>
      <w:lvlJc w:val="left"/>
      <w:pPr>
        <w:ind w:left="3141" w:hanging="360"/>
      </w:pPr>
      <w:rPr>
        <w:rFonts w:hint="default"/>
      </w:rPr>
    </w:lvl>
    <w:lvl w:ilvl="2">
      <w:start w:val="1"/>
      <w:numFmt w:val="lowerRoman"/>
      <w:lvlText w:val="%3."/>
      <w:lvlJc w:val="right"/>
      <w:pPr>
        <w:ind w:left="3861" w:hanging="180"/>
      </w:pPr>
      <w:rPr>
        <w:rFonts w:hint="default"/>
      </w:rPr>
    </w:lvl>
    <w:lvl w:ilvl="3">
      <w:start w:val="1"/>
      <w:numFmt w:val="decimal"/>
      <w:lvlText w:val="%4."/>
      <w:lvlJc w:val="left"/>
      <w:pPr>
        <w:ind w:left="4581" w:hanging="360"/>
      </w:pPr>
      <w:rPr>
        <w:rFonts w:hint="default"/>
      </w:rPr>
    </w:lvl>
    <w:lvl w:ilvl="4">
      <w:start w:val="1"/>
      <w:numFmt w:val="lowerLetter"/>
      <w:lvlText w:val="%5."/>
      <w:lvlJc w:val="left"/>
      <w:pPr>
        <w:ind w:left="5301" w:hanging="360"/>
      </w:pPr>
      <w:rPr>
        <w:rFonts w:hint="default"/>
      </w:rPr>
    </w:lvl>
    <w:lvl w:ilvl="5">
      <w:start w:val="1"/>
      <w:numFmt w:val="lowerRoman"/>
      <w:lvlText w:val="%6."/>
      <w:lvlJc w:val="right"/>
      <w:pPr>
        <w:ind w:left="6021" w:hanging="180"/>
      </w:pPr>
      <w:rPr>
        <w:rFonts w:hint="default"/>
      </w:rPr>
    </w:lvl>
    <w:lvl w:ilvl="6">
      <w:start w:val="1"/>
      <w:numFmt w:val="decimal"/>
      <w:lvlText w:val="%7."/>
      <w:lvlJc w:val="left"/>
      <w:pPr>
        <w:ind w:left="6741" w:hanging="360"/>
      </w:pPr>
      <w:rPr>
        <w:rFonts w:hint="default"/>
      </w:rPr>
    </w:lvl>
    <w:lvl w:ilvl="7">
      <w:start w:val="1"/>
      <w:numFmt w:val="lowerLetter"/>
      <w:lvlText w:val="%8."/>
      <w:lvlJc w:val="left"/>
      <w:pPr>
        <w:ind w:left="7461" w:hanging="360"/>
      </w:pPr>
      <w:rPr>
        <w:rFonts w:hint="default"/>
      </w:rPr>
    </w:lvl>
    <w:lvl w:ilvl="8">
      <w:start w:val="1"/>
      <w:numFmt w:val="lowerRoman"/>
      <w:lvlText w:val="%9."/>
      <w:lvlJc w:val="right"/>
      <w:pPr>
        <w:ind w:left="8181" w:hanging="180"/>
      </w:pPr>
      <w:rPr>
        <w:rFonts w:hint="default"/>
      </w:rPr>
    </w:lvl>
  </w:abstractNum>
  <w:abstractNum w:abstractNumId="10" w15:restartNumberingAfterBreak="0">
    <w:nsid w:val="1E4C13AA"/>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4D23DA6"/>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7D5522"/>
    <w:multiLevelType w:val="hybridMultilevel"/>
    <w:tmpl w:val="4B2430A8"/>
    <w:lvl w:ilvl="0" w:tplc="0409000F">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6362A7"/>
    <w:multiLevelType w:val="hybridMultilevel"/>
    <w:tmpl w:val="D8FCE330"/>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7D2CF3"/>
    <w:multiLevelType w:val="hybridMultilevel"/>
    <w:tmpl w:val="2278BF9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B6C1432"/>
    <w:multiLevelType w:val="hybridMultilevel"/>
    <w:tmpl w:val="56CE852E"/>
    <w:lvl w:ilvl="0" w:tplc="0409001B">
      <w:start w:val="1"/>
      <w:numFmt w:val="lowerRoman"/>
      <w:lvlText w:val="%1."/>
      <w:lvlJc w:val="righ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7" w15:restartNumberingAfterBreak="0">
    <w:nsid w:val="2CA616B8"/>
    <w:multiLevelType w:val="multilevel"/>
    <w:tmpl w:val="A23A3B38"/>
    <w:lvl w:ilvl="0">
      <w:start w:val="1"/>
      <w:numFmt w:val="bullet"/>
      <w:lvlRestart w:val="0"/>
      <w:pStyle w:val="EPOBullet1stlevel"/>
      <w:lvlText w:val="§"/>
      <w:lvlJc w:val="left"/>
      <w:pPr>
        <w:tabs>
          <w:tab w:val="num" w:pos="1134"/>
        </w:tabs>
        <w:ind w:left="1134" w:hanging="567"/>
      </w:pPr>
      <w:rPr>
        <w:rFonts w:ascii="Wingdings" w:hAnsi="Wingdings" w:cs="Arial" w:hint="default"/>
      </w:rPr>
    </w:lvl>
    <w:lvl w:ilvl="1">
      <w:start w:val="1"/>
      <w:numFmt w:val="bullet"/>
      <w:lvlText w:val="§"/>
      <w:lvlJc w:val="left"/>
      <w:pPr>
        <w:tabs>
          <w:tab w:val="num" w:pos="1701"/>
        </w:tabs>
        <w:ind w:left="1701" w:hanging="567"/>
      </w:pPr>
      <w:rPr>
        <w:rFonts w:ascii="Wingdings" w:hAnsi="Wingdings" w:cs="Arial" w:hint="default"/>
      </w:rPr>
    </w:lvl>
    <w:lvl w:ilvl="2">
      <w:start w:val="1"/>
      <w:numFmt w:val="bullet"/>
      <w:lvlText w:val="§"/>
      <w:lvlJc w:val="left"/>
      <w:pPr>
        <w:tabs>
          <w:tab w:val="num" w:pos="2268"/>
        </w:tabs>
        <w:ind w:left="2268" w:hanging="567"/>
      </w:pPr>
      <w:rPr>
        <w:rFonts w:ascii="Wingdings" w:hAnsi="Wingdings" w:cs="Arial" w:hint="default"/>
      </w:rPr>
    </w:lvl>
    <w:lvl w:ilvl="3">
      <w:start w:val="1"/>
      <w:numFmt w:val="bullet"/>
      <w:lvlText w:val="§"/>
      <w:lvlJc w:val="left"/>
      <w:pPr>
        <w:tabs>
          <w:tab w:val="num" w:pos="2835"/>
        </w:tabs>
        <w:ind w:left="2835" w:hanging="567"/>
      </w:pPr>
      <w:rPr>
        <w:rFonts w:ascii="Wingdings" w:hAnsi="Wingdings" w:cs="Arial" w:hint="default"/>
      </w:rPr>
    </w:lvl>
    <w:lvl w:ilvl="4">
      <w:start w:val="1"/>
      <w:numFmt w:val="bullet"/>
      <w:lvlText w:val="§"/>
      <w:lvlJc w:val="left"/>
      <w:pPr>
        <w:tabs>
          <w:tab w:val="num" w:pos="3402"/>
        </w:tabs>
        <w:ind w:left="3402" w:hanging="567"/>
      </w:pPr>
      <w:rPr>
        <w:rFonts w:ascii="Wingdings" w:hAnsi="Wingdings"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4535"/>
        </w:tabs>
        <w:ind w:left="4535" w:hanging="566"/>
      </w:pPr>
      <w:rPr>
        <w:rFonts w:ascii="Wingdings" w:hAnsi="Wingdings" w:hint="default"/>
      </w:rPr>
    </w:lvl>
    <w:lvl w:ilvl="7">
      <w:start w:val="1"/>
      <w:numFmt w:val="bullet"/>
      <w:lvlText w:val="§"/>
      <w:lvlJc w:val="left"/>
      <w:pPr>
        <w:tabs>
          <w:tab w:val="num" w:pos="5102"/>
        </w:tabs>
        <w:ind w:left="5102" w:hanging="567"/>
      </w:pPr>
      <w:rPr>
        <w:rFonts w:ascii="Wingdings" w:hAnsi="Wingdings" w:hint="default"/>
      </w:rPr>
    </w:lvl>
    <w:lvl w:ilvl="8">
      <w:start w:val="1"/>
      <w:numFmt w:val="bullet"/>
      <w:lvlText w:val="§"/>
      <w:lvlJc w:val="left"/>
      <w:pPr>
        <w:tabs>
          <w:tab w:val="num" w:pos="5669"/>
        </w:tabs>
        <w:ind w:left="5669" w:hanging="567"/>
      </w:pPr>
      <w:rPr>
        <w:rFonts w:ascii="Wingdings" w:hAnsi="Wingdings" w:hint="default"/>
      </w:rPr>
    </w:lvl>
  </w:abstractNum>
  <w:abstractNum w:abstractNumId="18" w15:restartNumberingAfterBreak="0">
    <w:nsid w:val="2F476BB4"/>
    <w:multiLevelType w:val="hybridMultilevel"/>
    <w:tmpl w:val="56CE852E"/>
    <w:lvl w:ilvl="0" w:tplc="0409001B">
      <w:start w:val="1"/>
      <w:numFmt w:val="lowerRoman"/>
      <w:lvlText w:val="%1."/>
      <w:lvlJc w:val="righ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30C64E44"/>
    <w:multiLevelType w:val="multilevel"/>
    <w:tmpl w:val="8272D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59375FD"/>
    <w:multiLevelType w:val="hybridMultilevel"/>
    <w:tmpl w:val="9D7040AE"/>
    <w:lvl w:ilvl="0" w:tplc="A72CE0C6">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3D0310"/>
    <w:multiLevelType w:val="hybridMultilevel"/>
    <w:tmpl w:val="47A4E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3687140B"/>
    <w:multiLevelType w:val="multilevel"/>
    <w:tmpl w:val="77B86636"/>
    <w:lvl w:ilvl="0">
      <w:start w:val="1"/>
      <w:numFmt w:val="decimal"/>
      <w:pStyle w:val="EPOList-numbers"/>
      <w:lvlText w:val="%1."/>
      <w:lvlJc w:val="left"/>
      <w:pPr>
        <w:tabs>
          <w:tab w:val="num" w:pos="397"/>
        </w:tabs>
        <w:ind w:left="397" w:hanging="397"/>
      </w:pPr>
      <w:rPr>
        <w:rFonts w:ascii="Arial" w:hAnsi="Arial" w:cs="Arial"/>
      </w:rPr>
    </w:lvl>
    <w:lvl w:ilvl="1">
      <w:start w:val="1"/>
      <w:numFmt w:val="decimal"/>
      <w:lvlText w:val="%2."/>
      <w:lvlJc w:val="left"/>
      <w:pPr>
        <w:tabs>
          <w:tab w:val="num" w:pos="964"/>
        </w:tabs>
        <w:ind w:left="964" w:hanging="397"/>
      </w:pPr>
      <w:rPr>
        <w:rFonts w:ascii="Arial" w:hAnsi="Arial" w:cs="Arial"/>
      </w:rPr>
    </w:lvl>
    <w:lvl w:ilvl="2">
      <w:start w:val="1"/>
      <w:numFmt w:val="decimal"/>
      <w:lvlText w:val="%3."/>
      <w:lvlJc w:val="left"/>
      <w:pPr>
        <w:tabs>
          <w:tab w:val="num" w:pos="1531"/>
        </w:tabs>
        <w:ind w:left="1531" w:hanging="397"/>
      </w:pPr>
      <w:rPr>
        <w:rFonts w:ascii="Arial" w:hAnsi="Arial" w:cs="Arial"/>
      </w:rPr>
    </w:lvl>
    <w:lvl w:ilvl="3">
      <w:start w:val="1"/>
      <w:numFmt w:val="decimal"/>
      <w:lvlText w:val="%4."/>
      <w:lvlJc w:val="left"/>
      <w:pPr>
        <w:tabs>
          <w:tab w:val="num" w:pos="2098"/>
        </w:tabs>
        <w:ind w:left="2098" w:hanging="397"/>
      </w:pPr>
      <w:rPr>
        <w:rFonts w:ascii="Arial" w:hAnsi="Arial" w:cs="Arial"/>
      </w:rPr>
    </w:lvl>
    <w:lvl w:ilvl="4">
      <w:start w:val="1"/>
      <w:numFmt w:val="decimal"/>
      <w:lvlText w:val="%5."/>
      <w:lvlJc w:val="left"/>
      <w:pPr>
        <w:tabs>
          <w:tab w:val="num" w:pos="2665"/>
        </w:tabs>
        <w:ind w:left="2665" w:hanging="397"/>
      </w:pPr>
      <w:rPr>
        <w:rFonts w:ascii="Arial" w:hAnsi="Arial" w:cs="Arial"/>
      </w:rPr>
    </w:lvl>
    <w:lvl w:ilvl="5">
      <w:start w:val="1"/>
      <w:numFmt w:val="decimal"/>
      <w:lvlText w:val="%6."/>
      <w:lvlJc w:val="left"/>
      <w:pPr>
        <w:tabs>
          <w:tab w:val="num" w:pos="3231"/>
        </w:tabs>
        <w:ind w:left="3231" w:hanging="396"/>
      </w:pPr>
      <w:rPr>
        <w:rFonts w:ascii="Arial" w:hAnsi="Arial" w:cs="Arial"/>
      </w:rPr>
    </w:lvl>
    <w:lvl w:ilvl="6">
      <w:start w:val="1"/>
      <w:numFmt w:val="decimal"/>
      <w:lvlText w:val="%7."/>
      <w:lvlJc w:val="left"/>
      <w:pPr>
        <w:tabs>
          <w:tab w:val="num" w:pos="3798"/>
        </w:tabs>
        <w:ind w:left="3798" w:hanging="396"/>
      </w:pPr>
      <w:rPr>
        <w:rFonts w:ascii="Arial" w:hAnsi="Arial" w:cs="Arial"/>
      </w:rPr>
    </w:lvl>
    <w:lvl w:ilvl="7">
      <w:start w:val="1"/>
      <w:numFmt w:val="decimal"/>
      <w:lvlText w:val="%8."/>
      <w:lvlJc w:val="left"/>
      <w:pPr>
        <w:tabs>
          <w:tab w:val="num" w:pos="4365"/>
        </w:tabs>
        <w:ind w:left="4365" w:hanging="396"/>
      </w:pPr>
      <w:rPr>
        <w:rFonts w:ascii="Arial" w:hAnsi="Arial" w:cs="Arial"/>
      </w:rPr>
    </w:lvl>
    <w:lvl w:ilvl="8">
      <w:start w:val="1"/>
      <w:numFmt w:val="decimal"/>
      <w:lvlText w:val="%9."/>
      <w:lvlJc w:val="left"/>
      <w:pPr>
        <w:tabs>
          <w:tab w:val="num" w:pos="4932"/>
        </w:tabs>
        <w:ind w:left="4932" w:hanging="397"/>
      </w:pPr>
      <w:rPr>
        <w:rFonts w:ascii="Arial" w:hAnsi="Arial" w:cs="Arial"/>
      </w:rPr>
    </w:lvl>
  </w:abstractNum>
  <w:abstractNum w:abstractNumId="23" w15:restartNumberingAfterBreak="0">
    <w:nsid w:val="389C6A71"/>
    <w:multiLevelType w:val="hybridMultilevel"/>
    <w:tmpl w:val="08589714"/>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4C0F0B"/>
    <w:multiLevelType w:val="multilevel"/>
    <w:tmpl w:val="A78ADED6"/>
    <w:lvl w:ilvl="0">
      <w:start w:val="1"/>
      <w:numFmt w:val="bullet"/>
      <w:pStyle w:val="EPOBullet2ndlevel"/>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5"/>
        </w:tabs>
        <w:ind w:left="4535" w:hanging="566"/>
      </w:pPr>
      <w:rPr>
        <w:rFonts w:ascii="Symbol" w:hAnsi="Symbol" w:hint="default"/>
      </w:rPr>
    </w:lvl>
    <w:lvl w:ilvl="6">
      <w:start w:val="1"/>
      <w:numFmt w:val="bullet"/>
      <w:lvlText w:val="-"/>
      <w:lvlJc w:val="left"/>
      <w:pPr>
        <w:tabs>
          <w:tab w:val="num" w:pos="5102"/>
        </w:tabs>
        <w:ind w:left="5102" w:hanging="567"/>
      </w:pPr>
      <w:rPr>
        <w:rFonts w:ascii="Symbol" w:hAnsi="Symbol" w:hint="default"/>
      </w:rPr>
    </w:lvl>
    <w:lvl w:ilvl="7">
      <w:start w:val="1"/>
      <w:numFmt w:val="bullet"/>
      <w:lvlText w:val="-"/>
      <w:lvlJc w:val="left"/>
      <w:pPr>
        <w:tabs>
          <w:tab w:val="num" w:pos="5669"/>
        </w:tabs>
        <w:ind w:left="5669" w:hanging="567"/>
      </w:pPr>
      <w:rPr>
        <w:rFonts w:ascii="Symbol" w:hAnsi="Symbol" w:hint="default"/>
      </w:rPr>
    </w:lvl>
    <w:lvl w:ilvl="8">
      <w:start w:val="1"/>
      <w:numFmt w:val="bullet"/>
      <w:lvlText w:val="-"/>
      <w:lvlJc w:val="left"/>
      <w:pPr>
        <w:tabs>
          <w:tab w:val="num" w:pos="6236"/>
        </w:tabs>
        <w:ind w:left="6236" w:hanging="567"/>
      </w:pPr>
      <w:rPr>
        <w:rFonts w:ascii="Symbol" w:hAnsi="Symbol" w:hint="default"/>
      </w:rPr>
    </w:lvl>
  </w:abstractNum>
  <w:abstractNum w:abstractNumId="25" w15:restartNumberingAfterBreak="0">
    <w:nsid w:val="40FA0016"/>
    <w:multiLevelType w:val="hybridMultilevel"/>
    <w:tmpl w:val="07EE9698"/>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6" w15:restartNumberingAfterBreak="0">
    <w:nsid w:val="411F1475"/>
    <w:multiLevelType w:val="multilevel"/>
    <w:tmpl w:val="DE96A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50D41D9"/>
    <w:multiLevelType w:val="hybridMultilevel"/>
    <w:tmpl w:val="747C5B36"/>
    <w:lvl w:ilvl="0" w:tplc="F888174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9BE4AB1"/>
    <w:multiLevelType w:val="hybridMultilevel"/>
    <w:tmpl w:val="455C4920"/>
    <w:lvl w:ilvl="0" w:tplc="CDDC313A">
      <w:start w:val="4"/>
      <w:numFmt w:val="decimal"/>
      <w:lvlText w:val="%1."/>
      <w:lvlJc w:val="left"/>
      <w:pPr>
        <w:ind w:left="720" w:hanging="360"/>
      </w:pPr>
      <w:rPr>
        <w:rFonts w:hint="default"/>
        <w:sz w:val="17"/>
        <w:szCs w:val="1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4EE7CEE"/>
    <w:multiLevelType w:val="hybridMultilevel"/>
    <w:tmpl w:val="CD607174"/>
    <w:lvl w:ilvl="0" w:tplc="DDA6CF12">
      <w:start w:val="1"/>
      <w:numFmt w:val="bullet"/>
      <w:lvlText w:val=""/>
      <w:lvlJc w:val="left"/>
      <w:pPr>
        <w:ind w:left="1494" w:hanging="360"/>
      </w:pPr>
      <w:rPr>
        <w:rFonts w:ascii="Symbol" w:hAnsi="Symbol" w:hint="default"/>
      </w:rPr>
    </w:lvl>
    <w:lvl w:ilvl="1" w:tplc="FFFFFFFF">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2" w15:restartNumberingAfterBreak="0">
    <w:nsid w:val="57F515CB"/>
    <w:multiLevelType w:val="hybridMultilevel"/>
    <w:tmpl w:val="A5E612F8"/>
    <w:lvl w:ilvl="0" w:tplc="C36A4388">
      <w:start w:val="3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5B14C9"/>
    <w:multiLevelType w:val="hybridMultilevel"/>
    <w:tmpl w:val="19C28038"/>
    <w:lvl w:ilvl="0" w:tplc="04090001">
      <w:start w:val="1"/>
      <w:numFmt w:val="bullet"/>
      <w:lvlText w:val=""/>
      <w:lvlJc w:val="left"/>
      <w:pPr>
        <w:ind w:left="1494" w:hanging="360"/>
      </w:pPr>
      <w:rPr>
        <w:rFonts w:ascii="Symbol" w:hAnsi="Symbol"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4" w15:restartNumberingAfterBreak="0">
    <w:nsid w:val="5C08761B"/>
    <w:multiLevelType w:val="hybridMultilevel"/>
    <w:tmpl w:val="6B980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D325E7"/>
    <w:multiLevelType w:val="hybridMultilevel"/>
    <w:tmpl w:val="3CB0AA58"/>
    <w:lvl w:ilvl="0" w:tplc="F630256C">
      <w:start w:val="3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077BEB"/>
    <w:multiLevelType w:val="multilevel"/>
    <w:tmpl w:val="86862478"/>
    <w:lvl w:ilvl="0">
      <w:start w:val="1"/>
      <w:numFmt w:val="decimal"/>
      <w:pStyle w:val="EPOAnnex"/>
      <w:lvlText w:val="Annex %1"/>
      <w:lvlJc w:val="left"/>
      <w:pPr>
        <w:tabs>
          <w:tab w:val="num" w:pos="567"/>
        </w:tabs>
        <w:ind w:left="567" w:hanging="567"/>
      </w:pPr>
      <w:rPr>
        <w:rFonts w:ascii="Arial" w:hAnsi="Arial" w:cs="Arial"/>
      </w:rPr>
    </w:lvl>
    <w:lvl w:ilvl="1">
      <w:start w:val="1"/>
      <w:numFmt w:val="decimal"/>
      <w:lvlText w:val="Annex %2"/>
      <w:lvlJc w:val="left"/>
      <w:pPr>
        <w:tabs>
          <w:tab w:val="num" w:pos="1134"/>
        </w:tabs>
        <w:ind w:left="1134" w:hanging="567"/>
      </w:pPr>
      <w:rPr>
        <w:rFonts w:ascii="Arial" w:hAnsi="Arial" w:cs="Arial"/>
      </w:rPr>
    </w:lvl>
    <w:lvl w:ilvl="2">
      <w:start w:val="1"/>
      <w:numFmt w:val="decimal"/>
      <w:lvlText w:val="Annex %3"/>
      <w:lvlJc w:val="left"/>
      <w:pPr>
        <w:tabs>
          <w:tab w:val="num" w:pos="1701"/>
        </w:tabs>
        <w:ind w:left="1701" w:hanging="567"/>
      </w:pPr>
      <w:rPr>
        <w:rFonts w:ascii="Arial" w:hAnsi="Arial" w:cs="Arial"/>
      </w:rPr>
    </w:lvl>
    <w:lvl w:ilvl="3">
      <w:start w:val="1"/>
      <w:numFmt w:val="decimal"/>
      <w:lvlText w:val="Annex %4"/>
      <w:lvlJc w:val="left"/>
      <w:pPr>
        <w:tabs>
          <w:tab w:val="num" w:pos="2268"/>
        </w:tabs>
        <w:ind w:left="2268" w:hanging="567"/>
      </w:pPr>
      <w:rPr>
        <w:rFonts w:ascii="Arial" w:hAnsi="Arial" w:cs="Arial"/>
      </w:rPr>
    </w:lvl>
    <w:lvl w:ilvl="4">
      <w:start w:val="1"/>
      <w:numFmt w:val="decimal"/>
      <w:lvlText w:val="Annex %5"/>
      <w:lvlJc w:val="left"/>
      <w:pPr>
        <w:tabs>
          <w:tab w:val="num" w:pos="2835"/>
        </w:tabs>
        <w:ind w:left="2835" w:hanging="567"/>
      </w:pPr>
      <w:rPr>
        <w:rFonts w:ascii="Arial" w:hAnsi="Arial" w:cs="Arial"/>
      </w:rPr>
    </w:lvl>
    <w:lvl w:ilvl="5">
      <w:start w:val="1"/>
      <w:numFmt w:val="decimal"/>
      <w:lvlText w:val="Annex %6"/>
      <w:lvlJc w:val="left"/>
      <w:pPr>
        <w:tabs>
          <w:tab w:val="num" w:pos="3402"/>
        </w:tabs>
        <w:ind w:left="3402" w:hanging="567"/>
      </w:pPr>
      <w:rPr>
        <w:rFonts w:ascii="Arial" w:hAnsi="Arial" w:cs="Arial"/>
      </w:rPr>
    </w:lvl>
    <w:lvl w:ilvl="6">
      <w:start w:val="1"/>
      <w:numFmt w:val="decimal"/>
      <w:lvlText w:val="Annex %7"/>
      <w:lvlJc w:val="left"/>
      <w:pPr>
        <w:tabs>
          <w:tab w:val="num" w:pos="3969"/>
        </w:tabs>
        <w:ind w:left="3969" w:hanging="567"/>
      </w:pPr>
      <w:rPr>
        <w:rFonts w:ascii="Arial" w:hAnsi="Arial" w:cs="Arial"/>
      </w:rPr>
    </w:lvl>
    <w:lvl w:ilvl="7">
      <w:start w:val="1"/>
      <w:numFmt w:val="decimal"/>
      <w:lvlText w:val="Annex %8"/>
      <w:lvlJc w:val="left"/>
      <w:pPr>
        <w:tabs>
          <w:tab w:val="num" w:pos="4535"/>
        </w:tabs>
        <w:ind w:left="4535" w:hanging="566"/>
      </w:pPr>
      <w:rPr>
        <w:rFonts w:ascii="Arial" w:hAnsi="Arial" w:cs="Arial"/>
      </w:rPr>
    </w:lvl>
    <w:lvl w:ilvl="8">
      <w:start w:val="1"/>
      <w:numFmt w:val="decimal"/>
      <w:lvlText w:val="Annex %9"/>
      <w:lvlJc w:val="left"/>
      <w:pPr>
        <w:tabs>
          <w:tab w:val="num" w:pos="5102"/>
        </w:tabs>
        <w:ind w:left="5102" w:hanging="567"/>
      </w:pPr>
      <w:rPr>
        <w:rFonts w:ascii="Arial" w:hAnsi="Arial" w:cs="Arial"/>
      </w:rPr>
    </w:lvl>
  </w:abstractNum>
  <w:abstractNum w:abstractNumId="37" w15:restartNumberingAfterBreak="0">
    <w:nsid w:val="5EEB186A"/>
    <w:multiLevelType w:val="hybridMultilevel"/>
    <w:tmpl w:val="41385742"/>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F591C1F"/>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60FD1226"/>
    <w:multiLevelType w:val="hybridMultilevel"/>
    <w:tmpl w:val="03EA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2BE5EB1"/>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62ED5897"/>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2" w15:restartNumberingAfterBreak="0">
    <w:nsid w:val="63836E91"/>
    <w:multiLevelType w:val="hybridMultilevel"/>
    <w:tmpl w:val="0CB0F8A6"/>
    <w:lvl w:ilvl="0" w:tplc="04090017">
      <w:start w:val="1"/>
      <w:numFmt w:val="lowerLetter"/>
      <w:lvlText w:val="%1)"/>
      <w:lvlJc w:val="left"/>
      <w:pPr>
        <w:ind w:left="10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6EC2612"/>
    <w:multiLevelType w:val="multilevel"/>
    <w:tmpl w:val="51662C28"/>
    <w:lvl w:ilvl="0">
      <w:start w:val="1"/>
      <w:numFmt w:val="lowerRoman"/>
      <w:lvlText w:val="%1."/>
      <w:lvlJc w:val="left"/>
      <w:pPr>
        <w:ind w:left="2421" w:hanging="360"/>
      </w:pPr>
      <w:rPr>
        <w:rFonts w:hint="default"/>
      </w:rPr>
    </w:lvl>
    <w:lvl w:ilvl="1">
      <w:start w:val="1"/>
      <w:numFmt w:val="lowerLetter"/>
      <w:lvlText w:val="%2."/>
      <w:lvlJc w:val="left"/>
      <w:pPr>
        <w:ind w:left="3141" w:hanging="360"/>
      </w:pPr>
      <w:rPr>
        <w:rFonts w:hint="default"/>
      </w:rPr>
    </w:lvl>
    <w:lvl w:ilvl="2">
      <w:start w:val="1"/>
      <w:numFmt w:val="lowerRoman"/>
      <w:lvlText w:val="%3."/>
      <w:lvlJc w:val="right"/>
      <w:pPr>
        <w:ind w:left="3861" w:hanging="180"/>
      </w:pPr>
      <w:rPr>
        <w:rFonts w:hint="default"/>
      </w:rPr>
    </w:lvl>
    <w:lvl w:ilvl="3">
      <w:start w:val="1"/>
      <w:numFmt w:val="decimal"/>
      <w:lvlText w:val="%4."/>
      <w:lvlJc w:val="left"/>
      <w:pPr>
        <w:ind w:left="4581" w:hanging="360"/>
      </w:pPr>
      <w:rPr>
        <w:rFonts w:hint="default"/>
      </w:rPr>
    </w:lvl>
    <w:lvl w:ilvl="4">
      <w:start w:val="1"/>
      <w:numFmt w:val="lowerLetter"/>
      <w:lvlText w:val="%5."/>
      <w:lvlJc w:val="left"/>
      <w:pPr>
        <w:ind w:left="5301" w:hanging="360"/>
      </w:pPr>
      <w:rPr>
        <w:rFonts w:hint="default"/>
      </w:rPr>
    </w:lvl>
    <w:lvl w:ilvl="5">
      <w:start w:val="1"/>
      <w:numFmt w:val="lowerRoman"/>
      <w:lvlText w:val="%6."/>
      <w:lvlJc w:val="right"/>
      <w:pPr>
        <w:ind w:left="6021" w:hanging="180"/>
      </w:pPr>
      <w:rPr>
        <w:rFonts w:hint="default"/>
      </w:rPr>
    </w:lvl>
    <w:lvl w:ilvl="6">
      <w:start w:val="1"/>
      <w:numFmt w:val="decimal"/>
      <w:lvlText w:val="%7."/>
      <w:lvlJc w:val="left"/>
      <w:pPr>
        <w:ind w:left="6741" w:hanging="360"/>
      </w:pPr>
      <w:rPr>
        <w:rFonts w:hint="default"/>
      </w:rPr>
    </w:lvl>
    <w:lvl w:ilvl="7">
      <w:start w:val="1"/>
      <w:numFmt w:val="lowerLetter"/>
      <w:lvlText w:val="%8."/>
      <w:lvlJc w:val="left"/>
      <w:pPr>
        <w:ind w:left="7461" w:hanging="360"/>
      </w:pPr>
      <w:rPr>
        <w:rFonts w:hint="default"/>
      </w:rPr>
    </w:lvl>
    <w:lvl w:ilvl="8">
      <w:start w:val="1"/>
      <w:numFmt w:val="lowerRoman"/>
      <w:lvlText w:val="%9."/>
      <w:lvlJc w:val="right"/>
      <w:pPr>
        <w:ind w:left="8181" w:hanging="180"/>
      </w:pPr>
      <w:rPr>
        <w:rFonts w:hint="default"/>
      </w:rPr>
    </w:lvl>
  </w:abstractNum>
  <w:abstractNum w:abstractNumId="44" w15:restartNumberingAfterBreak="0">
    <w:nsid w:val="67416AA0"/>
    <w:multiLevelType w:val="hybridMultilevel"/>
    <w:tmpl w:val="B4DCF56E"/>
    <w:lvl w:ilvl="0" w:tplc="44CE0DB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69162CF7"/>
    <w:multiLevelType w:val="multilevel"/>
    <w:tmpl w:val="FD567DAC"/>
    <w:lvl w:ilvl="0">
      <w:start w:val="1"/>
      <w:numFmt w:val="decimal"/>
      <w:lvlRestart w:val="0"/>
      <w:pStyle w:val="EPOHeading1"/>
      <w:lvlText w:val="%1."/>
      <w:lvlJc w:val="left"/>
      <w:pPr>
        <w:tabs>
          <w:tab w:val="num" w:pos="567"/>
        </w:tabs>
        <w:ind w:left="567" w:hanging="567"/>
      </w:pPr>
      <w:rPr>
        <w:rFonts w:ascii="Arial" w:hAnsi="Arial" w:cs="Arial"/>
      </w:rPr>
    </w:lvl>
    <w:lvl w:ilvl="1">
      <w:start w:val="1"/>
      <w:numFmt w:val="decimal"/>
      <w:pStyle w:val="EPOHeading2"/>
      <w:lvlText w:val="%1.%2."/>
      <w:lvlJc w:val="left"/>
      <w:pPr>
        <w:tabs>
          <w:tab w:val="num" w:pos="680"/>
        </w:tabs>
        <w:ind w:left="680" w:hanging="680"/>
      </w:pPr>
      <w:rPr>
        <w:rFonts w:ascii="Arial" w:hAnsi="Arial" w:cs="Arial"/>
      </w:rPr>
    </w:lvl>
    <w:lvl w:ilvl="2">
      <w:start w:val="1"/>
      <w:numFmt w:val="decimal"/>
      <w:pStyle w:val="EPOHeading3"/>
      <w:lvlText w:val="%1.%2.%3."/>
      <w:lvlJc w:val="left"/>
      <w:pPr>
        <w:tabs>
          <w:tab w:val="num" w:pos="794"/>
        </w:tabs>
        <w:ind w:left="794" w:hanging="794"/>
      </w:pPr>
      <w:rPr>
        <w:rFonts w:ascii="Arial" w:hAnsi="Arial" w:cs="Arial"/>
      </w:rPr>
    </w:lvl>
    <w:lvl w:ilvl="3">
      <w:start w:val="1"/>
      <w:numFmt w:val="decimal"/>
      <w:pStyle w:val="EPOHeading4"/>
      <w:lvlText w:val="%1.%2.%3.%4."/>
      <w:lvlJc w:val="left"/>
      <w:pPr>
        <w:tabs>
          <w:tab w:val="num" w:pos="964"/>
        </w:tabs>
        <w:ind w:left="964" w:hanging="96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D09526E"/>
    <w:multiLevelType w:val="multilevel"/>
    <w:tmpl w:val="F9BAD7C2"/>
    <w:lvl w:ilvl="0">
      <w:start w:val="1"/>
      <w:numFmt w:val="lowerLetter"/>
      <w:lvlText w:val="%1."/>
      <w:lvlJc w:val="left"/>
      <w:pPr>
        <w:tabs>
          <w:tab w:val="num" w:pos="397"/>
        </w:tabs>
        <w:ind w:left="397" w:hanging="397"/>
      </w:pPr>
      <w:rPr>
        <w:rFonts w:ascii="Arial" w:hAnsi="Arial" w:cs="Arial"/>
      </w:rPr>
    </w:lvl>
    <w:lvl w:ilvl="1">
      <w:start w:val="1"/>
      <w:numFmt w:val="lowerLetter"/>
      <w:lvlText w:val="%2."/>
      <w:lvlJc w:val="left"/>
      <w:pPr>
        <w:tabs>
          <w:tab w:val="num" w:pos="964"/>
        </w:tabs>
        <w:ind w:left="964" w:hanging="397"/>
      </w:pPr>
      <w:rPr>
        <w:rFonts w:ascii="Arial" w:hAnsi="Arial" w:cs="Arial"/>
      </w:rPr>
    </w:lvl>
    <w:lvl w:ilvl="2">
      <w:start w:val="1"/>
      <w:numFmt w:val="lowerLetter"/>
      <w:lvlText w:val="%3."/>
      <w:lvlJc w:val="left"/>
      <w:pPr>
        <w:tabs>
          <w:tab w:val="num" w:pos="1531"/>
        </w:tabs>
        <w:ind w:left="1531" w:hanging="397"/>
      </w:pPr>
      <w:rPr>
        <w:rFonts w:ascii="Arial" w:hAnsi="Arial" w:cs="Arial"/>
      </w:rPr>
    </w:lvl>
    <w:lvl w:ilvl="3">
      <w:start w:val="1"/>
      <w:numFmt w:val="lowerLetter"/>
      <w:lvlText w:val="%4."/>
      <w:lvlJc w:val="left"/>
      <w:pPr>
        <w:tabs>
          <w:tab w:val="num" w:pos="2098"/>
        </w:tabs>
        <w:ind w:left="2098" w:hanging="397"/>
      </w:pPr>
      <w:rPr>
        <w:rFonts w:ascii="Arial" w:hAnsi="Arial" w:cs="Arial"/>
      </w:rPr>
    </w:lvl>
    <w:lvl w:ilvl="4">
      <w:start w:val="1"/>
      <w:numFmt w:val="lowerLetter"/>
      <w:lvlText w:val="%5."/>
      <w:lvlJc w:val="left"/>
      <w:pPr>
        <w:tabs>
          <w:tab w:val="num" w:pos="2665"/>
        </w:tabs>
        <w:ind w:left="2665" w:hanging="397"/>
      </w:pPr>
      <w:rPr>
        <w:rFonts w:ascii="Arial" w:hAnsi="Arial" w:cs="Arial"/>
      </w:rPr>
    </w:lvl>
    <w:lvl w:ilvl="5">
      <w:start w:val="1"/>
      <w:numFmt w:val="lowerLetter"/>
      <w:lvlText w:val="%6."/>
      <w:lvlJc w:val="left"/>
      <w:pPr>
        <w:tabs>
          <w:tab w:val="num" w:pos="3231"/>
        </w:tabs>
        <w:ind w:left="3231" w:hanging="396"/>
      </w:pPr>
      <w:rPr>
        <w:rFonts w:ascii="Arial" w:hAnsi="Arial" w:cs="Arial"/>
      </w:rPr>
    </w:lvl>
    <w:lvl w:ilvl="6">
      <w:start w:val="1"/>
      <w:numFmt w:val="lowerLetter"/>
      <w:lvlText w:val="%7."/>
      <w:lvlJc w:val="left"/>
      <w:pPr>
        <w:tabs>
          <w:tab w:val="num" w:pos="3798"/>
        </w:tabs>
        <w:ind w:left="3798" w:hanging="396"/>
      </w:pPr>
      <w:rPr>
        <w:rFonts w:ascii="Arial" w:hAnsi="Arial" w:cs="Arial"/>
      </w:rPr>
    </w:lvl>
    <w:lvl w:ilvl="7">
      <w:start w:val="1"/>
      <w:numFmt w:val="lowerLetter"/>
      <w:lvlText w:val="%8."/>
      <w:lvlJc w:val="left"/>
      <w:pPr>
        <w:tabs>
          <w:tab w:val="num" w:pos="4365"/>
        </w:tabs>
        <w:ind w:left="4365" w:hanging="396"/>
      </w:pPr>
      <w:rPr>
        <w:rFonts w:ascii="Arial" w:hAnsi="Arial" w:cs="Arial"/>
      </w:rPr>
    </w:lvl>
    <w:lvl w:ilvl="8">
      <w:start w:val="1"/>
      <w:numFmt w:val="lowerLetter"/>
      <w:lvlText w:val="%9."/>
      <w:lvlJc w:val="left"/>
      <w:pPr>
        <w:tabs>
          <w:tab w:val="num" w:pos="4932"/>
        </w:tabs>
        <w:ind w:left="4932" w:hanging="397"/>
      </w:pPr>
      <w:rPr>
        <w:rFonts w:ascii="Arial" w:hAnsi="Arial" w:cs="Arial"/>
      </w:rPr>
    </w:lvl>
  </w:abstractNum>
  <w:abstractNum w:abstractNumId="47" w15:restartNumberingAfterBreak="0">
    <w:nsid w:val="6FB67AD0"/>
    <w:multiLevelType w:val="hybridMultilevel"/>
    <w:tmpl w:val="ADE837B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733B79C3"/>
    <w:multiLevelType w:val="hybridMultilevel"/>
    <w:tmpl w:val="0FF6B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4C33489"/>
    <w:multiLevelType w:val="hybridMultilevel"/>
    <w:tmpl w:val="40C09300"/>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5B02412"/>
    <w:multiLevelType w:val="hybridMultilevel"/>
    <w:tmpl w:val="ADE837B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75E06EB7"/>
    <w:multiLevelType w:val="multilevel"/>
    <w:tmpl w:val="9D925FC8"/>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tabs>
          <w:tab w:val="num" w:pos="794"/>
        </w:tabs>
        <w:ind w:left="794" w:hanging="79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8147699"/>
    <w:multiLevelType w:val="hybridMultilevel"/>
    <w:tmpl w:val="E9528A08"/>
    <w:lvl w:ilvl="0" w:tplc="9E0CBFC8">
      <w:start w:val="5"/>
      <w:numFmt w:val="bullet"/>
      <w:lvlText w:val="-"/>
      <w:lvlJc w:val="left"/>
      <w:pPr>
        <w:ind w:left="720" w:hanging="360"/>
      </w:pPr>
      <w:rPr>
        <w:rFonts w:ascii="Arial" w:eastAsia="Times New Roman" w:hAnsi="Arial" w:cs="Arial" w:hint="default"/>
        <w:sz w:val="1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881408C"/>
    <w:multiLevelType w:val="hybridMultilevel"/>
    <w:tmpl w:val="DE46C7CA"/>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97071604">
    <w:abstractNumId w:val="7"/>
  </w:num>
  <w:num w:numId="2" w16cid:durableId="1889954889">
    <w:abstractNumId w:val="27"/>
  </w:num>
  <w:num w:numId="3" w16cid:durableId="1703356513">
    <w:abstractNumId w:val="0"/>
  </w:num>
  <w:num w:numId="4" w16cid:durableId="291517205">
    <w:abstractNumId w:val="30"/>
  </w:num>
  <w:num w:numId="5" w16cid:durableId="1230266601">
    <w:abstractNumId w:val="2"/>
  </w:num>
  <w:num w:numId="6" w16cid:durableId="1481269865">
    <w:abstractNumId w:val="11"/>
  </w:num>
  <w:num w:numId="7" w16cid:durableId="11717261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7609632">
    <w:abstractNumId w:val="39"/>
  </w:num>
  <w:num w:numId="9" w16cid:durableId="385304138">
    <w:abstractNumId w:val="4"/>
  </w:num>
  <w:num w:numId="10" w16cid:durableId="599217717">
    <w:abstractNumId w:val="42"/>
  </w:num>
  <w:num w:numId="11" w16cid:durableId="1245071754">
    <w:abstractNumId w:val="47"/>
  </w:num>
  <w:num w:numId="12" w16cid:durableId="1205483893">
    <w:abstractNumId w:val="43"/>
  </w:num>
  <w:num w:numId="13" w16cid:durableId="468714339">
    <w:abstractNumId w:val="50"/>
  </w:num>
  <w:num w:numId="14" w16cid:durableId="1793354560">
    <w:abstractNumId w:val="40"/>
  </w:num>
  <w:num w:numId="15" w16cid:durableId="361446674">
    <w:abstractNumId w:val="10"/>
  </w:num>
  <w:num w:numId="16" w16cid:durableId="2047901610">
    <w:abstractNumId w:val="41"/>
  </w:num>
  <w:num w:numId="17" w16cid:durableId="1630354567">
    <w:abstractNumId w:val="38"/>
  </w:num>
  <w:num w:numId="18" w16cid:durableId="907957454">
    <w:abstractNumId w:val="48"/>
  </w:num>
  <w:num w:numId="19" w16cid:durableId="926810271">
    <w:abstractNumId w:val="12"/>
  </w:num>
  <w:num w:numId="20" w16cid:durableId="24641920">
    <w:abstractNumId w:val="5"/>
  </w:num>
  <w:num w:numId="21" w16cid:durableId="20380006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19138178">
    <w:abstractNumId w:val="28"/>
  </w:num>
  <w:num w:numId="23" w16cid:durableId="1654215283">
    <w:abstractNumId w:val="44"/>
  </w:num>
  <w:num w:numId="24" w16cid:durableId="229848756">
    <w:abstractNumId w:val="36"/>
  </w:num>
  <w:num w:numId="25" w16cid:durableId="616644531">
    <w:abstractNumId w:val="1"/>
  </w:num>
  <w:num w:numId="26" w16cid:durableId="105663960">
    <w:abstractNumId w:val="6"/>
  </w:num>
  <w:num w:numId="27" w16cid:durableId="1968856579">
    <w:abstractNumId w:val="51"/>
  </w:num>
  <w:num w:numId="28" w16cid:durableId="39013335">
    <w:abstractNumId w:val="45"/>
  </w:num>
  <w:num w:numId="29" w16cid:durableId="1477336039">
    <w:abstractNumId w:val="17"/>
  </w:num>
  <w:num w:numId="30" w16cid:durableId="393703811">
    <w:abstractNumId w:val="24"/>
  </w:num>
  <w:num w:numId="31" w16cid:durableId="32118481">
    <w:abstractNumId w:val="22"/>
  </w:num>
  <w:num w:numId="32" w16cid:durableId="909190827">
    <w:abstractNumId w:val="46"/>
  </w:num>
  <w:num w:numId="33" w16cid:durableId="14776323">
    <w:abstractNumId w:val="25"/>
  </w:num>
  <w:num w:numId="34" w16cid:durableId="1233352357">
    <w:abstractNumId w:val="15"/>
  </w:num>
  <w:num w:numId="35" w16cid:durableId="1110123303">
    <w:abstractNumId w:val="16"/>
  </w:num>
  <w:num w:numId="36" w16cid:durableId="522522601">
    <w:abstractNumId w:val="18"/>
  </w:num>
  <w:num w:numId="37" w16cid:durableId="29309501">
    <w:abstractNumId w:val="21"/>
  </w:num>
  <w:num w:numId="38" w16cid:durableId="1329938108">
    <w:abstractNumId w:val="33"/>
  </w:num>
  <w:num w:numId="39" w16cid:durableId="2036151367">
    <w:abstractNumId w:val="52"/>
  </w:num>
  <w:num w:numId="40" w16cid:durableId="490175522">
    <w:abstractNumId w:val="31"/>
  </w:num>
  <w:num w:numId="41" w16cid:durableId="1055545459">
    <w:abstractNumId w:val="2"/>
    <w:lvlOverride w:ilvl="0">
      <w:startOverride w:val="2"/>
    </w:lvlOverride>
  </w:num>
  <w:num w:numId="42" w16cid:durableId="441069983">
    <w:abstractNumId w:val="9"/>
  </w:num>
  <w:num w:numId="43" w16cid:durableId="1994215832">
    <w:abstractNumId w:val="29"/>
  </w:num>
  <w:num w:numId="44" w16cid:durableId="1478955408">
    <w:abstractNumId w:val="23"/>
  </w:num>
  <w:num w:numId="45" w16cid:durableId="1724333939">
    <w:abstractNumId w:val="14"/>
  </w:num>
  <w:num w:numId="46" w16cid:durableId="1432161891">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22794595">
    <w:abstractNumId w:val="8"/>
  </w:num>
  <w:num w:numId="48" w16cid:durableId="1990401575">
    <w:abstractNumId w:val="53"/>
  </w:num>
  <w:num w:numId="49" w16cid:durableId="259526503">
    <w:abstractNumId w:val="37"/>
  </w:num>
  <w:num w:numId="50" w16cid:durableId="1895506493">
    <w:abstractNumId w:val="13"/>
  </w:num>
  <w:num w:numId="51" w16cid:durableId="2067025541">
    <w:abstractNumId w:val="3"/>
  </w:num>
  <w:num w:numId="52" w16cid:durableId="12847545">
    <w:abstractNumId w:val="35"/>
  </w:num>
  <w:num w:numId="53" w16cid:durableId="99448648">
    <w:abstractNumId w:val="32"/>
  </w:num>
  <w:num w:numId="54" w16cid:durableId="1531337361">
    <w:abstractNumId w:val="20"/>
  </w:num>
  <w:num w:numId="55" w16cid:durableId="2041737022">
    <w:abstractNumId w:val="19"/>
  </w:num>
  <w:num w:numId="56" w16cid:durableId="1871455898">
    <w:abstractNumId w:val="26"/>
  </w:num>
  <w:num w:numId="57" w16cid:durableId="476594">
    <w:abstractNumId w:val="49"/>
  </w:num>
  <w:num w:numId="58" w16cid:durableId="454564447">
    <w:abstractNumId w:val="34"/>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DED2627-B439-4B46-B2F8-CB74535FD2A3}"/>
    <w:docVar w:name="dgnword-eventsink" w:val="109876768"/>
  </w:docVars>
  <w:rsids>
    <w:rsidRoot w:val="007F4B60"/>
    <w:rsid w:val="00000BE3"/>
    <w:rsid w:val="000012AA"/>
    <w:rsid w:val="0000359F"/>
    <w:rsid w:val="000068D8"/>
    <w:rsid w:val="000151D5"/>
    <w:rsid w:val="00020F78"/>
    <w:rsid w:val="000224E5"/>
    <w:rsid w:val="0002349C"/>
    <w:rsid w:val="0003024D"/>
    <w:rsid w:val="00031039"/>
    <w:rsid w:val="00032032"/>
    <w:rsid w:val="00035C2C"/>
    <w:rsid w:val="00040CB2"/>
    <w:rsid w:val="00041875"/>
    <w:rsid w:val="0004221D"/>
    <w:rsid w:val="00043CAA"/>
    <w:rsid w:val="00051163"/>
    <w:rsid w:val="00061C42"/>
    <w:rsid w:val="00075432"/>
    <w:rsid w:val="00081CFD"/>
    <w:rsid w:val="00085C11"/>
    <w:rsid w:val="00086D98"/>
    <w:rsid w:val="00093339"/>
    <w:rsid w:val="00093C55"/>
    <w:rsid w:val="000954F6"/>
    <w:rsid w:val="000968ED"/>
    <w:rsid w:val="000A0F1C"/>
    <w:rsid w:val="000A1F6C"/>
    <w:rsid w:val="000A3B1D"/>
    <w:rsid w:val="000A7529"/>
    <w:rsid w:val="000B5951"/>
    <w:rsid w:val="000B5CE3"/>
    <w:rsid w:val="000B7C53"/>
    <w:rsid w:val="000C3C52"/>
    <w:rsid w:val="000D6C3F"/>
    <w:rsid w:val="000D712C"/>
    <w:rsid w:val="000E4136"/>
    <w:rsid w:val="000F3DCA"/>
    <w:rsid w:val="000F5B80"/>
    <w:rsid w:val="000F5E56"/>
    <w:rsid w:val="0010421E"/>
    <w:rsid w:val="00104435"/>
    <w:rsid w:val="001114A7"/>
    <w:rsid w:val="00117868"/>
    <w:rsid w:val="00122C2D"/>
    <w:rsid w:val="00123D92"/>
    <w:rsid w:val="00124B11"/>
    <w:rsid w:val="00135A5F"/>
    <w:rsid w:val="001362EE"/>
    <w:rsid w:val="00143B03"/>
    <w:rsid w:val="00144AD6"/>
    <w:rsid w:val="001453EC"/>
    <w:rsid w:val="00145A41"/>
    <w:rsid w:val="00146C33"/>
    <w:rsid w:val="00152BFD"/>
    <w:rsid w:val="00155DDD"/>
    <w:rsid w:val="00161E35"/>
    <w:rsid w:val="0016410B"/>
    <w:rsid w:val="0016417D"/>
    <w:rsid w:val="001647D5"/>
    <w:rsid w:val="001656B9"/>
    <w:rsid w:val="0017136A"/>
    <w:rsid w:val="00173713"/>
    <w:rsid w:val="0018127B"/>
    <w:rsid w:val="001832A6"/>
    <w:rsid w:val="001849CB"/>
    <w:rsid w:val="00191469"/>
    <w:rsid w:val="00191996"/>
    <w:rsid w:val="00191ABE"/>
    <w:rsid w:val="001A2DF0"/>
    <w:rsid w:val="001A3D5C"/>
    <w:rsid w:val="001A4CA7"/>
    <w:rsid w:val="001A6711"/>
    <w:rsid w:val="001B11F8"/>
    <w:rsid w:val="001C4358"/>
    <w:rsid w:val="001C4B8D"/>
    <w:rsid w:val="001C5C05"/>
    <w:rsid w:val="001C6646"/>
    <w:rsid w:val="001D0FAF"/>
    <w:rsid w:val="001D71E2"/>
    <w:rsid w:val="001E0497"/>
    <w:rsid w:val="001E2454"/>
    <w:rsid w:val="001E74EB"/>
    <w:rsid w:val="001F2AE6"/>
    <w:rsid w:val="001F7559"/>
    <w:rsid w:val="0020390B"/>
    <w:rsid w:val="00203DA2"/>
    <w:rsid w:val="0021217E"/>
    <w:rsid w:val="0022602F"/>
    <w:rsid w:val="00231AD6"/>
    <w:rsid w:val="00232D1A"/>
    <w:rsid w:val="00243629"/>
    <w:rsid w:val="002450B2"/>
    <w:rsid w:val="002605BA"/>
    <w:rsid w:val="002634C4"/>
    <w:rsid w:val="00266B09"/>
    <w:rsid w:val="002770D0"/>
    <w:rsid w:val="0028448B"/>
    <w:rsid w:val="0028559B"/>
    <w:rsid w:val="00286C85"/>
    <w:rsid w:val="00286EA7"/>
    <w:rsid w:val="00287CC0"/>
    <w:rsid w:val="00290A2D"/>
    <w:rsid w:val="002928D3"/>
    <w:rsid w:val="00296D9D"/>
    <w:rsid w:val="00297182"/>
    <w:rsid w:val="002A37F4"/>
    <w:rsid w:val="002A4804"/>
    <w:rsid w:val="002A5478"/>
    <w:rsid w:val="002A62B2"/>
    <w:rsid w:val="002B12B0"/>
    <w:rsid w:val="002B2A25"/>
    <w:rsid w:val="002B2B88"/>
    <w:rsid w:val="002B2B8D"/>
    <w:rsid w:val="002B51E1"/>
    <w:rsid w:val="002B5F38"/>
    <w:rsid w:val="002B702B"/>
    <w:rsid w:val="002C5C94"/>
    <w:rsid w:val="002D524E"/>
    <w:rsid w:val="002E0E11"/>
    <w:rsid w:val="002E2433"/>
    <w:rsid w:val="002E39D3"/>
    <w:rsid w:val="002E3BAF"/>
    <w:rsid w:val="002F1BCD"/>
    <w:rsid w:val="002F1FE6"/>
    <w:rsid w:val="002F4E68"/>
    <w:rsid w:val="002F71EC"/>
    <w:rsid w:val="003037D8"/>
    <w:rsid w:val="00304FFF"/>
    <w:rsid w:val="003061BF"/>
    <w:rsid w:val="00306C0A"/>
    <w:rsid w:val="00311DF7"/>
    <w:rsid w:val="00312005"/>
    <w:rsid w:val="0031266E"/>
    <w:rsid w:val="00312F7F"/>
    <w:rsid w:val="003139B1"/>
    <w:rsid w:val="00322B55"/>
    <w:rsid w:val="00325F2A"/>
    <w:rsid w:val="003323F2"/>
    <w:rsid w:val="00334780"/>
    <w:rsid w:val="00335A63"/>
    <w:rsid w:val="00336103"/>
    <w:rsid w:val="003407D2"/>
    <w:rsid w:val="00340ACC"/>
    <w:rsid w:val="00355FCF"/>
    <w:rsid w:val="0035603C"/>
    <w:rsid w:val="00361450"/>
    <w:rsid w:val="003620C8"/>
    <w:rsid w:val="00363DC8"/>
    <w:rsid w:val="003656CA"/>
    <w:rsid w:val="00366CE5"/>
    <w:rsid w:val="003673CF"/>
    <w:rsid w:val="00373960"/>
    <w:rsid w:val="00374411"/>
    <w:rsid w:val="00381B65"/>
    <w:rsid w:val="003845C1"/>
    <w:rsid w:val="00391957"/>
    <w:rsid w:val="003943DF"/>
    <w:rsid w:val="003A4E2B"/>
    <w:rsid w:val="003A5C7A"/>
    <w:rsid w:val="003A6F89"/>
    <w:rsid w:val="003B1C65"/>
    <w:rsid w:val="003B38C1"/>
    <w:rsid w:val="003B4C21"/>
    <w:rsid w:val="003B5C6A"/>
    <w:rsid w:val="003B7BFB"/>
    <w:rsid w:val="003C0C4B"/>
    <w:rsid w:val="003D000E"/>
    <w:rsid w:val="003D6F1C"/>
    <w:rsid w:val="003D7A46"/>
    <w:rsid w:val="003E396A"/>
    <w:rsid w:val="003E6483"/>
    <w:rsid w:val="003E6DA6"/>
    <w:rsid w:val="003F16A0"/>
    <w:rsid w:val="003F53EB"/>
    <w:rsid w:val="00400ED6"/>
    <w:rsid w:val="00404114"/>
    <w:rsid w:val="004079D3"/>
    <w:rsid w:val="0041034D"/>
    <w:rsid w:val="004179C7"/>
    <w:rsid w:val="00420205"/>
    <w:rsid w:val="00421A8F"/>
    <w:rsid w:val="004223B7"/>
    <w:rsid w:val="00423E3E"/>
    <w:rsid w:val="00425661"/>
    <w:rsid w:val="00425E30"/>
    <w:rsid w:val="00426727"/>
    <w:rsid w:val="004267EB"/>
    <w:rsid w:val="00427AF4"/>
    <w:rsid w:val="004314BA"/>
    <w:rsid w:val="00445FE2"/>
    <w:rsid w:val="00451083"/>
    <w:rsid w:val="00451592"/>
    <w:rsid w:val="00452142"/>
    <w:rsid w:val="00453966"/>
    <w:rsid w:val="0045429C"/>
    <w:rsid w:val="00456836"/>
    <w:rsid w:val="00460463"/>
    <w:rsid w:val="00463611"/>
    <w:rsid w:val="004647DA"/>
    <w:rsid w:val="00467AFC"/>
    <w:rsid w:val="00470356"/>
    <w:rsid w:val="0047334E"/>
    <w:rsid w:val="00474062"/>
    <w:rsid w:val="00476320"/>
    <w:rsid w:val="00477D6B"/>
    <w:rsid w:val="00480276"/>
    <w:rsid w:val="00480290"/>
    <w:rsid w:val="0048257F"/>
    <w:rsid w:val="004830EE"/>
    <w:rsid w:val="004849EF"/>
    <w:rsid w:val="004924A0"/>
    <w:rsid w:val="00493421"/>
    <w:rsid w:val="00493D78"/>
    <w:rsid w:val="00497014"/>
    <w:rsid w:val="004A054B"/>
    <w:rsid w:val="004A176D"/>
    <w:rsid w:val="004A4571"/>
    <w:rsid w:val="004C303B"/>
    <w:rsid w:val="004C3EB7"/>
    <w:rsid w:val="004C5BF9"/>
    <w:rsid w:val="004D1452"/>
    <w:rsid w:val="004D1C46"/>
    <w:rsid w:val="004E1DF5"/>
    <w:rsid w:val="004E6C8B"/>
    <w:rsid w:val="004F182A"/>
    <w:rsid w:val="004F22A8"/>
    <w:rsid w:val="004F5CDC"/>
    <w:rsid w:val="00501358"/>
    <w:rsid w:val="005019FF"/>
    <w:rsid w:val="00503C72"/>
    <w:rsid w:val="00504EC6"/>
    <w:rsid w:val="005064D0"/>
    <w:rsid w:val="00507079"/>
    <w:rsid w:val="00517702"/>
    <w:rsid w:val="00517D9E"/>
    <w:rsid w:val="0053057A"/>
    <w:rsid w:val="00533877"/>
    <w:rsid w:val="00537E39"/>
    <w:rsid w:val="00543E72"/>
    <w:rsid w:val="0055037D"/>
    <w:rsid w:val="0056089E"/>
    <w:rsid w:val="00560A29"/>
    <w:rsid w:val="0056482E"/>
    <w:rsid w:val="00565B9B"/>
    <w:rsid w:val="00572966"/>
    <w:rsid w:val="00576A33"/>
    <w:rsid w:val="00577AA3"/>
    <w:rsid w:val="00582910"/>
    <w:rsid w:val="00582D63"/>
    <w:rsid w:val="00591868"/>
    <w:rsid w:val="00592ADE"/>
    <w:rsid w:val="005A4397"/>
    <w:rsid w:val="005A6047"/>
    <w:rsid w:val="005A70C5"/>
    <w:rsid w:val="005B1030"/>
    <w:rsid w:val="005B5583"/>
    <w:rsid w:val="005B7D76"/>
    <w:rsid w:val="005C0005"/>
    <w:rsid w:val="005C4A0A"/>
    <w:rsid w:val="005C587B"/>
    <w:rsid w:val="005C6649"/>
    <w:rsid w:val="005D0C83"/>
    <w:rsid w:val="005E4058"/>
    <w:rsid w:val="005E54D3"/>
    <w:rsid w:val="005E63CC"/>
    <w:rsid w:val="005E7E32"/>
    <w:rsid w:val="005F5020"/>
    <w:rsid w:val="005F5D32"/>
    <w:rsid w:val="00603B08"/>
    <w:rsid w:val="00603E79"/>
    <w:rsid w:val="00605827"/>
    <w:rsid w:val="00607B72"/>
    <w:rsid w:val="00607D76"/>
    <w:rsid w:val="00614D1B"/>
    <w:rsid w:val="00616056"/>
    <w:rsid w:val="0062618C"/>
    <w:rsid w:val="00626F78"/>
    <w:rsid w:val="00627B6F"/>
    <w:rsid w:val="006319AC"/>
    <w:rsid w:val="0063245F"/>
    <w:rsid w:val="006327A7"/>
    <w:rsid w:val="00634111"/>
    <w:rsid w:val="0063491F"/>
    <w:rsid w:val="0063589F"/>
    <w:rsid w:val="00636C6D"/>
    <w:rsid w:val="00642EF2"/>
    <w:rsid w:val="00643F31"/>
    <w:rsid w:val="00644051"/>
    <w:rsid w:val="006450C5"/>
    <w:rsid w:val="00646050"/>
    <w:rsid w:val="00652364"/>
    <w:rsid w:val="00655C0D"/>
    <w:rsid w:val="00666F8C"/>
    <w:rsid w:val="00667C12"/>
    <w:rsid w:val="00670980"/>
    <w:rsid w:val="006713CA"/>
    <w:rsid w:val="00671FE2"/>
    <w:rsid w:val="00673669"/>
    <w:rsid w:val="00676313"/>
    <w:rsid w:val="00676C5C"/>
    <w:rsid w:val="00677C6F"/>
    <w:rsid w:val="00680C78"/>
    <w:rsid w:val="00684112"/>
    <w:rsid w:val="00686D2C"/>
    <w:rsid w:val="00687FBF"/>
    <w:rsid w:val="006A3007"/>
    <w:rsid w:val="006A714B"/>
    <w:rsid w:val="006C14D8"/>
    <w:rsid w:val="006C37DB"/>
    <w:rsid w:val="006D1F8F"/>
    <w:rsid w:val="006D3F4B"/>
    <w:rsid w:val="006D48E6"/>
    <w:rsid w:val="006D5869"/>
    <w:rsid w:val="006E164A"/>
    <w:rsid w:val="006F0FFF"/>
    <w:rsid w:val="006F1334"/>
    <w:rsid w:val="006F3E01"/>
    <w:rsid w:val="006F46B5"/>
    <w:rsid w:val="00710366"/>
    <w:rsid w:val="00714FD9"/>
    <w:rsid w:val="00720C51"/>
    <w:rsid w:val="00724341"/>
    <w:rsid w:val="007244A8"/>
    <w:rsid w:val="00727579"/>
    <w:rsid w:val="00727CE0"/>
    <w:rsid w:val="00732347"/>
    <w:rsid w:val="0073268F"/>
    <w:rsid w:val="00746828"/>
    <w:rsid w:val="00761001"/>
    <w:rsid w:val="00763164"/>
    <w:rsid w:val="007637F2"/>
    <w:rsid w:val="00772FF8"/>
    <w:rsid w:val="00775AF8"/>
    <w:rsid w:val="00781056"/>
    <w:rsid w:val="00783782"/>
    <w:rsid w:val="00787533"/>
    <w:rsid w:val="0078789E"/>
    <w:rsid w:val="007921B9"/>
    <w:rsid w:val="007A0116"/>
    <w:rsid w:val="007A46C5"/>
    <w:rsid w:val="007A4E84"/>
    <w:rsid w:val="007A4F1D"/>
    <w:rsid w:val="007B0A0F"/>
    <w:rsid w:val="007B632C"/>
    <w:rsid w:val="007C175D"/>
    <w:rsid w:val="007C1E0E"/>
    <w:rsid w:val="007C2401"/>
    <w:rsid w:val="007C6E28"/>
    <w:rsid w:val="007C7322"/>
    <w:rsid w:val="007D1613"/>
    <w:rsid w:val="007D42D9"/>
    <w:rsid w:val="007D5F3C"/>
    <w:rsid w:val="007D6F5F"/>
    <w:rsid w:val="007D7285"/>
    <w:rsid w:val="007E2F9D"/>
    <w:rsid w:val="007E4C0E"/>
    <w:rsid w:val="007E711F"/>
    <w:rsid w:val="007E79FC"/>
    <w:rsid w:val="007F10FA"/>
    <w:rsid w:val="007F4922"/>
    <w:rsid w:val="007F4B60"/>
    <w:rsid w:val="007F53A1"/>
    <w:rsid w:val="007F5663"/>
    <w:rsid w:val="008009E8"/>
    <w:rsid w:val="00802E99"/>
    <w:rsid w:val="00805352"/>
    <w:rsid w:val="00807B26"/>
    <w:rsid w:val="008159FE"/>
    <w:rsid w:val="008165E7"/>
    <w:rsid w:val="00820C54"/>
    <w:rsid w:val="0082741A"/>
    <w:rsid w:val="008340CE"/>
    <w:rsid w:val="00834841"/>
    <w:rsid w:val="00834EB9"/>
    <w:rsid w:val="00843961"/>
    <w:rsid w:val="00847EBF"/>
    <w:rsid w:val="00850976"/>
    <w:rsid w:val="008509D8"/>
    <w:rsid w:val="00851AC6"/>
    <w:rsid w:val="008601BC"/>
    <w:rsid w:val="008624CB"/>
    <w:rsid w:val="008714E3"/>
    <w:rsid w:val="0087167F"/>
    <w:rsid w:val="00892CA2"/>
    <w:rsid w:val="0089356E"/>
    <w:rsid w:val="008A19AC"/>
    <w:rsid w:val="008A2F9E"/>
    <w:rsid w:val="008A3867"/>
    <w:rsid w:val="008A3ED9"/>
    <w:rsid w:val="008A4A26"/>
    <w:rsid w:val="008A6555"/>
    <w:rsid w:val="008B04C2"/>
    <w:rsid w:val="008B0F2E"/>
    <w:rsid w:val="008B2CC1"/>
    <w:rsid w:val="008B3E32"/>
    <w:rsid w:val="008B4582"/>
    <w:rsid w:val="008B60B2"/>
    <w:rsid w:val="008B66FE"/>
    <w:rsid w:val="008C0860"/>
    <w:rsid w:val="008C0A8B"/>
    <w:rsid w:val="008C688B"/>
    <w:rsid w:val="008D1016"/>
    <w:rsid w:val="008D19B4"/>
    <w:rsid w:val="008D1A96"/>
    <w:rsid w:val="008D2C97"/>
    <w:rsid w:val="008D2CF8"/>
    <w:rsid w:val="008D639B"/>
    <w:rsid w:val="008E3E7E"/>
    <w:rsid w:val="008E6D0D"/>
    <w:rsid w:val="008F22E7"/>
    <w:rsid w:val="008F2B4C"/>
    <w:rsid w:val="008F4999"/>
    <w:rsid w:val="008F5D3B"/>
    <w:rsid w:val="0090054A"/>
    <w:rsid w:val="00901F28"/>
    <w:rsid w:val="00906AAA"/>
    <w:rsid w:val="0090731E"/>
    <w:rsid w:val="00907B45"/>
    <w:rsid w:val="00915449"/>
    <w:rsid w:val="00916EE2"/>
    <w:rsid w:val="00920D1C"/>
    <w:rsid w:val="00921161"/>
    <w:rsid w:val="00923625"/>
    <w:rsid w:val="00931A71"/>
    <w:rsid w:val="00944554"/>
    <w:rsid w:val="00946EE9"/>
    <w:rsid w:val="00947467"/>
    <w:rsid w:val="009521E2"/>
    <w:rsid w:val="00952EAF"/>
    <w:rsid w:val="009538C4"/>
    <w:rsid w:val="00954C1F"/>
    <w:rsid w:val="009560C9"/>
    <w:rsid w:val="0096366E"/>
    <w:rsid w:val="0096532F"/>
    <w:rsid w:val="00966A22"/>
    <w:rsid w:val="0096722F"/>
    <w:rsid w:val="009702D7"/>
    <w:rsid w:val="009734D0"/>
    <w:rsid w:val="00974B7A"/>
    <w:rsid w:val="00975C06"/>
    <w:rsid w:val="0097751E"/>
    <w:rsid w:val="00980843"/>
    <w:rsid w:val="00981253"/>
    <w:rsid w:val="009816B8"/>
    <w:rsid w:val="00981BF6"/>
    <w:rsid w:val="00991599"/>
    <w:rsid w:val="00996FA3"/>
    <w:rsid w:val="009970DA"/>
    <w:rsid w:val="009A0630"/>
    <w:rsid w:val="009A2029"/>
    <w:rsid w:val="009A30E5"/>
    <w:rsid w:val="009A6C97"/>
    <w:rsid w:val="009B0926"/>
    <w:rsid w:val="009B694C"/>
    <w:rsid w:val="009C0109"/>
    <w:rsid w:val="009D497A"/>
    <w:rsid w:val="009D6D22"/>
    <w:rsid w:val="009E2791"/>
    <w:rsid w:val="009E2CAB"/>
    <w:rsid w:val="009E2F78"/>
    <w:rsid w:val="009E3F6F"/>
    <w:rsid w:val="009E6F94"/>
    <w:rsid w:val="009F2C39"/>
    <w:rsid w:val="009F499F"/>
    <w:rsid w:val="00A068BD"/>
    <w:rsid w:val="00A0703F"/>
    <w:rsid w:val="00A10AD8"/>
    <w:rsid w:val="00A111E3"/>
    <w:rsid w:val="00A236E4"/>
    <w:rsid w:val="00A3237E"/>
    <w:rsid w:val="00A423C5"/>
    <w:rsid w:val="00A42DAF"/>
    <w:rsid w:val="00A43532"/>
    <w:rsid w:val="00A43606"/>
    <w:rsid w:val="00A43918"/>
    <w:rsid w:val="00A44166"/>
    <w:rsid w:val="00A44FE3"/>
    <w:rsid w:val="00A45BD8"/>
    <w:rsid w:val="00A47660"/>
    <w:rsid w:val="00A51794"/>
    <w:rsid w:val="00A523AA"/>
    <w:rsid w:val="00A52475"/>
    <w:rsid w:val="00A550F5"/>
    <w:rsid w:val="00A60855"/>
    <w:rsid w:val="00A613E5"/>
    <w:rsid w:val="00A77318"/>
    <w:rsid w:val="00A77E93"/>
    <w:rsid w:val="00A81C88"/>
    <w:rsid w:val="00A869B7"/>
    <w:rsid w:val="00A87F86"/>
    <w:rsid w:val="00A901ED"/>
    <w:rsid w:val="00A910DD"/>
    <w:rsid w:val="00A96700"/>
    <w:rsid w:val="00A96762"/>
    <w:rsid w:val="00A96CB0"/>
    <w:rsid w:val="00AA032F"/>
    <w:rsid w:val="00AA15FD"/>
    <w:rsid w:val="00AA3A1B"/>
    <w:rsid w:val="00AA3E91"/>
    <w:rsid w:val="00AB0B96"/>
    <w:rsid w:val="00AB29A4"/>
    <w:rsid w:val="00AB4783"/>
    <w:rsid w:val="00AB5557"/>
    <w:rsid w:val="00AB5D90"/>
    <w:rsid w:val="00AC205C"/>
    <w:rsid w:val="00AD2197"/>
    <w:rsid w:val="00AE030D"/>
    <w:rsid w:val="00AF0A6B"/>
    <w:rsid w:val="00AF45F6"/>
    <w:rsid w:val="00AF5CB6"/>
    <w:rsid w:val="00AF7740"/>
    <w:rsid w:val="00B0091C"/>
    <w:rsid w:val="00B00C2A"/>
    <w:rsid w:val="00B03F9B"/>
    <w:rsid w:val="00B05A69"/>
    <w:rsid w:val="00B06297"/>
    <w:rsid w:val="00B10251"/>
    <w:rsid w:val="00B12F0B"/>
    <w:rsid w:val="00B15589"/>
    <w:rsid w:val="00B15B47"/>
    <w:rsid w:val="00B17554"/>
    <w:rsid w:val="00B2110E"/>
    <w:rsid w:val="00B21A6F"/>
    <w:rsid w:val="00B2300A"/>
    <w:rsid w:val="00B258B4"/>
    <w:rsid w:val="00B34B5B"/>
    <w:rsid w:val="00B40D8B"/>
    <w:rsid w:val="00B43EE6"/>
    <w:rsid w:val="00B46DFD"/>
    <w:rsid w:val="00B47E4C"/>
    <w:rsid w:val="00B55039"/>
    <w:rsid w:val="00B5510B"/>
    <w:rsid w:val="00B57724"/>
    <w:rsid w:val="00B57E1C"/>
    <w:rsid w:val="00B617D9"/>
    <w:rsid w:val="00B7087D"/>
    <w:rsid w:val="00B7181C"/>
    <w:rsid w:val="00B73364"/>
    <w:rsid w:val="00B7390C"/>
    <w:rsid w:val="00B85704"/>
    <w:rsid w:val="00B9019E"/>
    <w:rsid w:val="00B90F44"/>
    <w:rsid w:val="00B912E1"/>
    <w:rsid w:val="00B9465B"/>
    <w:rsid w:val="00B9734B"/>
    <w:rsid w:val="00BA25C0"/>
    <w:rsid w:val="00BA30E2"/>
    <w:rsid w:val="00BA712C"/>
    <w:rsid w:val="00BB4739"/>
    <w:rsid w:val="00BB5AC1"/>
    <w:rsid w:val="00BC0DA9"/>
    <w:rsid w:val="00BC34A9"/>
    <w:rsid w:val="00BC5CB6"/>
    <w:rsid w:val="00BD249E"/>
    <w:rsid w:val="00BD40D5"/>
    <w:rsid w:val="00BD56CD"/>
    <w:rsid w:val="00BE3C65"/>
    <w:rsid w:val="00BE79DF"/>
    <w:rsid w:val="00BF0368"/>
    <w:rsid w:val="00BF0CD1"/>
    <w:rsid w:val="00BF1073"/>
    <w:rsid w:val="00BF2AEE"/>
    <w:rsid w:val="00BF61DF"/>
    <w:rsid w:val="00C052D0"/>
    <w:rsid w:val="00C063C9"/>
    <w:rsid w:val="00C10244"/>
    <w:rsid w:val="00C11060"/>
    <w:rsid w:val="00C11BFE"/>
    <w:rsid w:val="00C23B8D"/>
    <w:rsid w:val="00C2437C"/>
    <w:rsid w:val="00C328D0"/>
    <w:rsid w:val="00C43FBC"/>
    <w:rsid w:val="00C46170"/>
    <w:rsid w:val="00C46977"/>
    <w:rsid w:val="00C47A7A"/>
    <w:rsid w:val="00C5068F"/>
    <w:rsid w:val="00C524D6"/>
    <w:rsid w:val="00C53B73"/>
    <w:rsid w:val="00C5488C"/>
    <w:rsid w:val="00C54E2E"/>
    <w:rsid w:val="00C574ED"/>
    <w:rsid w:val="00C6039B"/>
    <w:rsid w:val="00C71117"/>
    <w:rsid w:val="00C769E4"/>
    <w:rsid w:val="00C8566D"/>
    <w:rsid w:val="00C86D74"/>
    <w:rsid w:val="00C8748A"/>
    <w:rsid w:val="00C929C2"/>
    <w:rsid w:val="00C942EA"/>
    <w:rsid w:val="00C94C7F"/>
    <w:rsid w:val="00CA0A8A"/>
    <w:rsid w:val="00CA3C8F"/>
    <w:rsid w:val="00CA4172"/>
    <w:rsid w:val="00CA4FA1"/>
    <w:rsid w:val="00CA5B43"/>
    <w:rsid w:val="00CA61D3"/>
    <w:rsid w:val="00CA6AEC"/>
    <w:rsid w:val="00CA7A2F"/>
    <w:rsid w:val="00CB0748"/>
    <w:rsid w:val="00CB281E"/>
    <w:rsid w:val="00CB2F1D"/>
    <w:rsid w:val="00CB4B82"/>
    <w:rsid w:val="00CB4C9F"/>
    <w:rsid w:val="00CB4D1E"/>
    <w:rsid w:val="00CB7EBF"/>
    <w:rsid w:val="00CC1953"/>
    <w:rsid w:val="00CC2110"/>
    <w:rsid w:val="00CC29F9"/>
    <w:rsid w:val="00CD04F1"/>
    <w:rsid w:val="00CD0604"/>
    <w:rsid w:val="00CD2120"/>
    <w:rsid w:val="00CD7B72"/>
    <w:rsid w:val="00CD7C7D"/>
    <w:rsid w:val="00CE2E76"/>
    <w:rsid w:val="00CE7B83"/>
    <w:rsid w:val="00D04AF2"/>
    <w:rsid w:val="00D07D1B"/>
    <w:rsid w:val="00D13EE3"/>
    <w:rsid w:val="00D174A8"/>
    <w:rsid w:val="00D236F4"/>
    <w:rsid w:val="00D251DC"/>
    <w:rsid w:val="00D279A8"/>
    <w:rsid w:val="00D27B6B"/>
    <w:rsid w:val="00D3519F"/>
    <w:rsid w:val="00D41E71"/>
    <w:rsid w:val="00D45252"/>
    <w:rsid w:val="00D46441"/>
    <w:rsid w:val="00D52833"/>
    <w:rsid w:val="00D566CF"/>
    <w:rsid w:val="00D71B4D"/>
    <w:rsid w:val="00D766CF"/>
    <w:rsid w:val="00D7775C"/>
    <w:rsid w:val="00D8098F"/>
    <w:rsid w:val="00D8443D"/>
    <w:rsid w:val="00D84FD3"/>
    <w:rsid w:val="00D87624"/>
    <w:rsid w:val="00D915D3"/>
    <w:rsid w:val="00D91D7D"/>
    <w:rsid w:val="00D93D55"/>
    <w:rsid w:val="00D93FF0"/>
    <w:rsid w:val="00D950A5"/>
    <w:rsid w:val="00DA318F"/>
    <w:rsid w:val="00DA3ED9"/>
    <w:rsid w:val="00DA436B"/>
    <w:rsid w:val="00DB4057"/>
    <w:rsid w:val="00DB5C49"/>
    <w:rsid w:val="00DC46B0"/>
    <w:rsid w:val="00DC6618"/>
    <w:rsid w:val="00DD02BE"/>
    <w:rsid w:val="00DD7A4F"/>
    <w:rsid w:val="00DE17C8"/>
    <w:rsid w:val="00DE2DCD"/>
    <w:rsid w:val="00DE50DF"/>
    <w:rsid w:val="00DE71F8"/>
    <w:rsid w:val="00DF2DB0"/>
    <w:rsid w:val="00E044C0"/>
    <w:rsid w:val="00E10C28"/>
    <w:rsid w:val="00E12EF9"/>
    <w:rsid w:val="00E15015"/>
    <w:rsid w:val="00E2189C"/>
    <w:rsid w:val="00E23533"/>
    <w:rsid w:val="00E302AB"/>
    <w:rsid w:val="00E30A82"/>
    <w:rsid w:val="00E335FE"/>
    <w:rsid w:val="00E36C5F"/>
    <w:rsid w:val="00E41111"/>
    <w:rsid w:val="00E448E7"/>
    <w:rsid w:val="00E4495C"/>
    <w:rsid w:val="00E45A66"/>
    <w:rsid w:val="00E5476C"/>
    <w:rsid w:val="00E56A9A"/>
    <w:rsid w:val="00E57300"/>
    <w:rsid w:val="00E62070"/>
    <w:rsid w:val="00E75F6E"/>
    <w:rsid w:val="00E81A2A"/>
    <w:rsid w:val="00E85A12"/>
    <w:rsid w:val="00E937CE"/>
    <w:rsid w:val="00E97A5E"/>
    <w:rsid w:val="00EB00C6"/>
    <w:rsid w:val="00EB332E"/>
    <w:rsid w:val="00EB4AEB"/>
    <w:rsid w:val="00EB68A2"/>
    <w:rsid w:val="00EB7391"/>
    <w:rsid w:val="00EC4035"/>
    <w:rsid w:val="00EC4E49"/>
    <w:rsid w:val="00ED28CD"/>
    <w:rsid w:val="00ED40C2"/>
    <w:rsid w:val="00ED77FB"/>
    <w:rsid w:val="00EE0A39"/>
    <w:rsid w:val="00EE45FA"/>
    <w:rsid w:val="00EE6881"/>
    <w:rsid w:val="00EF0780"/>
    <w:rsid w:val="00EF401C"/>
    <w:rsid w:val="00EF55EA"/>
    <w:rsid w:val="00F0248B"/>
    <w:rsid w:val="00F02F34"/>
    <w:rsid w:val="00F0313F"/>
    <w:rsid w:val="00F16722"/>
    <w:rsid w:val="00F2075D"/>
    <w:rsid w:val="00F21039"/>
    <w:rsid w:val="00F220E5"/>
    <w:rsid w:val="00F25158"/>
    <w:rsid w:val="00F30AF4"/>
    <w:rsid w:val="00F311BC"/>
    <w:rsid w:val="00F31C46"/>
    <w:rsid w:val="00F3307B"/>
    <w:rsid w:val="00F34E11"/>
    <w:rsid w:val="00F40760"/>
    <w:rsid w:val="00F45C71"/>
    <w:rsid w:val="00F5161C"/>
    <w:rsid w:val="00F66152"/>
    <w:rsid w:val="00F679ED"/>
    <w:rsid w:val="00F765C4"/>
    <w:rsid w:val="00F76B6F"/>
    <w:rsid w:val="00F8283B"/>
    <w:rsid w:val="00F833C2"/>
    <w:rsid w:val="00F86F70"/>
    <w:rsid w:val="00F9401B"/>
    <w:rsid w:val="00F976C7"/>
    <w:rsid w:val="00FA0263"/>
    <w:rsid w:val="00FA3414"/>
    <w:rsid w:val="00FA4252"/>
    <w:rsid w:val="00FA6859"/>
    <w:rsid w:val="00FB1C79"/>
    <w:rsid w:val="00FB6BF6"/>
    <w:rsid w:val="00FB771A"/>
    <w:rsid w:val="00FC2592"/>
    <w:rsid w:val="00FC4FE3"/>
    <w:rsid w:val="00FC63BC"/>
    <w:rsid w:val="00FC7373"/>
    <w:rsid w:val="00FD035A"/>
    <w:rsid w:val="00FD3F5F"/>
    <w:rsid w:val="00FD4FD3"/>
    <w:rsid w:val="00FD54C1"/>
    <w:rsid w:val="00FE0061"/>
    <w:rsid w:val="00FE1594"/>
    <w:rsid w:val="00FE396A"/>
    <w:rsid w:val="00FE43C3"/>
    <w:rsid w:val="00FF36A7"/>
    <w:rsid w:val="00FF3C6E"/>
    <w:rsid w:val="00FF5917"/>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07276D"/>
  <w15:docId w15:val="{3AF974E8-7BD0-4511-BB4E-F007CBDCB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7B26"/>
    <w:rPr>
      <w:rFonts w:ascii="Arial"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AA3E91"/>
    <w:pPr>
      <w:keepNext/>
      <w:keepLines/>
      <w:tabs>
        <w:tab w:val="num" w:pos="2665"/>
      </w:tabs>
      <w:spacing w:before="40"/>
      <w:ind w:left="2665" w:hanging="397"/>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AA3E91"/>
    <w:pPr>
      <w:keepNext/>
      <w:keepLines/>
      <w:tabs>
        <w:tab w:val="num" w:pos="3231"/>
      </w:tabs>
      <w:spacing w:before="40"/>
      <w:ind w:left="3231" w:hanging="396"/>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AA3E91"/>
    <w:pPr>
      <w:keepNext/>
      <w:keepLines/>
      <w:tabs>
        <w:tab w:val="num" w:pos="3798"/>
      </w:tabs>
      <w:spacing w:before="40"/>
      <w:ind w:left="3798" w:hanging="396"/>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AA3E91"/>
    <w:pPr>
      <w:keepNext/>
      <w:keepLines/>
      <w:tabs>
        <w:tab w:val="num" w:pos="4365"/>
      </w:tabs>
      <w:spacing w:before="40"/>
      <w:ind w:left="4365" w:hanging="396"/>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AA3E91"/>
    <w:pPr>
      <w:keepNext/>
      <w:keepLines/>
      <w:tabs>
        <w:tab w:val="num" w:pos="4932"/>
      </w:tabs>
      <w:spacing w:before="40"/>
      <w:ind w:left="4932" w:hanging="397"/>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7F4B60"/>
    <w:rPr>
      <w:rFonts w:ascii="Tahoma" w:hAnsi="Tahoma" w:cs="Tahoma"/>
      <w:sz w:val="16"/>
      <w:szCs w:val="16"/>
    </w:rPr>
  </w:style>
  <w:style w:type="character" w:customStyle="1" w:styleId="BalloonTextChar">
    <w:name w:val="Balloon Text Char"/>
    <w:basedOn w:val="DefaultParagraphFont"/>
    <w:link w:val="BalloonText"/>
    <w:rsid w:val="007F4B60"/>
    <w:rPr>
      <w:rFonts w:ascii="Tahoma" w:eastAsia="SimSun" w:hAnsi="Tahoma" w:cs="Tahoma"/>
      <w:sz w:val="16"/>
      <w:szCs w:val="16"/>
      <w:lang w:eastAsia="zh-CN"/>
    </w:rPr>
  </w:style>
  <w:style w:type="character" w:customStyle="1" w:styleId="ONUMEChar">
    <w:name w:val="ONUM E Char"/>
    <w:link w:val="ONUME"/>
    <w:rsid w:val="007F4B60"/>
    <w:rPr>
      <w:rFonts w:ascii="Arial" w:eastAsia="SimSun" w:hAnsi="Arial" w:cs="Arial"/>
      <w:sz w:val="22"/>
      <w:lang w:eastAsia="zh-CN"/>
    </w:rPr>
  </w:style>
  <w:style w:type="paragraph" w:styleId="ListParagraph">
    <w:name w:val="List Paragraph"/>
    <w:basedOn w:val="Normal"/>
    <w:uiPriority w:val="34"/>
    <w:qFormat/>
    <w:rsid w:val="00807B26"/>
    <w:pPr>
      <w:ind w:left="720"/>
      <w:contextualSpacing/>
    </w:pPr>
  </w:style>
  <w:style w:type="table" w:styleId="TableGrid">
    <w:name w:val="Table Grid"/>
    <w:basedOn w:val="TableNormal"/>
    <w:uiPriority w:val="59"/>
    <w:rsid w:val="00807B26"/>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807B2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931A71"/>
    <w:rPr>
      <w:color w:val="467886"/>
      <w:u w:val="single"/>
    </w:rPr>
  </w:style>
  <w:style w:type="character" w:customStyle="1" w:styleId="TitleCAPSChar">
    <w:name w:val="Title CAPS Char"/>
    <w:basedOn w:val="DefaultParagraphFont"/>
    <w:link w:val="TitleCAPS"/>
    <w:locked/>
    <w:rsid w:val="00802E99"/>
    <w:rPr>
      <w:rFonts w:ascii="Arial" w:hAnsi="Arial" w:cs="Arial"/>
      <w:caps/>
      <w:sz w:val="17"/>
    </w:rPr>
  </w:style>
  <w:style w:type="paragraph" w:customStyle="1" w:styleId="TitleCAPS">
    <w:name w:val="Title CAPS"/>
    <w:basedOn w:val="Normal"/>
    <w:next w:val="Normal"/>
    <w:link w:val="TitleCAPSChar"/>
    <w:rsid w:val="00802E99"/>
    <w:pPr>
      <w:spacing w:after="340"/>
      <w:jc w:val="center"/>
    </w:pPr>
    <w:rPr>
      <w:caps/>
      <w:sz w:val="17"/>
    </w:rPr>
  </w:style>
  <w:style w:type="character" w:styleId="CommentReference">
    <w:name w:val="annotation reference"/>
    <w:basedOn w:val="DefaultParagraphFont"/>
    <w:rsid w:val="00746828"/>
    <w:rPr>
      <w:sz w:val="16"/>
      <w:szCs w:val="16"/>
    </w:rPr>
  </w:style>
  <w:style w:type="paragraph" w:styleId="CommentSubject">
    <w:name w:val="annotation subject"/>
    <w:basedOn w:val="CommentText"/>
    <w:next w:val="CommentText"/>
    <w:link w:val="CommentSubjectChar"/>
    <w:rsid w:val="00746828"/>
    <w:rPr>
      <w:b/>
      <w:bCs/>
      <w:sz w:val="20"/>
    </w:rPr>
  </w:style>
  <w:style w:type="character" w:customStyle="1" w:styleId="CommentTextChar">
    <w:name w:val="Comment Text Char"/>
    <w:basedOn w:val="DefaultParagraphFont"/>
    <w:link w:val="CommentText"/>
    <w:semiHidden/>
    <w:rsid w:val="00746828"/>
    <w:rPr>
      <w:rFonts w:ascii="Arial" w:hAnsi="Arial" w:cs="Arial"/>
      <w:sz w:val="18"/>
    </w:rPr>
  </w:style>
  <w:style w:type="character" w:customStyle="1" w:styleId="CommentSubjectChar">
    <w:name w:val="Comment Subject Char"/>
    <w:basedOn w:val="CommentTextChar"/>
    <w:link w:val="CommentSubject"/>
    <w:rsid w:val="00746828"/>
    <w:rPr>
      <w:rFonts w:ascii="Arial" w:hAnsi="Arial" w:cs="Arial"/>
      <w:sz w:val="18"/>
    </w:rPr>
  </w:style>
  <w:style w:type="paragraph" w:styleId="Revision">
    <w:name w:val="Revision"/>
    <w:hidden/>
    <w:uiPriority w:val="99"/>
    <w:semiHidden/>
    <w:rsid w:val="006C14D8"/>
    <w:rPr>
      <w:rFonts w:ascii="Arial" w:hAnsi="Arial" w:cs="Arial"/>
      <w:sz w:val="22"/>
    </w:rPr>
  </w:style>
  <w:style w:type="character" w:customStyle="1" w:styleId="HeaderChar">
    <w:name w:val="Header Char"/>
    <w:basedOn w:val="DefaultParagraphFont"/>
    <w:link w:val="Header"/>
    <w:uiPriority w:val="99"/>
    <w:rsid w:val="008340CE"/>
    <w:rPr>
      <w:rFonts w:ascii="Arial" w:hAnsi="Arial" w:cs="Arial"/>
      <w:sz w:val="22"/>
    </w:rPr>
  </w:style>
  <w:style w:type="character" w:customStyle="1" w:styleId="Heading1Char">
    <w:name w:val="Heading 1 Char"/>
    <w:link w:val="Heading1"/>
    <w:rsid w:val="007F53A1"/>
    <w:rPr>
      <w:rFonts w:ascii="Arial" w:hAnsi="Arial" w:cs="Arial"/>
      <w:b/>
      <w:bCs/>
      <w:caps/>
      <w:kern w:val="32"/>
      <w:sz w:val="22"/>
      <w:szCs w:val="32"/>
    </w:rPr>
  </w:style>
  <w:style w:type="character" w:customStyle="1" w:styleId="Heading2Char">
    <w:name w:val="Heading 2 Char"/>
    <w:basedOn w:val="DefaultParagraphFont"/>
    <w:link w:val="Heading2"/>
    <w:rsid w:val="00420205"/>
    <w:rPr>
      <w:rFonts w:ascii="Arial" w:hAnsi="Arial" w:cs="Arial"/>
      <w:bCs/>
      <w:iCs/>
      <w:caps/>
      <w:sz w:val="22"/>
      <w:szCs w:val="28"/>
    </w:rPr>
  </w:style>
  <w:style w:type="paragraph" w:customStyle="1" w:styleId="Default">
    <w:name w:val="Default"/>
    <w:rsid w:val="00FE43C3"/>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semiHidden/>
    <w:unhideWhenUsed/>
    <w:rsid w:val="00D915D3"/>
    <w:rPr>
      <w:color w:val="800080" w:themeColor="followedHyperlink"/>
      <w:u w:val="single"/>
    </w:rPr>
  </w:style>
  <w:style w:type="character" w:styleId="FootnoteReference">
    <w:name w:val="footnote reference"/>
    <w:basedOn w:val="DefaultParagraphFont"/>
    <w:semiHidden/>
    <w:unhideWhenUsed/>
    <w:rsid w:val="00D174A8"/>
    <w:rPr>
      <w:vertAlign w:val="superscript"/>
    </w:rPr>
  </w:style>
  <w:style w:type="character" w:customStyle="1" w:styleId="Heading5Char">
    <w:name w:val="Heading 5 Char"/>
    <w:basedOn w:val="DefaultParagraphFont"/>
    <w:link w:val="Heading5"/>
    <w:semiHidden/>
    <w:rsid w:val="00AA3E91"/>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semiHidden/>
    <w:rsid w:val="00AA3E91"/>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semiHidden/>
    <w:rsid w:val="00AA3E91"/>
    <w:rPr>
      <w:rFonts w:asciiTheme="majorHAnsi" w:eastAsiaTheme="majorEastAsia" w:hAnsiTheme="majorHAnsi" w:cstheme="majorBidi"/>
      <w:i/>
      <w:iCs/>
      <w:color w:val="243F60" w:themeColor="accent1" w:themeShade="7F"/>
      <w:sz w:val="22"/>
    </w:rPr>
  </w:style>
  <w:style w:type="character" w:customStyle="1" w:styleId="Heading8Char">
    <w:name w:val="Heading 8 Char"/>
    <w:basedOn w:val="DefaultParagraphFont"/>
    <w:link w:val="Heading8"/>
    <w:semiHidden/>
    <w:rsid w:val="00AA3E9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AA3E91"/>
    <w:rPr>
      <w:rFonts w:asciiTheme="majorHAnsi" w:eastAsiaTheme="majorEastAsia" w:hAnsiTheme="majorHAnsi" w:cstheme="majorBidi"/>
      <w:i/>
      <w:iCs/>
      <w:color w:val="272727" w:themeColor="text1" w:themeTint="D8"/>
      <w:sz w:val="21"/>
      <w:szCs w:val="21"/>
    </w:rPr>
  </w:style>
  <w:style w:type="paragraph" w:customStyle="1" w:styleId="EPONormal">
    <w:name w:val="EPO Normal"/>
    <w:basedOn w:val="Heading1"/>
    <w:qFormat/>
    <w:rsid w:val="00AA3E91"/>
    <w:pPr>
      <w:keepNext w:val="0"/>
      <w:spacing w:before="0" w:after="0" w:line="287" w:lineRule="auto"/>
      <w:jc w:val="both"/>
      <w:outlineLvl w:val="9"/>
    </w:pPr>
    <w:rPr>
      <w:b w:val="0"/>
      <w:bCs w:val="0"/>
      <w:caps w:val="0"/>
      <w:kern w:val="0"/>
      <w:szCs w:val="20"/>
    </w:rPr>
  </w:style>
  <w:style w:type="paragraph" w:customStyle="1" w:styleId="EPOSubheading11pt">
    <w:name w:val="EPO Subheading 11pt"/>
    <w:basedOn w:val="Heading1"/>
    <w:qFormat/>
    <w:rsid w:val="00AA3E91"/>
    <w:pPr>
      <w:spacing w:before="220" w:after="220" w:line="287" w:lineRule="auto"/>
      <w:outlineLvl w:val="9"/>
    </w:pPr>
    <w:rPr>
      <w:bCs w:val="0"/>
      <w:caps w:val="0"/>
      <w:kern w:val="0"/>
      <w:szCs w:val="20"/>
    </w:rPr>
  </w:style>
  <w:style w:type="paragraph" w:customStyle="1" w:styleId="EPOFootnote">
    <w:name w:val="EPO Footnote"/>
    <w:basedOn w:val="Heading1"/>
    <w:qFormat/>
    <w:rsid w:val="00AA3E91"/>
    <w:pPr>
      <w:keepNext w:val="0"/>
      <w:spacing w:before="0" w:after="0" w:line="287" w:lineRule="auto"/>
      <w:jc w:val="both"/>
      <w:outlineLvl w:val="9"/>
    </w:pPr>
    <w:rPr>
      <w:b w:val="0"/>
      <w:bCs w:val="0"/>
      <w:caps w:val="0"/>
      <w:kern w:val="0"/>
      <w:sz w:val="16"/>
      <w:szCs w:val="20"/>
    </w:rPr>
  </w:style>
  <w:style w:type="paragraph" w:customStyle="1" w:styleId="EPOFooter">
    <w:name w:val="EPO Footer"/>
    <w:basedOn w:val="Heading1"/>
    <w:qFormat/>
    <w:rsid w:val="00AA3E91"/>
    <w:pPr>
      <w:keepNext w:val="0"/>
      <w:spacing w:before="0" w:after="0" w:line="287" w:lineRule="auto"/>
      <w:outlineLvl w:val="9"/>
    </w:pPr>
    <w:rPr>
      <w:b w:val="0"/>
      <w:bCs w:val="0"/>
      <w:caps w:val="0"/>
      <w:kern w:val="0"/>
      <w:sz w:val="16"/>
      <w:szCs w:val="20"/>
    </w:rPr>
  </w:style>
  <w:style w:type="paragraph" w:customStyle="1" w:styleId="EPOHeader">
    <w:name w:val="EPO Header"/>
    <w:basedOn w:val="Heading1"/>
    <w:qFormat/>
    <w:rsid w:val="00AA3E91"/>
    <w:pPr>
      <w:keepNext w:val="0"/>
      <w:spacing w:before="0" w:after="0" w:line="287" w:lineRule="auto"/>
      <w:outlineLvl w:val="9"/>
    </w:pPr>
    <w:rPr>
      <w:b w:val="0"/>
      <w:bCs w:val="0"/>
      <w:caps w:val="0"/>
      <w:kern w:val="0"/>
      <w:sz w:val="16"/>
      <w:szCs w:val="20"/>
    </w:rPr>
  </w:style>
  <w:style w:type="paragraph" w:customStyle="1" w:styleId="EPOSubheading14pt">
    <w:name w:val="EPO Subheading 14pt"/>
    <w:basedOn w:val="Heading1"/>
    <w:qFormat/>
    <w:rsid w:val="00AA3E91"/>
    <w:pPr>
      <w:spacing w:before="220" w:after="220" w:line="287" w:lineRule="auto"/>
      <w:outlineLvl w:val="9"/>
    </w:pPr>
    <w:rPr>
      <w:bCs w:val="0"/>
      <w:caps w:val="0"/>
      <w:kern w:val="0"/>
      <w:sz w:val="28"/>
      <w:szCs w:val="20"/>
    </w:rPr>
  </w:style>
  <w:style w:type="paragraph" w:customStyle="1" w:styleId="EPOAnnex">
    <w:name w:val="EPO Annex"/>
    <w:basedOn w:val="Heading1"/>
    <w:qFormat/>
    <w:rsid w:val="00AA3E91"/>
    <w:pPr>
      <w:keepNext w:val="0"/>
      <w:pageBreakBefore/>
      <w:numPr>
        <w:numId w:val="24"/>
      </w:numPr>
      <w:tabs>
        <w:tab w:val="clear" w:pos="567"/>
        <w:tab w:val="left" w:pos="1417"/>
      </w:tabs>
      <w:spacing w:before="0" w:after="220" w:line="287" w:lineRule="auto"/>
      <w:ind w:left="1417" w:hanging="1417"/>
      <w:outlineLvl w:val="9"/>
    </w:pPr>
    <w:rPr>
      <w:bCs w:val="0"/>
      <w:caps w:val="0"/>
      <w:kern w:val="0"/>
      <w:sz w:val="28"/>
      <w:szCs w:val="20"/>
    </w:rPr>
  </w:style>
  <w:style w:type="paragraph" w:customStyle="1" w:styleId="EPOTitle1-25pt">
    <w:name w:val="EPO Title 1 - 25pt"/>
    <w:basedOn w:val="Normal"/>
    <w:qFormat/>
    <w:rsid w:val="00AA3E91"/>
    <w:pPr>
      <w:spacing w:after="220" w:line="287" w:lineRule="auto"/>
    </w:pPr>
    <w:rPr>
      <w:b/>
      <w:sz w:val="50"/>
    </w:rPr>
  </w:style>
  <w:style w:type="paragraph" w:customStyle="1" w:styleId="EPOTitle2-18pt">
    <w:name w:val="EPO Title 2 - 18pt"/>
    <w:basedOn w:val="Normal"/>
    <w:qFormat/>
    <w:rsid w:val="00AA3E91"/>
    <w:pPr>
      <w:spacing w:after="220" w:line="287" w:lineRule="auto"/>
    </w:pPr>
    <w:rPr>
      <w:b/>
      <w:sz w:val="36"/>
    </w:rPr>
  </w:style>
  <w:style w:type="paragraph" w:customStyle="1" w:styleId="EPOHeading1">
    <w:name w:val="EPO Heading 1"/>
    <w:basedOn w:val="Normal"/>
    <w:qFormat/>
    <w:rsid w:val="00AA3E91"/>
    <w:pPr>
      <w:keepNext/>
      <w:numPr>
        <w:numId w:val="28"/>
      </w:numPr>
      <w:spacing w:before="220" w:after="220" w:line="287" w:lineRule="auto"/>
      <w:outlineLvl w:val="0"/>
    </w:pPr>
    <w:rPr>
      <w:b/>
      <w:sz w:val="28"/>
    </w:rPr>
  </w:style>
  <w:style w:type="paragraph" w:customStyle="1" w:styleId="EPOHeading2">
    <w:name w:val="EPO Heading 2"/>
    <w:basedOn w:val="Normal"/>
    <w:qFormat/>
    <w:rsid w:val="00AA3E91"/>
    <w:pPr>
      <w:keepNext/>
      <w:numPr>
        <w:ilvl w:val="1"/>
        <w:numId w:val="28"/>
      </w:numPr>
      <w:spacing w:before="220" w:after="220" w:line="287" w:lineRule="auto"/>
      <w:outlineLvl w:val="1"/>
    </w:pPr>
    <w:rPr>
      <w:b/>
      <w:sz w:val="24"/>
    </w:rPr>
  </w:style>
  <w:style w:type="paragraph" w:customStyle="1" w:styleId="EPOHeading3">
    <w:name w:val="EPO Heading 3"/>
    <w:basedOn w:val="Normal"/>
    <w:qFormat/>
    <w:rsid w:val="00AA3E91"/>
    <w:pPr>
      <w:keepNext/>
      <w:numPr>
        <w:ilvl w:val="2"/>
        <w:numId w:val="28"/>
      </w:numPr>
      <w:spacing w:before="220" w:after="220" w:line="287" w:lineRule="auto"/>
      <w:outlineLvl w:val="2"/>
    </w:pPr>
    <w:rPr>
      <w:b/>
    </w:rPr>
  </w:style>
  <w:style w:type="paragraph" w:customStyle="1" w:styleId="EPOHeading4">
    <w:name w:val="EPO Heading 4"/>
    <w:basedOn w:val="Normal"/>
    <w:qFormat/>
    <w:rsid w:val="00AA3E91"/>
    <w:pPr>
      <w:keepNext/>
      <w:numPr>
        <w:ilvl w:val="3"/>
        <w:numId w:val="28"/>
      </w:numPr>
      <w:spacing w:before="220" w:after="220" w:line="287" w:lineRule="auto"/>
      <w:outlineLvl w:val="3"/>
    </w:pPr>
    <w:rPr>
      <w:b/>
    </w:rPr>
  </w:style>
  <w:style w:type="paragraph" w:customStyle="1" w:styleId="EPOBullet1stlevel">
    <w:name w:val="EPO Bullet 1st level"/>
    <w:basedOn w:val="Normal"/>
    <w:qFormat/>
    <w:rsid w:val="00AA3E91"/>
    <w:pPr>
      <w:numPr>
        <w:numId w:val="29"/>
      </w:numPr>
      <w:tabs>
        <w:tab w:val="clear" w:pos="1134"/>
      </w:tabs>
      <w:spacing w:line="287" w:lineRule="auto"/>
      <w:ind w:left="397" w:hanging="397"/>
      <w:jc w:val="both"/>
    </w:pPr>
  </w:style>
  <w:style w:type="paragraph" w:customStyle="1" w:styleId="EPOBullet2ndlevel">
    <w:name w:val="EPO Bullet 2nd level"/>
    <w:basedOn w:val="Normal"/>
    <w:qFormat/>
    <w:rsid w:val="00AA3E91"/>
    <w:pPr>
      <w:numPr>
        <w:numId w:val="30"/>
      </w:numPr>
      <w:tabs>
        <w:tab w:val="clear" w:pos="1701"/>
      </w:tabs>
      <w:spacing w:line="287" w:lineRule="auto"/>
      <w:ind w:left="794" w:hanging="397"/>
      <w:jc w:val="both"/>
    </w:pPr>
  </w:style>
  <w:style w:type="paragraph" w:customStyle="1" w:styleId="EPOList-numbers">
    <w:name w:val="EPO List - numbers"/>
    <w:basedOn w:val="Normal"/>
    <w:qFormat/>
    <w:rsid w:val="00AA3E91"/>
    <w:pPr>
      <w:numPr>
        <w:numId w:val="31"/>
      </w:numPr>
      <w:tabs>
        <w:tab w:val="left" w:pos="397"/>
      </w:tabs>
      <w:spacing w:line="287" w:lineRule="auto"/>
      <w:jc w:val="both"/>
    </w:pPr>
  </w:style>
  <w:style w:type="paragraph" w:customStyle="1" w:styleId="EPOList-letters">
    <w:name w:val="EPO List - letters"/>
    <w:basedOn w:val="Normal"/>
    <w:qFormat/>
    <w:rsid w:val="00AA3E91"/>
    <w:pPr>
      <w:tabs>
        <w:tab w:val="left" w:pos="397"/>
      </w:tabs>
      <w:spacing w:line="287" w:lineRule="auto"/>
      <w:ind w:left="397" w:hanging="397"/>
      <w:jc w:val="both"/>
    </w:pPr>
  </w:style>
  <w:style w:type="paragraph" w:styleId="NormalWeb">
    <w:name w:val="Normal (Web)"/>
    <w:basedOn w:val="Normal"/>
    <w:semiHidden/>
    <w:unhideWhenUsed/>
    <w:rsid w:val="00470356"/>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603E79"/>
    <w:rPr>
      <w:color w:val="605E5C"/>
      <w:shd w:val="clear" w:color="auto" w:fill="E1DFDD"/>
    </w:rPr>
  </w:style>
  <w:style w:type="paragraph" w:styleId="TOC1">
    <w:name w:val="toc 1"/>
    <w:basedOn w:val="Normal"/>
    <w:next w:val="Normal"/>
    <w:autoRedefine/>
    <w:uiPriority w:val="39"/>
    <w:unhideWhenUsed/>
    <w:rsid w:val="00E97A5E"/>
    <w:pPr>
      <w:spacing w:after="100"/>
    </w:pPr>
    <w:rPr>
      <w:sz w:val="17"/>
    </w:rPr>
  </w:style>
  <w:style w:type="paragraph" w:styleId="TOC2">
    <w:name w:val="toc 2"/>
    <w:basedOn w:val="Normal"/>
    <w:next w:val="Normal"/>
    <w:autoRedefine/>
    <w:uiPriority w:val="39"/>
    <w:unhideWhenUsed/>
    <w:rsid w:val="00E97A5E"/>
    <w:pPr>
      <w:spacing w:after="100"/>
      <w:ind w:left="220"/>
    </w:pPr>
    <w:rPr>
      <w:sz w:val="17"/>
    </w:rPr>
  </w:style>
  <w:style w:type="paragraph" w:styleId="TOC3">
    <w:name w:val="toc 3"/>
    <w:basedOn w:val="Normal"/>
    <w:next w:val="Normal"/>
    <w:autoRedefine/>
    <w:uiPriority w:val="39"/>
    <w:unhideWhenUsed/>
    <w:rsid w:val="00E97A5E"/>
    <w:pPr>
      <w:spacing w:after="100"/>
      <w:ind w:left="440"/>
    </w:pPr>
    <w:rPr>
      <w:sz w:val="17"/>
    </w:rPr>
  </w:style>
  <w:style w:type="character" w:customStyle="1" w:styleId="FootnoteTextChar">
    <w:name w:val="Footnote Text Char"/>
    <w:basedOn w:val="DefaultParagraphFont"/>
    <w:link w:val="FootnoteText"/>
    <w:semiHidden/>
    <w:rsid w:val="00E12EF9"/>
    <w:rPr>
      <w:rFonts w:ascii="Arial" w:hAnsi="Arial" w:cs="Arial"/>
      <w:sz w:val="18"/>
    </w:rPr>
  </w:style>
  <w:style w:type="character" w:customStyle="1" w:styleId="Heading3Char">
    <w:name w:val="Heading 3 Char"/>
    <w:basedOn w:val="DefaultParagraphFont"/>
    <w:link w:val="Heading3"/>
    <w:rsid w:val="00F3307B"/>
    <w:rPr>
      <w:rFonts w:ascii="Arial" w:hAnsi="Arial" w:cs="Arial"/>
      <w:bCs/>
      <w:sz w:val="22"/>
      <w:szCs w:val="26"/>
      <w:u w:val="single"/>
    </w:rPr>
  </w:style>
  <w:style w:type="character" w:customStyle="1" w:styleId="Heading4Char">
    <w:name w:val="Heading 4 Char"/>
    <w:basedOn w:val="DefaultParagraphFont"/>
    <w:link w:val="Heading4"/>
    <w:rsid w:val="00F3307B"/>
    <w:rPr>
      <w:rFonts w:ascii="Arial" w:hAnsi="Arial" w:cs="Arial"/>
      <w:bCs/>
      <w:i/>
      <w:sz w:val="22"/>
      <w:szCs w:val="28"/>
    </w:rPr>
  </w:style>
  <w:style w:type="paragraph" w:styleId="Title">
    <w:name w:val="Title"/>
    <w:basedOn w:val="Normal"/>
    <w:next w:val="Normal"/>
    <w:link w:val="TitleChar"/>
    <w:uiPriority w:val="10"/>
    <w:qFormat/>
    <w:rsid w:val="00F3307B"/>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F3307B"/>
    <w:rPr>
      <w:rFonts w:asciiTheme="majorHAnsi" w:eastAsiaTheme="majorEastAsia" w:hAnsiTheme="majorHAnsi" w:cstheme="majorBidi"/>
      <w:spacing w:val="-10"/>
      <w:kern w:val="28"/>
      <w:sz w:val="56"/>
      <w:szCs w:val="56"/>
      <w14:ligatures w14:val="standardContextual"/>
    </w:rPr>
  </w:style>
  <w:style w:type="paragraph" w:styleId="Subtitle">
    <w:name w:val="Subtitle"/>
    <w:basedOn w:val="Normal"/>
    <w:next w:val="Normal"/>
    <w:link w:val="SubtitleChar"/>
    <w:uiPriority w:val="11"/>
    <w:qFormat/>
    <w:rsid w:val="00F3307B"/>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F3307B"/>
    <w:rPr>
      <w:rFonts w:ascii="Arial" w:eastAsiaTheme="majorEastAsia" w:hAnsi="Arial" w:cstheme="majorBidi"/>
      <w:color w:val="595959" w:themeColor="text1" w:themeTint="A6"/>
      <w:spacing w:val="15"/>
      <w:kern w:val="2"/>
      <w:sz w:val="28"/>
      <w:szCs w:val="28"/>
      <w14:ligatures w14:val="standardContextual"/>
    </w:rPr>
  </w:style>
  <w:style w:type="paragraph" w:styleId="Quote">
    <w:name w:val="Quote"/>
    <w:basedOn w:val="Normal"/>
    <w:next w:val="Normal"/>
    <w:link w:val="QuoteChar"/>
    <w:uiPriority w:val="29"/>
    <w:qFormat/>
    <w:rsid w:val="00F3307B"/>
    <w:pPr>
      <w:spacing w:before="160" w:after="160" w:line="259" w:lineRule="auto"/>
      <w:jc w:val="center"/>
    </w:pPr>
    <w:rPr>
      <w:rFonts w:eastAsiaTheme="minorHAnsi"/>
      <w:i/>
      <w:iCs/>
      <w:color w:val="404040" w:themeColor="text1" w:themeTint="BF"/>
      <w:kern w:val="2"/>
      <w:sz w:val="17"/>
      <w:szCs w:val="22"/>
      <w14:ligatures w14:val="standardContextual"/>
    </w:rPr>
  </w:style>
  <w:style w:type="character" w:customStyle="1" w:styleId="QuoteChar">
    <w:name w:val="Quote Char"/>
    <w:basedOn w:val="DefaultParagraphFont"/>
    <w:link w:val="Quote"/>
    <w:uiPriority w:val="29"/>
    <w:rsid w:val="00F3307B"/>
    <w:rPr>
      <w:rFonts w:ascii="Arial" w:eastAsiaTheme="minorHAnsi" w:hAnsi="Arial" w:cs="Arial"/>
      <w:i/>
      <w:iCs/>
      <w:color w:val="404040" w:themeColor="text1" w:themeTint="BF"/>
      <w:kern w:val="2"/>
      <w:sz w:val="17"/>
      <w:szCs w:val="22"/>
      <w14:ligatures w14:val="standardContextual"/>
    </w:rPr>
  </w:style>
  <w:style w:type="character" w:styleId="IntenseEmphasis">
    <w:name w:val="Intense Emphasis"/>
    <w:basedOn w:val="DefaultParagraphFont"/>
    <w:uiPriority w:val="21"/>
    <w:qFormat/>
    <w:rsid w:val="00F3307B"/>
    <w:rPr>
      <w:i/>
      <w:iCs/>
      <w:color w:val="365F91" w:themeColor="accent1" w:themeShade="BF"/>
    </w:rPr>
  </w:style>
  <w:style w:type="paragraph" w:styleId="IntenseQuote">
    <w:name w:val="Intense Quote"/>
    <w:basedOn w:val="Normal"/>
    <w:next w:val="Normal"/>
    <w:link w:val="IntenseQuoteChar"/>
    <w:uiPriority w:val="30"/>
    <w:qFormat/>
    <w:rsid w:val="00F3307B"/>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eastAsiaTheme="minorHAnsi"/>
      <w:i/>
      <w:iCs/>
      <w:color w:val="365F91" w:themeColor="accent1" w:themeShade="BF"/>
      <w:kern w:val="2"/>
      <w:sz w:val="17"/>
      <w:szCs w:val="22"/>
      <w14:ligatures w14:val="standardContextual"/>
    </w:rPr>
  </w:style>
  <w:style w:type="character" w:customStyle="1" w:styleId="IntenseQuoteChar">
    <w:name w:val="Intense Quote Char"/>
    <w:basedOn w:val="DefaultParagraphFont"/>
    <w:link w:val="IntenseQuote"/>
    <w:uiPriority w:val="30"/>
    <w:rsid w:val="00F3307B"/>
    <w:rPr>
      <w:rFonts w:ascii="Arial" w:eastAsiaTheme="minorHAnsi" w:hAnsi="Arial" w:cs="Arial"/>
      <w:i/>
      <w:iCs/>
      <w:color w:val="365F91" w:themeColor="accent1" w:themeShade="BF"/>
      <w:kern w:val="2"/>
      <w:sz w:val="17"/>
      <w:szCs w:val="22"/>
      <w14:ligatures w14:val="standardContextual"/>
    </w:rPr>
  </w:style>
  <w:style w:type="character" w:styleId="IntenseReference">
    <w:name w:val="Intense Reference"/>
    <w:basedOn w:val="DefaultParagraphFont"/>
    <w:uiPriority w:val="32"/>
    <w:qFormat/>
    <w:rsid w:val="00F3307B"/>
    <w:rPr>
      <w:b/>
      <w:bCs/>
      <w:smallCaps/>
      <w:color w:val="365F91" w:themeColor="accent1" w:themeShade="BF"/>
      <w:spacing w:val="5"/>
    </w:rPr>
  </w:style>
  <w:style w:type="paragraph" w:styleId="TOCHeading">
    <w:name w:val="TOC Heading"/>
    <w:basedOn w:val="Heading1"/>
    <w:next w:val="Normal"/>
    <w:uiPriority w:val="39"/>
    <w:unhideWhenUsed/>
    <w:qFormat/>
    <w:rsid w:val="00F3307B"/>
    <w:pPr>
      <w:keepNext w:val="0"/>
      <w:keepLines/>
      <w:widowControl w:val="0"/>
      <w:kinsoku w:val="0"/>
      <w:spacing w:after="0" w:line="259" w:lineRule="auto"/>
      <w:jc w:val="center"/>
      <w:outlineLvl w:val="9"/>
    </w:pPr>
    <w:rPr>
      <w:rFonts w:eastAsia="SimSun"/>
      <w:b w:val="0"/>
      <w:bCs w:val="0"/>
      <w:caps w:val="0"/>
      <w:color w:val="000000" w:themeColor="text1"/>
      <w:kern w:val="0"/>
      <w:sz w:val="32"/>
      <w:lang w:eastAsia="zh-CN"/>
    </w:rPr>
  </w:style>
  <w:style w:type="character" w:customStyle="1" w:styleId="FooterChar">
    <w:name w:val="Footer Char"/>
    <w:basedOn w:val="DefaultParagraphFont"/>
    <w:link w:val="Footer"/>
    <w:rsid w:val="00F3307B"/>
    <w:rPr>
      <w:rFonts w:ascii="Arial" w:hAnsi="Arial" w:cs="Arial"/>
      <w:sz w:val="22"/>
    </w:rPr>
  </w:style>
  <w:style w:type="character" w:customStyle="1" w:styleId="BodyTextChar">
    <w:name w:val="Body Text Char"/>
    <w:basedOn w:val="DefaultParagraphFont"/>
    <w:link w:val="BodyText"/>
    <w:rsid w:val="00F3307B"/>
    <w:rPr>
      <w:rFonts w:ascii="Arial" w:hAnsi="Arial" w:cs="Arial"/>
      <w:sz w:val="22"/>
    </w:rPr>
  </w:style>
  <w:style w:type="character" w:customStyle="1" w:styleId="EndnoteTextChar">
    <w:name w:val="Endnote Text Char"/>
    <w:basedOn w:val="DefaultParagraphFont"/>
    <w:link w:val="EndnoteText"/>
    <w:semiHidden/>
    <w:rsid w:val="00F3307B"/>
    <w:rPr>
      <w:rFonts w:ascii="Arial" w:hAnsi="Arial" w:cs="Arial"/>
      <w:sz w:val="18"/>
    </w:rPr>
  </w:style>
  <w:style w:type="character" w:customStyle="1" w:styleId="SalutationChar">
    <w:name w:val="Salutation Char"/>
    <w:basedOn w:val="DefaultParagraphFont"/>
    <w:link w:val="Salutation"/>
    <w:semiHidden/>
    <w:rsid w:val="00F3307B"/>
    <w:rPr>
      <w:rFonts w:ascii="Arial" w:hAnsi="Arial" w:cs="Arial"/>
      <w:sz w:val="22"/>
    </w:rPr>
  </w:style>
  <w:style w:type="character" w:customStyle="1" w:styleId="SignatureChar">
    <w:name w:val="Signature Char"/>
    <w:basedOn w:val="DefaultParagraphFont"/>
    <w:link w:val="Signature"/>
    <w:semiHidden/>
    <w:rsid w:val="00F3307B"/>
    <w:rPr>
      <w:rFonts w:ascii="Arial" w:hAnsi="Arial" w:cs="Arial"/>
      <w:sz w:val="22"/>
    </w:rPr>
  </w:style>
  <w:style w:type="character" w:styleId="Mention">
    <w:name w:val="Mention"/>
    <w:basedOn w:val="DefaultParagraphFont"/>
    <w:uiPriority w:val="99"/>
    <w:unhideWhenUsed/>
    <w:rsid w:val="00F3307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365087">
      <w:bodyDiv w:val="1"/>
      <w:marLeft w:val="0"/>
      <w:marRight w:val="0"/>
      <w:marTop w:val="0"/>
      <w:marBottom w:val="0"/>
      <w:divBdr>
        <w:top w:val="none" w:sz="0" w:space="0" w:color="auto"/>
        <w:left w:val="none" w:sz="0" w:space="0" w:color="auto"/>
        <w:bottom w:val="none" w:sz="0" w:space="0" w:color="auto"/>
        <w:right w:val="none" w:sz="0" w:space="0" w:color="auto"/>
      </w:divBdr>
    </w:div>
    <w:div w:id="276525384">
      <w:bodyDiv w:val="1"/>
      <w:marLeft w:val="0"/>
      <w:marRight w:val="0"/>
      <w:marTop w:val="0"/>
      <w:marBottom w:val="0"/>
      <w:divBdr>
        <w:top w:val="none" w:sz="0" w:space="0" w:color="auto"/>
        <w:left w:val="none" w:sz="0" w:space="0" w:color="auto"/>
        <w:bottom w:val="none" w:sz="0" w:space="0" w:color="auto"/>
        <w:right w:val="none" w:sz="0" w:space="0" w:color="auto"/>
      </w:divBdr>
    </w:div>
    <w:div w:id="415247500">
      <w:bodyDiv w:val="1"/>
      <w:marLeft w:val="0"/>
      <w:marRight w:val="0"/>
      <w:marTop w:val="0"/>
      <w:marBottom w:val="0"/>
      <w:divBdr>
        <w:top w:val="none" w:sz="0" w:space="0" w:color="auto"/>
        <w:left w:val="none" w:sz="0" w:space="0" w:color="auto"/>
        <w:bottom w:val="none" w:sz="0" w:space="0" w:color="auto"/>
        <w:right w:val="none" w:sz="0" w:space="0" w:color="auto"/>
      </w:divBdr>
    </w:div>
    <w:div w:id="877862839">
      <w:bodyDiv w:val="1"/>
      <w:marLeft w:val="0"/>
      <w:marRight w:val="0"/>
      <w:marTop w:val="0"/>
      <w:marBottom w:val="0"/>
      <w:divBdr>
        <w:top w:val="none" w:sz="0" w:space="0" w:color="auto"/>
        <w:left w:val="none" w:sz="0" w:space="0" w:color="auto"/>
        <w:bottom w:val="none" w:sz="0" w:space="0" w:color="auto"/>
        <w:right w:val="none" w:sz="0" w:space="0" w:color="auto"/>
      </w:divBdr>
    </w:div>
    <w:div w:id="908538524">
      <w:bodyDiv w:val="1"/>
      <w:marLeft w:val="0"/>
      <w:marRight w:val="0"/>
      <w:marTop w:val="0"/>
      <w:marBottom w:val="0"/>
      <w:divBdr>
        <w:top w:val="none" w:sz="0" w:space="0" w:color="auto"/>
        <w:left w:val="none" w:sz="0" w:space="0" w:color="auto"/>
        <w:bottom w:val="none" w:sz="0" w:space="0" w:color="auto"/>
        <w:right w:val="none" w:sz="0" w:space="0" w:color="auto"/>
      </w:divBdr>
    </w:div>
    <w:div w:id="1053890751">
      <w:bodyDiv w:val="1"/>
      <w:marLeft w:val="0"/>
      <w:marRight w:val="0"/>
      <w:marTop w:val="0"/>
      <w:marBottom w:val="0"/>
      <w:divBdr>
        <w:top w:val="none" w:sz="0" w:space="0" w:color="auto"/>
        <w:left w:val="none" w:sz="0" w:space="0" w:color="auto"/>
        <w:bottom w:val="none" w:sz="0" w:space="0" w:color="auto"/>
        <w:right w:val="none" w:sz="0" w:space="0" w:color="auto"/>
      </w:divBdr>
    </w:div>
    <w:div w:id="1167786875">
      <w:bodyDiv w:val="1"/>
      <w:marLeft w:val="0"/>
      <w:marRight w:val="0"/>
      <w:marTop w:val="0"/>
      <w:marBottom w:val="0"/>
      <w:divBdr>
        <w:top w:val="none" w:sz="0" w:space="0" w:color="auto"/>
        <w:left w:val="none" w:sz="0" w:space="0" w:color="auto"/>
        <w:bottom w:val="none" w:sz="0" w:space="0" w:color="auto"/>
        <w:right w:val="none" w:sz="0" w:space="0" w:color="auto"/>
      </w:divBdr>
    </w:div>
    <w:div w:id="1246957287">
      <w:bodyDiv w:val="1"/>
      <w:marLeft w:val="0"/>
      <w:marRight w:val="0"/>
      <w:marTop w:val="0"/>
      <w:marBottom w:val="0"/>
      <w:divBdr>
        <w:top w:val="none" w:sz="0" w:space="0" w:color="auto"/>
        <w:left w:val="none" w:sz="0" w:space="0" w:color="auto"/>
        <w:bottom w:val="none" w:sz="0" w:space="0" w:color="auto"/>
        <w:right w:val="none" w:sz="0" w:space="0" w:color="auto"/>
      </w:divBdr>
    </w:div>
    <w:div w:id="1438677872">
      <w:bodyDiv w:val="1"/>
      <w:marLeft w:val="0"/>
      <w:marRight w:val="0"/>
      <w:marTop w:val="0"/>
      <w:marBottom w:val="0"/>
      <w:divBdr>
        <w:top w:val="none" w:sz="0" w:space="0" w:color="auto"/>
        <w:left w:val="none" w:sz="0" w:space="0" w:color="auto"/>
        <w:bottom w:val="none" w:sz="0" w:space="0" w:color="auto"/>
        <w:right w:val="none" w:sz="0" w:space="0" w:color="auto"/>
      </w:divBdr>
    </w:div>
    <w:div w:id="1531870390">
      <w:bodyDiv w:val="1"/>
      <w:marLeft w:val="0"/>
      <w:marRight w:val="0"/>
      <w:marTop w:val="0"/>
      <w:marBottom w:val="0"/>
      <w:divBdr>
        <w:top w:val="none" w:sz="0" w:space="0" w:color="auto"/>
        <w:left w:val="none" w:sz="0" w:space="0" w:color="auto"/>
        <w:bottom w:val="none" w:sz="0" w:space="0" w:color="auto"/>
        <w:right w:val="none" w:sz="0" w:space="0" w:color="auto"/>
      </w:divBdr>
    </w:div>
    <w:div w:id="1597210602">
      <w:bodyDiv w:val="1"/>
      <w:marLeft w:val="0"/>
      <w:marRight w:val="0"/>
      <w:marTop w:val="0"/>
      <w:marBottom w:val="0"/>
      <w:divBdr>
        <w:top w:val="none" w:sz="0" w:space="0" w:color="auto"/>
        <w:left w:val="none" w:sz="0" w:space="0" w:color="auto"/>
        <w:bottom w:val="none" w:sz="0" w:space="0" w:color="auto"/>
        <w:right w:val="none" w:sz="0" w:space="0" w:color="auto"/>
      </w:divBdr>
    </w:div>
    <w:div w:id="2003240097">
      <w:bodyDiv w:val="1"/>
      <w:marLeft w:val="0"/>
      <w:marRight w:val="0"/>
      <w:marTop w:val="0"/>
      <w:marBottom w:val="0"/>
      <w:divBdr>
        <w:top w:val="none" w:sz="0" w:space="0" w:color="auto"/>
        <w:left w:val="none" w:sz="0" w:space="0" w:color="auto"/>
        <w:bottom w:val="none" w:sz="0" w:space="0" w:color="auto"/>
        <w:right w:val="none" w:sz="0" w:space="0" w:color="auto"/>
      </w:divBdr>
    </w:div>
    <w:div w:id="202705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wipo.int/standards/fr/pdf/07-02-07.pdf" TargetMode="External"/><Relationship Id="rId23" Type="http://schemas.openxmlformats.org/officeDocument/2006/relationships/footer" Target="footer7.xml"/><Relationship Id="rId28" Type="http://schemas.openxmlformats.org/officeDocument/2006/relationships/header" Target="header10.xml"/><Relationship Id="rId10" Type="http://schemas.openxmlformats.org/officeDocument/2006/relationships/footer" Target="footer1.xml"/><Relationship Id="rId19" Type="http://schemas.openxmlformats.org/officeDocument/2006/relationships/footer" Target="footer5.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wipo.int/standards/fr/pdf/07-02-06.pdf" TargetMode="Externa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F797A-DCE1-489C-AC16-3D5798EC7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11627</Words>
  <Characters>66279</Characters>
  <Application>Microsoft Office Word</Application>
  <DocSecurity>0</DocSecurity>
  <Lines>552</Lines>
  <Paragraphs>155</Paragraphs>
  <ScaleCrop>false</ScaleCrop>
  <HeadingPairs>
    <vt:vector size="4" baseType="variant">
      <vt:variant>
        <vt:lpstr>Title</vt:lpstr>
      </vt:variant>
      <vt:variant>
        <vt:i4>1</vt:i4>
      </vt:variant>
      <vt:variant>
        <vt:lpstr>Headings</vt:lpstr>
      </vt:variant>
      <vt:variant>
        <vt:i4>26</vt:i4>
      </vt:variant>
    </vt:vector>
  </HeadingPairs>
  <TitlesOfParts>
    <vt:vector size="27" baseType="lpstr">
      <vt:lpstr>CWS/13/17 Rev. 2 Annex I (French) </vt:lpstr>
      <vt:lpstr>NORME ST.37</vt:lpstr>
      <vt:lpstr>    INTRODUCTION</vt:lpstr>
      <vt:lpstr>    DÉFINITIONS</vt:lpstr>
      <vt:lpstr>    NOTATIONS</vt:lpstr>
      <vt:lpstr>    RECOMMANDATIONS</vt:lpstr>
      <vt:lpstr>    ÉLÉMENTS DE DONNÉES OBLIGATOIRES</vt:lpstr>
      <vt:lpstr>    Éléments d’information</vt:lpstr>
      <vt:lpstr>        Formatage des champs</vt:lpstr>
      <vt:lpstr>        Administration ayant effectué la publication</vt:lpstr>
      <vt:lpstr>        Numéro de publication</vt:lpstr>
      <vt:lpstr>        Code de type de document</vt:lpstr>
      <vt:lpstr>        Date de publication</vt:lpstr>
      <vt:lpstr>        Identification de la demande prioritaire</vt:lpstr>
      <vt:lpstr>        Identification de la demande</vt:lpstr>
      <vt:lpstr>    RECOMMANDATIONS RELATIVES À LA STRUCTURE ET AU FORMAT DU FICHIER D’AUTORITÉ</vt:lpstr>
      <vt:lpstr>    FICHIER DE DÉFINITION</vt:lpstr>
      <vt:lpstr>    ÉLÉMENTS D’INFORMATION FACULTATIFS</vt:lpstr>
      <vt:lpstr>        Identification de la demande prioritaire</vt:lpstr>
      <vt:lpstr>        Identification de la demande</vt:lpstr>
      <vt:lpstr>        Code d’exception à la publication</vt:lpstr>
      <vt:lpstr>        Indicateurs relatifs à la disponibilité d’une publication dans un format se prêt</vt:lpstr>
      <vt:lpstr>    FORMATS TRAITEMENT DU FICHIER</vt:lpstr>
      <vt:lpstr>    Nom du fichierNOM DU FICHIER</vt:lpstr>
      <vt:lpstr>    </vt:lpstr>
      <vt:lpstr>    MISE EN ŒUVRE DU FICHIER D’AUTORITÉ</vt:lpstr>
      <vt:lpstr>    RÉFÉRENCES</vt:lpstr>
    </vt:vector>
  </TitlesOfParts>
  <Company>WIPO</Company>
  <LinksUpToDate>false</LinksUpToDate>
  <CharactersWithSpaces>77751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CWS/13/17 Rev. 2 Annex I (French) </dc:title>
  <dc:subject>Proposition de révision de la norme ST.37 de l’OMPI </dc:subject>
  <dc:creator>WIPO</dc:creator>
  <cp:keywords>WIPO CWS treizième session, Proposition de révision, norme ST.37 de l’OMPI d’autorité </cp:keywords>
  <dc:description/>
  <cp:lastModifiedBy>EMMETT Claudia</cp:lastModifiedBy>
  <cp:revision>4</cp:revision>
  <cp:lastPrinted>2025-11-03T15:50:00Z</cp:lastPrinted>
  <dcterms:created xsi:type="dcterms:W3CDTF">2025-11-03T15:49:00Z</dcterms:created>
  <dcterms:modified xsi:type="dcterms:W3CDTF">2025-11-03T15:51:00Z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710edce7,4d83560f,564a124,3bcc44e4,4d9cd60b,25894065,785084c2,536978ce,5d7e8454,766257b4</vt:lpwstr>
  </property>
  <property fmtid="{D5CDD505-2E9C-101B-9397-08002B2CF9AE}" pid="3" name="ClassificationContentMarkingFooterFontProps">
    <vt:lpwstr>#000000,10,Calibri</vt:lpwstr>
  </property>
  <property fmtid="{D5CDD505-2E9C-101B-9397-08002B2CF9AE}" pid="4" name="ClassificationContentMarkingFooterText">
    <vt:lpwstr>WIPO FOR OFFICIAL USE ONLY </vt:lpwstr>
  </property>
  <property fmtid="{D5CDD505-2E9C-101B-9397-08002B2CF9AE}" pid="5" name="MSIP_Label_bfc084f7-b690-4c43-8ee6-d475b6d3461d_Enabled">
    <vt:lpwstr>true</vt:lpwstr>
  </property>
  <property fmtid="{D5CDD505-2E9C-101B-9397-08002B2CF9AE}" pid="6" name="MSIP_Label_bfc084f7-b690-4c43-8ee6-d475b6d3461d_SetDate">
    <vt:lpwstr>2025-11-03T15:49:16Z</vt:lpwstr>
  </property>
  <property fmtid="{D5CDD505-2E9C-101B-9397-08002B2CF9AE}" pid="7" name="MSIP_Label_bfc084f7-b690-4c43-8ee6-d475b6d3461d_Method">
    <vt:lpwstr>Standard</vt:lpwstr>
  </property>
  <property fmtid="{D5CDD505-2E9C-101B-9397-08002B2CF9AE}" pid="8" name="MSIP_Label_bfc084f7-b690-4c43-8ee6-d475b6d3461d_Name">
    <vt:lpwstr>FOR OFFICIAL USE ONLY</vt:lpwstr>
  </property>
  <property fmtid="{D5CDD505-2E9C-101B-9397-08002B2CF9AE}" pid="9" name="MSIP_Label_bfc084f7-b690-4c43-8ee6-d475b6d3461d_SiteId">
    <vt:lpwstr>faa31b06-8ccc-48c9-867f-f7510dd11c02</vt:lpwstr>
  </property>
  <property fmtid="{D5CDD505-2E9C-101B-9397-08002B2CF9AE}" pid="10" name="MSIP_Label_bfc084f7-b690-4c43-8ee6-d475b6d3461d_ActionId">
    <vt:lpwstr>3f3e71db-e9be-4298-a5eb-ec3c9a08e5d5</vt:lpwstr>
  </property>
  <property fmtid="{D5CDD505-2E9C-101B-9397-08002B2CF9AE}" pid="11" name="MSIP_Label_bfc084f7-b690-4c43-8ee6-d475b6d3461d_ContentBits">
    <vt:lpwstr>2</vt:lpwstr>
  </property>
  <property fmtid="{D5CDD505-2E9C-101B-9397-08002B2CF9AE}" pid="12" name="MSIP_Label_bfc084f7-b690-4c43-8ee6-d475b6d3461d_Tag">
    <vt:lpwstr>10, 3, 0, 1</vt:lpwstr>
  </property>
</Properties>
</file>