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1B8651" w14:textId="79450851" w:rsidR="000C0D9E" w:rsidRPr="00352EAA" w:rsidRDefault="00D5130F" w:rsidP="00960987">
      <w:pPr>
        <w:pStyle w:val="StandardTitle"/>
        <w:rPr>
          <w:b/>
          <w:bCs/>
        </w:rPr>
      </w:pPr>
      <w:bookmarkStart w:id="8" w:name="_Toc386180539"/>
      <w:bookmarkStart w:id="9" w:name="_Toc386180708"/>
      <w:bookmarkStart w:id="10" w:name="_Toc386180725"/>
      <w:bookmarkStart w:id="11" w:name="_Toc532458218"/>
      <w:r w:rsidRPr="00352EAA">
        <w:rPr>
          <w:b/>
        </w:rPr>
        <w:t>Norme de l’OMPI ST.93</w:t>
      </w:r>
    </w:p>
    <w:bookmarkEnd w:id="8"/>
    <w:bookmarkEnd w:id="9"/>
    <w:bookmarkEnd w:id="10"/>
    <w:bookmarkEnd w:id="11"/>
    <w:p w14:paraId="0CE7BB77" w14:textId="4465FA5D" w:rsidR="00F857BE" w:rsidRPr="00352EAA" w:rsidRDefault="00CC1B44" w:rsidP="000E176E">
      <w:pPr>
        <w:pStyle w:val="StandardTitle"/>
      </w:pPr>
      <w:r w:rsidRPr="00352EAA">
        <w:t>Recommandations concernant le NETTOYAGE DES DONNÉES des noms</w:t>
      </w:r>
    </w:p>
    <w:p w14:paraId="6DA324D5" w14:textId="3D871081" w:rsidR="009E4454" w:rsidRPr="00352EAA" w:rsidRDefault="0007137D" w:rsidP="000C525E">
      <w:pPr>
        <w:spacing w:before="1080" w:after="600" w:line="240" w:lineRule="auto"/>
        <w:jc w:val="center"/>
        <w:rPr>
          <w:i/>
          <w:iCs/>
          <w:sz w:val="17"/>
          <w:szCs w:val="17"/>
        </w:rPr>
      </w:pPr>
      <w:r w:rsidRPr="00352EAA">
        <w:rPr>
          <w:i/>
          <w:sz w:val="17"/>
        </w:rPr>
        <w:t xml:space="preserve">Proposition présentée au Comité des normes de l’OMPI (CWS) pour approbation </w:t>
      </w:r>
      <w:r w:rsidR="000C525E">
        <w:rPr>
          <w:i/>
          <w:sz w:val="17"/>
        </w:rPr>
        <w:br/>
      </w:r>
      <w:r w:rsidRPr="00352EAA">
        <w:rPr>
          <w:i/>
          <w:sz w:val="17"/>
        </w:rPr>
        <w:t>à sa treizième session</w:t>
      </w:r>
    </w:p>
    <w:p w14:paraId="66ED8D91" w14:textId="7EC5E152" w:rsidR="005D4FA0" w:rsidRPr="000C525E" w:rsidRDefault="005D4FA0" w:rsidP="005D4FA0">
      <w:pPr>
        <w:tabs>
          <w:tab w:val="left" w:pos="8640"/>
        </w:tabs>
        <w:spacing w:after="340"/>
        <w:jc w:val="center"/>
        <w:rPr>
          <w:rFonts w:eastAsia="Times New Roman" w:cs="Times New Roman"/>
          <w:caps/>
          <w:sz w:val="17"/>
          <w:szCs w:val="17"/>
        </w:rPr>
      </w:pPr>
      <w:r w:rsidRPr="000C525E">
        <w:rPr>
          <w:caps/>
          <w:sz w:val="17"/>
        </w:rPr>
        <w:t>Table des matières</w:t>
      </w:r>
    </w:p>
    <w:p w14:paraId="1DE68F29" w14:textId="6127FC3D" w:rsidR="00AF4EB1" w:rsidRPr="00352EAA" w:rsidRDefault="00AF4EB1" w:rsidP="00AF4EB1">
      <w:pPr>
        <w:pStyle w:val="TOC1"/>
        <w:rPr>
          <w:rFonts w:asciiTheme="minorHAnsi" w:eastAsiaTheme="minorEastAsia" w:hAnsiTheme="minorHAnsi" w:cstheme="minorBidi"/>
          <w:noProof/>
          <w:kern w:val="2"/>
          <w:sz w:val="17"/>
          <w:szCs w:val="17"/>
          <w14:ligatures w14:val="standardContextual"/>
        </w:rPr>
      </w:pPr>
      <w:hyperlink w:anchor="_Toc163134753" w:history="1">
        <w:r w:rsidR="000C7FE0" w:rsidRPr="00352EAA">
          <w:rPr>
            <w:rStyle w:val="Hyperlink"/>
            <w:noProof/>
            <w:color w:val="auto"/>
            <w:sz w:val="17"/>
            <w:u w:val="none"/>
          </w:rPr>
          <w:t>INTRODUCTION</w:t>
        </w:r>
        <w:r w:rsidRPr="00352EAA">
          <w:rPr>
            <w:noProof/>
            <w:webHidden/>
            <w:sz w:val="17"/>
          </w:rPr>
          <w:tab/>
        </w:r>
        <w:r w:rsidR="000C7FE0">
          <w:rPr>
            <w:noProof/>
            <w:webHidden/>
            <w:sz w:val="17"/>
          </w:rPr>
          <w:t>2</w:t>
        </w:r>
      </w:hyperlink>
    </w:p>
    <w:p w14:paraId="310EE54C" w14:textId="07AA8E1D" w:rsidR="00AF4EB1" w:rsidRPr="00352EAA" w:rsidRDefault="00AF4EB1" w:rsidP="00AF4EB1">
      <w:pPr>
        <w:pStyle w:val="TOC1"/>
        <w:rPr>
          <w:rFonts w:asciiTheme="minorHAnsi" w:eastAsiaTheme="minorEastAsia" w:hAnsiTheme="minorHAnsi" w:cstheme="minorBidi"/>
          <w:caps/>
          <w:noProof/>
          <w:sz w:val="17"/>
        </w:rPr>
      </w:pPr>
      <w:hyperlink w:anchor="_Toc163134754" w:history="1">
        <w:r w:rsidRPr="00352EAA">
          <w:rPr>
            <w:rStyle w:val="Hyperlink"/>
            <w:caps/>
            <w:noProof/>
            <w:color w:val="auto"/>
            <w:sz w:val="17"/>
            <w:u w:val="none"/>
          </w:rPr>
          <w:t>Définitions</w:t>
        </w:r>
        <w:r w:rsidRPr="00352EAA">
          <w:rPr>
            <w:caps/>
            <w:noProof/>
            <w:webHidden/>
            <w:sz w:val="17"/>
          </w:rPr>
          <w:tab/>
        </w:r>
        <w:r w:rsidR="000C7FE0">
          <w:rPr>
            <w:caps/>
            <w:noProof/>
            <w:webHidden/>
            <w:sz w:val="17"/>
          </w:rPr>
          <w:t>2</w:t>
        </w:r>
      </w:hyperlink>
    </w:p>
    <w:p w14:paraId="237F6070" w14:textId="5BE56651" w:rsidR="00AF4EB1" w:rsidRPr="00352EAA" w:rsidRDefault="00AF4EB1" w:rsidP="00AF4EB1">
      <w:pPr>
        <w:pStyle w:val="TOC1"/>
        <w:rPr>
          <w:rFonts w:asciiTheme="minorHAnsi" w:eastAsiaTheme="minorEastAsia" w:hAnsiTheme="minorHAnsi" w:cstheme="minorBidi"/>
          <w:caps/>
          <w:noProof/>
          <w:sz w:val="17"/>
        </w:rPr>
      </w:pPr>
      <w:hyperlink w:anchor="_Toc163134755" w:history="1">
        <w:r w:rsidRPr="00352EAA">
          <w:rPr>
            <w:rStyle w:val="Hyperlink"/>
            <w:caps/>
            <w:noProof/>
            <w:color w:val="auto"/>
            <w:sz w:val="17"/>
            <w:u w:val="none"/>
          </w:rPr>
          <w:t>Collecte</w:t>
        </w:r>
        <w:r w:rsidRPr="00352EAA">
          <w:rPr>
            <w:caps/>
            <w:noProof/>
            <w:webHidden/>
            <w:sz w:val="17"/>
          </w:rPr>
          <w:tab/>
        </w:r>
        <w:r w:rsidR="000C7FE0">
          <w:rPr>
            <w:caps/>
            <w:noProof/>
            <w:webHidden/>
            <w:sz w:val="17"/>
          </w:rPr>
          <w:t>2</w:t>
        </w:r>
      </w:hyperlink>
    </w:p>
    <w:p w14:paraId="68A37BA2" w14:textId="4A14F3FB" w:rsidR="00AF4EB1" w:rsidRPr="00352EAA" w:rsidRDefault="00AF4EB1" w:rsidP="00AF4EB1">
      <w:pPr>
        <w:pStyle w:val="TOC1"/>
        <w:rPr>
          <w:rFonts w:asciiTheme="minorHAnsi" w:eastAsiaTheme="minorEastAsia" w:hAnsiTheme="minorHAnsi" w:cstheme="minorBidi"/>
          <w:caps/>
          <w:noProof/>
          <w:sz w:val="17"/>
        </w:rPr>
      </w:pPr>
      <w:hyperlink w:anchor="_Toc163134756" w:history="1">
        <w:r w:rsidRPr="00352EAA">
          <w:rPr>
            <w:rStyle w:val="Hyperlink"/>
            <w:caps/>
            <w:noProof/>
            <w:color w:val="auto"/>
            <w:sz w:val="17"/>
            <w:u w:val="none"/>
          </w:rPr>
          <w:t>Transformation des noms</w:t>
        </w:r>
        <w:r w:rsidRPr="00352EAA">
          <w:rPr>
            <w:caps/>
            <w:noProof/>
            <w:webHidden/>
            <w:sz w:val="17"/>
          </w:rPr>
          <w:tab/>
        </w:r>
        <w:r w:rsidR="000C7FE0">
          <w:rPr>
            <w:caps/>
            <w:noProof/>
            <w:webHidden/>
            <w:sz w:val="17"/>
          </w:rPr>
          <w:t>3</w:t>
        </w:r>
      </w:hyperlink>
    </w:p>
    <w:p w14:paraId="62CAD29C" w14:textId="6A878B19" w:rsidR="00AF4EB1" w:rsidRPr="00352EAA" w:rsidRDefault="00AF4EB1" w:rsidP="00AF4EB1">
      <w:pPr>
        <w:pStyle w:val="TOC1"/>
        <w:rPr>
          <w:rStyle w:val="Hyperlink"/>
          <w:caps/>
          <w:noProof/>
          <w:color w:val="auto"/>
          <w:sz w:val="17"/>
          <w:szCs w:val="17"/>
          <w:u w:val="none"/>
        </w:rPr>
      </w:pPr>
      <w:hyperlink w:anchor="_Toc163134757" w:history="1">
        <w:r w:rsidRPr="00352EAA">
          <w:rPr>
            <w:rStyle w:val="Hyperlink"/>
            <w:caps/>
            <w:noProof/>
            <w:color w:val="auto"/>
            <w:sz w:val="17"/>
            <w:szCs w:val="17"/>
            <w:u w:val="none"/>
          </w:rPr>
          <w:t>VALIDATION ET LEVÉE DES AMBIGUÏTÉS</w:t>
        </w:r>
        <w:r w:rsidRPr="00352EAA">
          <w:rPr>
            <w:rStyle w:val="Hyperlink"/>
            <w:caps/>
            <w:noProof/>
            <w:webHidden/>
            <w:color w:val="auto"/>
            <w:sz w:val="17"/>
            <w:szCs w:val="17"/>
            <w:u w:val="none"/>
          </w:rPr>
          <w:tab/>
        </w:r>
        <w:r w:rsidR="000C7FE0">
          <w:rPr>
            <w:rStyle w:val="Hyperlink"/>
            <w:caps/>
            <w:noProof/>
            <w:webHidden/>
            <w:color w:val="auto"/>
            <w:sz w:val="17"/>
            <w:szCs w:val="17"/>
            <w:u w:val="none"/>
          </w:rPr>
          <w:t>3</w:t>
        </w:r>
      </w:hyperlink>
    </w:p>
    <w:p w14:paraId="19FEA5EE" w14:textId="54310F1E" w:rsidR="00AF4EB1" w:rsidRPr="00352EAA" w:rsidRDefault="00AF4EB1" w:rsidP="00AF4EB1">
      <w:pPr>
        <w:pStyle w:val="TOC1"/>
        <w:rPr>
          <w:rFonts w:asciiTheme="minorHAnsi" w:eastAsiaTheme="minorEastAsia" w:hAnsiTheme="minorHAnsi" w:cstheme="minorBidi"/>
          <w:caps/>
          <w:noProof/>
          <w:sz w:val="17"/>
        </w:rPr>
      </w:pPr>
      <w:hyperlink w:anchor="_Toc163134758" w:history="1">
        <w:r w:rsidRPr="00352EAA">
          <w:rPr>
            <w:rStyle w:val="Hyperlink"/>
            <w:caps/>
            <w:noProof/>
            <w:color w:val="auto"/>
            <w:sz w:val="17"/>
            <w:u w:val="none"/>
          </w:rPr>
          <w:t>MAINTENANCE</w:t>
        </w:r>
        <w:r w:rsidRPr="00352EAA">
          <w:rPr>
            <w:caps/>
            <w:noProof/>
            <w:webHidden/>
            <w:sz w:val="17"/>
          </w:rPr>
          <w:tab/>
        </w:r>
        <w:r w:rsidR="000C7FE0">
          <w:rPr>
            <w:caps/>
            <w:noProof/>
            <w:webHidden/>
            <w:sz w:val="17"/>
          </w:rPr>
          <w:t>4</w:t>
        </w:r>
      </w:hyperlink>
    </w:p>
    <w:p w14:paraId="59306D95" w14:textId="08FB0DDE" w:rsidR="00AF4EB1" w:rsidRPr="00352EAA" w:rsidRDefault="00AF4EB1" w:rsidP="00AF4EB1">
      <w:pPr>
        <w:pStyle w:val="TOC1"/>
        <w:rPr>
          <w:rFonts w:asciiTheme="minorHAnsi" w:eastAsiaTheme="minorEastAsia" w:hAnsiTheme="minorHAnsi" w:cstheme="minorBidi"/>
          <w:caps/>
          <w:noProof/>
          <w:sz w:val="17"/>
        </w:rPr>
      </w:pPr>
      <w:hyperlink w:anchor="_Toc163134759" w:history="1">
        <w:r w:rsidRPr="00352EAA">
          <w:rPr>
            <w:rStyle w:val="Hyperlink"/>
            <w:caps/>
            <w:noProof/>
            <w:color w:val="auto"/>
            <w:sz w:val="17"/>
            <w:u w:val="none"/>
          </w:rPr>
          <w:t>PUBLICATION et échange de données</w:t>
        </w:r>
        <w:r w:rsidRPr="00352EAA">
          <w:rPr>
            <w:caps/>
            <w:noProof/>
            <w:webHidden/>
            <w:sz w:val="17"/>
          </w:rPr>
          <w:tab/>
        </w:r>
        <w:r w:rsidR="000C7FE0">
          <w:rPr>
            <w:caps/>
            <w:noProof/>
            <w:webHidden/>
            <w:sz w:val="17"/>
          </w:rPr>
          <w:t>4</w:t>
        </w:r>
      </w:hyperlink>
    </w:p>
    <w:p w14:paraId="31E8C9F7" w14:textId="6730DFF3" w:rsidR="00AF4EB1" w:rsidRPr="00352EAA" w:rsidRDefault="00AF4EB1" w:rsidP="00AF4EB1">
      <w:pPr>
        <w:pStyle w:val="TOC1"/>
        <w:rPr>
          <w:rFonts w:asciiTheme="minorHAnsi" w:eastAsiaTheme="minorEastAsia" w:hAnsiTheme="minorHAnsi" w:cstheme="minorBidi"/>
          <w:caps/>
          <w:noProof/>
          <w:sz w:val="17"/>
        </w:rPr>
      </w:pPr>
      <w:hyperlink w:anchor="_Toc163134760" w:history="1">
        <w:r w:rsidRPr="00352EAA">
          <w:rPr>
            <w:rStyle w:val="Hyperlink"/>
            <w:caps/>
            <w:noProof/>
            <w:color w:val="auto"/>
            <w:sz w:val="17"/>
            <w:u w:val="none"/>
          </w:rPr>
          <w:t>Utilisation à des fins statistiques</w:t>
        </w:r>
        <w:r w:rsidRPr="00352EAA">
          <w:rPr>
            <w:caps/>
            <w:noProof/>
            <w:webHidden/>
            <w:sz w:val="17"/>
          </w:rPr>
          <w:tab/>
        </w:r>
        <w:r w:rsidR="000C7FE0">
          <w:rPr>
            <w:caps/>
            <w:noProof/>
            <w:webHidden/>
            <w:sz w:val="17"/>
          </w:rPr>
          <w:t>4</w:t>
        </w:r>
      </w:hyperlink>
    </w:p>
    <w:p w14:paraId="4A98E498" w14:textId="4955C172" w:rsidR="00AF4EB1" w:rsidRPr="00352EAA" w:rsidRDefault="00AF4EB1" w:rsidP="00AF4EB1">
      <w:pPr>
        <w:pStyle w:val="TOC2"/>
        <w:rPr>
          <w:rFonts w:asciiTheme="minorHAnsi" w:eastAsiaTheme="minorEastAsia" w:hAnsiTheme="minorHAnsi" w:cstheme="minorBidi"/>
          <w:noProof/>
          <w:sz w:val="17"/>
          <w:szCs w:val="17"/>
        </w:rPr>
      </w:pPr>
      <w:hyperlink w:anchor="_Toc163134761" w:history="1">
        <w:r w:rsidRPr="00352EAA">
          <w:rPr>
            <w:rStyle w:val="Hyperlink"/>
            <w:noProof/>
            <w:color w:val="auto"/>
            <w:sz w:val="17"/>
            <w:szCs w:val="17"/>
            <w:u w:val="none"/>
          </w:rPr>
          <w:t>Références</w:t>
        </w:r>
        <w:r w:rsidRPr="00352EAA">
          <w:rPr>
            <w:noProof/>
            <w:webHidden/>
            <w:sz w:val="17"/>
            <w:szCs w:val="17"/>
          </w:rPr>
          <w:tab/>
        </w:r>
        <w:r w:rsidR="000C7FE0">
          <w:rPr>
            <w:noProof/>
            <w:webHidden/>
            <w:sz w:val="17"/>
            <w:szCs w:val="17"/>
          </w:rPr>
          <w:t>4</w:t>
        </w:r>
      </w:hyperlink>
    </w:p>
    <w:p w14:paraId="66866938" w14:textId="5CD960A3" w:rsidR="00AF4EB1" w:rsidRPr="00352EAA" w:rsidDel="00352EAA" w:rsidRDefault="00AF4EB1" w:rsidP="00AF4EB1">
      <w:pPr>
        <w:pStyle w:val="TOC1"/>
        <w:rPr>
          <w:del w:id="12" w:author="Author"/>
          <w:rFonts w:asciiTheme="minorHAnsi" w:eastAsiaTheme="minorEastAsia" w:hAnsiTheme="minorHAnsi" w:cstheme="minorBidi"/>
          <w:caps/>
          <w:noProof/>
          <w:sz w:val="17"/>
        </w:rPr>
      </w:pPr>
      <w:del w:id="13" w:author="Author">
        <w:r w:rsidRPr="00352EAA" w:rsidDel="00352EAA">
          <w:rPr>
            <w:noProof/>
          </w:rPr>
          <w:fldChar w:fldCharType="begin"/>
        </w:r>
        <w:r w:rsidRPr="00352EAA" w:rsidDel="00352EAA">
          <w:rPr>
            <w:noProof/>
          </w:rPr>
          <w:delInstrText>HYPERLINK \l "_Toc163134762"</w:delInstrText>
        </w:r>
        <w:r w:rsidRPr="00352EAA" w:rsidDel="00352EAA">
          <w:rPr>
            <w:noProof/>
          </w:rPr>
        </w:r>
        <w:r w:rsidRPr="00352EAA" w:rsidDel="00352EAA">
          <w:rPr>
            <w:noProof/>
          </w:rPr>
          <w:fldChar w:fldCharType="separate"/>
        </w:r>
        <w:r w:rsidRPr="00352EAA" w:rsidDel="00352EAA">
          <w:rPr>
            <w:rStyle w:val="Hyperlink"/>
            <w:caps/>
            <w:noProof/>
            <w:color w:val="auto"/>
            <w:sz w:val="17"/>
            <w:u w:val="none"/>
          </w:rPr>
          <w:delText>ANNEXE</w:delText>
        </w:r>
        <w:r w:rsidRPr="00352EAA" w:rsidDel="00352EAA">
          <w:rPr>
            <w:caps/>
            <w:noProof/>
            <w:webHidden/>
            <w:sz w:val="17"/>
          </w:rPr>
          <w:tab/>
        </w:r>
        <w:r w:rsidRPr="00352EAA" w:rsidDel="00352EAA">
          <w:rPr>
            <w:caps/>
            <w:noProof/>
            <w:webHidden/>
            <w:sz w:val="17"/>
          </w:rPr>
          <w:fldChar w:fldCharType="begin"/>
        </w:r>
        <w:r w:rsidRPr="00352EAA" w:rsidDel="00352EAA">
          <w:rPr>
            <w:caps/>
            <w:noProof/>
            <w:webHidden/>
            <w:sz w:val="17"/>
          </w:rPr>
          <w:delInstrText xml:space="preserve"> PAGEREF _Toc163134762 \h </w:delInstrText>
        </w:r>
        <w:r w:rsidRPr="00352EAA" w:rsidDel="00352EAA">
          <w:rPr>
            <w:caps/>
            <w:noProof/>
            <w:webHidden/>
            <w:sz w:val="17"/>
          </w:rPr>
        </w:r>
        <w:r w:rsidRPr="00352EAA" w:rsidDel="00352EAA">
          <w:rPr>
            <w:caps/>
            <w:noProof/>
            <w:webHidden/>
            <w:sz w:val="17"/>
          </w:rPr>
          <w:fldChar w:fldCharType="separate"/>
        </w:r>
        <w:r w:rsidRPr="00352EAA" w:rsidDel="00352EAA">
          <w:rPr>
            <w:caps/>
            <w:noProof/>
            <w:webHidden/>
            <w:sz w:val="17"/>
          </w:rPr>
          <w:delText>1</w:delText>
        </w:r>
        <w:r w:rsidRPr="00352EAA" w:rsidDel="00352EAA">
          <w:rPr>
            <w:caps/>
            <w:noProof/>
            <w:webHidden/>
            <w:sz w:val="17"/>
          </w:rPr>
          <w:fldChar w:fldCharType="end"/>
        </w:r>
        <w:r w:rsidRPr="00352EAA" w:rsidDel="00352EAA">
          <w:rPr>
            <w:noProof/>
          </w:rPr>
          <w:fldChar w:fldCharType="end"/>
        </w:r>
      </w:del>
    </w:p>
    <w:p w14:paraId="4D7F668E" w14:textId="1E773C46" w:rsidR="00AF4EB1" w:rsidRPr="00352EAA" w:rsidDel="00AF4EB1" w:rsidRDefault="00AF4EB1" w:rsidP="00AF4EB1">
      <w:pPr>
        <w:pStyle w:val="TOC1"/>
        <w:rPr>
          <w:del w:id="14" w:author="Author"/>
          <w:rFonts w:asciiTheme="minorHAnsi" w:eastAsiaTheme="minorEastAsia" w:hAnsiTheme="minorHAnsi" w:cstheme="minorBidi"/>
          <w:noProof/>
          <w:sz w:val="17"/>
        </w:rPr>
      </w:pPr>
      <w:del w:id="15" w:author="Author">
        <w:r w:rsidRPr="00352EAA" w:rsidDel="00AF4EB1">
          <w:rPr>
            <w:noProof/>
          </w:rPr>
          <w:fldChar w:fldCharType="begin"/>
        </w:r>
        <w:r w:rsidRPr="00352EAA" w:rsidDel="00AF4EB1">
          <w:rPr>
            <w:noProof/>
          </w:rPr>
          <w:delInstrText>HYPERLINK \l "_Toc163134763"</w:delInstrText>
        </w:r>
        <w:r w:rsidRPr="00352EAA" w:rsidDel="00AF4EB1">
          <w:rPr>
            <w:noProof/>
          </w:rPr>
        </w:r>
        <w:r w:rsidRPr="00352EAA" w:rsidDel="00AF4EB1">
          <w:rPr>
            <w:noProof/>
          </w:rPr>
          <w:fldChar w:fldCharType="separate"/>
        </w:r>
        <w:r w:rsidRPr="00352EAA" w:rsidDel="00AF4EB1">
          <w:rPr>
            <w:rStyle w:val="Hyperlink"/>
            <w:noProof/>
            <w:color w:val="auto"/>
            <w:sz w:val="17"/>
            <w:u w:val="none"/>
          </w:rPr>
          <w:delText>Exemples de translittération</w:delText>
        </w:r>
        <w:r w:rsidRPr="00352EAA" w:rsidDel="00AF4EB1">
          <w:rPr>
            <w:noProof/>
            <w:webHidden/>
            <w:sz w:val="17"/>
          </w:rPr>
          <w:tab/>
        </w:r>
        <w:r w:rsidRPr="00352EAA" w:rsidDel="00AF4EB1">
          <w:rPr>
            <w:noProof/>
            <w:webHidden/>
            <w:sz w:val="17"/>
          </w:rPr>
          <w:fldChar w:fldCharType="begin"/>
        </w:r>
        <w:r w:rsidRPr="00352EAA" w:rsidDel="00AF4EB1">
          <w:rPr>
            <w:noProof/>
            <w:webHidden/>
            <w:sz w:val="17"/>
          </w:rPr>
          <w:delInstrText xml:space="preserve"> PAGEREF _Toc163134763 \h </w:delInstrText>
        </w:r>
        <w:r w:rsidRPr="00352EAA" w:rsidDel="00AF4EB1">
          <w:rPr>
            <w:noProof/>
            <w:webHidden/>
            <w:sz w:val="17"/>
          </w:rPr>
        </w:r>
        <w:r w:rsidRPr="00352EAA" w:rsidDel="00AF4EB1">
          <w:rPr>
            <w:noProof/>
            <w:webHidden/>
            <w:sz w:val="17"/>
          </w:rPr>
          <w:fldChar w:fldCharType="separate"/>
        </w:r>
        <w:r w:rsidRPr="00352EAA" w:rsidDel="00AF4EB1">
          <w:rPr>
            <w:noProof/>
            <w:webHidden/>
            <w:sz w:val="17"/>
          </w:rPr>
          <w:delText>1</w:delText>
        </w:r>
        <w:r w:rsidRPr="00352EAA" w:rsidDel="00AF4EB1">
          <w:rPr>
            <w:noProof/>
            <w:webHidden/>
            <w:sz w:val="17"/>
          </w:rPr>
          <w:fldChar w:fldCharType="end"/>
        </w:r>
        <w:r w:rsidRPr="00352EAA" w:rsidDel="00AF4EB1">
          <w:rPr>
            <w:noProof/>
          </w:rPr>
          <w:fldChar w:fldCharType="end"/>
        </w:r>
      </w:del>
    </w:p>
    <w:p w14:paraId="2B8E2DEE" w14:textId="273182B3" w:rsidR="00AF4EB1" w:rsidRPr="00352EAA" w:rsidDel="00AF4EB1" w:rsidRDefault="00AF4EB1" w:rsidP="00AF4EB1">
      <w:pPr>
        <w:pStyle w:val="TOC1"/>
        <w:rPr>
          <w:del w:id="16" w:author="Author"/>
          <w:rFonts w:asciiTheme="minorHAnsi" w:eastAsiaTheme="minorEastAsia" w:hAnsiTheme="minorHAnsi" w:cstheme="minorBidi"/>
          <w:noProof/>
          <w:sz w:val="17"/>
          <w:szCs w:val="17"/>
        </w:rPr>
      </w:pPr>
      <w:del w:id="17" w:author="Author">
        <w:r w:rsidRPr="00352EAA" w:rsidDel="00AF4EB1">
          <w:rPr>
            <w:noProof/>
            <w:sz w:val="17"/>
            <w:szCs w:val="17"/>
          </w:rPr>
          <w:delText>Exemples de t</w:delText>
        </w:r>
        <w:r w:rsidRPr="00352EAA" w:rsidDel="00AF4EB1">
          <w:rPr>
            <w:noProof/>
          </w:rPr>
          <w:fldChar w:fldCharType="begin"/>
        </w:r>
        <w:r w:rsidRPr="00352EAA" w:rsidDel="00AF4EB1">
          <w:rPr>
            <w:noProof/>
          </w:rPr>
          <w:delInstrText>HYPERLINK \l "_Toc163134764"</w:delInstrText>
        </w:r>
        <w:r w:rsidRPr="00352EAA" w:rsidDel="00AF4EB1">
          <w:rPr>
            <w:noProof/>
          </w:rPr>
        </w:r>
        <w:r w:rsidRPr="00352EAA" w:rsidDel="00AF4EB1">
          <w:rPr>
            <w:noProof/>
          </w:rPr>
          <w:fldChar w:fldCharType="separate"/>
        </w:r>
        <w:r w:rsidRPr="00352EAA" w:rsidDel="00AF4EB1">
          <w:rPr>
            <w:rStyle w:val="Hyperlink"/>
            <w:noProof/>
            <w:color w:val="auto"/>
            <w:sz w:val="17"/>
            <w:szCs w:val="17"/>
            <w:u w:val="none"/>
          </w:rPr>
          <w:delText>ranscription</w:delText>
        </w:r>
        <w:r w:rsidRPr="00352EAA" w:rsidDel="00AF4EB1">
          <w:rPr>
            <w:noProof/>
            <w:webHidden/>
            <w:sz w:val="17"/>
            <w:szCs w:val="17"/>
          </w:rPr>
          <w:tab/>
        </w:r>
        <w:r w:rsidRPr="00352EAA" w:rsidDel="00AF4EB1">
          <w:rPr>
            <w:noProof/>
            <w:webHidden/>
            <w:sz w:val="17"/>
            <w:szCs w:val="17"/>
          </w:rPr>
          <w:fldChar w:fldCharType="begin"/>
        </w:r>
        <w:r w:rsidRPr="00352EAA" w:rsidDel="00AF4EB1">
          <w:rPr>
            <w:noProof/>
            <w:webHidden/>
            <w:sz w:val="17"/>
            <w:szCs w:val="17"/>
          </w:rPr>
          <w:delInstrText xml:space="preserve"> PAGEREF _Toc163134764 \h </w:delInstrText>
        </w:r>
        <w:r w:rsidRPr="00352EAA" w:rsidDel="00AF4EB1">
          <w:rPr>
            <w:noProof/>
            <w:webHidden/>
            <w:sz w:val="17"/>
            <w:szCs w:val="17"/>
          </w:rPr>
        </w:r>
        <w:r w:rsidRPr="00352EAA" w:rsidDel="00AF4EB1">
          <w:rPr>
            <w:noProof/>
            <w:webHidden/>
            <w:sz w:val="17"/>
            <w:szCs w:val="17"/>
          </w:rPr>
          <w:fldChar w:fldCharType="separate"/>
        </w:r>
        <w:r w:rsidRPr="00352EAA" w:rsidDel="00AF4EB1">
          <w:rPr>
            <w:noProof/>
            <w:webHidden/>
            <w:sz w:val="17"/>
            <w:szCs w:val="17"/>
          </w:rPr>
          <w:delText>2</w:delText>
        </w:r>
        <w:r w:rsidRPr="00352EAA" w:rsidDel="00AF4EB1">
          <w:rPr>
            <w:noProof/>
            <w:webHidden/>
            <w:sz w:val="17"/>
            <w:szCs w:val="17"/>
          </w:rPr>
          <w:fldChar w:fldCharType="end"/>
        </w:r>
        <w:r w:rsidRPr="00352EAA" w:rsidDel="00AF4EB1">
          <w:rPr>
            <w:noProof/>
          </w:rPr>
          <w:fldChar w:fldCharType="end"/>
        </w:r>
      </w:del>
    </w:p>
    <w:p w14:paraId="0884BCDC" w14:textId="3AC38478" w:rsidR="00AF4EB1" w:rsidRPr="00352EAA" w:rsidRDefault="00AF4EB1" w:rsidP="00AF4EB1">
      <w:pPr>
        <w:pStyle w:val="TOC1"/>
        <w:rPr>
          <w:rFonts w:asciiTheme="minorHAnsi" w:eastAsiaTheme="minorEastAsia" w:hAnsiTheme="minorHAnsi" w:cstheme="minorBidi"/>
          <w:noProof/>
          <w:sz w:val="17"/>
        </w:rPr>
      </w:pPr>
      <w:del w:id="18" w:author="Author">
        <w:r w:rsidRPr="00352EAA" w:rsidDel="00AF4EB1">
          <w:rPr>
            <w:noProof/>
          </w:rPr>
          <w:fldChar w:fldCharType="begin"/>
        </w:r>
        <w:r w:rsidRPr="00352EAA" w:rsidDel="00AF4EB1">
          <w:rPr>
            <w:noProof/>
          </w:rPr>
          <w:delInstrText>HYPERLINK \l "_Toc163134765"</w:delInstrText>
        </w:r>
        <w:r w:rsidRPr="00352EAA" w:rsidDel="00AF4EB1">
          <w:rPr>
            <w:noProof/>
          </w:rPr>
        </w:r>
        <w:r w:rsidRPr="00352EAA" w:rsidDel="00AF4EB1">
          <w:rPr>
            <w:noProof/>
          </w:rPr>
          <w:fldChar w:fldCharType="separate"/>
        </w:r>
        <w:r w:rsidRPr="00352EAA" w:rsidDel="00AF4EB1">
          <w:rPr>
            <w:rStyle w:val="Hyperlink"/>
            <w:noProof/>
            <w:color w:val="auto"/>
            <w:sz w:val="17"/>
            <w:u w:val="none"/>
          </w:rPr>
          <w:delText>Exemples de traduction</w:delText>
        </w:r>
        <w:r w:rsidRPr="00352EAA" w:rsidDel="00AF4EB1">
          <w:rPr>
            <w:noProof/>
            <w:webHidden/>
            <w:sz w:val="17"/>
          </w:rPr>
          <w:tab/>
        </w:r>
        <w:r w:rsidRPr="00352EAA" w:rsidDel="00AF4EB1">
          <w:rPr>
            <w:noProof/>
            <w:webHidden/>
            <w:sz w:val="17"/>
          </w:rPr>
          <w:fldChar w:fldCharType="begin"/>
        </w:r>
        <w:r w:rsidRPr="00352EAA" w:rsidDel="00AF4EB1">
          <w:rPr>
            <w:noProof/>
            <w:webHidden/>
            <w:sz w:val="17"/>
          </w:rPr>
          <w:delInstrText xml:space="preserve"> PAGEREF _Toc163134765 \h </w:delInstrText>
        </w:r>
        <w:r w:rsidRPr="00352EAA" w:rsidDel="00AF4EB1">
          <w:rPr>
            <w:noProof/>
            <w:webHidden/>
            <w:sz w:val="17"/>
          </w:rPr>
        </w:r>
        <w:r w:rsidRPr="00352EAA" w:rsidDel="00AF4EB1">
          <w:rPr>
            <w:noProof/>
            <w:webHidden/>
            <w:sz w:val="17"/>
          </w:rPr>
          <w:fldChar w:fldCharType="separate"/>
        </w:r>
        <w:r w:rsidRPr="00352EAA" w:rsidDel="00AF4EB1">
          <w:rPr>
            <w:noProof/>
            <w:webHidden/>
            <w:sz w:val="17"/>
          </w:rPr>
          <w:delText>2</w:delText>
        </w:r>
        <w:r w:rsidRPr="00352EAA" w:rsidDel="00AF4EB1">
          <w:rPr>
            <w:noProof/>
            <w:webHidden/>
            <w:sz w:val="17"/>
          </w:rPr>
          <w:fldChar w:fldCharType="end"/>
        </w:r>
        <w:r w:rsidRPr="00352EAA" w:rsidDel="00AF4EB1">
          <w:rPr>
            <w:noProof/>
          </w:rPr>
          <w:fldChar w:fldCharType="end"/>
        </w:r>
      </w:del>
    </w:p>
    <w:p w14:paraId="0EC65C71" w14:textId="455CF882" w:rsidR="008C30D1" w:rsidRPr="00352EAA" w:rsidRDefault="00AB125A" w:rsidP="00AB125A">
      <w:pPr>
        <w:spacing w:line="240" w:lineRule="auto"/>
        <w:rPr>
          <w:b/>
          <w:sz w:val="17"/>
          <w:szCs w:val="17"/>
        </w:rPr>
      </w:pPr>
      <w:bookmarkStart w:id="19" w:name="_Toc509215727"/>
      <w:r w:rsidRPr="00352EAA">
        <w:br w:type="page"/>
      </w:r>
    </w:p>
    <w:p w14:paraId="02176C70" w14:textId="7CB3BDCF" w:rsidR="00D5130F" w:rsidRPr="00352EAA" w:rsidRDefault="00D5130F" w:rsidP="000E176E">
      <w:pPr>
        <w:pStyle w:val="StandardTitle"/>
        <w:rPr>
          <w:b/>
          <w:bCs/>
        </w:rPr>
      </w:pPr>
      <w:r w:rsidRPr="00352EAA">
        <w:rPr>
          <w:b/>
        </w:rPr>
        <w:lastRenderedPageBreak/>
        <w:t>Norme de l’OMPI ST.93</w:t>
      </w:r>
    </w:p>
    <w:p w14:paraId="0B5392CD" w14:textId="07347273" w:rsidR="007907F5" w:rsidRPr="00352EAA" w:rsidRDefault="00CC1B44" w:rsidP="000E176E">
      <w:pPr>
        <w:pStyle w:val="StandardTitle"/>
      </w:pPr>
      <w:r w:rsidRPr="00352EAA">
        <w:t>Recommandations concernant le NETTOYAGE DES DONNÉES des noms</w:t>
      </w:r>
    </w:p>
    <w:p w14:paraId="644348DF" w14:textId="611FD2F8" w:rsidR="001C4A56" w:rsidRPr="00352EAA" w:rsidRDefault="0007137D" w:rsidP="000C525E">
      <w:pPr>
        <w:tabs>
          <w:tab w:val="center" w:pos="4679"/>
          <w:tab w:val="left" w:pos="7365"/>
        </w:tabs>
        <w:spacing w:before="1080" w:after="960" w:line="240" w:lineRule="auto"/>
        <w:jc w:val="center"/>
        <w:rPr>
          <w:i/>
          <w:iCs/>
          <w:sz w:val="17"/>
          <w:szCs w:val="17"/>
        </w:rPr>
      </w:pPr>
      <w:r w:rsidRPr="00352EAA">
        <w:rPr>
          <w:i/>
          <w:sz w:val="17"/>
        </w:rPr>
        <w:t>Proposition présentée au Comité des normes de l’OMPI (CWS) pour approbation</w:t>
      </w:r>
      <w:r w:rsidR="000C525E">
        <w:rPr>
          <w:i/>
          <w:sz w:val="17"/>
        </w:rPr>
        <w:t xml:space="preserve"> </w:t>
      </w:r>
      <w:r w:rsidR="000C525E">
        <w:rPr>
          <w:i/>
          <w:sz w:val="17"/>
        </w:rPr>
        <w:br/>
      </w:r>
      <w:r w:rsidRPr="00352EAA">
        <w:rPr>
          <w:i/>
          <w:sz w:val="17"/>
        </w:rPr>
        <w:t>à sa treizième session</w:t>
      </w:r>
    </w:p>
    <w:p w14:paraId="4F9A2767" w14:textId="5CD9931A" w:rsidR="000A37EB" w:rsidRPr="00352EAA" w:rsidRDefault="004152A2" w:rsidP="00986113">
      <w:pPr>
        <w:pStyle w:val="Heading1"/>
        <w:spacing w:line="240" w:lineRule="auto"/>
      </w:pPr>
      <w:bookmarkStart w:id="20" w:name="INTRODUCTION"/>
      <w:bookmarkEnd w:id="19"/>
      <w:r w:rsidRPr="00352EAA">
        <w:t>INTRODUCTION</w:t>
      </w:r>
    </w:p>
    <w:bookmarkEnd w:id="20"/>
    <w:p w14:paraId="512C7001" w14:textId="0807D09E" w:rsidR="00765953" w:rsidRPr="00352EAA" w:rsidRDefault="009F5462" w:rsidP="00AE247E">
      <w:pPr>
        <w:spacing w:after="220" w:line="240" w:lineRule="auto"/>
        <w:rPr>
          <w:sz w:val="17"/>
          <w:szCs w:val="17"/>
        </w:rPr>
      </w:pPr>
      <w:r w:rsidRPr="00352EAA">
        <w:rPr>
          <w:caps/>
          <w:sz w:val="17"/>
        </w:rPr>
        <w:fldChar w:fldCharType="begin"/>
      </w:r>
      <w:r w:rsidRPr="00352EAA">
        <w:rPr>
          <w:sz w:val="17"/>
        </w:rPr>
        <w:instrText xml:space="preserve"> AUTONUM  </w:instrText>
      </w:r>
      <w:r w:rsidRPr="00352EAA">
        <w:rPr>
          <w:caps/>
          <w:sz w:val="17"/>
        </w:rPr>
        <w:fldChar w:fldCharType="end"/>
      </w:r>
      <w:r w:rsidRPr="00352EAA">
        <w:rPr>
          <w:sz w:val="17"/>
        </w:rPr>
        <w:tab/>
        <w:t xml:space="preserve">La présente norme consiste en recommandations d’ordre général pour la collecte, le traitement, le nettoyage et la publication des données propres relatives aux noms.  Elle ne comporte aucune recommandation sur les modalités détaillées de nettoyage des données, la localisation ou la transformation des noms, telle que la translittération, la transcription ou la traduction, ou des approches concernant la normalisation des noms, telles que la sélection des algorithmes, le lieu et le moment où les transformations sont appliquées, la fréquence ou les stratégies de fusion.  Les décisions concernant ces modalités </w:t>
      </w:r>
      <w:del w:id="21" w:author="Author">
        <w:r w:rsidRPr="00352EAA">
          <w:rPr>
            <w:sz w:val="17"/>
          </w:rPr>
          <w:delText xml:space="preserve">détaillées </w:delText>
        </w:r>
      </w:del>
      <w:r w:rsidRPr="00352EAA">
        <w:rPr>
          <w:sz w:val="17"/>
        </w:rPr>
        <w:t xml:space="preserve">varieront considérablement en fonction de la partie qui les applique, de l’objectif des transformations et de la rapidité avec laquelle les algorithmes de correspondance évoluent.  </w:t>
      </w:r>
    </w:p>
    <w:p w14:paraId="1CC16B30" w14:textId="1054427F" w:rsidR="00C07866" w:rsidRPr="00352EAA" w:rsidRDefault="00765953" w:rsidP="00AE247E">
      <w:pPr>
        <w:spacing w:after="220" w:line="240" w:lineRule="auto"/>
        <w:rPr>
          <w:sz w:val="17"/>
          <w:szCs w:val="17"/>
        </w:rPr>
      </w:pPr>
      <w:r w:rsidRPr="00352EAA">
        <w:rPr>
          <w:sz w:val="17"/>
        </w:rPr>
        <w:fldChar w:fldCharType="begin"/>
      </w:r>
      <w:r w:rsidRPr="00352EAA">
        <w:rPr>
          <w:sz w:val="17"/>
        </w:rPr>
        <w:instrText xml:space="preserve"> AUTONUM  </w:instrText>
      </w:r>
      <w:r w:rsidRPr="00352EAA">
        <w:rPr>
          <w:sz w:val="17"/>
        </w:rPr>
        <w:fldChar w:fldCharType="end"/>
      </w:r>
      <w:r w:rsidRPr="00352EAA">
        <w:tab/>
      </w:r>
      <w:r w:rsidRPr="00352EAA">
        <w:rPr>
          <w:sz w:val="17"/>
        </w:rPr>
        <w:t xml:space="preserve">Il convient de se reporter à la norme ST.20 de l’OMPI pour des recommandations concernant l’établissement d’index des documents de brevet donnant le nom des déposants et d’autres clients, et pour favoriser l’uniformité de la présentation et de la méthode de classement des noms dans ces index.  </w:t>
      </w:r>
    </w:p>
    <w:p w14:paraId="27F6F4A0" w14:textId="755D5651" w:rsidR="00BC2BF8" w:rsidRPr="00352EAA" w:rsidRDefault="00BC2BF8" w:rsidP="00AE247E">
      <w:pPr>
        <w:pStyle w:val="Heading1"/>
        <w:spacing w:line="240" w:lineRule="auto"/>
        <w:rPr>
          <w:b/>
          <w:szCs w:val="17"/>
        </w:rPr>
      </w:pPr>
      <w:bookmarkStart w:id="22" w:name="DÉFINITIONS"/>
      <w:r w:rsidRPr="00352EAA">
        <w:t>DÉFINITIONS</w:t>
      </w:r>
    </w:p>
    <w:bookmarkEnd w:id="22"/>
    <w:p w14:paraId="5E2461A9" w14:textId="73F2A5A4" w:rsidR="00BC2BF8" w:rsidRPr="00352EAA" w:rsidRDefault="007F45C1" w:rsidP="00AE247E">
      <w:pPr>
        <w:pStyle w:val="ListParagraph"/>
        <w:spacing w:after="120" w:line="240" w:lineRule="auto"/>
        <w:ind w:left="0"/>
        <w:contextualSpacing w:val="0"/>
        <w:rPr>
          <w:sz w:val="17"/>
          <w:szCs w:val="17"/>
        </w:rPr>
      </w:pPr>
      <w:r w:rsidRPr="00352EAA">
        <w:rPr>
          <w:sz w:val="17"/>
        </w:rPr>
        <w:fldChar w:fldCharType="begin"/>
      </w:r>
      <w:r w:rsidRPr="00352EAA">
        <w:rPr>
          <w:sz w:val="17"/>
        </w:rPr>
        <w:instrText xml:space="preserve"> AUTONUM  </w:instrText>
      </w:r>
      <w:r w:rsidRPr="00352EAA">
        <w:rPr>
          <w:sz w:val="17"/>
        </w:rPr>
        <w:fldChar w:fldCharType="end"/>
      </w:r>
      <w:r w:rsidRPr="00352EAA">
        <w:rPr>
          <w:sz w:val="17"/>
        </w:rPr>
        <w:tab/>
        <w:t>Dans le présent document, on entend par :</w:t>
      </w:r>
    </w:p>
    <w:p w14:paraId="69CF6D14" w14:textId="7E544CA7" w:rsidR="002101A9" w:rsidRPr="00352EAA" w:rsidRDefault="002101A9" w:rsidP="00352EAA">
      <w:pPr>
        <w:pStyle w:val="ListParagraph"/>
        <w:numPr>
          <w:ilvl w:val="0"/>
          <w:numId w:val="43"/>
        </w:numPr>
        <w:spacing w:after="120" w:line="240" w:lineRule="auto"/>
        <w:ind w:left="1134" w:hanging="567"/>
        <w:contextualSpacing w:val="0"/>
        <w:rPr>
          <w:sz w:val="17"/>
          <w:szCs w:val="17"/>
        </w:rPr>
      </w:pPr>
      <w:r w:rsidRPr="00352EAA">
        <w:rPr>
          <w:sz w:val="17"/>
        </w:rPr>
        <w:t xml:space="preserve">“office de propriété intellectuelle”, l’office de propriété intellectuelle chargé de la gestion des procédures de dépôt et d’enregistrement relatives aux droits de propriété intellectuelle; </w:t>
      </w:r>
    </w:p>
    <w:p w14:paraId="34C36CC8" w14:textId="6AD433AD" w:rsidR="00BC2BF8" w:rsidRPr="00352EAA" w:rsidRDefault="0032477B" w:rsidP="00352EAA">
      <w:pPr>
        <w:pStyle w:val="ListParagraph"/>
        <w:numPr>
          <w:ilvl w:val="0"/>
          <w:numId w:val="43"/>
        </w:numPr>
        <w:spacing w:after="120" w:line="240" w:lineRule="auto"/>
        <w:ind w:left="1134" w:hanging="567"/>
        <w:contextualSpacing w:val="0"/>
        <w:rPr>
          <w:sz w:val="17"/>
          <w:szCs w:val="17"/>
        </w:rPr>
      </w:pPr>
      <w:r w:rsidRPr="00352EAA">
        <w:rPr>
          <w:sz w:val="17"/>
        </w:rPr>
        <w:t>“données clients”, les données sur les déposants, les titulaires d’enregistrements, les propriétaires, les représentants légaux ou d’autres parties, détenues par un office de propriété intellectuelle en rapport avec un droit de propriété intellectuelle, une demande, un enregistrement ou tout autre instrument.  Cette norme concerne principalement les données relatives aux noms des clients : les noms de personnes, les noms d’entreprises et les informations connexes telles que la ville, l’adresse ou l’adresse électronique qui peuvent être utilisées pour lever toute ambiguïté sur d’éventuelles correspondances de noms;</w:t>
      </w:r>
    </w:p>
    <w:p w14:paraId="252EA114" w14:textId="1F3E159D" w:rsidR="007F45C1" w:rsidRPr="00352EAA" w:rsidRDefault="0032477B" w:rsidP="00352EAA">
      <w:pPr>
        <w:pStyle w:val="ListParagraph"/>
        <w:numPr>
          <w:ilvl w:val="0"/>
          <w:numId w:val="43"/>
        </w:numPr>
        <w:spacing w:after="120" w:line="240" w:lineRule="auto"/>
        <w:ind w:left="1134" w:hanging="567"/>
        <w:contextualSpacing w:val="0"/>
        <w:rPr>
          <w:sz w:val="17"/>
          <w:szCs w:val="17"/>
        </w:rPr>
      </w:pPr>
      <w:r w:rsidRPr="00352EAA">
        <w:rPr>
          <w:sz w:val="17"/>
        </w:rPr>
        <w:t>“données propres”, des données précises, cohérentes et fiables.  Comme il est difficile de mesurer le degré de propreté d’un vaste ensemble de données complexes, diverses mesures peuvent être utilisées comme substituts de la propreté ou de propriétés connexes, telles que leur utilité;</w:t>
      </w:r>
    </w:p>
    <w:p w14:paraId="23380057" w14:textId="250EC734" w:rsidR="007F45C1" w:rsidRPr="00352EAA" w:rsidRDefault="0032477B" w:rsidP="00352EAA">
      <w:pPr>
        <w:pStyle w:val="ListParagraph"/>
        <w:numPr>
          <w:ilvl w:val="0"/>
          <w:numId w:val="43"/>
        </w:numPr>
        <w:spacing w:after="120" w:line="240" w:lineRule="auto"/>
        <w:ind w:left="1134" w:hanging="567"/>
        <w:contextualSpacing w:val="0"/>
        <w:rPr>
          <w:sz w:val="17"/>
          <w:szCs w:val="17"/>
        </w:rPr>
      </w:pPr>
      <w:r w:rsidRPr="00352EAA">
        <w:rPr>
          <w:sz w:val="17"/>
        </w:rPr>
        <w:t>“translittération”, la mise en correspondance d’un ou plusieurs caractères d</w:t>
      </w:r>
      <w:ins w:id="23" w:author="Author">
        <w:r w:rsidR="00352EAA">
          <w:rPr>
            <w:sz w:val="17"/>
          </w:rPr>
          <w:t>’</w:t>
        </w:r>
        <w:r w:rsidRPr="00352EAA">
          <w:rPr>
            <w:sz w:val="17"/>
          </w:rPr>
          <w:t>un</w:t>
        </w:r>
      </w:ins>
      <w:r w:rsidRPr="00352EAA">
        <w:rPr>
          <w:sz w:val="17"/>
        </w:rPr>
        <w:t xml:space="preserve">e </w:t>
      </w:r>
      <w:del w:id="24" w:author="Author">
        <w:r w:rsidRPr="00352EAA">
          <w:rPr>
            <w:sz w:val="17"/>
          </w:rPr>
          <w:delText xml:space="preserve">la </w:delText>
        </w:r>
      </w:del>
      <w:r w:rsidRPr="00352EAA">
        <w:rPr>
          <w:sz w:val="17"/>
        </w:rPr>
        <w:t>langue source avec un ou plusieurs caractères (phonétiques) d</w:t>
      </w:r>
      <w:ins w:id="25" w:author="Author">
        <w:r w:rsidR="00352EAA">
          <w:rPr>
            <w:sz w:val="17"/>
          </w:rPr>
          <w:t>’</w:t>
        </w:r>
        <w:r w:rsidRPr="00352EAA">
          <w:rPr>
            <w:sz w:val="17"/>
          </w:rPr>
          <w:t>un</w:t>
        </w:r>
      </w:ins>
      <w:r w:rsidRPr="00352EAA">
        <w:rPr>
          <w:sz w:val="17"/>
        </w:rPr>
        <w:t xml:space="preserve">e </w:t>
      </w:r>
      <w:del w:id="26" w:author="Author">
        <w:r w:rsidRPr="00352EAA">
          <w:rPr>
            <w:sz w:val="17"/>
          </w:rPr>
          <w:delText xml:space="preserve">la </w:delText>
        </w:r>
      </w:del>
      <w:r w:rsidRPr="00352EAA">
        <w:rPr>
          <w:sz w:val="17"/>
        </w:rPr>
        <w:t xml:space="preserve">langue cible; </w:t>
      </w:r>
    </w:p>
    <w:p w14:paraId="3580A258" w14:textId="531769EF" w:rsidR="007F45C1" w:rsidRPr="00352EAA" w:rsidRDefault="0032477B" w:rsidP="00352EAA">
      <w:pPr>
        <w:pStyle w:val="ListParagraph"/>
        <w:numPr>
          <w:ilvl w:val="0"/>
          <w:numId w:val="43"/>
        </w:numPr>
        <w:spacing w:after="120" w:line="240" w:lineRule="auto"/>
        <w:ind w:left="1134" w:hanging="567"/>
        <w:contextualSpacing w:val="0"/>
        <w:rPr>
          <w:sz w:val="17"/>
          <w:szCs w:val="17"/>
        </w:rPr>
      </w:pPr>
      <w:r w:rsidRPr="00352EAA">
        <w:rPr>
          <w:sz w:val="17"/>
        </w:rPr>
        <w:t>“transcription”, la mise en correspondance d’un caractère, d’un logogramme, d’une syllabe ou d’un phonème de la langue source avec quelque chose qui correspond au son dans le système correspondant de la langue cible;</w:t>
      </w:r>
    </w:p>
    <w:p w14:paraId="07CD08C3" w14:textId="05D6F95F" w:rsidR="007F45C1" w:rsidRPr="00352EAA" w:rsidRDefault="0032477B" w:rsidP="00352EAA">
      <w:pPr>
        <w:pStyle w:val="ListParagraph"/>
        <w:numPr>
          <w:ilvl w:val="0"/>
          <w:numId w:val="43"/>
        </w:numPr>
        <w:spacing w:after="220" w:line="240" w:lineRule="auto"/>
        <w:ind w:left="1134" w:hanging="567"/>
        <w:contextualSpacing w:val="0"/>
        <w:rPr>
          <w:sz w:val="17"/>
          <w:szCs w:val="17"/>
        </w:rPr>
      </w:pPr>
      <w:r w:rsidRPr="00352EAA">
        <w:rPr>
          <w:sz w:val="17"/>
        </w:rPr>
        <w:t xml:space="preserve">“traduction”, la représentation du sens d’un mot ou d’une notion dans la langue source par quelque chose qui correspond </w:t>
      </w:r>
      <w:del w:id="27" w:author="Author">
        <w:r w:rsidRPr="00352EAA">
          <w:rPr>
            <w:sz w:val="17"/>
          </w:rPr>
          <w:delText xml:space="preserve">au </w:delText>
        </w:r>
      </w:del>
      <w:ins w:id="28" w:author="Author">
        <w:r w:rsidRPr="00352EAA">
          <w:rPr>
            <w:sz w:val="17"/>
          </w:rPr>
          <w:t xml:space="preserve">à ce </w:t>
        </w:r>
      </w:ins>
      <w:r w:rsidRPr="00352EAA">
        <w:rPr>
          <w:sz w:val="17"/>
        </w:rPr>
        <w:t>sens dans la langue cible.</w:t>
      </w:r>
    </w:p>
    <w:p w14:paraId="5FC3AA78" w14:textId="1F50232E" w:rsidR="00BC2BF8" w:rsidRPr="00352EAA" w:rsidRDefault="00BC2BF8" w:rsidP="00AE247E">
      <w:pPr>
        <w:pStyle w:val="Heading1"/>
        <w:spacing w:line="240" w:lineRule="auto"/>
        <w:rPr>
          <w:b/>
          <w:szCs w:val="17"/>
        </w:rPr>
      </w:pPr>
      <w:r w:rsidRPr="00352EAA">
        <w:t>COLLECTE</w:t>
      </w:r>
    </w:p>
    <w:p w14:paraId="3BAFF606" w14:textId="16690F0C" w:rsidR="00BC2BF8" w:rsidRPr="00352EAA" w:rsidRDefault="00103B70" w:rsidP="00AE247E">
      <w:pPr>
        <w:pStyle w:val="ListParagraph"/>
        <w:spacing w:after="220" w:line="240" w:lineRule="auto"/>
        <w:ind w:left="0"/>
        <w:contextualSpacing w:val="0"/>
        <w:rPr>
          <w:sz w:val="17"/>
          <w:szCs w:val="17"/>
        </w:rPr>
      </w:pPr>
      <w:r w:rsidRPr="00352EAA">
        <w:rPr>
          <w:sz w:val="17"/>
        </w:rPr>
        <w:fldChar w:fldCharType="begin"/>
      </w:r>
      <w:r w:rsidRPr="00352EAA">
        <w:rPr>
          <w:sz w:val="17"/>
        </w:rPr>
        <w:instrText xml:space="preserve"> AUTONUM  </w:instrText>
      </w:r>
      <w:r w:rsidRPr="00352EAA">
        <w:rPr>
          <w:sz w:val="17"/>
        </w:rPr>
        <w:fldChar w:fldCharType="end"/>
      </w:r>
      <w:r w:rsidRPr="00352EAA">
        <w:rPr>
          <w:sz w:val="17"/>
        </w:rPr>
        <w:tab/>
        <w:t>Les offices de propriété intellectuelle peuvent donner aux clients la possibilité de créer et de gérer des dossiers clients électroniques contenant des informations nominatives publiées : noms de personnes, noms d’entreprises, noms de représentants légaux, et informations connexes telles que la ville, l’adresse ou l’adresse électronique.</w:t>
      </w:r>
    </w:p>
    <w:p w14:paraId="687E1267" w14:textId="5772F53B" w:rsidR="00BC2BF8" w:rsidRPr="00352EAA" w:rsidRDefault="00103B70" w:rsidP="00AE247E">
      <w:pPr>
        <w:pStyle w:val="ListParagraph"/>
        <w:spacing w:after="220" w:line="240" w:lineRule="auto"/>
        <w:ind w:left="0"/>
        <w:contextualSpacing w:val="0"/>
        <w:rPr>
          <w:sz w:val="17"/>
          <w:szCs w:val="17"/>
        </w:rPr>
      </w:pPr>
      <w:r w:rsidRPr="00352EAA">
        <w:rPr>
          <w:sz w:val="17"/>
        </w:rPr>
        <w:fldChar w:fldCharType="begin"/>
      </w:r>
      <w:r w:rsidRPr="00352EAA">
        <w:rPr>
          <w:sz w:val="17"/>
        </w:rPr>
        <w:instrText xml:space="preserve"> AUTONUM  </w:instrText>
      </w:r>
      <w:r w:rsidRPr="00352EAA">
        <w:rPr>
          <w:sz w:val="17"/>
        </w:rPr>
        <w:fldChar w:fldCharType="end"/>
      </w:r>
      <w:r w:rsidRPr="00352EAA">
        <w:rPr>
          <w:sz w:val="17"/>
        </w:rPr>
        <w:tab/>
        <w:t>Les offices de propriété intellectuelle devraient permettre d’associer le dossier d’un client à plusieurs demandes ou enregistrements de droits de propriété intellectuelle, afin que les clients puissent réutiliser les mêmes informations nominatives pour plusieurs demandes ou enregistrements et mettre à jour leurs informations nominatives à un seul et même endroit.</w:t>
      </w:r>
    </w:p>
    <w:p w14:paraId="17CDD17D" w14:textId="586D8962" w:rsidR="00BC2BF8" w:rsidRPr="00352EAA" w:rsidRDefault="00103B70" w:rsidP="00AE247E">
      <w:pPr>
        <w:pStyle w:val="ListParagraph"/>
        <w:spacing w:after="220" w:line="240" w:lineRule="auto"/>
        <w:ind w:left="0"/>
        <w:contextualSpacing w:val="0"/>
        <w:rPr>
          <w:sz w:val="17"/>
          <w:szCs w:val="17"/>
        </w:rPr>
      </w:pPr>
      <w:r w:rsidRPr="00352EAA">
        <w:rPr>
          <w:sz w:val="17"/>
        </w:rPr>
        <w:fldChar w:fldCharType="begin"/>
      </w:r>
      <w:r w:rsidRPr="00352EAA">
        <w:rPr>
          <w:sz w:val="17"/>
        </w:rPr>
        <w:instrText xml:space="preserve"> AUTONUM  </w:instrText>
      </w:r>
      <w:r w:rsidRPr="00352EAA">
        <w:rPr>
          <w:sz w:val="17"/>
        </w:rPr>
        <w:fldChar w:fldCharType="end"/>
      </w:r>
      <w:r w:rsidRPr="00352EAA">
        <w:rPr>
          <w:sz w:val="17"/>
        </w:rPr>
        <w:tab/>
        <w:t xml:space="preserve">Les offices de propriété intellectuelle peuvent proposer </w:t>
      </w:r>
      <w:del w:id="29" w:author="Author">
        <w:r w:rsidRPr="00352EAA">
          <w:rPr>
            <w:sz w:val="17"/>
          </w:rPr>
          <w:delText>un ou plusieur</w:delText>
        </w:r>
      </w:del>
      <w:ins w:id="30" w:author="Author">
        <w:r w:rsidRPr="00352EAA">
          <w:rPr>
            <w:sz w:val="17"/>
          </w:rPr>
          <w:t>de</w:t>
        </w:r>
      </w:ins>
      <w:r w:rsidRPr="00352EAA">
        <w:rPr>
          <w:sz w:val="17"/>
        </w:rPr>
        <w:t xml:space="preserve">s formulaires que les clients peuvent utiliser pour demander aux offices de propriété intellectuelle de créer ou de modifier leur nom ou des informations connexes.  Les offices de propriété intellectuelle peuvent </w:t>
      </w:r>
      <w:del w:id="31" w:author="Author">
        <w:r w:rsidRPr="00352EAA">
          <w:rPr>
            <w:sz w:val="17"/>
          </w:rPr>
          <w:delText xml:space="preserve">également </w:delText>
        </w:r>
      </w:del>
      <w:r w:rsidRPr="00352EAA">
        <w:rPr>
          <w:sz w:val="17"/>
        </w:rPr>
        <w:t xml:space="preserve">permettre aux clients de saisir et de mettre à jour eux-mêmes les informations nominatives ou connexes, ou peuvent exiger qu’une partie désignée, telle que des employés, des sous-traitants ou un service externe, saisisse et mette à jour les dossiers des clients à la demande de ces derniers. </w:t>
      </w:r>
    </w:p>
    <w:p w14:paraId="4DEA6567" w14:textId="6FFEE613" w:rsidR="00BC2BF8" w:rsidRPr="00352EAA" w:rsidRDefault="00103B70" w:rsidP="00AE247E">
      <w:pPr>
        <w:pStyle w:val="ListParagraph"/>
        <w:spacing w:after="220" w:line="240" w:lineRule="auto"/>
        <w:ind w:left="0"/>
        <w:contextualSpacing w:val="0"/>
        <w:rPr>
          <w:sz w:val="17"/>
          <w:szCs w:val="17"/>
        </w:rPr>
      </w:pPr>
      <w:r w:rsidRPr="00352EAA">
        <w:rPr>
          <w:sz w:val="17"/>
        </w:rPr>
        <w:fldChar w:fldCharType="begin"/>
      </w:r>
      <w:r w:rsidRPr="00352EAA">
        <w:rPr>
          <w:sz w:val="17"/>
        </w:rPr>
        <w:instrText xml:space="preserve"> AUTONUM  </w:instrText>
      </w:r>
      <w:r w:rsidRPr="00352EAA">
        <w:rPr>
          <w:sz w:val="17"/>
        </w:rPr>
        <w:fldChar w:fldCharType="end"/>
      </w:r>
      <w:r w:rsidRPr="00352EAA">
        <w:rPr>
          <w:sz w:val="17"/>
        </w:rPr>
        <w:tab/>
        <w:t>Plusieurs dossiers pour un même client peuvent être créés et gérés par différentes entités, comme des représentants légaux différents.  Les offices de propriété intellectuelle devraient en tenir compte lors de la conception de leurs systèmes de dossiers clients, car il se pourrait que plusieurs dossiers concernant un même client contiennent des données légèrement différentes ou soient mis à jour à des moments différents par des représentants différents.</w:t>
      </w:r>
    </w:p>
    <w:p w14:paraId="3440F4B7" w14:textId="04EDB9AB" w:rsidR="00BC2BF8" w:rsidRPr="00352EAA" w:rsidRDefault="00103B70" w:rsidP="00AE247E">
      <w:pPr>
        <w:pStyle w:val="ListParagraph"/>
        <w:spacing w:after="220" w:line="240" w:lineRule="auto"/>
        <w:ind w:left="0"/>
        <w:contextualSpacing w:val="0"/>
        <w:rPr>
          <w:sz w:val="17"/>
          <w:szCs w:val="17"/>
        </w:rPr>
      </w:pPr>
      <w:r w:rsidRPr="00352EAA">
        <w:rPr>
          <w:sz w:val="17"/>
        </w:rPr>
        <w:fldChar w:fldCharType="begin"/>
      </w:r>
      <w:r w:rsidRPr="00352EAA">
        <w:rPr>
          <w:sz w:val="17"/>
        </w:rPr>
        <w:instrText xml:space="preserve"> AUTONUM  </w:instrText>
      </w:r>
      <w:r w:rsidRPr="00352EAA">
        <w:rPr>
          <w:sz w:val="17"/>
        </w:rPr>
        <w:fldChar w:fldCharType="end"/>
      </w:r>
      <w:r w:rsidRPr="00352EAA">
        <w:rPr>
          <w:sz w:val="17"/>
        </w:rPr>
        <w:tab/>
        <w:t xml:space="preserve">Les offices de propriété intellectuelle peuvent permettre la saisie du nom du client dans les caractères propres à la langue du client, en plus du nom du client dans la ou les langues de travail de l’office de propriété intellectuelle, qui doit être stocké en utilisant le codage UTF-8 </w:t>
      </w:r>
      <w:r w:rsidR="00A92AD7" w:rsidRPr="00352EAA">
        <w:rPr>
          <w:rStyle w:val="FootnoteReference"/>
          <w:sz w:val="17"/>
          <w:szCs w:val="17"/>
        </w:rPr>
        <w:footnoteReference w:id="2"/>
      </w:r>
      <w:r w:rsidRPr="00352EAA">
        <w:rPr>
          <w:sz w:val="17"/>
        </w:rPr>
        <w:t>.  Par exemple, un office de propriété intellectuelle qui travaille en anglais pourrait prévoir des champs distincts pour le nom du déposant en anglais et le nom original du déposant en coréen.</w:t>
      </w:r>
    </w:p>
    <w:p w14:paraId="3AF8D138" w14:textId="54CA3441" w:rsidR="00BC2BF8" w:rsidRPr="00352EAA" w:rsidRDefault="00103B70" w:rsidP="00AE247E">
      <w:pPr>
        <w:pStyle w:val="ListParagraph"/>
        <w:spacing w:after="220" w:line="240" w:lineRule="auto"/>
        <w:ind w:left="0"/>
        <w:contextualSpacing w:val="0"/>
        <w:rPr>
          <w:sz w:val="17"/>
          <w:szCs w:val="17"/>
        </w:rPr>
      </w:pPr>
      <w:r w:rsidRPr="00352EAA">
        <w:rPr>
          <w:sz w:val="17"/>
        </w:rPr>
        <w:fldChar w:fldCharType="begin"/>
      </w:r>
      <w:r w:rsidRPr="00352EAA">
        <w:rPr>
          <w:sz w:val="17"/>
        </w:rPr>
        <w:instrText xml:space="preserve"> AUTONUM  </w:instrText>
      </w:r>
      <w:r w:rsidRPr="00352EAA">
        <w:rPr>
          <w:sz w:val="17"/>
        </w:rPr>
        <w:fldChar w:fldCharType="end"/>
      </w:r>
      <w:r w:rsidRPr="00352EAA">
        <w:rPr>
          <w:sz w:val="17"/>
        </w:rPr>
        <w:tab/>
        <w:t xml:space="preserve">Les offices de propriété intellectuelle peuvent en outre utiliser des </w:t>
      </w:r>
      <w:del w:id="32" w:author="Author">
        <w:r w:rsidRPr="00352EAA">
          <w:rPr>
            <w:sz w:val="17"/>
          </w:rPr>
          <w:delText xml:space="preserve">numéros </w:delText>
        </w:r>
      </w:del>
      <w:ins w:id="33" w:author="Author">
        <w:r w:rsidRPr="00352EAA">
          <w:rPr>
            <w:sz w:val="17"/>
          </w:rPr>
          <w:t xml:space="preserve">codes </w:t>
        </w:r>
      </w:ins>
      <w:r w:rsidRPr="00352EAA">
        <w:rPr>
          <w:sz w:val="17"/>
        </w:rPr>
        <w:t xml:space="preserve">d’identification pour identifier les clients.  Les </w:t>
      </w:r>
      <w:del w:id="34" w:author="Author">
        <w:r w:rsidRPr="00352EAA">
          <w:rPr>
            <w:sz w:val="17"/>
          </w:rPr>
          <w:delText xml:space="preserve">numéros </w:delText>
        </w:r>
      </w:del>
      <w:ins w:id="35" w:author="Author">
        <w:r w:rsidRPr="00352EAA">
          <w:rPr>
            <w:sz w:val="17"/>
          </w:rPr>
          <w:t xml:space="preserve">codes </w:t>
        </w:r>
      </w:ins>
      <w:r w:rsidRPr="00352EAA">
        <w:rPr>
          <w:sz w:val="17"/>
        </w:rPr>
        <w:t xml:space="preserve">d’identification peuvent être créés par l’office de propriété intellectuelle ou tirés d’une source externe, comme un numéro d’entreprise enregistré ou un numéro de passeport.  Les </w:t>
      </w:r>
      <w:del w:id="36" w:author="Author">
        <w:r w:rsidRPr="00352EAA">
          <w:rPr>
            <w:sz w:val="17"/>
          </w:rPr>
          <w:delText xml:space="preserve">numéros </w:delText>
        </w:r>
      </w:del>
      <w:ins w:id="37" w:author="Author">
        <w:r w:rsidRPr="00352EAA">
          <w:rPr>
            <w:sz w:val="17"/>
          </w:rPr>
          <w:t xml:space="preserve">codes </w:t>
        </w:r>
      </w:ins>
      <w:r w:rsidRPr="00352EAA">
        <w:rPr>
          <w:sz w:val="17"/>
        </w:rPr>
        <w:t xml:space="preserve">d’identification ne permettent pas à eux seuls de résoudre les problèmes liés à la propreté des données clients, tels que les doublons, les changements de nom et les informations obsolètes ou incorrectes.  Les offices de propriété intellectuelle qui utilisent des </w:t>
      </w:r>
      <w:del w:id="38" w:author="Author">
        <w:r w:rsidRPr="00352EAA">
          <w:rPr>
            <w:sz w:val="17"/>
          </w:rPr>
          <w:delText xml:space="preserve">numéros </w:delText>
        </w:r>
      </w:del>
      <w:ins w:id="39" w:author="Author">
        <w:r w:rsidRPr="00352EAA">
          <w:rPr>
            <w:sz w:val="17"/>
          </w:rPr>
          <w:t xml:space="preserve">codes </w:t>
        </w:r>
      </w:ins>
      <w:r w:rsidRPr="00352EAA">
        <w:rPr>
          <w:sz w:val="17"/>
        </w:rPr>
        <w:t>d’identification devraient continuer à prêter attention et à tenir compte des considérations figurant dans les autres parties de la présente norme.</w:t>
      </w:r>
    </w:p>
    <w:p w14:paraId="748655B4" w14:textId="439F0A5B" w:rsidR="008D2089" w:rsidRPr="00352EAA" w:rsidRDefault="001E598E" w:rsidP="00AE247E">
      <w:pPr>
        <w:pStyle w:val="Heading1"/>
        <w:spacing w:line="240" w:lineRule="auto"/>
        <w:rPr>
          <w:b/>
          <w:szCs w:val="17"/>
        </w:rPr>
      </w:pPr>
      <w:bookmarkStart w:id="40" w:name="_Hlk145928917"/>
      <w:r w:rsidRPr="00352EAA">
        <w:t>TRANSFORMATION DES NOMS</w:t>
      </w:r>
      <w:bookmarkEnd w:id="40"/>
    </w:p>
    <w:p w14:paraId="31BBB065" w14:textId="48F7CD5A" w:rsidR="008D2089" w:rsidRPr="00352EAA" w:rsidRDefault="00103B70" w:rsidP="00AE247E">
      <w:pPr>
        <w:pStyle w:val="ListParagraph"/>
        <w:spacing w:after="220" w:line="240" w:lineRule="auto"/>
        <w:ind w:left="0"/>
        <w:contextualSpacing w:val="0"/>
        <w:rPr>
          <w:sz w:val="17"/>
          <w:szCs w:val="17"/>
        </w:rPr>
      </w:pPr>
      <w:r w:rsidRPr="00352EAA">
        <w:rPr>
          <w:sz w:val="17"/>
        </w:rPr>
        <w:fldChar w:fldCharType="begin"/>
      </w:r>
      <w:r w:rsidRPr="00352EAA">
        <w:rPr>
          <w:sz w:val="17"/>
        </w:rPr>
        <w:instrText xml:space="preserve"> AUTONUM  </w:instrText>
      </w:r>
      <w:r w:rsidRPr="00352EAA">
        <w:rPr>
          <w:sz w:val="17"/>
        </w:rPr>
        <w:fldChar w:fldCharType="end"/>
      </w:r>
      <w:r w:rsidRPr="00352EAA">
        <w:rPr>
          <w:sz w:val="17"/>
        </w:rPr>
        <w:tab/>
        <w:t>Pour l’échange et le traitement des données, y compris la réception de demandes internationales ou d’enregistrements internationaux, les offices de propriété intellectuelle peuvent envisager la possibilité de transformer les noms</w:t>
      </w:r>
      <w:del w:id="41" w:author="Author">
        <w:r w:rsidRPr="00352EAA">
          <w:rPr>
            <w:sz w:val="17"/>
          </w:rPr>
          <w:delText xml:space="preserve"> (voir l’annexe du présent document)</w:delText>
        </w:r>
      </w:del>
      <w:r w:rsidRPr="00352EAA">
        <w:rPr>
          <w:sz w:val="17"/>
        </w:rPr>
        <w:t xml:space="preserve">.  Il est recommandé que les offices de propriété intellectuelle envoient et reçoivent les données relatives aux noms en utilisant le jeu de caractères UTF-8.  </w:t>
      </w:r>
    </w:p>
    <w:p w14:paraId="436F4E60" w14:textId="378CEFC3" w:rsidR="008D2089" w:rsidRPr="003C62DA" w:rsidRDefault="00103B70" w:rsidP="00AE247E">
      <w:pPr>
        <w:pStyle w:val="ListParagraph"/>
        <w:spacing w:after="220" w:line="240" w:lineRule="auto"/>
        <w:ind w:left="0"/>
        <w:contextualSpacing w:val="0"/>
        <w:rPr>
          <w:sz w:val="17"/>
        </w:rPr>
      </w:pPr>
      <w:r w:rsidRPr="00352EAA">
        <w:rPr>
          <w:sz w:val="17"/>
        </w:rPr>
        <w:fldChar w:fldCharType="begin"/>
      </w:r>
      <w:r w:rsidRPr="00352EAA">
        <w:rPr>
          <w:sz w:val="17"/>
        </w:rPr>
        <w:instrText xml:space="preserve"> AUTONUM  </w:instrText>
      </w:r>
      <w:r w:rsidRPr="00352EAA">
        <w:rPr>
          <w:sz w:val="17"/>
        </w:rPr>
        <w:fldChar w:fldCharType="end"/>
      </w:r>
      <w:r w:rsidRPr="00352EAA">
        <w:rPr>
          <w:sz w:val="17"/>
        </w:rPr>
        <w:tab/>
        <w:t xml:space="preserve">Il convient de noter que la localisation ou la conversion des noms de clients est fortement sujette à erreur, car il n’existe pas de normes généralement acceptées ou uniformes.  Pour la localisation ou la transformation des noms, il existe trois méthodes mentionnées dans la présente norme : la translittération, la transcription et la traduction.  Si les offices de propriété intellectuelle procèdent à la translittération, à la transcription ou à la traduction de </w:t>
      </w:r>
      <w:del w:id="42" w:author="Author">
        <w:r w:rsidRPr="00352EAA">
          <w:rPr>
            <w:sz w:val="17"/>
          </w:rPr>
          <w:delText xml:space="preserve">caractères </w:delText>
        </w:r>
      </w:del>
      <w:ins w:id="43" w:author="Author">
        <w:r w:rsidRPr="00352EAA">
          <w:rPr>
            <w:sz w:val="17"/>
          </w:rPr>
          <w:t xml:space="preserve">nom </w:t>
        </w:r>
      </w:ins>
      <w:r w:rsidRPr="00352EAA">
        <w:rPr>
          <w:sz w:val="17"/>
        </w:rPr>
        <w:t>d’une langue</w:t>
      </w:r>
      <w:ins w:id="44" w:author="Author">
        <w:r w:rsidRPr="00352EAA">
          <w:rPr>
            <w:sz w:val="17"/>
          </w:rPr>
          <w:t xml:space="preserve"> ou d'un ensemble de caractères</w:t>
        </w:r>
      </w:ins>
      <w:r w:rsidRPr="00352EAA">
        <w:rPr>
          <w:sz w:val="17"/>
        </w:rPr>
        <w:t xml:space="preserve"> (comme le </w:t>
      </w:r>
      <w:del w:id="45" w:author="Author">
        <w:r w:rsidRPr="00352EAA" w:rsidDel="003C62DA">
          <w:rPr>
            <w:sz w:val="17"/>
          </w:rPr>
          <w:delText>grec</w:delText>
        </w:r>
      </w:del>
      <w:ins w:id="46" w:author="Author">
        <w:r w:rsidR="003C62DA">
          <w:rPr>
            <w:sz w:val="17"/>
          </w:rPr>
          <w:t>coréen</w:t>
        </w:r>
        <w:r w:rsidRPr="00352EAA">
          <w:rPr>
            <w:sz w:val="17"/>
          </w:rPr>
          <w:t xml:space="preserve"> ou le latin</w:t>
        </w:r>
      </w:ins>
      <w:r w:rsidRPr="00352EAA">
        <w:rPr>
          <w:sz w:val="17"/>
        </w:rPr>
        <w:t xml:space="preserve">) à une autre </w:t>
      </w:r>
      <w:ins w:id="47" w:author="Author">
        <w:r w:rsidRPr="00352EAA">
          <w:rPr>
            <w:sz w:val="17"/>
          </w:rPr>
          <w:t xml:space="preserve">langue ou un autre ensemble de caractères </w:t>
        </w:r>
      </w:ins>
      <w:r w:rsidRPr="00352EAA">
        <w:rPr>
          <w:sz w:val="17"/>
        </w:rPr>
        <w:t>(comme l’anglais</w:t>
      </w:r>
      <w:ins w:id="48" w:author="Author">
        <w:r w:rsidRPr="00352EAA">
          <w:rPr>
            <w:sz w:val="17"/>
          </w:rPr>
          <w:t xml:space="preserve"> ou le cyrillique</w:t>
        </w:r>
      </w:ins>
      <w:r w:rsidRPr="00352EAA">
        <w:rPr>
          <w:sz w:val="17"/>
        </w:rPr>
        <w:t>), ils devraient publier leur schéma de translittération, de transcription ou de traduction.</w:t>
      </w:r>
      <w:ins w:id="49" w:author="Author">
        <w:r w:rsidRPr="00352EAA">
          <w:rPr>
            <w:sz w:val="17"/>
          </w:rPr>
          <w:t xml:space="preserve">  Si les offices de propriété intellectuelle transforment le nom d'un client, il est recommandé de conserver le nom du déposant dans les caractères propres à la langue ou dans la (les) langue(s) d'origine, conformément au paragraphe 8 de la présente norme.</w:t>
        </w:r>
      </w:ins>
      <w:r w:rsidRPr="00352EAA">
        <w:rPr>
          <w:sz w:val="17"/>
        </w:rPr>
        <w:t xml:space="preserve">  Le</w:t>
      </w:r>
      <w:ins w:id="50" w:author="Author">
        <w:r w:rsidRPr="00352EAA">
          <w:rPr>
            <w:sz w:val="17"/>
          </w:rPr>
          <w:t xml:space="preserve"> ou les</w:t>
        </w:r>
      </w:ins>
      <w:r w:rsidRPr="00352EAA">
        <w:rPr>
          <w:sz w:val="17"/>
        </w:rPr>
        <w:t xml:space="preserve"> document</w:t>
      </w:r>
      <w:ins w:id="51" w:author="Author">
        <w:r w:rsidRPr="00352EAA">
          <w:rPr>
            <w:sz w:val="17"/>
          </w:rPr>
          <w:t>s</w:t>
        </w:r>
      </w:ins>
      <w:r w:rsidRPr="00352EAA">
        <w:rPr>
          <w:sz w:val="17"/>
        </w:rPr>
        <w:t xml:space="preserve"> produit</w:t>
      </w:r>
      <w:ins w:id="52" w:author="Author">
        <w:r w:rsidRPr="00352EAA">
          <w:rPr>
            <w:sz w:val="17"/>
          </w:rPr>
          <w:t>s</w:t>
        </w:r>
      </w:ins>
      <w:r w:rsidRPr="00352EAA">
        <w:rPr>
          <w:sz w:val="17"/>
        </w:rPr>
        <w:t xml:space="preserve"> par la translittération, la transcription ou la traduction, ou des parties de ce </w:t>
      </w:r>
      <w:ins w:id="53" w:author="Author">
        <w:r w:rsidRPr="00352EAA">
          <w:rPr>
            <w:sz w:val="17"/>
          </w:rPr>
          <w:t xml:space="preserve">ou ces </w:t>
        </w:r>
      </w:ins>
      <w:r w:rsidRPr="00352EAA">
        <w:rPr>
          <w:sz w:val="17"/>
        </w:rPr>
        <w:t>document</w:t>
      </w:r>
      <w:ins w:id="54" w:author="Author">
        <w:r w:rsidRPr="00352EAA">
          <w:rPr>
            <w:sz w:val="17"/>
          </w:rPr>
          <w:t>s</w:t>
        </w:r>
      </w:ins>
      <w:r w:rsidRPr="00352EAA">
        <w:rPr>
          <w:sz w:val="17"/>
        </w:rPr>
        <w:t xml:space="preserve">, doivent être mis à la disposition du client pour examen et ce dernier doit avoir la possibilité de soumettre des corrections si la translittération, la transcription ou la traduction est entachée d’erreurs.  </w:t>
      </w:r>
    </w:p>
    <w:p w14:paraId="3D8E0EC9" w14:textId="63B72B71" w:rsidR="008D2089" w:rsidRPr="00352EAA" w:rsidRDefault="00103B70" w:rsidP="00AE247E">
      <w:pPr>
        <w:pStyle w:val="ListParagraph"/>
        <w:spacing w:after="220" w:line="240" w:lineRule="auto"/>
        <w:ind w:left="0"/>
        <w:contextualSpacing w:val="0"/>
        <w:rPr>
          <w:sz w:val="17"/>
          <w:szCs w:val="17"/>
        </w:rPr>
      </w:pPr>
      <w:r w:rsidRPr="00352EAA">
        <w:rPr>
          <w:sz w:val="17"/>
        </w:rPr>
        <w:fldChar w:fldCharType="begin"/>
      </w:r>
      <w:r w:rsidRPr="00352EAA">
        <w:rPr>
          <w:sz w:val="17"/>
        </w:rPr>
        <w:instrText xml:space="preserve"> AUTONUM  </w:instrText>
      </w:r>
      <w:r w:rsidRPr="00352EAA">
        <w:rPr>
          <w:sz w:val="17"/>
        </w:rPr>
        <w:fldChar w:fldCharType="end"/>
      </w:r>
      <w:r w:rsidRPr="00352EAA">
        <w:rPr>
          <w:sz w:val="17"/>
        </w:rPr>
        <w:tab/>
        <w:t>La translittération inversée doit être évitée si possible; il est recommandé</w:t>
      </w:r>
      <w:ins w:id="55" w:author="Author">
        <w:r w:rsidRPr="00352EAA">
          <w:rPr>
            <w:sz w:val="17"/>
          </w:rPr>
          <w:t xml:space="preserve"> que le nom original soit</w:t>
        </w:r>
      </w:ins>
      <w:r w:rsidRPr="00352EAA">
        <w:rPr>
          <w:sz w:val="17"/>
        </w:rPr>
        <w:t xml:space="preserve"> </w:t>
      </w:r>
      <w:del w:id="56" w:author="Author">
        <w:r w:rsidRPr="00352EAA">
          <w:rPr>
            <w:sz w:val="17"/>
          </w:rPr>
          <w:delText>d’</w:delText>
        </w:r>
      </w:del>
      <w:r w:rsidRPr="00352EAA">
        <w:rPr>
          <w:sz w:val="17"/>
        </w:rPr>
        <w:t>utilis</w:t>
      </w:r>
      <w:del w:id="57" w:author="Author">
        <w:r w:rsidRPr="00352EAA">
          <w:rPr>
            <w:sz w:val="17"/>
          </w:rPr>
          <w:delText>er</w:delText>
        </w:r>
      </w:del>
      <w:ins w:id="58" w:author="Author">
        <w:r w:rsidRPr="00352EAA">
          <w:rPr>
            <w:sz w:val="17"/>
          </w:rPr>
          <w:t>é</w:t>
        </w:r>
      </w:ins>
      <w:r w:rsidRPr="00352EAA">
        <w:rPr>
          <w:sz w:val="17"/>
        </w:rPr>
        <w:t xml:space="preserve"> </w:t>
      </w:r>
      <w:del w:id="59" w:author="Author">
        <w:r w:rsidRPr="00352EAA">
          <w:rPr>
            <w:sz w:val="17"/>
          </w:rPr>
          <w:delText xml:space="preserve">plutôt </w:delText>
        </w:r>
      </w:del>
      <w:ins w:id="60" w:author="Author">
        <w:r w:rsidRPr="00352EAA">
          <w:rPr>
            <w:sz w:val="17"/>
          </w:rPr>
          <w:t>à la place</w:t>
        </w:r>
      </w:ins>
      <w:del w:id="61" w:author="Author">
        <w:r w:rsidRPr="00352EAA" w:rsidDel="003C62DA">
          <w:rPr>
            <w:sz w:val="17"/>
          </w:rPr>
          <w:delText xml:space="preserve">le </w:delText>
        </w:r>
        <w:r w:rsidRPr="00352EAA">
          <w:rPr>
            <w:sz w:val="17"/>
          </w:rPr>
          <w:delText>nom original</w:delText>
        </w:r>
      </w:del>
      <w:r w:rsidRPr="00352EAA">
        <w:rPr>
          <w:sz w:val="17"/>
        </w:rPr>
        <w:t>.  Par exemple, pour une demande déposée par “</w:t>
      </w:r>
      <w:proofErr w:type="spellStart"/>
      <w:r w:rsidRPr="00352EAA">
        <w:rPr>
          <w:sz w:val="17"/>
        </w:rPr>
        <w:t>Phony</w:t>
      </w:r>
      <w:proofErr w:type="spellEnd"/>
      <w:r w:rsidRPr="00352EAA">
        <w:rPr>
          <w:sz w:val="17"/>
        </w:rPr>
        <w:t xml:space="preserve"> Corp”</w:t>
      </w:r>
      <w:ins w:id="62" w:author="Author">
        <w:r w:rsidRPr="00352EAA">
          <w:rPr>
            <w:sz w:val="17"/>
          </w:rPr>
          <w:t xml:space="preserve"> en caractères latins</w:t>
        </w:r>
      </w:ins>
      <w:r w:rsidRPr="00352EAA">
        <w:rPr>
          <w:sz w:val="17"/>
        </w:rPr>
        <w:t>, une translittération en caractères grecs donnerait “</w:t>
      </w:r>
      <w:proofErr w:type="spellStart"/>
      <w:r w:rsidRPr="00352EAA">
        <w:rPr>
          <w:sz w:val="17"/>
        </w:rPr>
        <w:t>Φονι</w:t>
      </w:r>
      <w:proofErr w:type="spellEnd"/>
      <w:r w:rsidRPr="00352EAA">
        <w:rPr>
          <w:sz w:val="17"/>
        </w:rPr>
        <w:t xml:space="preserve"> </w:t>
      </w:r>
      <w:proofErr w:type="spellStart"/>
      <w:r w:rsidRPr="00352EAA">
        <w:rPr>
          <w:sz w:val="17"/>
        </w:rPr>
        <w:t>Κορ</w:t>
      </w:r>
      <w:proofErr w:type="spellEnd"/>
      <w:r w:rsidRPr="00352EAA">
        <w:rPr>
          <w:sz w:val="17"/>
        </w:rPr>
        <w:t>π” dans le système d’un office de propriété intellectuelle et, lors de la publication et d’une translittération inverse en caractères latins, donnerait “</w:t>
      </w:r>
      <w:proofErr w:type="spellStart"/>
      <w:r w:rsidRPr="00352EAA">
        <w:rPr>
          <w:sz w:val="17"/>
        </w:rPr>
        <w:t>Foni</w:t>
      </w:r>
      <w:proofErr w:type="spellEnd"/>
      <w:r w:rsidRPr="00352EAA">
        <w:rPr>
          <w:sz w:val="17"/>
        </w:rPr>
        <w:t xml:space="preserve"> Corp”, ce qui entraînerait des incohérences.  </w:t>
      </w:r>
      <w:del w:id="63" w:author="Author">
        <w:r w:rsidRPr="00352EAA">
          <w:rPr>
            <w:sz w:val="17"/>
          </w:rPr>
          <w:delText>Des exemples de problèmes courants liés à la translittération, à la transcription ou à la traduction inverse, ou à la retranslittération, à la retranscription ou à la retraduction, figurent dans l’annexe de la présente norme.</w:delText>
        </w:r>
      </w:del>
    </w:p>
    <w:p w14:paraId="645547A5" w14:textId="27C798E0" w:rsidR="008D2089" w:rsidRPr="00352EAA" w:rsidRDefault="008D2089" w:rsidP="00AE247E">
      <w:pPr>
        <w:pStyle w:val="Heading1"/>
        <w:spacing w:line="240" w:lineRule="auto"/>
        <w:rPr>
          <w:b/>
          <w:szCs w:val="17"/>
        </w:rPr>
      </w:pPr>
      <w:r w:rsidRPr="00352EAA">
        <w:t>VALIDATION ET LEVÉE DES AMBIGUÏTÉS</w:t>
      </w:r>
    </w:p>
    <w:p w14:paraId="3DCA7463" w14:textId="7471A28F" w:rsidR="00DB72C8" w:rsidRPr="00352EAA" w:rsidRDefault="00103B70" w:rsidP="00AE247E">
      <w:pPr>
        <w:pStyle w:val="ListParagraph"/>
        <w:spacing w:after="220" w:line="240" w:lineRule="auto"/>
        <w:ind w:left="0"/>
        <w:contextualSpacing w:val="0"/>
        <w:rPr>
          <w:sz w:val="17"/>
          <w:szCs w:val="17"/>
        </w:rPr>
      </w:pPr>
      <w:r w:rsidRPr="00352EAA">
        <w:rPr>
          <w:sz w:val="17"/>
        </w:rPr>
        <w:fldChar w:fldCharType="begin"/>
      </w:r>
      <w:r w:rsidRPr="00352EAA">
        <w:rPr>
          <w:sz w:val="17"/>
        </w:rPr>
        <w:instrText xml:space="preserve"> AUTONUM  </w:instrText>
      </w:r>
      <w:r w:rsidRPr="00352EAA">
        <w:rPr>
          <w:sz w:val="17"/>
        </w:rPr>
        <w:fldChar w:fldCharType="end"/>
      </w:r>
      <w:r w:rsidRPr="00352EAA">
        <w:rPr>
          <w:sz w:val="17"/>
        </w:rPr>
        <w:tab/>
        <w:t xml:space="preserve">Les méthodes de validation et de levée des ambiguïtés doivent être conçues pour répondre à des objectifs spécifiques, administratifs ou statistiques, et les méthodes appropriées doivent être appliquées en fonction de ces objectifs.  Les méthodes de mise en correspondance et de levée des ambiguïtés concernant les des noms doivent être correctement définies et les risques doivent être évalués </w:t>
      </w:r>
      <w:del w:id="64" w:author="Author">
        <w:r w:rsidRPr="00352EAA">
          <w:rPr>
            <w:sz w:val="17"/>
          </w:rPr>
          <w:delText>en fonction</w:delText>
        </w:r>
      </w:del>
      <w:ins w:id="65" w:author="Author">
        <w:r w:rsidRPr="00352EAA">
          <w:rPr>
            <w:sz w:val="17"/>
          </w:rPr>
          <w:t>à la lumière</w:t>
        </w:r>
      </w:ins>
      <w:r w:rsidRPr="00352EAA">
        <w:rPr>
          <w:sz w:val="17"/>
        </w:rPr>
        <w:t xml:space="preserve"> de leur objectif de conception, afin de garantir des niveaux appropriés de levée des ambiguïtés pour le cas d’utilisation considéré.</w:t>
      </w:r>
    </w:p>
    <w:p w14:paraId="52BAEAA5" w14:textId="50BD1D83" w:rsidR="008D2089" w:rsidRPr="00352EAA" w:rsidRDefault="008D2089" w:rsidP="00AE247E">
      <w:pPr>
        <w:pStyle w:val="ListParagraph"/>
        <w:spacing w:after="220" w:line="240" w:lineRule="auto"/>
        <w:ind w:left="0"/>
        <w:contextualSpacing w:val="0"/>
        <w:rPr>
          <w:ins w:id="66" w:author="Author"/>
          <w:sz w:val="17"/>
          <w:szCs w:val="17"/>
        </w:rPr>
      </w:pPr>
      <w:r w:rsidRPr="00352EAA">
        <w:rPr>
          <w:sz w:val="17"/>
        </w:rPr>
        <w:t>14.</w:t>
      </w:r>
      <w:r w:rsidRPr="00352EAA">
        <w:rPr>
          <w:sz w:val="17"/>
        </w:rPr>
        <w:tab/>
        <w:t>Les offices de propriété intellectuelle peuvent choisir de procéder à la validation des informations soumises concernant les clients, y compris à des contrôles automatisés.  L</w:t>
      </w:r>
      <w:ins w:id="67" w:author="Author">
        <w:r w:rsidRPr="00352EAA">
          <w:rPr>
            <w:sz w:val="17"/>
          </w:rPr>
          <w:t>a validation de c</w:t>
        </w:r>
      </w:ins>
      <w:r w:rsidRPr="00352EAA">
        <w:rPr>
          <w:sz w:val="17"/>
        </w:rPr>
        <w:t xml:space="preserve">es résultats </w:t>
      </w:r>
      <w:del w:id="68" w:author="Author">
        <w:r w:rsidRPr="00352EAA">
          <w:rPr>
            <w:sz w:val="17"/>
          </w:rPr>
          <w:delText xml:space="preserve">de validation </w:delText>
        </w:r>
      </w:del>
      <w:r w:rsidRPr="00352EAA">
        <w:rPr>
          <w:sz w:val="17"/>
        </w:rPr>
        <w:t>devrai</w:t>
      </w:r>
      <w:del w:id="69" w:author="Author">
        <w:r w:rsidRPr="00352EAA" w:rsidDel="003C62DA">
          <w:rPr>
            <w:sz w:val="17"/>
          </w:rPr>
          <w:delText>en</w:delText>
        </w:r>
      </w:del>
      <w:r w:rsidRPr="00352EAA">
        <w:rPr>
          <w:sz w:val="17"/>
        </w:rPr>
        <w:t xml:space="preserve">t être </w:t>
      </w:r>
      <w:del w:id="70" w:author="Author">
        <w:r w:rsidRPr="00352EAA">
          <w:rPr>
            <w:sz w:val="17"/>
          </w:rPr>
          <w:delText>mis à la disposition d</w:delText>
        </w:r>
      </w:del>
      <w:ins w:id="71" w:author="Author">
        <w:r w:rsidRPr="00352EAA">
          <w:rPr>
            <w:sz w:val="17"/>
          </w:rPr>
          <w:t>communiquée a</w:t>
        </w:r>
      </w:ins>
      <w:r w:rsidRPr="00352EAA">
        <w:rPr>
          <w:sz w:val="17"/>
        </w:rPr>
        <w:t>u client</w:t>
      </w:r>
      <w:ins w:id="72" w:author="Author">
        <w:r w:rsidRPr="00352EAA">
          <w:rPr>
            <w:sz w:val="17"/>
          </w:rPr>
          <w:t>.</w:t>
        </w:r>
      </w:ins>
      <w:del w:id="73" w:author="Author">
        <w:r w:rsidRPr="00352EAA">
          <w:rPr>
            <w:sz w:val="17"/>
          </w:rPr>
          <w:delText>,</w:delText>
        </w:r>
      </w:del>
      <w:ins w:id="74" w:author="Author">
        <w:r w:rsidRPr="00352EAA">
          <w:rPr>
            <w:sz w:val="17"/>
          </w:rPr>
          <w:t xml:space="preserve"> </w:t>
        </w:r>
        <w:r w:rsidR="003C62DA">
          <w:rPr>
            <w:sz w:val="17"/>
          </w:rPr>
          <w:t xml:space="preserve"> </w:t>
        </w:r>
        <w:r w:rsidRPr="00352EAA">
          <w:rPr>
            <w:sz w:val="17"/>
          </w:rPr>
          <w:t>Le cas échéant, les correct</w:t>
        </w:r>
        <w:r w:rsidR="003C62DA">
          <w:rPr>
            <w:sz w:val="17"/>
          </w:rPr>
          <w:t>i</w:t>
        </w:r>
        <w:r w:rsidRPr="00352EAA">
          <w:rPr>
            <w:sz w:val="17"/>
          </w:rPr>
          <w:t>ons doivent être approuvées par le client avant d</w:t>
        </w:r>
        <w:r w:rsidR="003C62DA">
          <w:rPr>
            <w:sz w:val="17"/>
          </w:rPr>
          <w:t>’</w:t>
        </w:r>
        <w:r w:rsidRPr="00352EAA">
          <w:rPr>
            <w:sz w:val="17"/>
          </w:rPr>
          <w:t>être mises en œuvre dans le sy</w:t>
        </w:r>
        <w:r w:rsidR="003C62DA">
          <w:rPr>
            <w:sz w:val="17"/>
          </w:rPr>
          <w:t>s</w:t>
        </w:r>
        <w:r w:rsidRPr="00352EAA">
          <w:rPr>
            <w:sz w:val="17"/>
          </w:rPr>
          <w:t>tème.</w:t>
        </w:r>
      </w:ins>
      <w:r w:rsidRPr="00352EAA">
        <w:rPr>
          <w:sz w:val="17"/>
        </w:rPr>
        <w:t xml:space="preserve"> </w:t>
      </w:r>
      <w:del w:id="75" w:author="Author">
        <w:r w:rsidRPr="00352EAA">
          <w:rPr>
            <w:sz w:val="17"/>
          </w:rPr>
          <w:delText>et les corrections acceptées par le client selon que de besoin, de même qu’il faudrait disposer de moyens permettant de contourner les mécanismes de validation automatisée si celui ci fournit des résultats incorrects ou incomplets.</w:delText>
        </w:r>
      </w:del>
      <w:ins w:id="76" w:author="Author">
        <w:r w:rsidRPr="00352EAA">
          <w:rPr>
            <w:sz w:val="17"/>
          </w:rPr>
          <w:t xml:space="preserve">  En outre, des dispositions devraient être prises pour permettre de contourner le mécanisme de validation automatisé dans les cas où il produit des résultats inexacts ou incomplets.</w:t>
        </w:r>
      </w:ins>
    </w:p>
    <w:p w14:paraId="67C890FC" w14:textId="344E9089" w:rsidR="008D2089" w:rsidRPr="00352EAA" w:rsidRDefault="008D2089" w:rsidP="00AE247E">
      <w:pPr>
        <w:pStyle w:val="ListParagraph"/>
        <w:spacing w:after="220" w:line="240" w:lineRule="auto"/>
        <w:ind w:left="0"/>
        <w:contextualSpacing w:val="0"/>
        <w:rPr>
          <w:sz w:val="17"/>
          <w:szCs w:val="17"/>
        </w:rPr>
      </w:pPr>
      <w:r w:rsidRPr="00352EAA">
        <w:rPr>
          <w:sz w:val="17"/>
        </w:rPr>
        <w:t>15.</w:t>
      </w:r>
      <w:r w:rsidRPr="00352EAA">
        <w:rPr>
          <w:sz w:val="17"/>
        </w:rPr>
        <w:tab/>
        <w:t>Les offices de propriété intellectuelle qui tentent de lever des ambiguïtés dans les dossiers nominatifs (c’est-à-dire de trouver des doublons) pourraient vouloir tenir compte d’autres éléments que les seuls noms des clients.  Les noms ne sont pas uniques par définition.  Par exemple, il existe plusieurs personnes nommées “John Smith” ou plusieurs entreprises nommées “Data Corp”.  Si l’on compare des éléments de données connexes, tels que la ville, le code postal, la date de naissance ou d’autres informations, lorsqu’elles sont disponibles, on peut augmenter la probabilité d’obtenir des correspondances.</w:t>
      </w:r>
    </w:p>
    <w:p w14:paraId="146EF39C" w14:textId="38AF5195" w:rsidR="008D2089" w:rsidRPr="00352EAA" w:rsidRDefault="008D2089" w:rsidP="00AE247E">
      <w:pPr>
        <w:pStyle w:val="ListParagraph"/>
        <w:spacing w:after="220" w:line="240" w:lineRule="auto"/>
        <w:ind w:left="0"/>
        <w:contextualSpacing w:val="0"/>
        <w:rPr>
          <w:sz w:val="17"/>
          <w:szCs w:val="17"/>
        </w:rPr>
      </w:pPr>
      <w:r w:rsidRPr="00352EAA">
        <w:rPr>
          <w:sz w:val="17"/>
        </w:rPr>
        <w:t>16.</w:t>
      </w:r>
      <w:r w:rsidRPr="00352EAA">
        <w:rPr>
          <w:sz w:val="17"/>
        </w:rPr>
        <w:tab/>
        <w:t xml:space="preserve">Tout processus de validation ou de levée des ambiguïtés lancé par </w:t>
      </w:r>
      <w:del w:id="77" w:author="Author">
        <w:r w:rsidRPr="00352EAA">
          <w:rPr>
            <w:sz w:val="17"/>
          </w:rPr>
          <w:delText>l’</w:delText>
        </w:r>
      </w:del>
      <w:ins w:id="78" w:author="Author">
        <w:r w:rsidRPr="00352EAA">
          <w:rPr>
            <w:sz w:val="17"/>
          </w:rPr>
          <w:t xml:space="preserve">un </w:t>
        </w:r>
      </w:ins>
      <w:r w:rsidRPr="00352EAA">
        <w:rPr>
          <w:sz w:val="17"/>
        </w:rPr>
        <w:t xml:space="preserve">office de propriété intellectuelle et susceptible </w:t>
      </w:r>
      <w:proofErr w:type="gramStart"/>
      <w:r w:rsidRPr="00352EAA">
        <w:rPr>
          <w:sz w:val="17"/>
        </w:rPr>
        <w:t>d’avoir</w:t>
      </w:r>
      <w:proofErr w:type="gramEnd"/>
      <w:r w:rsidRPr="00352EAA">
        <w:rPr>
          <w:sz w:val="17"/>
        </w:rPr>
        <w:t xml:space="preserve"> des conséquences juridiques, comme la correction ou la normalisation du nom du propriétaire enregistré d’un droit de propriété intellectuelle, doit être validé par le client avant que le changement ne soit effectué dans le système de l’office de propriété intellectuelle.</w:t>
      </w:r>
    </w:p>
    <w:p w14:paraId="28EF10AE" w14:textId="3F421DFE" w:rsidR="008D2089" w:rsidRPr="00352EAA" w:rsidRDefault="008D2089" w:rsidP="00AE247E">
      <w:pPr>
        <w:pStyle w:val="Heading1"/>
        <w:spacing w:line="240" w:lineRule="auto"/>
        <w:rPr>
          <w:b/>
          <w:szCs w:val="17"/>
        </w:rPr>
      </w:pPr>
      <w:r w:rsidRPr="00352EAA">
        <w:t>MAINTENANCE</w:t>
      </w:r>
    </w:p>
    <w:p w14:paraId="5C28D27E" w14:textId="391A349B" w:rsidR="008D2089" w:rsidRPr="00352EAA" w:rsidRDefault="008D2089" w:rsidP="00AE247E">
      <w:pPr>
        <w:pStyle w:val="ListParagraph"/>
        <w:spacing w:after="220" w:line="240" w:lineRule="auto"/>
        <w:ind w:left="0"/>
        <w:contextualSpacing w:val="0"/>
        <w:rPr>
          <w:sz w:val="17"/>
          <w:szCs w:val="17"/>
        </w:rPr>
      </w:pPr>
      <w:r w:rsidRPr="00352EAA">
        <w:rPr>
          <w:sz w:val="17"/>
        </w:rPr>
        <w:t>17.</w:t>
      </w:r>
      <w:r w:rsidRPr="00352EAA">
        <w:rPr>
          <w:sz w:val="17"/>
        </w:rPr>
        <w:tab/>
        <w:t>Les offices de propriété intellectuelle devraient élaborer une stratégie de nettoyage périodique des données dans les bases de données des noms des clients, comprenant la recherche et la résolution des doublons, c’est-à-dire les enregistrements multiples pour l</w:t>
      </w:r>
      <w:ins w:id="79" w:author="Author">
        <w:r w:rsidRPr="00352EAA">
          <w:rPr>
            <w:sz w:val="17"/>
          </w:rPr>
          <w:t>e</w:t>
        </w:r>
      </w:ins>
      <w:del w:id="80" w:author="Author">
        <w:r w:rsidRPr="00352EAA">
          <w:rPr>
            <w:sz w:val="17"/>
          </w:rPr>
          <w:delText>a</w:delText>
        </w:r>
      </w:del>
      <w:r w:rsidRPr="00352EAA">
        <w:rPr>
          <w:sz w:val="17"/>
        </w:rPr>
        <w:t xml:space="preserve"> même </w:t>
      </w:r>
      <w:del w:id="81" w:author="Author">
        <w:r w:rsidRPr="00352EAA">
          <w:rPr>
            <w:sz w:val="17"/>
          </w:rPr>
          <w:delText>entité</w:delText>
        </w:r>
      </w:del>
      <w:ins w:id="82" w:author="Author">
        <w:r w:rsidRPr="00352EAA">
          <w:rPr>
            <w:sz w:val="17"/>
          </w:rPr>
          <w:t>client</w:t>
        </w:r>
      </w:ins>
      <w:r w:rsidRPr="00352EAA">
        <w:rPr>
          <w:sz w:val="17"/>
        </w:rPr>
        <w:t>.  Dans certains cas, les doublons pourront être fusionnés ou combinés</w:t>
      </w:r>
      <w:ins w:id="83" w:author="Author">
        <w:r w:rsidRPr="00352EAA">
          <w:rPr>
            <w:sz w:val="17"/>
          </w:rPr>
          <w:t>; par exemple, des</w:t>
        </w:r>
      </w:ins>
      <w:del w:id="84" w:author="Author">
        <w:r w:rsidRPr="00352EAA">
          <w:rPr>
            <w:sz w:val="17"/>
          </w:rPr>
          <w:delText>,</w:delText>
        </w:r>
      </w:del>
      <w:r w:rsidRPr="00352EAA">
        <w:rPr>
          <w:sz w:val="17"/>
        </w:rPr>
        <w:t xml:space="preserve"> </w:t>
      </w:r>
      <w:del w:id="85" w:author="Author">
        <w:r w:rsidRPr="00352EAA">
          <w:rPr>
            <w:sz w:val="17"/>
          </w:rPr>
          <w:delText>comme dans le cas d’</w:delText>
        </w:r>
      </w:del>
      <w:r w:rsidRPr="00352EAA">
        <w:rPr>
          <w:sz w:val="17"/>
        </w:rPr>
        <w:t>enregistrements présentant de légères différences d’orthographe involontaires, tels que “ABC Corp” et “ABC Corp.”</w:t>
      </w:r>
      <w:ins w:id="86" w:author="Author">
        <w:r w:rsidRPr="00352EAA">
          <w:rPr>
            <w:sz w:val="17"/>
          </w:rPr>
          <w:t xml:space="preserve">, pourraient </w:t>
        </w:r>
        <w:r w:rsidR="003C62DA">
          <w:rPr>
            <w:sz w:val="17"/>
          </w:rPr>
          <w:t>ê</w:t>
        </w:r>
        <w:r w:rsidRPr="00352EAA">
          <w:rPr>
            <w:sz w:val="17"/>
          </w:rPr>
          <w:t>tre regroupés</w:t>
        </w:r>
      </w:ins>
      <w:r w:rsidRPr="00352EAA">
        <w:rPr>
          <w:sz w:val="17"/>
        </w:rPr>
        <w:t xml:space="preserve">.  Dans d’autres cas, il peut être préférable de tenir des dossiers séparés.  Chaque office de propriété intellectuelle devrait décider de l’approche qui convient le mieux à son propre système de gestion des dossiers clients.  La stratégie peut faire intervenir les clients concernés par les dossiers dans le processus de nettoyage des données et la responsabilité des données nettoyées. </w:t>
      </w:r>
    </w:p>
    <w:p w14:paraId="356F5DA1" w14:textId="7A502134" w:rsidR="008D2089" w:rsidRPr="00352EAA" w:rsidRDefault="008D2089" w:rsidP="00AE247E">
      <w:pPr>
        <w:pStyle w:val="ListParagraph"/>
        <w:spacing w:after="220" w:line="240" w:lineRule="auto"/>
        <w:ind w:left="0"/>
        <w:contextualSpacing w:val="0"/>
        <w:rPr>
          <w:sz w:val="17"/>
          <w:szCs w:val="17"/>
        </w:rPr>
      </w:pPr>
      <w:r w:rsidRPr="00352EAA">
        <w:rPr>
          <w:sz w:val="17"/>
        </w:rPr>
        <w:t>18.</w:t>
      </w:r>
      <w:r w:rsidRPr="00352EAA">
        <w:rPr>
          <w:sz w:val="17"/>
        </w:rPr>
        <w:tab/>
        <w:t>Les offices de propriété intellectuelle devraient proposer aux clients un mécanisme qui leur permette de mettre à jour les informations nominatives sur plusieurs demandes ou droits de propriété intellectuelle en saisissant ces informations une seule fois.  Pour ce faire, on pourrait, par exemple, associer chaque demande ou droit de propriété intellectuelle à un seul dossier client contenant des informations sur le nom, ou permettre aux clients de sélectionner plusieurs demandes ou droits de propriété intellectuelle et de soumettre une seule fois des informations actualisées sur le nom à utiliser pour toutes ces demandes ou droits.</w:t>
      </w:r>
    </w:p>
    <w:p w14:paraId="0C67AE0D" w14:textId="772F3DE2" w:rsidR="008D2089" w:rsidRPr="00352EAA" w:rsidRDefault="008D2089" w:rsidP="00AE247E">
      <w:pPr>
        <w:pStyle w:val="ListParagraph"/>
        <w:spacing w:after="220" w:line="240" w:lineRule="auto"/>
        <w:ind w:left="0"/>
        <w:contextualSpacing w:val="0"/>
        <w:rPr>
          <w:sz w:val="17"/>
          <w:szCs w:val="17"/>
        </w:rPr>
      </w:pPr>
      <w:r w:rsidRPr="00352EAA">
        <w:rPr>
          <w:sz w:val="17"/>
        </w:rPr>
        <w:t>19.</w:t>
      </w:r>
      <w:r w:rsidRPr="00352EAA">
        <w:rPr>
          <w:sz w:val="17"/>
        </w:rPr>
        <w:tab/>
        <w:t>Les offices de propriété intellectuelle peuvent désigner une personne chargée de traiter les questions relatives au nettoyage des données, notamment d’élaborer des critères pour déterminer la propreté des données, d’assurer un suivi et d’établir des rapports réguliers sur ces critères, et de prendre des mesures pour améliorer la qualité des données clients selon que de besoin.</w:t>
      </w:r>
    </w:p>
    <w:p w14:paraId="65F2EB09" w14:textId="5F66BB75" w:rsidR="008D2089" w:rsidRPr="00352EAA" w:rsidRDefault="008D2089" w:rsidP="00AE247E">
      <w:pPr>
        <w:pStyle w:val="Heading1"/>
        <w:spacing w:line="240" w:lineRule="auto"/>
        <w:rPr>
          <w:b/>
          <w:szCs w:val="17"/>
        </w:rPr>
      </w:pPr>
      <w:r w:rsidRPr="00352EAA">
        <w:t>PUBLICATION ET ÉCHANGE DE DONNÉES</w:t>
      </w:r>
    </w:p>
    <w:p w14:paraId="332F9730" w14:textId="1FFEF95E" w:rsidR="008D2089" w:rsidRPr="00352EAA" w:rsidRDefault="008D2089" w:rsidP="00AE247E">
      <w:pPr>
        <w:pStyle w:val="ListParagraph"/>
        <w:spacing w:after="220" w:line="240" w:lineRule="auto"/>
        <w:ind w:left="0"/>
        <w:contextualSpacing w:val="0"/>
        <w:rPr>
          <w:sz w:val="17"/>
          <w:szCs w:val="17"/>
        </w:rPr>
      </w:pPr>
      <w:r w:rsidRPr="00352EAA">
        <w:rPr>
          <w:sz w:val="17"/>
        </w:rPr>
        <w:t>20.</w:t>
      </w:r>
      <w:r w:rsidRPr="00352EAA">
        <w:rPr>
          <w:sz w:val="17"/>
        </w:rPr>
        <w:tab/>
        <w:t xml:space="preserve">Les offices de propriété intellectuelle devraient mettre à disposition les mises à jour des informations nominatives qui sont </w:t>
      </w:r>
      <w:del w:id="87" w:author="Author">
        <w:r w:rsidRPr="00352EAA">
          <w:rPr>
            <w:sz w:val="17"/>
          </w:rPr>
          <w:delText xml:space="preserve">effectuées </w:delText>
        </w:r>
      </w:del>
      <w:ins w:id="88" w:author="Author">
        <w:r w:rsidRPr="00352EAA">
          <w:rPr>
            <w:sz w:val="17"/>
          </w:rPr>
          <w:t xml:space="preserve">soumises </w:t>
        </w:r>
      </w:ins>
      <w:r w:rsidRPr="00352EAA">
        <w:rPr>
          <w:sz w:val="17"/>
        </w:rPr>
        <w:t>après la publication d’un</w:t>
      </w:r>
      <w:ins w:id="89" w:author="Author">
        <w:r w:rsidRPr="00352EAA">
          <w:rPr>
            <w:sz w:val="17"/>
          </w:rPr>
          <w:t xml:space="preserve"> document </w:t>
        </w:r>
      </w:ins>
      <w:del w:id="90" w:author="Author">
        <w:r w:rsidRPr="00352EAA">
          <w:rPr>
            <w:sz w:val="17"/>
          </w:rPr>
          <w:delText xml:space="preserve"> droit </w:delText>
        </w:r>
      </w:del>
      <w:r w:rsidRPr="00352EAA">
        <w:rPr>
          <w:sz w:val="17"/>
        </w:rPr>
        <w:t>de</w:t>
      </w:r>
      <w:ins w:id="91" w:author="Author">
        <w:r w:rsidRPr="00352EAA">
          <w:rPr>
            <w:sz w:val="17"/>
          </w:rPr>
          <w:t xml:space="preserve"> </w:t>
        </w:r>
      </w:ins>
      <w:del w:id="92" w:author="Author">
        <w:r w:rsidRPr="00352EAA">
          <w:rPr>
            <w:sz w:val="17"/>
          </w:rPr>
          <w:delText xml:space="preserve"> </w:delText>
        </w:r>
      </w:del>
      <w:r w:rsidRPr="00352EAA">
        <w:rPr>
          <w:sz w:val="17"/>
        </w:rPr>
        <w:t xml:space="preserve">propriété intellectuelle.  Par exemple, si “ABC Corp” remplace son nom par “XYZ Corp” dans le dossier client, le nom “XYZ Corp” devrait être associé au droit de propriété intellectuelle dans les publications en ligne.  Le nom original peut également apparaître </w:t>
      </w:r>
      <w:del w:id="93" w:author="Author">
        <w:r w:rsidRPr="00352EAA">
          <w:rPr>
            <w:sz w:val="17"/>
          </w:rPr>
          <w:delText xml:space="preserve">sur </w:delText>
        </w:r>
      </w:del>
      <w:ins w:id="94" w:author="Author">
        <w:r w:rsidRPr="00352EAA">
          <w:rPr>
            <w:sz w:val="17"/>
          </w:rPr>
          <w:t xml:space="preserve">dans </w:t>
        </w:r>
      </w:ins>
      <w:r w:rsidRPr="00352EAA">
        <w:rPr>
          <w:sz w:val="17"/>
        </w:rPr>
        <w:t>le</w:t>
      </w:r>
      <w:ins w:id="95" w:author="Author">
        <w:r w:rsidRPr="00352EAA">
          <w:rPr>
            <w:sz w:val="17"/>
          </w:rPr>
          <w:t>s</w:t>
        </w:r>
      </w:ins>
      <w:r w:rsidRPr="00352EAA">
        <w:rPr>
          <w:sz w:val="17"/>
        </w:rPr>
        <w:t xml:space="preserve"> </w:t>
      </w:r>
      <w:del w:id="96" w:author="Author">
        <w:r w:rsidRPr="00352EAA">
          <w:rPr>
            <w:sz w:val="17"/>
          </w:rPr>
          <w:delText xml:space="preserve">droit </w:delText>
        </w:r>
      </w:del>
      <w:ins w:id="97" w:author="Author">
        <w:r w:rsidRPr="00352EAA">
          <w:rPr>
            <w:sz w:val="17"/>
          </w:rPr>
          <w:t xml:space="preserve">documents </w:t>
        </w:r>
      </w:ins>
      <w:r w:rsidRPr="00352EAA">
        <w:rPr>
          <w:sz w:val="17"/>
        </w:rPr>
        <w:t>de propriété intellectuelle publié</w:t>
      </w:r>
      <w:ins w:id="98" w:author="Author">
        <w:r w:rsidRPr="00352EAA">
          <w:rPr>
            <w:sz w:val="17"/>
          </w:rPr>
          <w:t>s</w:t>
        </w:r>
      </w:ins>
      <w:r w:rsidRPr="00352EAA">
        <w:rPr>
          <w:sz w:val="17"/>
        </w:rPr>
        <w:t xml:space="preserve">, </w:t>
      </w:r>
      <w:del w:id="99" w:author="Author">
        <w:r w:rsidRPr="00352EAA">
          <w:rPr>
            <w:sz w:val="17"/>
          </w:rPr>
          <w:delText>selon l</w:delText>
        </w:r>
      </w:del>
      <w:ins w:id="100" w:author="Author">
        <w:r w:rsidRPr="00352EAA">
          <w:rPr>
            <w:sz w:val="17"/>
          </w:rPr>
          <w:t>en fonction d</w:t>
        </w:r>
      </w:ins>
      <w:r w:rsidRPr="00352EAA">
        <w:rPr>
          <w:sz w:val="17"/>
        </w:rPr>
        <w:t>es exigences légales de l’office de propriété intellectuelle.</w:t>
      </w:r>
    </w:p>
    <w:p w14:paraId="43C7CD1A" w14:textId="3E9B8F52" w:rsidR="008D2089" w:rsidRPr="00352EAA" w:rsidRDefault="008D2089" w:rsidP="00AE247E">
      <w:pPr>
        <w:pStyle w:val="ListParagraph"/>
        <w:spacing w:after="220" w:line="240" w:lineRule="auto"/>
        <w:ind w:left="0"/>
        <w:contextualSpacing w:val="0"/>
        <w:rPr>
          <w:sz w:val="17"/>
          <w:szCs w:val="17"/>
        </w:rPr>
      </w:pPr>
      <w:r w:rsidRPr="00352EAA">
        <w:rPr>
          <w:sz w:val="17"/>
        </w:rPr>
        <w:t>21.</w:t>
      </w:r>
      <w:r w:rsidRPr="00352EAA">
        <w:rPr>
          <w:sz w:val="17"/>
        </w:rPr>
        <w:tab/>
        <w:t xml:space="preserve">Si un office de propriété intellectuelle a d’autres formes de noms de clients, comme </w:t>
      </w:r>
      <w:del w:id="101" w:author="Author">
        <w:r w:rsidRPr="00352EAA">
          <w:rPr>
            <w:sz w:val="17"/>
          </w:rPr>
          <w:delText xml:space="preserve">le </w:delText>
        </w:r>
      </w:del>
      <w:ins w:id="102" w:author="Author">
        <w:r w:rsidRPr="00352EAA">
          <w:rPr>
            <w:sz w:val="17"/>
          </w:rPr>
          <w:t xml:space="preserve">un </w:t>
        </w:r>
      </w:ins>
      <w:r w:rsidRPr="00352EAA">
        <w:rPr>
          <w:sz w:val="17"/>
        </w:rPr>
        <w:t xml:space="preserve">nom original exprimé à l’aide de caractères propres à la langue du client, celles-ci doivent être incluses dans les </w:t>
      </w:r>
      <w:del w:id="103" w:author="Author">
        <w:r w:rsidRPr="00352EAA">
          <w:rPr>
            <w:sz w:val="17"/>
          </w:rPr>
          <w:delText xml:space="preserve">données </w:delText>
        </w:r>
      </w:del>
      <w:ins w:id="104" w:author="Author">
        <w:r w:rsidRPr="00352EAA">
          <w:rPr>
            <w:sz w:val="17"/>
          </w:rPr>
          <w:t xml:space="preserve">documents de propriété intellectuelle </w:t>
        </w:r>
      </w:ins>
      <w:r w:rsidRPr="00352EAA">
        <w:rPr>
          <w:sz w:val="17"/>
        </w:rPr>
        <w:t>publié</w:t>
      </w:r>
      <w:del w:id="105" w:author="Author">
        <w:r w:rsidRPr="00352EAA">
          <w:rPr>
            <w:sz w:val="17"/>
          </w:rPr>
          <w:delText>e</w:delText>
        </w:r>
      </w:del>
      <w:r w:rsidRPr="00352EAA">
        <w:rPr>
          <w:sz w:val="17"/>
        </w:rPr>
        <w:t xml:space="preserve">s et les </w:t>
      </w:r>
      <w:del w:id="106" w:author="Author">
        <w:r w:rsidRPr="00352EAA">
          <w:rPr>
            <w:sz w:val="17"/>
          </w:rPr>
          <w:delText xml:space="preserve">données </w:delText>
        </w:r>
      </w:del>
      <w:ins w:id="107" w:author="Author">
        <w:r w:rsidRPr="00352EAA">
          <w:rPr>
            <w:sz w:val="17"/>
          </w:rPr>
          <w:t xml:space="preserve">documents </w:t>
        </w:r>
      </w:ins>
      <w:r w:rsidRPr="00352EAA">
        <w:rPr>
          <w:sz w:val="17"/>
        </w:rPr>
        <w:t>échangé</w:t>
      </w:r>
      <w:del w:id="108" w:author="Author">
        <w:r w:rsidRPr="00352EAA">
          <w:rPr>
            <w:sz w:val="17"/>
          </w:rPr>
          <w:delText>e</w:delText>
        </w:r>
      </w:del>
      <w:r w:rsidRPr="00352EAA">
        <w:rPr>
          <w:sz w:val="17"/>
        </w:rPr>
        <w:t>s avec les autres offices de propriété intellectuelle.</w:t>
      </w:r>
    </w:p>
    <w:p w14:paraId="63142EEB" w14:textId="13F49330" w:rsidR="008D2089" w:rsidRPr="00352EAA" w:rsidRDefault="008D2089" w:rsidP="00AE247E">
      <w:pPr>
        <w:pStyle w:val="ListParagraph"/>
        <w:spacing w:after="220" w:line="240" w:lineRule="auto"/>
        <w:ind w:left="0"/>
        <w:contextualSpacing w:val="0"/>
        <w:rPr>
          <w:sz w:val="17"/>
          <w:szCs w:val="17"/>
        </w:rPr>
      </w:pPr>
      <w:r w:rsidRPr="00352EAA">
        <w:rPr>
          <w:sz w:val="17"/>
        </w:rPr>
        <w:t>22.</w:t>
      </w:r>
      <w:r w:rsidRPr="00352EAA">
        <w:rPr>
          <w:sz w:val="17"/>
        </w:rPr>
        <w:tab/>
        <w:t xml:space="preserve">Si un office de propriété intellectuelle utilise des </w:t>
      </w:r>
      <w:del w:id="109" w:author="Author">
        <w:r w:rsidRPr="00352EAA">
          <w:rPr>
            <w:sz w:val="17"/>
          </w:rPr>
          <w:delText xml:space="preserve">numéros </w:delText>
        </w:r>
      </w:del>
      <w:ins w:id="110" w:author="Author">
        <w:r w:rsidRPr="00352EAA">
          <w:rPr>
            <w:sz w:val="17"/>
          </w:rPr>
          <w:t xml:space="preserve">codes </w:t>
        </w:r>
      </w:ins>
      <w:r w:rsidRPr="00352EAA">
        <w:rPr>
          <w:sz w:val="17"/>
        </w:rPr>
        <w:t xml:space="preserve">d’identification pour identifier les entités, ces </w:t>
      </w:r>
      <w:del w:id="111" w:author="Author">
        <w:r w:rsidRPr="00352EAA">
          <w:rPr>
            <w:sz w:val="17"/>
          </w:rPr>
          <w:delText xml:space="preserve">numéros </w:delText>
        </w:r>
      </w:del>
      <w:ins w:id="112" w:author="Author">
        <w:r w:rsidRPr="00352EAA">
          <w:rPr>
            <w:sz w:val="17"/>
          </w:rPr>
          <w:t xml:space="preserve">codes </w:t>
        </w:r>
      </w:ins>
      <w:r w:rsidRPr="00352EAA">
        <w:rPr>
          <w:sz w:val="17"/>
        </w:rPr>
        <w:t>doivent figurer dans les données publiées et les données échangées avec les autres offices de propriété intellectuelle</w:t>
      </w:r>
      <w:ins w:id="113" w:author="Author">
        <w:r w:rsidRPr="00352EAA">
          <w:rPr>
            <w:sz w:val="17"/>
          </w:rPr>
          <w:t>, à moins que</w:t>
        </w:r>
      </w:ins>
      <w:del w:id="114" w:author="Author">
        <w:r w:rsidRPr="00352EAA">
          <w:rPr>
            <w:sz w:val="17"/>
          </w:rPr>
          <w:delText>.</w:delText>
        </w:r>
        <w:r w:rsidRPr="00352EAA" w:rsidDel="007731BE">
          <w:rPr>
            <w:sz w:val="17"/>
          </w:rPr>
          <w:delText xml:space="preserve"> </w:delText>
        </w:r>
      </w:del>
      <w:r w:rsidRPr="00352EAA">
        <w:rPr>
          <w:sz w:val="17"/>
        </w:rPr>
        <w:t xml:space="preserve"> </w:t>
      </w:r>
      <w:del w:id="115" w:author="Author">
        <w:r w:rsidRPr="00352EAA">
          <w:rPr>
            <w:sz w:val="17"/>
          </w:rPr>
          <w:delText xml:space="preserve">.  Si </w:delText>
        </w:r>
      </w:del>
      <w:r w:rsidRPr="00352EAA">
        <w:rPr>
          <w:sz w:val="17"/>
        </w:rPr>
        <w:t xml:space="preserve">les </w:t>
      </w:r>
      <w:del w:id="116" w:author="Author">
        <w:r w:rsidRPr="00352EAA">
          <w:rPr>
            <w:sz w:val="17"/>
          </w:rPr>
          <w:delText xml:space="preserve">numéros </w:delText>
        </w:r>
      </w:del>
      <w:ins w:id="117" w:author="Author">
        <w:r w:rsidRPr="00352EAA">
          <w:rPr>
            <w:sz w:val="17"/>
          </w:rPr>
          <w:t xml:space="preserve">codes </w:t>
        </w:r>
      </w:ins>
      <w:r w:rsidRPr="00352EAA">
        <w:rPr>
          <w:sz w:val="17"/>
        </w:rPr>
        <w:t>d’identification so</w:t>
      </w:r>
      <w:ins w:id="118" w:author="Author">
        <w:r w:rsidRPr="00352EAA">
          <w:rPr>
            <w:sz w:val="17"/>
          </w:rPr>
          <w:t>ie</w:t>
        </w:r>
      </w:ins>
      <w:r w:rsidRPr="00352EAA">
        <w:rPr>
          <w:sz w:val="17"/>
        </w:rPr>
        <w:t>nt confidentiels et ne p</w:t>
      </w:r>
      <w:ins w:id="119" w:author="Author">
        <w:r w:rsidRPr="00352EAA">
          <w:rPr>
            <w:sz w:val="17"/>
          </w:rPr>
          <w:t>uiss</w:t>
        </w:r>
      </w:ins>
      <w:del w:id="120" w:author="Author">
        <w:r w:rsidRPr="00352EAA">
          <w:rPr>
            <w:sz w:val="17"/>
          </w:rPr>
          <w:delText>euv</w:delText>
        </w:r>
      </w:del>
      <w:r w:rsidRPr="00352EAA">
        <w:rPr>
          <w:sz w:val="17"/>
        </w:rPr>
        <w:t>ent être partagés</w:t>
      </w:r>
      <w:del w:id="121" w:author="Author">
        <w:r w:rsidRPr="00352EAA">
          <w:rPr>
            <w:sz w:val="17"/>
          </w:rPr>
          <w:delText>, l’office de propriété intellectuelle doit indiquer quelles données clients utilisent ces numéros d’identification, par exemple en remplaçant les numéros confidentiels par des numéros uniques générés pour la publication</w:delText>
        </w:r>
      </w:del>
      <w:r w:rsidRPr="00352EAA">
        <w:rPr>
          <w:sz w:val="17"/>
        </w:rPr>
        <w:t>.</w:t>
      </w:r>
    </w:p>
    <w:p w14:paraId="45A0B397" w14:textId="56BFCA3F" w:rsidR="008D2089" w:rsidRPr="00352EAA" w:rsidRDefault="008D2089" w:rsidP="00AE247E">
      <w:pPr>
        <w:pStyle w:val="Heading1"/>
        <w:spacing w:line="240" w:lineRule="auto"/>
        <w:rPr>
          <w:b/>
          <w:szCs w:val="17"/>
        </w:rPr>
      </w:pPr>
      <w:r w:rsidRPr="00352EAA">
        <w:t>UTILISATION À DES FINS STATISTIQUES</w:t>
      </w:r>
    </w:p>
    <w:p w14:paraId="16BEBBB7" w14:textId="6BD33C91" w:rsidR="008D2089" w:rsidRPr="00352EAA" w:rsidRDefault="008D2089" w:rsidP="00AE247E">
      <w:pPr>
        <w:pStyle w:val="ListParagraph"/>
        <w:spacing w:after="220" w:line="240" w:lineRule="auto"/>
        <w:ind w:left="0"/>
        <w:contextualSpacing w:val="0"/>
        <w:rPr>
          <w:sz w:val="17"/>
          <w:szCs w:val="17"/>
        </w:rPr>
      </w:pPr>
      <w:r w:rsidRPr="00352EAA">
        <w:rPr>
          <w:sz w:val="17"/>
        </w:rPr>
        <w:t>23.</w:t>
      </w:r>
      <w:r w:rsidRPr="00352EAA">
        <w:rPr>
          <w:sz w:val="17"/>
        </w:rPr>
        <w:tab/>
        <w:t>À des fins statistiques, les offices de propriété intellectuelle peuvent tenter de rapprocher les données clients et des variations des noms des clients, ou d’autres champs, afin d’obtenir des chiffres plus précis.  Dans ce cas, les offices de propriété intellectuelle devraient publier leur stratégie ou leur algorithme de correspondance ainsi que leurs résultats statistiques afin que les autres puissent comprendre la méthodologie employée.</w:t>
      </w:r>
    </w:p>
    <w:p w14:paraId="0F1DD89E" w14:textId="2101FD15" w:rsidR="00A143FD" w:rsidRPr="00352EAA" w:rsidRDefault="00765953" w:rsidP="00AE247E">
      <w:pPr>
        <w:pStyle w:val="Heading2"/>
        <w:spacing w:line="240" w:lineRule="auto"/>
        <w:rPr>
          <w:sz w:val="17"/>
          <w:szCs w:val="17"/>
        </w:rPr>
      </w:pPr>
      <w:bookmarkStart w:id="122" w:name="_Toc208934826"/>
      <w:r w:rsidRPr="00352EAA">
        <w:rPr>
          <w:sz w:val="17"/>
        </w:rPr>
        <w:t>RÉFÉRENCES</w:t>
      </w:r>
      <w:bookmarkEnd w:id="122"/>
    </w:p>
    <w:p w14:paraId="6456D4C3" w14:textId="0850AA8F" w:rsidR="00765953" w:rsidRPr="00352EAA" w:rsidRDefault="00B957DA" w:rsidP="00AE247E">
      <w:pPr>
        <w:spacing w:after="220" w:line="240" w:lineRule="auto"/>
        <w:rPr>
          <w:sz w:val="17"/>
          <w:szCs w:val="17"/>
        </w:rPr>
      </w:pPr>
      <w:r w:rsidRPr="00352EAA">
        <w:rPr>
          <w:sz w:val="17"/>
        </w:rPr>
        <w:t>24.</w:t>
      </w:r>
      <w:r w:rsidRPr="00352EAA">
        <w:rPr>
          <w:sz w:val="17"/>
        </w:rPr>
        <w:tab/>
        <w:t>Aux fins de la présente norme, il est utile de se reporter aux normes suivantes :</w:t>
      </w:r>
    </w:p>
    <w:p w14:paraId="5CADA9CE" w14:textId="6223EEBC" w:rsidR="00765953" w:rsidRPr="007731BE" w:rsidRDefault="00765953" w:rsidP="00202BE2">
      <w:pPr>
        <w:spacing w:after="220" w:line="240" w:lineRule="auto"/>
        <w:rPr>
          <w:sz w:val="17"/>
          <w:szCs w:val="17"/>
        </w:rPr>
      </w:pPr>
      <w:r w:rsidRPr="007731BE">
        <w:rPr>
          <w:sz w:val="17"/>
          <w:szCs w:val="17"/>
        </w:rPr>
        <w:t xml:space="preserve">Norme </w:t>
      </w:r>
      <w:hyperlink r:id="rId8">
        <w:r w:rsidRPr="007731BE">
          <w:rPr>
            <w:rStyle w:val="Hyperlink"/>
            <w:sz w:val="17"/>
            <w:szCs w:val="17"/>
          </w:rPr>
          <w:t>ST.20 de l’OMPI</w:t>
        </w:r>
      </w:hyperlink>
      <w:r w:rsidR="007731BE">
        <w:rPr>
          <w:sz w:val="17"/>
          <w:szCs w:val="17"/>
        </w:rPr>
        <w:t> </w:t>
      </w:r>
      <w:r w:rsidRPr="007731BE">
        <w:rPr>
          <w:sz w:val="17"/>
          <w:szCs w:val="17"/>
        </w:rPr>
        <w:t xml:space="preserve">: </w:t>
      </w:r>
      <w:ins w:id="123" w:author="Author">
        <w:r w:rsidRPr="007731BE">
          <w:rPr>
            <w:sz w:val="17"/>
            <w:szCs w:val="17"/>
          </w:rPr>
          <w:t>Recommandation pour l</w:t>
        </w:r>
        <w:r w:rsidR="007731BE">
          <w:rPr>
            <w:sz w:val="17"/>
            <w:szCs w:val="17"/>
          </w:rPr>
          <w:t>’</w:t>
        </w:r>
        <w:r w:rsidRPr="007731BE">
          <w:rPr>
            <w:sz w:val="17"/>
            <w:szCs w:val="17"/>
          </w:rPr>
          <w:t>é</w:t>
        </w:r>
      </w:ins>
      <w:del w:id="124" w:author="Author">
        <w:r w:rsidRPr="007731BE">
          <w:rPr>
            <w:sz w:val="17"/>
            <w:szCs w:val="17"/>
          </w:rPr>
          <w:delText>É</w:delText>
        </w:r>
      </w:del>
      <w:r w:rsidRPr="007731BE">
        <w:rPr>
          <w:sz w:val="17"/>
          <w:szCs w:val="17"/>
        </w:rPr>
        <w:t>tablissement d’index des noms propres apparaissant sur les documents de brevet</w:t>
      </w:r>
    </w:p>
    <w:p w14:paraId="32BA1807" w14:textId="77777777" w:rsidR="00433C49" w:rsidRPr="00352EAA" w:rsidRDefault="00433C49" w:rsidP="000E176E">
      <w:pPr>
        <w:rPr>
          <w:ins w:id="125" w:author="Author"/>
          <w:sz w:val="17"/>
          <w:szCs w:val="17"/>
        </w:rPr>
        <w:sectPr w:rsidR="00433C49" w:rsidRPr="00352EAA" w:rsidSect="00352EAA">
          <w:headerReference w:type="default" r:id="rId9"/>
          <w:footerReference w:type="even" r:id="rId10"/>
          <w:footerReference w:type="default" r:id="rId11"/>
          <w:headerReference w:type="first" r:id="rId12"/>
          <w:footerReference w:type="first" r:id="rId13"/>
          <w:pgSz w:w="11907" w:h="16840" w:code="9"/>
          <w:pgMar w:top="567" w:right="1134" w:bottom="1418" w:left="1418" w:header="504" w:footer="576" w:gutter="0"/>
          <w:pgNumType w:start="1"/>
          <w:cols w:space="720"/>
          <w:titlePg/>
          <w:docGrid w:linePitch="326"/>
        </w:sectPr>
      </w:pPr>
    </w:p>
    <w:p w14:paraId="12E663D1" w14:textId="45B999BB" w:rsidR="00433C49" w:rsidRPr="00352EAA" w:rsidDel="00433C49" w:rsidRDefault="00433C49" w:rsidP="000E176E">
      <w:pPr>
        <w:rPr>
          <w:del w:id="126" w:author="Author"/>
          <w:sz w:val="17"/>
          <w:szCs w:val="17"/>
        </w:rPr>
      </w:pPr>
    </w:p>
    <w:p w14:paraId="00851704" w14:textId="323828E5" w:rsidR="00442808" w:rsidRPr="000C525E" w:rsidDel="006114CD" w:rsidRDefault="00442808" w:rsidP="00442808">
      <w:pPr>
        <w:pStyle w:val="Heading1"/>
        <w:jc w:val="center"/>
        <w:rPr>
          <w:del w:id="127" w:author="Author"/>
          <w:b/>
          <w:szCs w:val="17"/>
        </w:rPr>
      </w:pPr>
      <w:del w:id="128" w:author="Author">
        <w:r w:rsidRPr="000C525E">
          <w:rPr>
            <w:szCs w:val="17"/>
          </w:rPr>
          <w:delText>ANNEXE</w:delText>
        </w:r>
      </w:del>
    </w:p>
    <w:p w14:paraId="0CD09C2B" w14:textId="54572671" w:rsidR="00442808" w:rsidRPr="000C525E" w:rsidDel="006114CD" w:rsidRDefault="00442808" w:rsidP="00442808">
      <w:pPr>
        <w:spacing w:line="240" w:lineRule="auto"/>
        <w:jc w:val="center"/>
        <w:rPr>
          <w:del w:id="129" w:author="Author"/>
          <w:caps/>
          <w:sz w:val="17"/>
          <w:szCs w:val="17"/>
        </w:rPr>
      </w:pPr>
      <w:del w:id="130" w:author="Author">
        <w:r w:rsidRPr="000C525E">
          <w:rPr>
            <w:sz w:val="17"/>
            <w:szCs w:val="17"/>
          </w:rPr>
          <w:delText>DIFFÉRENTS MOYENS DE TRANSFORMATION DES NOMS</w:delText>
        </w:r>
        <w:r w:rsidRPr="000C525E">
          <w:rPr>
            <w:caps/>
            <w:sz w:val="17"/>
            <w:szCs w:val="17"/>
          </w:rPr>
          <w:delText xml:space="preserve"> </w:delText>
        </w:r>
      </w:del>
    </w:p>
    <w:p w14:paraId="3A03DB70" w14:textId="2E6AA32E" w:rsidR="00442808" w:rsidRPr="00352EAA" w:rsidDel="006114CD" w:rsidRDefault="00442808" w:rsidP="00442808">
      <w:pPr>
        <w:spacing w:line="240" w:lineRule="auto"/>
        <w:jc w:val="center"/>
        <w:rPr>
          <w:del w:id="131" w:author="Author"/>
          <w:caps/>
          <w:sz w:val="17"/>
          <w:szCs w:val="17"/>
        </w:rPr>
      </w:pPr>
    </w:p>
    <w:p w14:paraId="41063769" w14:textId="4C02E54A" w:rsidR="00442808" w:rsidRPr="00352EAA" w:rsidDel="006114CD" w:rsidRDefault="00442808" w:rsidP="00442808">
      <w:pPr>
        <w:widowControl w:val="0"/>
        <w:kinsoku w:val="0"/>
        <w:spacing w:after="340"/>
        <w:ind w:right="11"/>
        <w:rPr>
          <w:del w:id="132" w:author="Author"/>
          <w:caps/>
          <w:sz w:val="17"/>
          <w:szCs w:val="17"/>
        </w:rPr>
      </w:pPr>
    </w:p>
    <w:p w14:paraId="26887F87" w14:textId="3C941DD8" w:rsidR="00442808" w:rsidRPr="000C525E" w:rsidDel="006114CD" w:rsidRDefault="00442808" w:rsidP="00442808">
      <w:pPr>
        <w:pStyle w:val="ListParagraph"/>
        <w:spacing w:after="200" w:line="240" w:lineRule="auto"/>
        <w:ind w:left="0"/>
        <w:contextualSpacing w:val="0"/>
        <w:rPr>
          <w:del w:id="133" w:author="Author"/>
          <w:sz w:val="17"/>
          <w:szCs w:val="17"/>
        </w:rPr>
      </w:pPr>
      <w:del w:id="134" w:author="Author">
        <w:r w:rsidRPr="000C525E">
          <w:rPr>
            <w:sz w:val="17"/>
            <w:szCs w:val="17"/>
          </w:rPr>
          <w:delText>Bien que la translittération et la transcription soient des notions distinctes d’un point de vue linguistique, le résultat est généralement très similaire pour les systèmes d’écriture basés sur des caractères.    Cependant, la transcription offre un résultat plus pratique, car seuls les caractères standard de la langue cible sont nécessaires pour la conversion.</w:delText>
        </w:r>
      </w:del>
    </w:p>
    <w:p w14:paraId="5D91235A" w14:textId="71E13083" w:rsidR="00442808" w:rsidRPr="000C525E" w:rsidDel="006114CD" w:rsidRDefault="00442808" w:rsidP="00442808">
      <w:pPr>
        <w:pStyle w:val="ListParagraph"/>
        <w:spacing w:after="200" w:line="240" w:lineRule="auto"/>
        <w:ind w:left="0"/>
        <w:contextualSpacing w:val="0"/>
        <w:rPr>
          <w:del w:id="135" w:author="Author"/>
          <w:sz w:val="17"/>
          <w:szCs w:val="17"/>
        </w:rPr>
      </w:pPr>
      <w:del w:id="136" w:author="Author">
        <w:r w:rsidRPr="000C525E">
          <w:rPr>
            <w:sz w:val="17"/>
            <w:szCs w:val="17"/>
          </w:rPr>
          <w:delText>L’anglais étant une langue adoptée comme langue commune par des locuteurs dont les langues maternelles sont différentes, on oublie généralement que la transcription est rarement normalisée entre deux langues.    Dans le meilleur des cas on trouve des définitions officielles pour [xx]  &gt; [en], ce qui permet de supposer que [xx]  &gt; [en]  &gt; [yy] est égal à [xx]  &gt; [yy], ce qui n’est généralement pas correct.</w:delText>
        </w:r>
      </w:del>
    </w:p>
    <w:p w14:paraId="24060E36" w14:textId="533051A9" w:rsidR="00442808" w:rsidRPr="00352EAA" w:rsidDel="006114CD" w:rsidRDefault="00442808" w:rsidP="00442808">
      <w:pPr>
        <w:pStyle w:val="Heading1"/>
        <w:rPr>
          <w:del w:id="137" w:author="Author"/>
        </w:rPr>
      </w:pPr>
      <w:del w:id="138" w:author="Author">
        <w:r w:rsidRPr="00352EAA">
          <w:delText>EXEMPLES DE TRANSLITTÉRATION</w:delText>
        </w:r>
        <w:r w:rsidRPr="00352EAA" w:rsidDel="006114CD">
          <w:rPr>
            <w:rStyle w:val="FootnoteReference"/>
            <w:szCs w:val="17"/>
          </w:rPr>
          <w:footnoteReference w:id="3"/>
        </w:r>
        <w:r w:rsidRPr="00352EAA">
          <w:delText>:</w:delText>
        </w:r>
      </w:del>
    </w:p>
    <w:p w14:paraId="175BF148" w14:textId="1E0EB4DF" w:rsidR="00442808" w:rsidRPr="00352EAA" w:rsidDel="006114CD" w:rsidRDefault="00442808" w:rsidP="00442808">
      <w:pPr>
        <w:rPr>
          <w:del w:id="145" w:author="Author"/>
          <w:sz w:val="17"/>
          <w:szCs w:val="17"/>
        </w:rPr>
      </w:pPr>
      <w:r w:rsidRPr="00352EAA" w:rsidDel="006114CD">
        <w:rPr>
          <w:sz w:val="17"/>
        </w:rPr>
        <w:fldChar w:fldCharType="begin"/>
      </w:r>
      <w:r w:rsidRPr="00352EAA" w:rsidDel="006114CD">
        <w:rPr>
          <w:sz w:val="17"/>
        </w:rPr>
        <w:fldChar w:fldCharType="separate"/>
      </w:r>
      <w:r w:rsidRPr="00352EAA" w:rsidDel="006114CD">
        <w:rPr>
          <w:sz w:val="17"/>
        </w:rPr>
        <w:fldChar w:fldCharType="end"/>
      </w:r>
      <w:del w:id="146" w:author="Author">
        <w:r w:rsidR="007731BE" w:rsidDel="007731BE">
          <w:rPr>
            <w:sz w:val="17"/>
          </w:rPr>
          <w:delText xml:space="preserve">La figure 1 </w:delText>
        </w:r>
        <w:r w:rsidRPr="00352EAA">
          <w:rPr>
            <w:sz w:val="17"/>
          </w:rPr>
          <w:delText>présente ci-dessous un exemple de courrier et de remarques concernant cette translittération.</w:delText>
        </w:r>
      </w:del>
    </w:p>
    <w:p w14:paraId="3D440B75" w14:textId="7BF3E530" w:rsidR="00442808" w:rsidRPr="00352EAA" w:rsidDel="006114CD" w:rsidRDefault="00442808" w:rsidP="00442808">
      <w:pPr>
        <w:pStyle w:val="ListParagraph"/>
        <w:spacing w:after="200" w:line="240" w:lineRule="auto"/>
        <w:ind w:left="0"/>
        <w:contextualSpacing w:val="0"/>
        <w:rPr>
          <w:del w:id="147" w:author="Author"/>
          <w:sz w:val="17"/>
          <w:szCs w:val="17"/>
        </w:rPr>
      </w:pPr>
      <w:del w:id="148" w:author="Author">
        <w:r w:rsidRPr="00352EAA" w:rsidDel="007731BE">
          <w:rPr>
            <w:noProof/>
            <w:sz w:val="17"/>
          </w:rPr>
          <w:drawing>
            <wp:inline distT="0" distB="0" distL="0" distR="0" wp14:anchorId="0CC26963" wp14:editId="56AC530E">
              <wp:extent cx="4228571" cy="2561905"/>
              <wp:effectExtent l="0" t="0" r="635" b="0"/>
              <wp:docPr id="1" name="Picture 1" descr="Gros plan d’u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up of a chart&#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4228571" cy="2561905"/>
                      </a:xfrm>
                      <a:prstGeom prst="rect">
                        <a:avLst/>
                      </a:prstGeom>
                    </pic:spPr>
                  </pic:pic>
                </a:graphicData>
              </a:graphic>
            </wp:inline>
          </w:drawing>
        </w:r>
      </w:del>
    </w:p>
    <w:p w14:paraId="76785919" w14:textId="23F274A5" w:rsidR="00442808" w:rsidRPr="007731BE" w:rsidDel="006114CD" w:rsidRDefault="00442808" w:rsidP="00442808">
      <w:pPr>
        <w:pStyle w:val="Caption"/>
        <w:rPr>
          <w:del w:id="149" w:author="Author"/>
          <w:b w:val="0"/>
          <w:bCs w:val="0"/>
          <w:sz w:val="17"/>
          <w:szCs w:val="17"/>
        </w:rPr>
      </w:pPr>
      <w:del w:id="150" w:author="Author">
        <w:r w:rsidRPr="00352EAA">
          <w:rPr>
            <w:b w:val="0"/>
            <w:sz w:val="17"/>
          </w:rPr>
          <w:delText xml:space="preserve">Figure </w:delText>
        </w:r>
        <w:r w:rsidRPr="00352EAA" w:rsidDel="006114CD">
          <w:rPr>
            <w:bCs w:val="0"/>
            <w:sz w:val="17"/>
          </w:rPr>
          <w:fldChar w:fldCharType="begin"/>
        </w:r>
        <w:r w:rsidRPr="00352EAA" w:rsidDel="006114CD">
          <w:rPr>
            <w:b w:val="0"/>
            <w:sz w:val="17"/>
          </w:rPr>
          <w:delInstrText xml:space="preserve"> SEQ Figure \* ARABIC </w:delInstrText>
        </w:r>
        <w:r w:rsidRPr="00352EAA" w:rsidDel="006114CD">
          <w:rPr>
            <w:bCs w:val="0"/>
            <w:sz w:val="17"/>
          </w:rPr>
          <w:fldChar w:fldCharType="separate"/>
        </w:r>
        <w:r w:rsidRPr="00352EAA" w:rsidDel="006114CD">
          <w:rPr>
            <w:b w:val="0"/>
            <w:sz w:val="17"/>
          </w:rPr>
          <w:delText>1</w:delText>
        </w:r>
        <w:r w:rsidRPr="00352EAA" w:rsidDel="006114CD">
          <w:rPr>
            <w:bCs w:val="0"/>
            <w:sz w:val="17"/>
          </w:rPr>
          <w:fldChar w:fldCharType="end"/>
        </w:r>
        <w:r w:rsidRPr="00352EAA">
          <w:rPr>
            <w:b w:val="0"/>
            <w:sz w:val="17"/>
          </w:rPr>
          <w:delText xml:space="preserve">: </w:delText>
        </w:r>
        <w:r w:rsidRPr="00201FBA">
          <w:rPr>
            <w:sz w:val="17"/>
            <w:szCs w:val="17"/>
            <w:rPrChange w:id="151" w:author="Author">
              <w:rPr/>
            </w:rPrChange>
          </w:rPr>
          <w:delText>Exemple de translittération</w:delText>
        </w:r>
      </w:del>
    </w:p>
    <w:p w14:paraId="01FF0CDF" w14:textId="2771976A" w:rsidR="00442808" w:rsidRPr="00352EAA" w:rsidDel="006114CD" w:rsidRDefault="00442808" w:rsidP="00442808">
      <w:pPr>
        <w:pStyle w:val="ListParagraph"/>
        <w:spacing w:after="200" w:line="240" w:lineRule="auto"/>
        <w:ind w:left="0"/>
        <w:contextualSpacing w:val="0"/>
        <w:jc w:val="both"/>
        <w:rPr>
          <w:del w:id="152" w:author="Author"/>
          <w:sz w:val="17"/>
          <w:szCs w:val="17"/>
        </w:rPr>
      </w:pPr>
    </w:p>
    <w:p w14:paraId="309D72FF" w14:textId="3231D024" w:rsidR="00442808" w:rsidRPr="00352EAA" w:rsidDel="006114CD" w:rsidRDefault="00442808" w:rsidP="00442808">
      <w:pPr>
        <w:spacing w:line="240" w:lineRule="auto"/>
        <w:rPr>
          <w:del w:id="153" w:author="Author"/>
          <w:bCs/>
          <w:caps/>
          <w:kern w:val="32"/>
          <w:sz w:val="17"/>
          <w:szCs w:val="17"/>
        </w:rPr>
      </w:pPr>
      <w:r w:rsidRPr="00352EAA">
        <w:br w:type="page"/>
      </w:r>
    </w:p>
    <w:p w14:paraId="23516C05" w14:textId="5DF70ACD" w:rsidR="00442808" w:rsidRPr="00352EAA" w:rsidDel="006114CD" w:rsidRDefault="00442808" w:rsidP="00442808">
      <w:pPr>
        <w:pStyle w:val="Heading1"/>
        <w:rPr>
          <w:del w:id="154" w:author="Author"/>
        </w:rPr>
      </w:pPr>
      <w:del w:id="155" w:author="Author">
        <w:r w:rsidRPr="00352EAA">
          <w:delText>Exemples de transcription :</w:delText>
        </w:r>
      </w:del>
    </w:p>
    <w:p w14:paraId="05A9BBF5" w14:textId="1392547A" w:rsidR="00442808" w:rsidRPr="007731BE" w:rsidDel="006114CD" w:rsidRDefault="00442808" w:rsidP="00442808">
      <w:pPr>
        <w:rPr>
          <w:del w:id="156" w:author="Author"/>
          <w:sz w:val="17"/>
          <w:szCs w:val="17"/>
        </w:rPr>
      </w:pPr>
      <w:del w:id="157" w:author="Author">
        <w:r w:rsidRPr="007731BE">
          <w:rPr>
            <w:sz w:val="17"/>
            <w:szCs w:val="17"/>
          </w:rPr>
          <w:delText>Voici des exemples où la transcription peut entraîner des inexactitudes :</w:delText>
        </w:r>
      </w:del>
    </w:p>
    <w:p w14:paraId="5B9C6C0F" w14:textId="5E25B9EA" w:rsidR="00442808" w:rsidRPr="007731BE" w:rsidDel="007731BE" w:rsidRDefault="00442808" w:rsidP="00442808">
      <w:pPr>
        <w:pStyle w:val="ListParagraph"/>
        <w:spacing w:after="200" w:line="240" w:lineRule="auto"/>
        <w:ind w:left="0"/>
        <w:contextualSpacing w:val="0"/>
        <w:jc w:val="both"/>
        <w:rPr>
          <w:del w:id="158" w:author="Author"/>
          <w:sz w:val="17"/>
          <w:szCs w:val="17"/>
        </w:rPr>
      </w:pPr>
      <w:del w:id="159" w:author="Author">
        <w:r w:rsidRPr="007731BE" w:rsidDel="007731BE">
          <w:rPr>
            <w:sz w:val="17"/>
            <w:szCs w:val="17"/>
          </w:rPr>
          <w:delText>[ru] : Ш → [de] : sch</w:delText>
        </w:r>
        <w:r w:rsidRPr="007731BE" w:rsidDel="007731BE">
          <w:rPr>
            <w:rStyle w:val="FootnoteReference"/>
            <w:sz w:val="17"/>
            <w:szCs w:val="17"/>
          </w:rPr>
          <w:footnoteReference w:id="4"/>
        </w:r>
      </w:del>
    </w:p>
    <w:p w14:paraId="1AEA7549" w14:textId="72881442" w:rsidR="00442808" w:rsidRPr="007731BE" w:rsidDel="006114CD" w:rsidRDefault="00442808" w:rsidP="00442808">
      <w:pPr>
        <w:pStyle w:val="ListParagraph"/>
        <w:spacing w:after="200" w:line="240" w:lineRule="auto"/>
        <w:ind w:left="0"/>
        <w:contextualSpacing w:val="0"/>
        <w:jc w:val="both"/>
        <w:rPr>
          <w:del w:id="162" w:author="Author"/>
          <w:sz w:val="17"/>
          <w:szCs w:val="17"/>
        </w:rPr>
      </w:pPr>
      <w:del w:id="163" w:author="Author">
        <w:r w:rsidRPr="007731BE">
          <w:rPr>
            <w:sz w:val="17"/>
            <w:szCs w:val="17"/>
          </w:rPr>
          <w:delText>[ru] : Ш → [en] : sh</w:delText>
        </w:r>
      </w:del>
    </w:p>
    <w:p w14:paraId="2FA23255" w14:textId="3D95330C" w:rsidR="00442808" w:rsidRPr="007731BE" w:rsidDel="006114CD" w:rsidRDefault="00442808" w:rsidP="00442808">
      <w:pPr>
        <w:pStyle w:val="ListParagraph"/>
        <w:spacing w:after="200" w:line="240" w:lineRule="auto"/>
        <w:ind w:left="0"/>
        <w:contextualSpacing w:val="0"/>
        <w:jc w:val="both"/>
        <w:rPr>
          <w:del w:id="164" w:author="Author"/>
          <w:sz w:val="17"/>
          <w:szCs w:val="17"/>
        </w:rPr>
      </w:pPr>
      <w:del w:id="165" w:author="Author">
        <w:r w:rsidRPr="007731BE">
          <w:rPr>
            <w:sz w:val="17"/>
            <w:szCs w:val="17"/>
          </w:rPr>
          <w:delText xml:space="preserve">[ko] : </w:delText>
        </w:r>
        <w:r w:rsidRPr="007731BE">
          <w:rPr>
            <w:sz w:val="17"/>
            <w:szCs w:val="17"/>
          </w:rPr>
          <w:delText>ㅑ</w:delText>
        </w:r>
        <w:r w:rsidRPr="007731BE">
          <w:rPr>
            <w:sz w:val="17"/>
            <w:szCs w:val="17"/>
          </w:rPr>
          <w:delText>→ [de] : ja</w:delText>
        </w:r>
        <w:r w:rsidRPr="007731BE" w:rsidDel="007731BE">
          <w:rPr>
            <w:rStyle w:val="FootnoteReference"/>
            <w:sz w:val="17"/>
            <w:szCs w:val="17"/>
          </w:rPr>
          <w:footnoteReference w:id="5"/>
        </w:r>
        <w:r w:rsidRPr="007731BE">
          <w:rPr>
            <w:sz w:val="17"/>
            <w:szCs w:val="17"/>
          </w:rPr>
          <w:delText xml:space="preserve"> </w:delText>
        </w:r>
      </w:del>
    </w:p>
    <w:p w14:paraId="7C71C549" w14:textId="6565F8FD" w:rsidR="00442808" w:rsidRPr="00352EAA" w:rsidDel="006114CD" w:rsidRDefault="00442808" w:rsidP="00442808">
      <w:pPr>
        <w:pStyle w:val="ListParagraph"/>
        <w:spacing w:after="200" w:line="240" w:lineRule="auto"/>
        <w:ind w:left="0"/>
        <w:contextualSpacing w:val="0"/>
        <w:jc w:val="both"/>
        <w:rPr>
          <w:del w:id="168" w:author="Author"/>
          <w:sz w:val="17"/>
          <w:szCs w:val="17"/>
        </w:rPr>
      </w:pPr>
      <w:del w:id="169" w:author="Author">
        <w:r w:rsidRPr="007731BE">
          <w:rPr>
            <w:sz w:val="17"/>
          </w:rPr>
          <w:delText>[ko]: [ko]:</w:delText>
        </w:r>
      </w:del>
    </w:p>
    <w:p w14:paraId="33AA7CA1" w14:textId="0633ED9F" w:rsidR="00442808" w:rsidRPr="00352EAA" w:rsidDel="006114CD" w:rsidRDefault="00442808" w:rsidP="00442808">
      <w:pPr>
        <w:pStyle w:val="ListParagraph"/>
        <w:spacing w:after="200" w:line="240" w:lineRule="auto"/>
        <w:ind w:left="0"/>
        <w:contextualSpacing w:val="0"/>
        <w:jc w:val="both"/>
        <w:rPr>
          <w:del w:id="170" w:author="Author"/>
          <w:sz w:val="17"/>
          <w:szCs w:val="17"/>
        </w:rPr>
      </w:pPr>
      <w:del w:id="171" w:author="Author">
        <w:r w:rsidRPr="007731BE">
          <w:rPr>
            <w:sz w:val="17"/>
          </w:rPr>
          <w:delText xml:space="preserve">[gr] : Ω </w:delText>
        </w:r>
        <w:r w:rsidRPr="007731BE" w:rsidDel="007731BE">
          <w:rPr>
            <w:sz w:val="17"/>
          </w:rPr>
          <w:delText>→ latin :</w:delText>
        </w:r>
        <w:r w:rsidRPr="00201FBA" w:rsidDel="007731BE">
          <w:rPr>
            <w:sz w:val="17"/>
            <w:rPrChange w:id="172" w:author="Author">
              <w:rPr>
                <w:sz w:val="17"/>
                <w:lang w:val="es-ES"/>
              </w:rPr>
            </w:rPrChange>
          </w:rPr>
          <w:delText xml:space="preserve"> O</w:delText>
        </w:r>
        <w:r w:rsidRPr="00352EAA" w:rsidDel="007731BE">
          <w:rPr>
            <w:rStyle w:val="FootnoteReference"/>
            <w:sz w:val="17"/>
            <w:szCs w:val="17"/>
          </w:rPr>
          <w:footnoteReference w:id="6"/>
        </w:r>
      </w:del>
    </w:p>
    <w:p w14:paraId="2E7BF0C0" w14:textId="256674A3" w:rsidR="00442808" w:rsidRPr="00352EAA" w:rsidDel="006114CD" w:rsidRDefault="00442808" w:rsidP="00442808">
      <w:pPr>
        <w:pStyle w:val="ListParagraph"/>
        <w:spacing w:after="200" w:line="240" w:lineRule="auto"/>
        <w:ind w:left="0"/>
        <w:contextualSpacing w:val="0"/>
        <w:jc w:val="both"/>
        <w:rPr>
          <w:del w:id="175" w:author="Author"/>
          <w:sz w:val="17"/>
          <w:szCs w:val="17"/>
        </w:rPr>
      </w:pPr>
      <w:del w:id="176" w:author="Author">
        <w:r w:rsidRPr="007731BE">
          <w:rPr>
            <w:sz w:val="17"/>
          </w:rPr>
          <w:delText>[da]: Æ → [de]: Ä or AE, [en</w:delText>
        </w:r>
        <w:r w:rsidRPr="007731BE" w:rsidDel="007731BE">
          <w:rPr>
            <w:sz w:val="17"/>
          </w:rPr>
          <w:delText>]:</w:delText>
        </w:r>
        <w:r w:rsidRPr="00201FBA" w:rsidDel="007731BE">
          <w:rPr>
            <w:sz w:val="17"/>
            <w:rPrChange w:id="177" w:author="Author">
              <w:rPr>
                <w:sz w:val="17"/>
                <w:lang w:val="es-ES"/>
              </w:rPr>
            </w:rPrChange>
          </w:rPr>
          <w:delText xml:space="preserve"> AE </w:delText>
        </w:r>
        <w:r w:rsidRPr="00352EAA" w:rsidDel="007731BE">
          <w:rPr>
            <w:rStyle w:val="FootnoteReference"/>
            <w:sz w:val="17"/>
            <w:szCs w:val="17"/>
          </w:rPr>
          <w:footnoteReference w:id="7"/>
        </w:r>
      </w:del>
    </w:p>
    <w:p w14:paraId="33566851" w14:textId="0F63C2CF" w:rsidR="00442808" w:rsidRPr="00352EAA" w:rsidDel="006114CD" w:rsidRDefault="00442808" w:rsidP="00442808">
      <w:pPr>
        <w:pStyle w:val="Heading1"/>
        <w:rPr>
          <w:del w:id="180" w:author="Author"/>
          <w:b/>
        </w:rPr>
      </w:pPr>
      <w:del w:id="181" w:author="Author">
        <w:r w:rsidRPr="00352EAA">
          <w:delText>Exemples de traduction :</w:delText>
        </w:r>
      </w:del>
    </w:p>
    <w:p w14:paraId="14ECC0D9" w14:textId="6FD1F4EF" w:rsidR="00442808" w:rsidRPr="00352EAA" w:rsidDel="006114CD" w:rsidRDefault="00442808" w:rsidP="00442808">
      <w:pPr>
        <w:rPr>
          <w:del w:id="182" w:author="Author"/>
          <w:sz w:val="17"/>
          <w:szCs w:val="17"/>
        </w:rPr>
      </w:pPr>
      <w:del w:id="183" w:author="Author">
        <w:r w:rsidRPr="00352EAA">
          <w:rPr>
            <w:sz w:val="17"/>
          </w:rPr>
          <w:delText>Dans le premier exemple, il est clair que la traduction directe peut poser des problèmes :</w:delText>
        </w:r>
      </w:del>
    </w:p>
    <w:p w14:paraId="59AEFB01" w14:textId="09B1F134" w:rsidR="00442808" w:rsidRPr="00352EAA" w:rsidDel="006114CD" w:rsidRDefault="00442808" w:rsidP="00442808">
      <w:pPr>
        <w:pStyle w:val="ListParagraph"/>
        <w:spacing w:after="200" w:line="240" w:lineRule="auto"/>
        <w:ind w:left="0"/>
        <w:contextualSpacing w:val="0"/>
        <w:jc w:val="both"/>
        <w:rPr>
          <w:del w:id="184" w:author="Author"/>
          <w:sz w:val="17"/>
          <w:szCs w:val="17"/>
        </w:rPr>
      </w:pPr>
      <w:del w:id="185" w:author="Author">
        <w:r w:rsidRPr="00352EAA">
          <w:rPr>
            <w:sz w:val="17"/>
          </w:rPr>
          <w:delText>[de] : Aktiengesellschaft → [en] : corporation, stock co, ..</w:delText>
        </w:r>
      </w:del>
    </w:p>
    <w:p w14:paraId="28E03BB8" w14:textId="25CDC5A8" w:rsidR="00442808" w:rsidRPr="00352EAA" w:rsidDel="006114CD" w:rsidRDefault="00442808" w:rsidP="00442808">
      <w:pPr>
        <w:pStyle w:val="ListParagraph"/>
        <w:spacing w:after="200" w:line="240" w:lineRule="auto"/>
        <w:ind w:left="0"/>
        <w:contextualSpacing w:val="0"/>
        <w:jc w:val="both"/>
        <w:rPr>
          <w:del w:id="186" w:author="Author"/>
          <w:sz w:val="17"/>
          <w:szCs w:val="17"/>
        </w:rPr>
      </w:pPr>
      <w:del w:id="187" w:author="Author">
        <w:r w:rsidRPr="00352EAA">
          <w:rPr>
            <w:sz w:val="17"/>
          </w:rPr>
          <w:delText xml:space="preserve">[ru] : ОАО Силовы́е маши́ны → [en] : </w:delText>
        </w:r>
        <w:r w:rsidRPr="00352EAA">
          <w:delText>OJSC “Power Machines” - OR - [en]:</w:delText>
        </w:r>
        <w:r w:rsidRPr="00352EAA">
          <w:rPr>
            <w:sz w:val="17"/>
          </w:rPr>
          <w:delText xml:space="preserve"> Open Joint-stock Company “Power Machines”</w:delText>
        </w:r>
      </w:del>
    </w:p>
    <w:p w14:paraId="1C6E1472" w14:textId="720C3161" w:rsidR="00442808" w:rsidRPr="00352EAA" w:rsidDel="006114CD" w:rsidRDefault="00442808" w:rsidP="00442808">
      <w:pPr>
        <w:pStyle w:val="ListParagraph"/>
        <w:spacing w:after="200" w:line="240" w:lineRule="auto"/>
        <w:ind w:left="0"/>
        <w:contextualSpacing w:val="0"/>
        <w:jc w:val="both"/>
        <w:rPr>
          <w:del w:id="188" w:author="Author"/>
          <w:sz w:val="17"/>
          <w:szCs w:val="17"/>
        </w:rPr>
      </w:pPr>
      <w:del w:id="189" w:author="Author">
        <w:r w:rsidRPr="00352EAA">
          <w:rPr>
            <w:sz w:val="17"/>
          </w:rPr>
          <w:delText xml:space="preserve">Voici un deuxième exemple, qui montre des cas limites typiques de la romanisation d’un nom d’entreprise chinois figurant dans la </w:delText>
        </w:r>
        <w:r w:rsidRPr="00352EAA" w:rsidDel="006114CD">
          <w:rPr>
            <w:sz w:val="17"/>
          </w:rPr>
          <w:fldChar w:fldCharType="begin"/>
        </w:r>
        <w:r w:rsidRPr="00352EAA" w:rsidDel="006114CD">
          <w:rPr>
            <w:sz w:val="17"/>
          </w:rPr>
          <w:delInstrText xml:space="preserve"> REF _Ref148630303 \h  \* MERGEFORMAT </w:delInstrText>
        </w:r>
        <w:r w:rsidRPr="00352EAA" w:rsidDel="006114CD">
          <w:rPr>
            <w:sz w:val="17"/>
          </w:rPr>
        </w:r>
        <w:r w:rsidRPr="00352EAA" w:rsidDel="006114CD">
          <w:rPr>
            <w:sz w:val="17"/>
          </w:rPr>
          <w:fldChar w:fldCharType="separate"/>
        </w:r>
        <w:r w:rsidRPr="00352EAA" w:rsidDel="006114CD">
          <w:rPr>
            <w:sz w:val="17"/>
          </w:rPr>
          <w:delText>Figure 2</w:delText>
        </w:r>
        <w:r w:rsidRPr="00352EAA" w:rsidDel="006114CD">
          <w:rPr>
            <w:sz w:val="17"/>
          </w:rPr>
          <w:fldChar w:fldCharType="end"/>
        </w:r>
        <w:r w:rsidRPr="00352EAA">
          <w:rPr>
            <w:sz w:val="17"/>
          </w:rPr>
          <w:delText xml:space="preserve"> : </w:delText>
        </w:r>
      </w:del>
    </w:p>
    <w:p w14:paraId="4613197A" w14:textId="649CD1E4" w:rsidR="00442808" w:rsidRPr="00352EAA" w:rsidDel="006114CD" w:rsidRDefault="00442808" w:rsidP="00442808">
      <w:pPr>
        <w:pStyle w:val="ListParagraph"/>
        <w:numPr>
          <w:ilvl w:val="0"/>
          <w:numId w:val="41"/>
        </w:numPr>
        <w:spacing w:after="200" w:line="240" w:lineRule="auto"/>
        <w:contextualSpacing w:val="0"/>
        <w:jc w:val="both"/>
        <w:rPr>
          <w:del w:id="190" w:author="Author"/>
          <w:sz w:val="17"/>
          <w:szCs w:val="17"/>
        </w:rPr>
      </w:pPr>
      <w:del w:id="191" w:author="Author">
        <w:r w:rsidRPr="00352EAA">
          <w:rPr>
            <w:sz w:val="17"/>
          </w:rPr>
          <w:delText xml:space="preserve">[zh] : </w:delText>
        </w:r>
        <w:r w:rsidRPr="00352EAA">
          <w:rPr>
            <w:sz w:val="17"/>
          </w:rPr>
          <w:delText>北京东土科技股份有限公司</w:delText>
        </w:r>
        <w:r w:rsidRPr="00352EAA">
          <w:rPr>
            <w:sz w:val="17"/>
          </w:rPr>
          <w:delText xml:space="preserve">  → [en] transliterated (pinyin): běi jīng dōng tǔ kē jì gǔ fèn yǒu xiàn gōng sī;</w:delText>
        </w:r>
      </w:del>
    </w:p>
    <w:p w14:paraId="65C542C5" w14:textId="350916DB" w:rsidR="00442808" w:rsidRPr="00352EAA" w:rsidDel="006114CD" w:rsidRDefault="00442808" w:rsidP="00442808">
      <w:pPr>
        <w:pStyle w:val="ListParagraph"/>
        <w:numPr>
          <w:ilvl w:val="0"/>
          <w:numId w:val="41"/>
        </w:numPr>
        <w:spacing w:after="200" w:line="240" w:lineRule="auto"/>
        <w:contextualSpacing w:val="0"/>
        <w:jc w:val="both"/>
        <w:rPr>
          <w:del w:id="192" w:author="Author"/>
          <w:sz w:val="17"/>
          <w:szCs w:val="17"/>
        </w:rPr>
      </w:pPr>
      <w:del w:id="193" w:author="Author">
        <w:r w:rsidRPr="00352EAA">
          <w:rPr>
            <w:sz w:val="17"/>
          </w:rPr>
          <w:delText xml:space="preserve">[zh]: </w:delText>
        </w:r>
        <w:r w:rsidRPr="00352EAA">
          <w:rPr>
            <w:sz w:val="17"/>
          </w:rPr>
          <w:delText>北京东土科技股份有限公司</w:delText>
        </w:r>
        <w:r w:rsidRPr="00352EAA">
          <w:rPr>
            <w:sz w:val="17"/>
          </w:rPr>
          <w:delText xml:space="preserve">  → [en] transcribed (pinyin): beijing dongtu keji gufen youxian gongsi</w:delText>
        </w:r>
      </w:del>
    </w:p>
    <w:p w14:paraId="5B9F7D85" w14:textId="3236622F" w:rsidR="00442808" w:rsidRPr="00352EAA" w:rsidDel="006114CD" w:rsidRDefault="00442808" w:rsidP="00442808">
      <w:pPr>
        <w:pStyle w:val="ListParagraph"/>
        <w:numPr>
          <w:ilvl w:val="0"/>
          <w:numId w:val="41"/>
        </w:numPr>
        <w:spacing w:after="200" w:line="240" w:lineRule="auto"/>
        <w:contextualSpacing w:val="0"/>
        <w:rPr>
          <w:del w:id="194" w:author="Author"/>
          <w:sz w:val="17"/>
          <w:szCs w:val="17"/>
        </w:rPr>
      </w:pPr>
      <w:del w:id="195" w:author="Author">
        <w:r w:rsidRPr="00352EAA">
          <w:rPr>
            <w:sz w:val="17"/>
          </w:rPr>
          <w:delText xml:space="preserve">[zh]: </w:delText>
        </w:r>
        <w:r w:rsidRPr="00352EAA">
          <w:rPr>
            <w:sz w:val="17"/>
          </w:rPr>
          <w:delText>北京东土科技股份有限公司</w:delText>
        </w:r>
        <w:r w:rsidRPr="00352EAA">
          <w:rPr>
            <w:sz w:val="17"/>
          </w:rPr>
          <w:delText xml:space="preserve"> → [en] traduction (anglais) : Beijing, China Science and Technology Joint-stock Limited Company</w:delText>
        </w:r>
      </w:del>
    </w:p>
    <w:p w14:paraId="109F3E1F" w14:textId="69D5A5CE" w:rsidR="00442808" w:rsidRPr="00352EAA" w:rsidDel="006114CD" w:rsidRDefault="00442808" w:rsidP="00442808">
      <w:pPr>
        <w:pStyle w:val="ListParagraph"/>
        <w:numPr>
          <w:ilvl w:val="0"/>
          <w:numId w:val="41"/>
        </w:numPr>
        <w:spacing w:after="200" w:line="240" w:lineRule="auto"/>
        <w:contextualSpacing w:val="0"/>
        <w:jc w:val="both"/>
        <w:rPr>
          <w:del w:id="196" w:author="Author"/>
          <w:sz w:val="17"/>
          <w:szCs w:val="17"/>
        </w:rPr>
      </w:pPr>
      <w:del w:id="197" w:author="Author">
        <w:r w:rsidRPr="00352EAA">
          <w:rPr>
            <w:sz w:val="17"/>
          </w:rPr>
          <w:delText xml:space="preserve">[zh]: </w:delText>
        </w:r>
        <w:r w:rsidRPr="00352EAA">
          <w:rPr>
            <w:sz w:val="17"/>
          </w:rPr>
          <w:delText>北京东土科技股份有限公司</w:delText>
        </w:r>
        <w:r w:rsidRPr="00352EAA">
          <w:rPr>
            <w:sz w:val="17"/>
          </w:rPr>
          <w:delText xml:space="preserve"> → en réalité : Kyland Technology Co., Ltd. </w:delText>
        </w:r>
      </w:del>
    </w:p>
    <w:p w14:paraId="481EE6D4" w14:textId="0D894C40" w:rsidR="00442808" w:rsidRPr="00352EAA" w:rsidDel="006114CD" w:rsidRDefault="00442808" w:rsidP="00442808">
      <w:pPr>
        <w:pStyle w:val="ListParagraph"/>
        <w:spacing w:after="200" w:line="240" w:lineRule="auto"/>
        <w:ind w:left="0"/>
        <w:contextualSpacing w:val="0"/>
        <w:rPr>
          <w:del w:id="198" w:author="Author"/>
          <w:sz w:val="17"/>
          <w:szCs w:val="17"/>
        </w:rPr>
      </w:pPr>
      <w:del w:id="199" w:author="Author">
        <w:r w:rsidRPr="00352EAA" w:rsidDel="007731BE">
          <w:rPr>
            <w:noProof/>
            <w:sz w:val="17"/>
          </w:rPr>
          <w:drawing>
            <wp:inline distT="0" distB="0" distL="0" distR="0" wp14:anchorId="6F4A4373" wp14:editId="673EE06E">
              <wp:extent cx="3611880" cy="838980"/>
              <wp:effectExtent l="0" t="0" r="7620" b="0"/>
              <wp:docPr id="29" name="Grafik 1" descr="Ein Bild, das Text, Schrift, weiß, Typograf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hrift, weiß, Typografie enthält.&#10;&#10;Automatisch generierte Beschreibung"/>
                      <pic:cNvPicPr/>
                    </pic:nvPicPr>
                    <pic:blipFill>
                      <a:blip r:embed="rId15"/>
                      <a:stretch>
                        <a:fillRect/>
                      </a:stretch>
                    </pic:blipFill>
                    <pic:spPr>
                      <a:xfrm>
                        <a:off x="0" y="0"/>
                        <a:ext cx="3615910" cy="839916"/>
                      </a:xfrm>
                      <a:prstGeom prst="rect">
                        <a:avLst/>
                      </a:prstGeom>
                    </pic:spPr>
                  </pic:pic>
                </a:graphicData>
              </a:graphic>
            </wp:inline>
          </w:drawing>
        </w:r>
      </w:del>
    </w:p>
    <w:p w14:paraId="648A3C5D" w14:textId="0CEDA08B" w:rsidR="00442808" w:rsidRPr="00352EAA" w:rsidDel="006114CD" w:rsidRDefault="00442808" w:rsidP="00442808">
      <w:pPr>
        <w:pStyle w:val="Caption"/>
        <w:rPr>
          <w:del w:id="200" w:author="Author"/>
          <w:sz w:val="17"/>
          <w:szCs w:val="17"/>
        </w:rPr>
      </w:pPr>
      <w:del w:id="201" w:author="Author">
        <w:r w:rsidRPr="00352EAA">
          <w:rPr>
            <w:sz w:val="17"/>
          </w:rPr>
          <w:delText xml:space="preserve">Figure </w:delText>
        </w:r>
        <w:r w:rsidRPr="00352EAA" w:rsidDel="006114CD">
          <w:rPr>
            <w:b w:val="0"/>
            <w:bCs w:val="0"/>
            <w:sz w:val="17"/>
          </w:rPr>
          <w:fldChar w:fldCharType="begin"/>
        </w:r>
        <w:r w:rsidRPr="00352EAA" w:rsidDel="006114CD">
          <w:rPr>
            <w:sz w:val="17"/>
          </w:rPr>
          <w:delInstrText xml:space="preserve"> SEQ Figure \* ARABIC </w:delInstrText>
        </w:r>
        <w:r w:rsidRPr="00352EAA" w:rsidDel="006114CD">
          <w:rPr>
            <w:b w:val="0"/>
            <w:bCs w:val="0"/>
            <w:sz w:val="17"/>
          </w:rPr>
          <w:fldChar w:fldCharType="separate"/>
        </w:r>
        <w:r w:rsidRPr="00352EAA" w:rsidDel="006114CD">
          <w:rPr>
            <w:sz w:val="17"/>
          </w:rPr>
          <w:delText>2</w:delText>
        </w:r>
        <w:r w:rsidRPr="00352EAA" w:rsidDel="006114CD">
          <w:rPr>
            <w:b w:val="0"/>
            <w:bCs w:val="0"/>
            <w:sz w:val="17"/>
          </w:rPr>
          <w:fldChar w:fldCharType="end"/>
        </w:r>
        <w:r w:rsidRPr="00352EAA">
          <w:rPr>
            <w:sz w:val="17"/>
          </w:rPr>
          <w:delText>: Romanisation d’un nom d'entreprise chinois</w:delText>
        </w:r>
      </w:del>
    </w:p>
    <w:p w14:paraId="263AA476" w14:textId="1334A308" w:rsidR="00442808" w:rsidRPr="00352EAA" w:rsidDel="006114CD" w:rsidRDefault="00442808" w:rsidP="00442808">
      <w:pPr>
        <w:pStyle w:val="ListParagraph"/>
        <w:spacing w:after="200" w:line="240" w:lineRule="auto"/>
        <w:ind w:left="0"/>
        <w:contextualSpacing w:val="0"/>
        <w:jc w:val="both"/>
        <w:rPr>
          <w:del w:id="202" w:author="Author"/>
          <w:sz w:val="17"/>
          <w:szCs w:val="17"/>
        </w:rPr>
      </w:pPr>
    </w:p>
    <w:p w14:paraId="32C41331" w14:textId="4975355E" w:rsidR="00442808" w:rsidRPr="00352EAA" w:rsidDel="006114CD" w:rsidRDefault="00442808" w:rsidP="00442808">
      <w:pPr>
        <w:ind w:left="5126"/>
        <w:jc w:val="right"/>
        <w:rPr>
          <w:del w:id="203" w:author="Author"/>
          <w:sz w:val="17"/>
          <w:szCs w:val="17"/>
        </w:rPr>
      </w:pPr>
      <w:del w:id="204" w:author="Author">
        <w:r w:rsidRPr="00352EAA">
          <w:rPr>
            <w:sz w:val="17"/>
          </w:rPr>
          <w:delText>[Fin de l’annexe à la proposition de norme et fin de la norme]</w:delText>
        </w:r>
      </w:del>
    </w:p>
    <w:p w14:paraId="519753FA" w14:textId="643BDE00" w:rsidR="00E27864" w:rsidRPr="00352EAA" w:rsidRDefault="00E27864" w:rsidP="007C2A35">
      <w:pPr>
        <w:ind w:left="5126"/>
        <w:rPr>
          <w:del w:id="205" w:author="Author"/>
          <w:sz w:val="17"/>
          <w:szCs w:val="17"/>
        </w:rPr>
      </w:pPr>
    </w:p>
    <w:p w14:paraId="5B9DC2A2" w14:textId="51E243FE" w:rsidR="00FA5865" w:rsidRPr="00352EAA" w:rsidRDefault="00442430" w:rsidP="00BF784C">
      <w:pPr>
        <w:ind w:left="5533"/>
        <w:jc w:val="center"/>
        <w:rPr>
          <w:sz w:val="17"/>
          <w:szCs w:val="17"/>
        </w:rPr>
      </w:pPr>
      <w:bookmarkStart w:id="206" w:name="_ANNEX_I"/>
      <w:bookmarkEnd w:id="206"/>
      <w:r w:rsidRPr="00352EAA">
        <w:rPr>
          <w:sz w:val="17"/>
        </w:rPr>
        <w:t>[Fin de la norme proposée]</w:t>
      </w:r>
    </w:p>
    <w:p w14:paraId="53C85644" w14:textId="61552595" w:rsidR="002C0D94" w:rsidRPr="00352EAA" w:rsidRDefault="002C0D94" w:rsidP="007731BE">
      <w:pPr>
        <w:spacing w:before="720"/>
        <w:ind w:left="5533"/>
        <w:jc w:val="center"/>
        <w:rPr>
          <w:sz w:val="22"/>
          <w:szCs w:val="22"/>
        </w:rPr>
      </w:pPr>
      <w:r w:rsidRPr="00352EAA">
        <w:rPr>
          <w:sz w:val="22"/>
        </w:rPr>
        <w:t>[Fin de l’annexe et du document]</w:t>
      </w:r>
    </w:p>
    <w:sectPr w:rsidR="002C0D94" w:rsidRPr="00352EAA" w:rsidSect="006F3935">
      <w:pgSz w:w="11907" w:h="16840" w:code="9"/>
      <w:pgMar w:top="562" w:right="1138" w:bottom="1411" w:left="1411" w:header="504" w:footer="576"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EB420C" w14:textId="77777777" w:rsidR="003E048D" w:rsidRDefault="003E048D">
      <w:r>
        <w:separator/>
      </w:r>
    </w:p>
  </w:endnote>
  <w:endnote w:type="continuationSeparator" w:id="0">
    <w:p w14:paraId="607B6AB0" w14:textId="77777777" w:rsidR="003E048D" w:rsidRDefault="003E048D" w:rsidP="00A326CA">
      <w:r>
        <w:separator/>
      </w:r>
    </w:p>
    <w:p w14:paraId="79B8CC2F" w14:textId="77777777" w:rsidR="003E048D" w:rsidRPr="00201FBA" w:rsidRDefault="003E048D" w:rsidP="00A326CA">
      <w:pPr>
        <w:rPr>
          <w:lang w:val="en-US"/>
          <w:rPrChange w:id="4" w:author="Author">
            <w:rPr/>
          </w:rPrChange>
        </w:rPr>
      </w:pPr>
      <w:r w:rsidRPr="00201FBA">
        <w:rPr>
          <w:lang w:val="en-US"/>
          <w:rPrChange w:id="5" w:author="Author">
            <w:rPr/>
          </w:rPrChange>
        </w:rPr>
        <w:t>[Endnote continued from previous page]</w:t>
      </w:r>
    </w:p>
  </w:endnote>
  <w:endnote w:type="continuationNotice" w:id="1">
    <w:p w14:paraId="1D377D41" w14:textId="77777777" w:rsidR="003E048D" w:rsidRPr="00201FBA" w:rsidRDefault="003E048D" w:rsidP="00A326CA">
      <w:pPr>
        <w:spacing w:before="60"/>
        <w:jc w:val="right"/>
        <w:rPr>
          <w:szCs w:val="17"/>
          <w:lang w:val="en-US"/>
          <w:rPrChange w:id="6" w:author="Author">
            <w:rPr>
              <w:szCs w:val="17"/>
            </w:rPr>
          </w:rPrChange>
        </w:rPr>
      </w:pPr>
      <w:r w:rsidRPr="00201FBA">
        <w:rPr>
          <w:szCs w:val="17"/>
          <w:lang w:val="en-US"/>
          <w:rPrChange w:id="7" w:author="Author">
            <w:rPr>
              <w:szCs w:val="17"/>
            </w:rPr>
          </w:rPrChange>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13E15B" w14:textId="4B6110EB" w:rsidR="00201FBA" w:rsidRDefault="00201F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4820D" w14:textId="67D0ABF0" w:rsidR="00201FBA" w:rsidRDefault="00201F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EFCDF" w14:textId="0C88667E" w:rsidR="00201FBA" w:rsidRDefault="00201F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0762A9" w14:textId="77777777" w:rsidR="003E048D" w:rsidRDefault="003E048D">
      <w:r>
        <w:separator/>
      </w:r>
    </w:p>
  </w:footnote>
  <w:footnote w:type="continuationSeparator" w:id="0">
    <w:p w14:paraId="2E241655" w14:textId="77777777" w:rsidR="003E048D" w:rsidRDefault="003E048D" w:rsidP="00A326CA">
      <w:r>
        <w:separator/>
      </w:r>
    </w:p>
    <w:p w14:paraId="3979837C" w14:textId="77777777" w:rsidR="003E048D" w:rsidRPr="00201FBA" w:rsidRDefault="003E048D" w:rsidP="00A326CA">
      <w:pPr>
        <w:spacing w:after="60"/>
        <w:rPr>
          <w:szCs w:val="17"/>
          <w:lang w:val="en-US"/>
          <w:rPrChange w:id="0" w:author="Author">
            <w:rPr>
              <w:szCs w:val="17"/>
            </w:rPr>
          </w:rPrChange>
        </w:rPr>
      </w:pPr>
      <w:r w:rsidRPr="00201FBA">
        <w:rPr>
          <w:szCs w:val="17"/>
          <w:lang w:val="en-US"/>
          <w:rPrChange w:id="1" w:author="Author">
            <w:rPr>
              <w:szCs w:val="17"/>
            </w:rPr>
          </w:rPrChange>
        </w:rPr>
        <w:t>[Footnote continued from previous page]</w:t>
      </w:r>
    </w:p>
  </w:footnote>
  <w:footnote w:type="continuationNotice" w:id="1">
    <w:p w14:paraId="331B067E" w14:textId="77777777" w:rsidR="003E048D" w:rsidRPr="00201FBA" w:rsidRDefault="003E048D" w:rsidP="00A326CA">
      <w:pPr>
        <w:spacing w:before="60"/>
        <w:jc w:val="right"/>
        <w:rPr>
          <w:szCs w:val="17"/>
          <w:lang w:val="en-US"/>
          <w:rPrChange w:id="2" w:author="Author">
            <w:rPr>
              <w:szCs w:val="17"/>
            </w:rPr>
          </w:rPrChange>
        </w:rPr>
      </w:pPr>
      <w:r w:rsidRPr="00201FBA">
        <w:rPr>
          <w:szCs w:val="17"/>
          <w:lang w:val="en-US"/>
          <w:rPrChange w:id="3" w:author="Author">
            <w:rPr>
              <w:szCs w:val="17"/>
            </w:rPr>
          </w:rPrChange>
        </w:rPr>
        <w:t>[Footnote continued on next page]</w:t>
      </w:r>
    </w:p>
  </w:footnote>
  <w:footnote w:id="2">
    <w:p w14:paraId="08C1A62F" w14:textId="6BF48F22" w:rsidR="00A92AD7" w:rsidRPr="000E176E" w:rsidRDefault="00A92AD7">
      <w:pPr>
        <w:pStyle w:val="FootnoteText"/>
        <w:rPr>
          <w:sz w:val="17"/>
          <w:szCs w:val="17"/>
        </w:rPr>
      </w:pPr>
      <w:r>
        <w:rPr>
          <w:rStyle w:val="FootnoteReference"/>
          <w:sz w:val="17"/>
          <w:szCs w:val="17"/>
        </w:rPr>
        <w:footnoteRef/>
      </w:r>
      <w:r w:rsidR="003C62DA">
        <w:rPr>
          <w:sz w:val="17"/>
        </w:rPr>
        <w:t xml:space="preserve"> </w:t>
      </w:r>
      <w:r w:rsidR="003C62DA">
        <w:rPr>
          <w:sz w:val="17"/>
        </w:rPr>
        <w:tab/>
      </w:r>
      <w:r>
        <w:rPr>
          <w:sz w:val="17"/>
        </w:rPr>
        <w:t xml:space="preserve">UTF-8 est un système de codage pour Unicode. </w:t>
      </w:r>
    </w:p>
  </w:footnote>
  <w:footnote w:id="3">
    <w:p w14:paraId="237649AD" w14:textId="5D25DCCB" w:rsidR="00442808" w:rsidRPr="00CD5971" w:rsidDel="006114CD" w:rsidRDefault="00442808" w:rsidP="00442808">
      <w:pPr>
        <w:pStyle w:val="FootnoteText"/>
        <w:rPr>
          <w:del w:id="139" w:author="Author"/>
          <w:sz w:val="16"/>
          <w:szCs w:val="16"/>
        </w:rPr>
      </w:pPr>
      <w:del w:id="140" w:author="Author">
        <w:r w:rsidRPr="007731BE" w:rsidDel="007731BE">
          <w:rPr>
            <w:rStyle w:val="FootnoteReference"/>
            <w:sz w:val="16"/>
            <w:szCs w:val="16"/>
          </w:rPr>
          <w:footnoteRef/>
        </w:r>
        <w:r w:rsidR="007731BE" w:rsidDel="007731BE">
          <w:rPr>
            <w:sz w:val="16"/>
            <w:szCs w:val="16"/>
          </w:rPr>
          <w:delText xml:space="preserve"> </w:delText>
        </w:r>
        <w:r w:rsidR="007731BE" w:rsidDel="007731BE">
          <w:rPr>
            <w:sz w:val="16"/>
            <w:szCs w:val="16"/>
          </w:rPr>
          <w:tab/>
        </w:r>
        <w:r w:rsidRPr="00201FBA" w:rsidDel="007731BE">
          <w:rPr>
            <w:sz w:val="16"/>
            <w:szCs w:val="16"/>
            <w:rPrChange w:id="141" w:author="Author">
              <w:rPr/>
            </w:rPrChange>
          </w:rPr>
          <w:delText>E</w:delText>
        </w:r>
        <w:r w:rsidRPr="00201FBA">
          <w:rPr>
            <w:sz w:val="16"/>
            <w:szCs w:val="16"/>
            <w:rPrChange w:id="142" w:author="Author">
              <w:rPr/>
            </w:rPrChange>
          </w:rPr>
          <w:delText>nquête sur la translittération automatique</w:delText>
        </w:r>
        <w:r w:rsidR="007731BE" w:rsidDel="007731BE">
          <w:rPr>
            <w:sz w:val="16"/>
            <w:szCs w:val="16"/>
          </w:rPr>
          <w:delText xml:space="preserve"> </w:delText>
        </w:r>
      </w:del>
      <w:r w:rsidR="000C525E">
        <w:rPr>
          <w:sz w:val="16"/>
          <w:szCs w:val="16"/>
        </w:rPr>
        <w:br/>
      </w:r>
      <w:del w:id="143" w:author="Author">
        <w:r w:rsidR="007731BE" w:rsidRPr="00201FBA" w:rsidDel="007731BE">
          <w:rPr>
            <w:rPrChange w:id="144" w:author="Author">
              <w:rPr>
                <w:rStyle w:val="Hyperlink"/>
                <w:sz w:val="16"/>
              </w:rPr>
            </w:rPrChange>
          </w:rPr>
          <w:delText>https://www.researchgate.net/figure/Transliteration-examples-in-four-language-pairs-Letter-correspondence-shows-how-the_fig1_220566444</w:delText>
        </w:r>
      </w:del>
      <w:r w:rsidDel="006114CD">
        <w:fldChar w:fldCharType="begin"/>
      </w:r>
      <w:r w:rsidDel="006114CD">
        <w:fldChar w:fldCharType="separate"/>
      </w:r>
      <w:r>
        <w:rPr>
          <w:rStyle w:val="Hyperlink"/>
          <w:sz w:val="16"/>
        </w:rPr>
        <w:t>https://www.researchgate.net/figure/Transliteration-examples-in-four-language-pairs-Letter-correspondence-shows-how-the_fig1_220566444</w:t>
      </w:r>
      <w:r w:rsidDel="006114CD">
        <w:fldChar w:fldCharType="end"/>
      </w:r>
    </w:p>
  </w:footnote>
  <w:footnote w:id="4">
    <w:p w14:paraId="0BF53476" w14:textId="1DEB0C28" w:rsidR="00442808" w:rsidRPr="00CD5971" w:rsidDel="007731BE" w:rsidRDefault="00442808" w:rsidP="00442808">
      <w:pPr>
        <w:pStyle w:val="FootnoteText"/>
        <w:rPr>
          <w:del w:id="160" w:author="Author"/>
          <w:sz w:val="16"/>
          <w:szCs w:val="16"/>
        </w:rPr>
      </w:pPr>
      <w:del w:id="161" w:author="Author">
        <w:r w:rsidDel="007731BE">
          <w:rPr>
            <w:rStyle w:val="FootnoteReference"/>
            <w:sz w:val="16"/>
            <w:szCs w:val="16"/>
          </w:rPr>
          <w:footnoteRef/>
        </w:r>
        <w:r w:rsidDel="007731BE">
          <w:rPr>
            <w:sz w:val="16"/>
          </w:rPr>
          <w:delText xml:space="preserve"> </w:delText>
        </w:r>
        <w:r w:rsidR="007731BE" w:rsidDel="007731BE">
          <w:rPr>
            <w:sz w:val="16"/>
          </w:rPr>
          <w:tab/>
        </w:r>
        <w:r w:rsidR="007731BE" w:rsidDel="007731BE">
          <w:fldChar w:fldCharType="begin"/>
        </w:r>
        <w:r w:rsidR="007731BE" w:rsidDel="007731BE">
          <w:delInstrText>HYPERLINK "https://de.wikipedia.org/wiki/Kyrillisches_Alphabet" \l "Russisch"</w:delInstrText>
        </w:r>
        <w:r w:rsidR="007731BE" w:rsidDel="007731BE">
          <w:fldChar w:fldCharType="separate"/>
        </w:r>
        <w:r w:rsidR="007731BE" w:rsidRPr="00B3709F" w:rsidDel="007731BE">
          <w:rPr>
            <w:rStyle w:val="Hyperlink"/>
            <w:sz w:val="16"/>
          </w:rPr>
          <w:delText>https://de.wikipedia.org/wiki/Kyrillisches_Alphabet#Russisch</w:delText>
        </w:r>
        <w:r w:rsidR="007731BE" w:rsidDel="007731BE">
          <w:fldChar w:fldCharType="end"/>
        </w:r>
      </w:del>
    </w:p>
  </w:footnote>
  <w:footnote w:id="5">
    <w:p w14:paraId="58EA58B3" w14:textId="3077113C" w:rsidR="00442808" w:rsidRPr="00CD5971" w:rsidDel="007731BE" w:rsidRDefault="00442808" w:rsidP="00442808">
      <w:pPr>
        <w:pStyle w:val="FootnoteText"/>
        <w:rPr>
          <w:del w:id="166" w:author="Author"/>
          <w:sz w:val="16"/>
          <w:szCs w:val="16"/>
        </w:rPr>
      </w:pPr>
      <w:del w:id="167" w:author="Author">
        <w:r w:rsidDel="007731BE">
          <w:rPr>
            <w:rStyle w:val="FootnoteReference"/>
            <w:sz w:val="16"/>
            <w:szCs w:val="16"/>
          </w:rPr>
          <w:footnoteRef/>
        </w:r>
        <w:r w:rsidDel="007731BE">
          <w:rPr>
            <w:sz w:val="16"/>
          </w:rPr>
          <w:delText xml:space="preserve"> </w:delText>
        </w:r>
        <w:r w:rsidR="007731BE" w:rsidDel="007731BE">
          <w:rPr>
            <w:sz w:val="16"/>
          </w:rPr>
          <w:tab/>
        </w:r>
        <w:r w:rsidR="007731BE" w:rsidDel="007731BE">
          <w:rPr>
            <w:sz w:val="16"/>
          </w:rPr>
          <w:fldChar w:fldCharType="begin"/>
        </w:r>
        <w:r w:rsidR="007731BE" w:rsidDel="007731BE">
          <w:rPr>
            <w:sz w:val="16"/>
          </w:rPr>
          <w:delInstrText>HYPERLINK "</w:delInstrText>
        </w:r>
        <w:r w:rsidR="007731BE" w:rsidRPr="007731BE" w:rsidDel="007731BE">
          <w:rPr>
            <w:sz w:val="16"/>
          </w:rPr>
          <w:delInstrText>https://de.wikipedia.org/wiki/Koreanisches_Alphabet</w:delInstrText>
        </w:r>
        <w:r w:rsidR="007731BE" w:rsidDel="007731BE">
          <w:rPr>
            <w:sz w:val="16"/>
          </w:rPr>
          <w:delInstrText>"</w:delInstrText>
        </w:r>
        <w:r w:rsidR="007731BE" w:rsidDel="007731BE">
          <w:rPr>
            <w:sz w:val="16"/>
          </w:rPr>
        </w:r>
        <w:r w:rsidR="007731BE" w:rsidDel="007731BE">
          <w:rPr>
            <w:sz w:val="16"/>
          </w:rPr>
          <w:fldChar w:fldCharType="separate"/>
        </w:r>
        <w:r w:rsidR="007731BE" w:rsidRPr="007731BE" w:rsidDel="007731BE">
          <w:rPr>
            <w:rStyle w:val="Hyperlink"/>
            <w:sz w:val="16"/>
          </w:rPr>
          <w:delText>https://de.wikipedia.org/wiki/Koreanisches_Alphabet</w:delText>
        </w:r>
        <w:r w:rsidR="007731BE" w:rsidDel="007731BE">
          <w:rPr>
            <w:sz w:val="16"/>
          </w:rPr>
          <w:fldChar w:fldCharType="end"/>
        </w:r>
      </w:del>
    </w:p>
  </w:footnote>
  <w:footnote w:id="6">
    <w:p w14:paraId="3159AFF5" w14:textId="4C92E1AA" w:rsidR="00442808" w:rsidDel="007731BE" w:rsidRDefault="00442808" w:rsidP="00442808">
      <w:pPr>
        <w:pStyle w:val="FootnoteText"/>
        <w:rPr>
          <w:del w:id="173" w:author="Author"/>
        </w:rPr>
      </w:pPr>
      <w:del w:id="174" w:author="Author">
        <w:r w:rsidDel="007731BE">
          <w:rPr>
            <w:rStyle w:val="FootnoteReference"/>
            <w:sz w:val="16"/>
            <w:szCs w:val="16"/>
          </w:rPr>
          <w:footnoteRef/>
        </w:r>
        <w:r w:rsidDel="007731BE">
          <w:rPr>
            <w:sz w:val="16"/>
          </w:rPr>
          <w:delText xml:space="preserve"> </w:delText>
        </w:r>
        <w:r w:rsidR="007731BE" w:rsidDel="007731BE">
          <w:rPr>
            <w:sz w:val="16"/>
          </w:rPr>
          <w:tab/>
        </w:r>
        <w:r w:rsidR="007731BE" w:rsidDel="007731BE">
          <w:fldChar w:fldCharType="begin"/>
        </w:r>
        <w:r w:rsidR="007731BE" w:rsidDel="007731BE">
          <w:delInstrText>HYPERLINK "https://en.wikipedia.org/wiki/Romanization_of_Greek"</w:delInstrText>
        </w:r>
        <w:r w:rsidR="007731BE" w:rsidDel="007731BE">
          <w:fldChar w:fldCharType="separate"/>
        </w:r>
        <w:r w:rsidR="007731BE" w:rsidDel="007731BE">
          <w:rPr>
            <w:rStyle w:val="Hyperlink"/>
            <w:sz w:val="16"/>
          </w:rPr>
          <w:delText>https://en.wikipedia.org/wiki/Romanization_of_Greek</w:delText>
        </w:r>
        <w:r w:rsidR="007731BE" w:rsidDel="007731BE">
          <w:fldChar w:fldCharType="end"/>
        </w:r>
      </w:del>
    </w:p>
  </w:footnote>
  <w:footnote w:id="7">
    <w:p w14:paraId="58C0172E" w14:textId="2AD97833" w:rsidR="00442808" w:rsidRPr="00264545" w:rsidDel="007731BE" w:rsidRDefault="00442808" w:rsidP="00442808">
      <w:pPr>
        <w:pStyle w:val="FootnoteText"/>
        <w:rPr>
          <w:del w:id="178" w:author="Author"/>
          <w:sz w:val="16"/>
          <w:szCs w:val="16"/>
        </w:rPr>
      </w:pPr>
      <w:del w:id="179" w:author="Author">
        <w:r w:rsidDel="007731BE">
          <w:rPr>
            <w:rStyle w:val="FootnoteReference"/>
            <w:sz w:val="16"/>
            <w:szCs w:val="16"/>
          </w:rPr>
          <w:footnoteRef/>
        </w:r>
        <w:r w:rsidDel="007731BE">
          <w:rPr>
            <w:sz w:val="16"/>
          </w:rPr>
          <w:delText xml:space="preserve"> </w:delText>
        </w:r>
        <w:r w:rsidR="007731BE" w:rsidDel="007731BE">
          <w:rPr>
            <w:sz w:val="16"/>
          </w:rPr>
          <w:tab/>
        </w:r>
        <w:r w:rsidR="007731BE" w:rsidDel="007731BE">
          <w:rPr>
            <w:sz w:val="16"/>
          </w:rPr>
          <w:fldChar w:fldCharType="begin"/>
        </w:r>
        <w:r w:rsidR="007731BE" w:rsidDel="007731BE">
          <w:rPr>
            <w:sz w:val="16"/>
          </w:rPr>
          <w:delInstrText>HYPERLINK "</w:delInstrText>
        </w:r>
        <w:r w:rsidR="007731BE" w:rsidRPr="007731BE" w:rsidDel="007731BE">
          <w:rPr>
            <w:sz w:val="16"/>
          </w:rPr>
          <w:delInstrText>https://en.wikipedia.org/wiki/Dania_transcription</w:delInstrText>
        </w:r>
        <w:r w:rsidR="007731BE" w:rsidDel="007731BE">
          <w:rPr>
            <w:sz w:val="16"/>
          </w:rPr>
          <w:delInstrText>"</w:delInstrText>
        </w:r>
        <w:r w:rsidR="007731BE" w:rsidDel="007731BE">
          <w:rPr>
            <w:sz w:val="16"/>
          </w:rPr>
        </w:r>
        <w:r w:rsidR="007731BE" w:rsidDel="007731BE">
          <w:rPr>
            <w:sz w:val="16"/>
          </w:rPr>
          <w:fldChar w:fldCharType="separate"/>
        </w:r>
        <w:r w:rsidR="007731BE" w:rsidRPr="007731BE" w:rsidDel="007731BE">
          <w:rPr>
            <w:rStyle w:val="Hyperlink"/>
            <w:sz w:val="16"/>
          </w:rPr>
          <w:delText>https://en.wikipedia.org/wiki/Dania_transcription</w:delText>
        </w:r>
        <w:r w:rsidR="007731BE" w:rsidDel="007731BE">
          <w:rPr>
            <w:sz w:val="16"/>
          </w:rPr>
          <w:fldChar w:fldCharType="end"/>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A3E17" w14:textId="77777777" w:rsidR="001B6B77" w:rsidRDefault="001B6B77" w:rsidP="001B6B77">
    <w:pPr>
      <w:pStyle w:val="Header"/>
      <w:spacing w:line="240" w:lineRule="auto"/>
      <w:jc w:val="right"/>
      <w:rPr>
        <w:sz w:val="22"/>
        <w:szCs w:val="22"/>
      </w:rPr>
    </w:pPr>
    <w:r>
      <w:rPr>
        <w:sz w:val="22"/>
      </w:rPr>
      <w:t>CWS/13/15</w:t>
    </w:r>
  </w:p>
  <w:p w14:paraId="50FCADEE" w14:textId="77777777" w:rsidR="001B6B77" w:rsidRPr="002A5D77" w:rsidRDefault="001B6B77" w:rsidP="001B6B77">
    <w:pPr>
      <w:pStyle w:val="Header"/>
      <w:spacing w:line="240" w:lineRule="auto"/>
      <w:jc w:val="right"/>
      <w:rPr>
        <w:sz w:val="22"/>
        <w:szCs w:val="22"/>
      </w:rPr>
    </w:pPr>
    <w:r>
      <w:rPr>
        <w:sz w:val="22"/>
      </w:rPr>
      <w:t>Annexe, page </w:t>
    </w:r>
    <w:r>
      <w:rPr>
        <w:sz w:val="22"/>
      </w:rPr>
      <w:fldChar w:fldCharType="begin"/>
    </w:r>
    <w:r>
      <w:rPr>
        <w:sz w:val="22"/>
      </w:rPr>
      <w:instrText xml:space="preserve"> PAGE  \* Arabic  \* MERGEFORMAT </w:instrText>
    </w:r>
    <w:r>
      <w:rPr>
        <w:sz w:val="22"/>
      </w:rPr>
      <w:fldChar w:fldCharType="separate"/>
    </w:r>
    <w:r>
      <w:rPr>
        <w:sz w:val="22"/>
      </w:rPr>
      <w:t>1</w:t>
    </w:r>
    <w:r>
      <w:rPr>
        <w:sz w:val="22"/>
      </w:rPr>
      <w:fldChar w:fldCharType="end"/>
    </w:r>
  </w:p>
  <w:p w14:paraId="10906148" w14:textId="77777777" w:rsidR="00202BE2" w:rsidRDefault="00202BE2" w:rsidP="001B6B77">
    <w:pPr>
      <w:pStyle w:val="Header"/>
      <w:spacing w:line="240" w:lineRule="auto"/>
      <w:jc w:val="right"/>
      <w:rPr>
        <w:sz w:val="22"/>
        <w:szCs w:val="22"/>
      </w:rPr>
    </w:pPr>
  </w:p>
  <w:p w14:paraId="64A8FC6A" w14:textId="77777777" w:rsidR="001B6B77" w:rsidRDefault="001B6B77" w:rsidP="001B6B77">
    <w:pPr>
      <w:pStyle w:val="Header"/>
      <w:spacing w:line="240" w:lineRule="auto"/>
      <w:jc w:val="right"/>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1AD7C" w14:textId="26838180" w:rsidR="00465082" w:rsidRDefault="00465082" w:rsidP="00465082">
    <w:pPr>
      <w:pStyle w:val="Header"/>
      <w:spacing w:line="240" w:lineRule="auto"/>
      <w:jc w:val="right"/>
      <w:rPr>
        <w:sz w:val="22"/>
        <w:szCs w:val="22"/>
      </w:rPr>
    </w:pPr>
    <w:r>
      <w:rPr>
        <w:sz w:val="22"/>
      </w:rPr>
      <w:t>CWS/13/15</w:t>
    </w:r>
  </w:p>
  <w:p w14:paraId="42F4573A" w14:textId="46D92E25" w:rsidR="002A5D77" w:rsidRPr="002A5D77" w:rsidRDefault="001B6B77" w:rsidP="00352EAA">
    <w:pPr>
      <w:pStyle w:val="Header"/>
      <w:spacing w:after="480" w:line="240" w:lineRule="auto"/>
      <w:jc w:val="right"/>
      <w:rPr>
        <w:sz w:val="22"/>
        <w:szCs w:val="22"/>
      </w:rPr>
    </w:pPr>
    <w:r>
      <w:rPr>
        <w:sz w:val="22"/>
      </w:rPr>
      <w:t>ANNEXE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82E0658"/>
    <w:multiLevelType w:val="hybridMultilevel"/>
    <w:tmpl w:val="39FA8C48"/>
    <w:lvl w:ilvl="0" w:tplc="37F04184">
      <w:start w:val="1"/>
      <w:numFmt w:val="bullet"/>
      <w:lvlText w:val=""/>
      <w:lvlJc w:val="left"/>
      <w:pPr>
        <w:ind w:left="1080" w:hanging="360"/>
      </w:pPr>
      <w:rPr>
        <w:rFonts w:ascii="Symbol" w:hAnsi="Symbol"/>
      </w:rPr>
    </w:lvl>
    <w:lvl w:ilvl="1" w:tplc="D3D88618">
      <w:start w:val="1"/>
      <w:numFmt w:val="bullet"/>
      <w:lvlText w:val=""/>
      <w:lvlJc w:val="left"/>
      <w:pPr>
        <w:ind w:left="1080" w:hanging="360"/>
      </w:pPr>
      <w:rPr>
        <w:rFonts w:ascii="Symbol" w:hAnsi="Symbol"/>
      </w:rPr>
    </w:lvl>
    <w:lvl w:ilvl="2" w:tplc="B0B6A9AE">
      <w:start w:val="1"/>
      <w:numFmt w:val="bullet"/>
      <w:lvlText w:val=""/>
      <w:lvlJc w:val="left"/>
      <w:pPr>
        <w:ind w:left="1080" w:hanging="360"/>
      </w:pPr>
      <w:rPr>
        <w:rFonts w:ascii="Symbol" w:hAnsi="Symbol"/>
      </w:rPr>
    </w:lvl>
    <w:lvl w:ilvl="3" w:tplc="F4D63844">
      <w:start w:val="1"/>
      <w:numFmt w:val="bullet"/>
      <w:lvlText w:val=""/>
      <w:lvlJc w:val="left"/>
      <w:pPr>
        <w:ind w:left="1080" w:hanging="360"/>
      </w:pPr>
      <w:rPr>
        <w:rFonts w:ascii="Symbol" w:hAnsi="Symbol"/>
      </w:rPr>
    </w:lvl>
    <w:lvl w:ilvl="4" w:tplc="FEC6A3C8">
      <w:start w:val="1"/>
      <w:numFmt w:val="bullet"/>
      <w:lvlText w:val=""/>
      <w:lvlJc w:val="left"/>
      <w:pPr>
        <w:ind w:left="1080" w:hanging="360"/>
      </w:pPr>
      <w:rPr>
        <w:rFonts w:ascii="Symbol" w:hAnsi="Symbol"/>
      </w:rPr>
    </w:lvl>
    <w:lvl w:ilvl="5" w:tplc="CF929DEE">
      <w:start w:val="1"/>
      <w:numFmt w:val="bullet"/>
      <w:lvlText w:val=""/>
      <w:lvlJc w:val="left"/>
      <w:pPr>
        <w:ind w:left="1080" w:hanging="360"/>
      </w:pPr>
      <w:rPr>
        <w:rFonts w:ascii="Symbol" w:hAnsi="Symbol"/>
      </w:rPr>
    </w:lvl>
    <w:lvl w:ilvl="6" w:tplc="50ECF936">
      <w:start w:val="1"/>
      <w:numFmt w:val="bullet"/>
      <w:lvlText w:val=""/>
      <w:lvlJc w:val="left"/>
      <w:pPr>
        <w:ind w:left="1080" w:hanging="360"/>
      </w:pPr>
      <w:rPr>
        <w:rFonts w:ascii="Symbol" w:hAnsi="Symbol"/>
      </w:rPr>
    </w:lvl>
    <w:lvl w:ilvl="7" w:tplc="114ACA08">
      <w:start w:val="1"/>
      <w:numFmt w:val="bullet"/>
      <w:lvlText w:val=""/>
      <w:lvlJc w:val="left"/>
      <w:pPr>
        <w:ind w:left="1080" w:hanging="360"/>
      </w:pPr>
      <w:rPr>
        <w:rFonts w:ascii="Symbol" w:hAnsi="Symbol"/>
      </w:rPr>
    </w:lvl>
    <w:lvl w:ilvl="8" w:tplc="3C5ACCAA">
      <w:start w:val="1"/>
      <w:numFmt w:val="bullet"/>
      <w:lvlText w:val=""/>
      <w:lvlJc w:val="left"/>
      <w:pPr>
        <w:ind w:left="1080" w:hanging="360"/>
      </w:pPr>
      <w:rPr>
        <w:rFonts w:ascii="Symbol" w:hAnsi="Symbol"/>
      </w:rPr>
    </w:lvl>
  </w:abstractNum>
  <w:abstractNum w:abstractNumId="2" w15:restartNumberingAfterBreak="0">
    <w:nsid w:val="09134ECF"/>
    <w:multiLevelType w:val="hybridMultilevel"/>
    <w:tmpl w:val="258E02AE"/>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D04CC5"/>
    <w:multiLevelType w:val="hybridMultilevel"/>
    <w:tmpl w:val="CE94A6C4"/>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01">
      <w:start w:val="1"/>
      <w:numFmt w:val="bullet"/>
      <w:lvlText w:val=""/>
      <w:lvlJc w:val="left"/>
      <w:pPr>
        <w:ind w:left="2165"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E7464E"/>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3261A39"/>
    <w:multiLevelType w:val="hybridMultilevel"/>
    <w:tmpl w:val="4AE25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674E1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503A9C"/>
    <w:multiLevelType w:val="hybridMultilevel"/>
    <w:tmpl w:val="3FE803AA"/>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2A5D75E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792D9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CF736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6731D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BF3D8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480FC9"/>
    <w:multiLevelType w:val="hybridMultilevel"/>
    <w:tmpl w:val="EFA66CAC"/>
    <w:lvl w:ilvl="0" w:tplc="A2D095D6">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9D612F9"/>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FE797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CF3E0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34568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2366E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D377F0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D33879"/>
    <w:multiLevelType w:val="hybridMultilevel"/>
    <w:tmpl w:val="8D9C4662"/>
    <w:lvl w:ilvl="0" w:tplc="E96A4A0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4F703A5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417FF5"/>
    <w:multiLevelType w:val="hybridMultilevel"/>
    <w:tmpl w:val="82989C30"/>
    <w:lvl w:ilvl="0" w:tplc="5D8E7CE4">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1C728B"/>
    <w:multiLevelType w:val="hybridMultilevel"/>
    <w:tmpl w:val="EFA66CAC"/>
    <w:lvl w:ilvl="0" w:tplc="A2D095D6">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8853A1A"/>
    <w:multiLevelType w:val="hybridMultilevel"/>
    <w:tmpl w:val="514677A8"/>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E513A2"/>
    <w:multiLevelType w:val="hybridMultilevel"/>
    <w:tmpl w:val="5420CF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A497098"/>
    <w:multiLevelType w:val="hybridMultilevel"/>
    <w:tmpl w:val="A728286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6C7AEA"/>
    <w:multiLevelType w:val="hybridMultilevel"/>
    <w:tmpl w:val="8D9C4662"/>
    <w:lvl w:ilvl="0" w:tplc="E96A4A0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5D142302"/>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4137F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152560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31781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550F5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7C54FC1"/>
    <w:multiLevelType w:val="hybridMultilevel"/>
    <w:tmpl w:val="7BA25AC2"/>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BA20DA"/>
    <w:multiLevelType w:val="hybridMultilevel"/>
    <w:tmpl w:val="7B60B398"/>
    <w:lvl w:ilvl="0" w:tplc="743CAEF2">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ED40839"/>
    <w:multiLevelType w:val="hybridMultilevel"/>
    <w:tmpl w:val="311EB1C6"/>
    <w:lvl w:ilvl="0" w:tplc="6C36BB98">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F730F7"/>
    <w:multiLevelType w:val="hybridMultilevel"/>
    <w:tmpl w:val="9C726E2E"/>
    <w:lvl w:ilvl="0" w:tplc="04090017">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710E6CC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28A6199"/>
    <w:multiLevelType w:val="hybridMultilevel"/>
    <w:tmpl w:val="CAE4260C"/>
    <w:lvl w:ilvl="0" w:tplc="2434209C">
      <w:start w:val="1"/>
      <w:numFmt w:val="decimal"/>
      <w:lvlText w:val="%1."/>
      <w:lvlJc w:val="left"/>
      <w:pPr>
        <w:ind w:left="1650" w:hanging="570"/>
      </w:pPr>
      <w:rPr>
        <w:rFonts w:hint="default"/>
        <w:sz w:val="17"/>
        <w:szCs w:val="17"/>
      </w:r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7AF43379"/>
    <w:multiLevelType w:val="hybridMultilevel"/>
    <w:tmpl w:val="05AE3BE8"/>
    <w:lvl w:ilvl="0" w:tplc="277870BA">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7D1678B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01054068">
    <w:abstractNumId w:val="20"/>
  </w:num>
  <w:num w:numId="2" w16cid:durableId="119343227">
    <w:abstractNumId w:val="0"/>
  </w:num>
  <w:num w:numId="3" w16cid:durableId="46075305">
    <w:abstractNumId w:val="5"/>
  </w:num>
  <w:num w:numId="4" w16cid:durableId="1344818809">
    <w:abstractNumId w:val="36"/>
  </w:num>
  <w:num w:numId="5" w16cid:durableId="339699218">
    <w:abstractNumId w:val="6"/>
  </w:num>
  <w:num w:numId="6" w16cid:durableId="450436034">
    <w:abstractNumId w:val="35"/>
  </w:num>
  <w:num w:numId="7" w16cid:durableId="794718010">
    <w:abstractNumId w:val="37"/>
  </w:num>
  <w:num w:numId="8" w16cid:durableId="2120829703">
    <w:abstractNumId w:val="19"/>
  </w:num>
  <w:num w:numId="9" w16cid:durableId="2032487789">
    <w:abstractNumId w:val="13"/>
  </w:num>
  <w:num w:numId="10" w16cid:durableId="1346712250">
    <w:abstractNumId w:val="29"/>
  </w:num>
  <w:num w:numId="11" w16cid:durableId="1578978479">
    <w:abstractNumId w:val="26"/>
  </w:num>
  <w:num w:numId="12" w16cid:durableId="2129808728">
    <w:abstractNumId w:val="24"/>
  </w:num>
  <w:num w:numId="13" w16cid:durableId="770013207">
    <w:abstractNumId w:val="34"/>
  </w:num>
  <w:num w:numId="14" w16cid:durableId="143744825">
    <w:abstractNumId w:val="40"/>
  </w:num>
  <w:num w:numId="15" w16cid:durableId="1387602488">
    <w:abstractNumId w:val="3"/>
  </w:num>
  <w:num w:numId="16" w16cid:durableId="1536847718">
    <w:abstractNumId w:val="32"/>
  </w:num>
  <w:num w:numId="17" w16cid:durableId="281109196">
    <w:abstractNumId w:val="11"/>
  </w:num>
  <w:num w:numId="18" w16cid:durableId="130945870">
    <w:abstractNumId w:val="21"/>
  </w:num>
  <w:num w:numId="19" w16cid:durableId="1729113855">
    <w:abstractNumId w:val="17"/>
  </w:num>
  <w:num w:numId="20" w16cid:durableId="409544882">
    <w:abstractNumId w:val="4"/>
  </w:num>
  <w:num w:numId="21" w16cid:durableId="913977624">
    <w:abstractNumId w:val="16"/>
  </w:num>
  <w:num w:numId="22" w16cid:durableId="1359626581">
    <w:abstractNumId w:val="33"/>
  </w:num>
  <w:num w:numId="23" w16cid:durableId="681855184">
    <w:abstractNumId w:val="9"/>
  </w:num>
  <w:num w:numId="24" w16cid:durableId="773135066">
    <w:abstractNumId w:val="18"/>
  </w:num>
  <w:num w:numId="25" w16cid:durableId="1435395918">
    <w:abstractNumId w:val="31"/>
  </w:num>
  <w:num w:numId="26" w16cid:durableId="1405714308">
    <w:abstractNumId w:val="23"/>
  </w:num>
  <w:num w:numId="27" w16cid:durableId="1237319891">
    <w:abstractNumId w:val="30"/>
  </w:num>
  <w:num w:numId="28" w16cid:durableId="1267887148">
    <w:abstractNumId w:val="39"/>
  </w:num>
  <w:num w:numId="29" w16cid:durableId="73942206">
    <w:abstractNumId w:val="12"/>
  </w:num>
  <w:num w:numId="30" w16cid:durableId="1637488195">
    <w:abstractNumId w:val="42"/>
  </w:num>
  <w:num w:numId="31" w16cid:durableId="1321428346">
    <w:abstractNumId w:val="7"/>
  </w:num>
  <w:num w:numId="32" w16cid:durableId="1921597315">
    <w:abstractNumId w:val="10"/>
  </w:num>
  <w:num w:numId="33" w16cid:durableId="46927145">
    <w:abstractNumId w:val="15"/>
  </w:num>
  <w:num w:numId="34" w16cid:durableId="303773583">
    <w:abstractNumId w:val="28"/>
  </w:num>
  <w:num w:numId="35" w16cid:durableId="304622821">
    <w:abstractNumId w:val="25"/>
  </w:num>
  <w:num w:numId="36" w16cid:durableId="1666740701">
    <w:abstractNumId w:val="22"/>
  </w:num>
  <w:num w:numId="37" w16cid:durableId="1233927965">
    <w:abstractNumId w:val="14"/>
  </w:num>
  <w:num w:numId="38" w16cid:durableId="1176918467">
    <w:abstractNumId w:val="27"/>
  </w:num>
  <w:num w:numId="39" w16cid:durableId="480732174">
    <w:abstractNumId w:val="8"/>
  </w:num>
  <w:num w:numId="40" w16cid:durableId="1167554090">
    <w:abstractNumId w:val="41"/>
  </w:num>
  <w:num w:numId="41" w16cid:durableId="1567034274">
    <w:abstractNumId w:val="2"/>
  </w:num>
  <w:num w:numId="42" w16cid:durableId="364525344">
    <w:abstractNumId w:val="1"/>
  </w:num>
  <w:num w:numId="43" w16cid:durableId="565605061">
    <w:abstractNumId w:val="3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activeWritingStyle w:appName="MSWord" w:lang="es-ES" w:vendorID="64" w:dllVersion="0"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37EB"/>
    <w:rsid w:val="0000102F"/>
    <w:rsid w:val="00002858"/>
    <w:rsid w:val="00003C15"/>
    <w:rsid w:val="00004040"/>
    <w:rsid w:val="0000412D"/>
    <w:rsid w:val="000042C3"/>
    <w:rsid w:val="00005303"/>
    <w:rsid w:val="00005A22"/>
    <w:rsid w:val="0000695D"/>
    <w:rsid w:val="00006AD3"/>
    <w:rsid w:val="00006BA4"/>
    <w:rsid w:val="000076EB"/>
    <w:rsid w:val="00010912"/>
    <w:rsid w:val="00011B8D"/>
    <w:rsid w:val="0001307F"/>
    <w:rsid w:val="00013735"/>
    <w:rsid w:val="00013F64"/>
    <w:rsid w:val="00015612"/>
    <w:rsid w:val="00015DF4"/>
    <w:rsid w:val="000171FA"/>
    <w:rsid w:val="0002096C"/>
    <w:rsid w:val="000216C4"/>
    <w:rsid w:val="0002178B"/>
    <w:rsid w:val="00021A17"/>
    <w:rsid w:val="000237E0"/>
    <w:rsid w:val="000237FD"/>
    <w:rsid w:val="00023E71"/>
    <w:rsid w:val="00025D2B"/>
    <w:rsid w:val="00026707"/>
    <w:rsid w:val="00027BF3"/>
    <w:rsid w:val="00030118"/>
    <w:rsid w:val="00030B97"/>
    <w:rsid w:val="00030E90"/>
    <w:rsid w:val="000321CA"/>
    <w:rsid w:val="00033557"/>
    <w:rsid w:val="00033FDE"/>
    <w:rsid w:val="00034077"/>
    <w:rsid w:val="00036174"/>
    <w:rsid w:val="000366B4"/>
    <w:rsid w:val="000377E3"/>
    <w:rsid w:val="000412DD"/>
    <w:rsid w:val="000413B7"/>
    <w:rsid w:val="00043535"/>
    <w:rsid w:val="00050D50"/>
    <w:rsid w:val="00051933"/>
    <w:rsid w:val="0005201B"/>
    <w:rsid w:val="00052BC5"/>
    <w:rsid w:val="00052E31"/>
    <w:rsid w:val="000541EE"/>
    <w:rsid w:val="00054664"/>
    <w:rsid w:val="00054E00"/>
    <w:rsid w:val="000551CE"/>
    <w:rsid w:val="00056F7E"/>
    <w:rsid w:val="00057C44"/>
    <w:rsid w:val="00057FE5"/>
    <w:rsid w:val="0006031D"/>
    <w:rsid w:val="00062643"/>
    <w:rsid w:val="00062B0D"/>
    <w:rsid w:val="00063CE2"/>
    <w:rsid w:val="00064265"/>
    <w:rsid w:val="00071087"/>
    <w:rsid w:val="0007137D"/>
    <w:rsid w:val="00071736"/>
    <w:rsid w:val="00071D72"/>
    <w:rsid w:val="000730C1"/>
    <w:rsid w:val="00074D4C"/>
    <w:rsid w:val="00074DB9"/>
    <w:rsid w:val="00075EDA"/>
    <w:rsid w:val="000770CA"/>
    <w:rsid w:val="000779BE"/>
    <w:rsid w:val="00080468"/>
    <w:rsid w:val="00081591"/>
    <w:rsid w:val="00082908"/>
    <w:rsid w:val="00083373"/>
    <w:rsid w:val="00083B7D"/>
    <w:rsid w:val="00083FC6"/>
    <w:rsid w:val="00084B82"/>
    <w:rsid w:val="000857B3"/>
    <w:rsid w:val="000866FC"/>
    <w:rsid w:val="0008717C"/>
    <w:rsid w:val="0008761A"/>
    <w:rsid w:val="000876D4"/>
    <w:rsid w:val="00087750"/>
    <w:rsid w:val="0008793C"/>
    <w:rsid w:val="0009013E"/>
    <w:rsid w:val="0009122A"/>
    <w:rsid w:val="000916A6"/>
    <w:rsid w:val="000948EF"/>
    <w:rsid w:val="0009677A"/>
    <w:rsid w:val="000975F5"/>
    <w:rsid w:val="000A1522"/>
    <w:rsid w:val="000A162F"/>
    <w:rsid w:val="000A1F61"/>
    <w:rsid w:val="000A2E0A"/>
    <w:rsid w:val="000A3259"/>
    <w:rsid w:val="000A37EB"/>
    <w:rsid w:val="000A3EF3"/>
    <w:rsid w:val="000A5322"/>
    <w:rsid w:val="000A6676"/>
    <w:rsid w:val="000A700C"/>
    <w:rsid w:val="000B1460"/>
    <w:rsid w:val="000B198B"/>
    <w:rsid w:val="000B2249"/>
    <w:rsid w:val="000B2E9D"/>
    <w:rsid w:val="000B3E93"/>
    <w:rsid w:val="000B3F9E"/>
    <w:rsid w:val="000B5000"/>
    <w:rsid w:val="000B506F"/>
    <w:rsid w:val="000B61E0"/>
    <w:rsid w:val="000B6E01"/>
    <w:rsid w:val="000B7C0D"/>
    <w:rsid w:val="000C0D9E"/>
    <w:rsid w:val="000C144B"/>
    <w:rsid w:val="000C32AD"/>
    <w:rsid w:val="000C3E47"/>
    <w:rsid w:val="000C3E91"/>
    <w:rsid w:val="000C525E"/>
    <w:rsid w:val="000C59DE"/>
    <w:rsid w:val="000C6A64"/>
    <w:rsid w:val="000C7FE0"/>
    <w:rsid w:val="000D0C16"/>
    <w:rsid w:val="000D0C4E"/>
    <w:rsid w:val="000D0F16"/>
    <w:rsid w:val="000D129E"/>
    <w:rsid w:val="000D181C"/>
    <w:rsid w:val="000D1C65"/>
    <w:rsid w:val="000D3D9A"/>
    <w:rsid w:val="000D55FA"/>
    <w:rsid w:val="000D5A86"/>
    <w:rsid w:val="000D6DDC"/>
    <w:rsid w:val="000D7129"/>
    <w:rsid w:val="000D733E"/>
    <w:rsid w:val="000E0041"/>
    <w:rsid w:val="000E0957"/>
    <w:rsid w:val="000E133E"/>
    <w:rsid w:val="000E176E"/>
    <w:rsid w:val="000E3B76"/>
    <w:rsid w:val="000E523C"/>
    <w:rsid w:val="000E6A67"/>
    <w:rsid w:val="000F0581"/>
    <w:rsid w:val="000F13AD"/>
    <w:rsid w:val="000F15A0"/>
    <w:rsid w:val="000F1BA8"/>
    <w:rsid w:val="000F23D1"/>
    <w:rsid w:val="000F48A8"/>
    <w:rsid w:val="000F54CC"/>
    <w:rsid w:val="000F5E05"/>
    <w:rsid w:val="000F5E56"/>
    <w:rsid w:val="000F6FDC"/>
    <w:rsid w:val="000F71D6"/>
    <w:rsid w:val="000F7F3F"/>
    <w:rsid w:val="001001B9"/>
    <w:rsid w:val="00100A06"/>
    <w:rsid w:val="0010313D"/>
    <w:rsid w:val="001035C4"/>
    <w:rsid w:val="00103B70"/>
    <w:rsid w:val="001048B1"/>
    <w:rsid w:val="00106A1A"/>
    <w:rsid w:val="0011083B"/>
    <w:rsid w:val="0011249C"/>
    <w:rsid w:val="0011524B"/>
    <w:rsid w:val="001154C7"/>
    <w:rsid w:val="00115CDB"/>
    <w:rsid w:val="00115E70"/>
    <w:rsid w:val="00120D16"/>
    <w:rsid w:val="001219E2"/>
    <w:rsid w:val="00121A15"/>
    <w:rsid w:val="00121F0F"/>
    <w:rsid w:val="001223A5"/>
    <w:rsid w:val="001228E2"/>
    <w:rsid w:val="001233B1"/>
    <w:rsid w:val="0012353B"/>
    <w:rsid w:val="00124D06"/>
    <w:rsid w:val="00125893"/>
    <w:rsid w:val="00125E9B"/>
    <w:rsid w:val="0013017E"/>
    <w:rsid w:val="00131484"/>
    <w:rsid w:val="00132C8C"/>
    <w:rsid w:val="001333CA"/>
    <w:rsid w:val="00135DD7"/>
    <w:rsid w:val="00135DF8"/>
    <w:rsid w:val="0014038B"/>
    <w:rsid w:val="00140497"/>
    <w:rsid w:val="00140D4D"/>
    <w:rsid w:val="001424E4"/>
    <w:rsid w:val="001426BB"/>
    <w:rsid w:val="00143089"/>
    <w:rsid w:val="0014523A"/>
    <w:rsid w:val="00145B81"/>
    <w:rsid w:val="0014600D"/>
    <w:rsid w:val="0014627D"/>
    <w:rsid w:val="00146C7A"/>
    <w:rsid w:val="00151A67"/>
    <w:rsid w:val="001525F8"/>
    <w:rsid w:val="00152AD9"/>
    <w:rsid w:val="00152FFA"/>
    <w:rsid w:val="001531CB"/>
    <w:rsid w:val="001536CF"/>
    <w:rsid w:val="00155268"/>
    <w:rsid w:val="001555B8"/>
    <w:rsid w:val="00156495"/>
    <w:rsid w:val="001575A3"/>
    <w:rsid w:val="00157939"/>
    <w:rsid w:val="00160E25"/>
    <w:rsid w:val="00162429"/>
    <w:rsid w:val="00162ADD"/>
    <w:rsid w:val="00163169"/>
    <w:rsid w:val="0016336C"/>
    <w:rsid w:val="001638AD"/>
    <w:rsid w:val="00163D92"/>
    <w:rsid w:val="00164081"/>
    <w:rsid w:val="00164D6A"/>
    <w:rsid w:val="00164F03"/>
    <w:rsid w:val="0016587D"/>
    <w:rsid w:val="00165E42"/>
    <w:rsid w:val="00166739"/>
    <w:rsid w:val="00167352"/>
    <w:rsid w:val="00167936"/>
    <w:rsid w:val="00167AEE"/>
    <w:rsid w:val="001705AA"/>
    <w:rsid w:val="00170652"/>
    <w:rsid w:val="0017081A"/>
    <w:rsid w:val="001708F5"/>
    <w:rsid w:val="00170B52"/>
    <w:rsid w:val="001713DB"/>
    <w:rsid w:val="00172386"/>
    <w:rsid w:val="00172D36"/>
    <w:rsid w:val="0017329E"/>
    <w:rsid w:val="001736E1"/>
    <w:rsid w:val="0017438F"/>
    <w:rsid w:val="00174EC2"/>
    <w:rsid w:val="00175322"/>
    <w:rsid w:val="0017612B"/>
    <w:rsid w:val="00176918"/>
    <w:rsid w:val="00180D5D"/>
    <w:rsid w:val="00181949"/>
    <w:rsid w:val="001836EE"/>
    <w:rsid w:val="00183854"/>
    <w:rsid w:val="00184900"/>
    <w:rsid w:val="0018775C"/>
    <w:rsid w:val="00187C6C"/>
    <w:rsid w:val="00190F24"/>
    <w:rsid w:val="00191820"/>
    <w:rsid w:val="001923A1"/>
    <w:rsid w:val="00194694"/>
    <w:rsid w:val="00194F40"/>
    <w:rsid w:val="00195326"/>
    <w:rsid w:val="001959AB"/>
    <w:rsid w:val="0019609E"/>
    <w:rsid w:val="00197741"/>
    <w:rsid w:val="00197986"/>
    <w:rsid w:val="001A00E0"/>
    <w:rsid w:val="001A0824"/>
    <w:rsid w:val="001A134E"/>
    <w:rsid w:val="001A170C"/>
    <w:rsid w:val="001A23AF"/>
    <w:rsid w:val="001A289C"/>
    <w:rsid w:val="001A3309"/>
    <w:rsid w:val="001A3656"/>
    <w:rsid w:val="001A4702"/>
    <w:rsid w:val="001A5367"/>
    <w:rsid w:val="001A5865"/>
    <w:rsid w:val="001A5F92"/>
    <w:rsid w:val="001A67F5"/>
    <w:rsid w:val="001A68EB"/>
    <w:rsid w:val="001A6A62"/>
    <w:rsid w:val="001A6F45"/>
    <w:rsid w:val="001A7B57"/>
    <w:rsid w:val="001B01C9"/>
    <w:rsid w:val="001B10C2"/>
    <w:rsid w:val="001B1B11"/>
    <w:rsid w:val="001B1B4F"/>
    <w:rsid w:val="001B2ED0"/>
    <w:rsid w:val="001B348B"/>
    <w:rsid w:val="001B379F"/>
    <w:rsid w:val="001B3F36"/>
    <w:rsid w:val="001B5F88"/>
    <w:rsid w:val="001B6B77"/>
    <w:rsid w:val="001B7265"/>
    <w:rsid w:val="001B7DA5"/>
    <w:rsid w:val="001C1498"/>
    <w:rsid w:val="001C1F9E"/>
    <w:rsid w:val="001C2C6F"/>
    <w:rsid w:val="001C3944"/>
    <w:rsid w:val="001C485F"/>
    <w:rsid w:val="001C4A56"/>
    <w:rsid w:val="001C4D18"/>
    <w:rsid w:val="001C517C"/>
    <w:rsid w:val="001C60BF"/>
    <w:rsid w:val="001D1E6C"/>
    <w:rsid w:val="001D20DD"/>
    <w:rsid w:val="001D3089"/>
    <w:rsid w:val="001D3A8E"/>
    <w:rsid w:val="001D5E20"/>
    <w:rsid w:val="001D6ED4"/>
    <w:rsid w:val="001E0838"/>
    <w:rsid w:val="001E0EFB"/>
    <w:rsid w:val="001E1292"/>
    <w:rsid w:val="001E26A3"/>
    <w:rsid w:val="001E2851"/>
    <w:rsid w:val="001E343D"/>
    <w:rsid w:val="001E36C4"/>
    <w:rsid w:val="001E598E"/>
    <w:rsid w:val="001F2129"/>
    <w:rsid w:val="001F3837"/>
    <w:rsid w:val="001F3AC0"/>
    <w:rsid w:val="001F45BD"/>
    <w:rsid w:val="001F5D2F"/>
    <w:rsid w:val="001F6E0C"/>
    <w:rsid w:val="00200079"/>
    <w:rsid w:val="0020080C"/>
    <w:rsid w:val="002009B5"/>
    <w:rsid w:val="00201583"/>
    <w:rsid w:val="00201FBA"/>
    <w:rsid w:val="00202002"/>
    <w:rsid w:val="00202BE2"/>
    <w:rsid w:val="00202C18"/>
    <w:rsid w:val="0020513E"/>
    <w:rsid w:val="00205D8B"/>
    <w:rsid w:val="00205DD2"/>
    <w:rsid w:val="002065E4"/>
    <w:rsid w:val="002075F9"/>
    <w:rsid w:val="00207C45"/>
    <w:rsid w:val="002101A9"/>
    <w:rsid w:val="00210C81"/>
    <w:rsid w:val="0021108E"/>
    <w:rsid w:val="00212A8F"/>
    <w:rsid w:val="00213111"/>
    <w:rsid w:val="00215030"/>
    <w:rsid w:val="002171D0"/>
    <w:rsid w:val="00217DDA"/>
    <w:rsid w:val="00224505"/>
    <w:rsid w:val="00224BE2"/>
    <w:rsid w:val="002254F5"/>
    <w:rsid w:val="00225655"/>
    <w:rsid w:val="00225A81"/>
    <w:rsid w:val="00225EC0"/>
    <w:rsid w:val="002313B2"/>
    <w:rsid w:val="00232C3D"/>
    <w:rsid w:val="00232D2B"/>
    <w:rsid w:val="00232F03"/>
    <w:rsid w:val="00234787"/>
    <w:rsid w:val="00235C5D"/>
    <w:rsid w:val="00236345"/>
    <w:rsid w:val="002367C0"/>
    <w:rsid w:val="00237667"/>
    <w:rsid w:val="00237C7D"/>
    <w:rsid w:val="00240A1B"/>
    <w:rsid w:val="002412D5"/>
    <w:rsid w:val="0024138E"/>
    <w:rsid w:val="00241D9A"/>
    <w:rsid w:val="00242259"/>
    <w:rsid w:val="002438D0"/>
    <w:rsid w:val="00243EEE"/>
    <w:rsid w:val="0024690E"/>
    <w:rsid w:val="00246C9F"/>
    <w:rsid w:val="00250ECF"/>
    <w:rsid w:val="00251348"/>
    <w:rsid w:val="00251FDA"/>
    <w:rsid w:val="00252394"/>
    <w:rsid w:val="00254132"/>
    <w:rsid w:val="00254217"/>
    <w:rsid w:val="00254367"/>
    <w:rsid w:val="00254A0B"/>
    <w:rsid w:val="00256A41"/>
    <w:rsid w:val="002570E3"/>
    <w:rsid w:val="0025720B"/>
    <w:rsid w:val="00257A5B"/>
    <w:rsid w:val="00260380"/>
    <w:rsid w:val="00260B39"/>
    <w:rsid w:val="00261711"/>
    <w:rsid w:val="0026375D"/>
    <w:rsid w:val="002639EF"/>
    <w:rsid w:val="00264271"/>
    <w:rsid w:val="00264545"/>
    <w:rsid w:val="00264AA6"/>
    <w:rsid w:val="00264AE0"/>
    <w:rsid w:val="00265D52"/>
    <w:rsid w:val="00265FA7"/>
    <w:rsid w:val="0026761A"/>
    <w:rsid w:val="002700B5"/>
    <w:rsid w:val="00271077"/>
    <w:rsid w:val="00273ECA"/>
    <w:rsid w:val="00276F5E"/>
    <w:rsid w:val="00277827"/>
    <w:rsid w:val="00277DDE"/>
    <w:rsid w:val="0028058A"/>
    <w:rsid w:val="00280A4E"/>
    <w:rsid w:val="00280C94"/>
    <w:rsid w:val="0028389C"/>
    <w:rsid w:val="0028420F"/>
    <w:rsid w:val="002853D3"/>
    <w:rsid w:val="00285BB9"/>
    <w:rsid w:val="002866C0"/>
    <w:rsid w:val="00287596"/>
    <w:rsid w:val="0029007D"/>
    <w:rsid w:val="002904BC"/>
    <w:rsid w:val="0029059E"/>
    <w:rsid w:val="00291172"/>
    <w:rsid w:val="00291226"/>
    <w:rsid w:val="002914A4"/>
    <w:rsid w:val="0029157F"/>
    <w:rsid w:val="00291A32"/>
    <w:rsid w:val="00292148"/>
    <w:rsid w:val="002929A7"/>
    <w:rsid w:val="002940CC"/>
    <w:rsid w:val="00294332"/>
    <w:rsid w:val="002943B1"/>
    <w:rsid w:val="00294534"/>
    <w:rsid w:val="002956F3"/>
    <w:rsid w:val="002965FB"/>
    <w:rsid w:val="0029690C"/>
    <w:rsid w:val="00297D13"/>
    <w:rsid w:val="002A0B57"/>
    <w:rsid w:val="002A0EB4"/>
    <w:rsid w:val="002A176E"/>
    <w:rsid w:val="002A2289"/>
    <w:rsid w:val="002A2597"/>
    <w:rsid w:val="002A5D77"/>
    <w:rsid w:val="002A7E92"/>
    <w:rsid w:val="002B2785"/>
    <w:rsid w:val="002B44A1"/>
    <w:rsid w:val="002B5292"/>
    <w:rsid w:val="002B5C27"/>
    <w:rsid w:val="002C0D94"/>
    <w:rsid w:val="002C1035"/>
    <w:rsid w:val="002C125C"/>
    <w:rsid w:val="002C270A"/>
    <w:rsid w:val="002C415D"/>
    <w:rsid w:val="002C433F"/>
    <w:rsid w:val="002C52D3"/>
    <w:rsid w:val="002C53C4"/>
    <w:rsid w:val="002C55AA"/>
    <w:rsid w:val="002C6FDB"/>
    <w:rsid w:val="002C71E4"/>
    <w:rsid w:val="002C7B7D"/>
    <w:rsid w:val="002D02D7"/>
    <w:rsid w:val="002D04B8"/>
    <w:rsid w:val="002D0ADB"/>
    <w:rsid w:val="002D28D6"/>
    <w:rsid w:val="002D2ECF"/>
    <w:rsid w:val="002D3908"/>
    <w:rsid w:val="002D514E"/>
    <w:rsid w:val="002E0A4C"/>
    <w:rsid w:val="002E0BBD"/>
    <w:rsid w:val="002E1652"/>
    <w:rsid w:val="002E45B4"/>
    <w:rsid w:val="002E5062"/>
    <w:rsid w:val="002E5631"/>
    <w:rsid w:val="002E63FC"/>
    <w:rsid w:val="002E768B"/>
    <w:rsid w:val="002E7E8B"/>
    <w:rsid w:val="002F05C3"/>
    <w:rsid w:val="002F11B2"/>
    <w:rsid w:val="002F3088"/>
    <w:rsid w:val="002F4CFB"/>
    <w:rsid w:val="002F51F4"/>
    <w:rsid w:val="002F53C1"/>
    <w:rsid w:val="002F5965"/>
    <w:rsid w:val="002F7503"/>
    <w:rsid w:val="0030069A"/>
    <w:rsid w:val="00300D1E"/>
    <w:rsid w:val="00301D3F"/>
    <w:rsid w:val="003024D3"/>
    <w:rsid w:val="00302849"/>
    <w:rsid w:val="00302BA6"/>
    <w:rsid w:val="00303AE9"/>
    <w:rsid w:val="003041C5"/>
    <w:rsid w:val="00305061"/>
    <w:rsid w:val="003050DD"/>
    <w:rsid w:val="00307031"/>
    <w:rsid w:val="00307384"/>
    <w:rsid w:val="003113EF"/>
    <w:rsid w:val="003128C9"/>
    <w:rsid w:val="00312AB8"/>
    <w:rsid w:val="00314072"/>
    <w:rsid w:val="00315BA6"/>
    <w:rsid w:val="00315E6D"/>
    <w:rsid w:val="003162B7"/>
    <w:rsid w:val="00316BB2"/>
    <w:rsid w:val="00316BF8"/>
    <w:rsid w:val="00321B16"/>
    <w:rsid w:val="003226B8"/>
    <w:rsid w:val="00323CF7"/>
    <w:rsid w:val="003243AB"/>
    <w:rsid w:val="0032477B"/>
    <w:rsid w:val="00324DB5"/>
    <w:rsid w:val="00326589"/>
    <w:rsid w:val="0033060D"/>
    <w:rsid w:val="003306AC"/>
    <w:rsid w:val="00330EF0"/>
    <w:rsid w:val="00331B03"/>
    <w:rsid w:val="00333732"/>
    <w:rsid w:val="00333B35"/>
    <w:rsid w:val="00333E7E"/>
    <w:rsid w:val="00334616"/>
    <w:rsid w:val="0033515E"/>
    <w:rsid w:val="00340702"/>
    <w:rsid w:val="00340F6D"/>
    <w:rsid w:val="0034190B"/>
    <w:rsid w:val="0034251C"/>
    <w:rsid w:val="00343FED"/>
    <w:rsid w:val="00345A57"/>
    <w:rsid w:val="00345C10"/>
    <w:rsid w:val="00347079"/>
    <w:rsid w:val="0034737C"/>
    <w:rsid w:val="00350D32"/>
    <w:rsid w:val="00350F8E"/>
    <w:rsid w:val="0035150E"/>
    <w:rsid w:val="00351748"/>
    <w:rsid w:val="00351FDC"/>
    <w:rsid w:val="00352A36"/>
    <w:rsid w:val="00352EAA"/>
    <w:rsid w:val="00355456"/>
    <w:rsid w:val="003556EE"/>
    <w:rsid w:val="003611ED"/>
    <w:rsid w:val="00361601"/>
    <w:rsid w:val="003617B5"/>
    <w:rsid w:val="003625DA"/>
    <w:rsid w:val="00363C7C"/>
    <w:rsid w:val="003643B3"/>
    <w:rsid w:val="00365612"/>
    <w:rsid w:val="0036577B"/>
    <w:rsid w:val="00366031"/>
    <w:rsid w:val="003668D4"/>
    <w:rsid w:val="00367D2D"/>
    <w:rsid w:val="00370A16"/>
    <w:rsid w:val="003714F1"/>
    <w:rsid w:val="00371EC3"/>
    <w:rsid w:val="00372D66"/>
    <w:rsid w:val="00372E6F"/>
    <w:rsid w:val="003737B9"/>
    <w:rsid w:val="00373CDE"/>
    <w:rsid w:val="00375A20"/>
    <w:rsid w:val="003770AF"/>
    <w:rsid w:val="00377106"/>
    <w:rsid w:val="003778A5"/>
    <w:rsid w:val="00380B11"/>
    <w:rsid w:val="00380CF5"/>
    <w:rsid w:val="003818C8"/>
    <w:rsid w:val="00381EFA"/>
    <w:rsid w:val="00382DC7"/>
    <w:rsid w:val="0038474B"/>
    <w:rsid w:val="00384C88"/>
    <w:rsid w:val="003860B3"/>
    <w:rsid w:val="00386189"/>
    <w:rsid w:val="003864DD"/>
    <w:rsid w:val="003872DC"/>
    <w:rsid w:val="00390B07"/>
    <w:rsid w:val="003912A5"/>
    <w:rsid w:val="00391371"/>
    <w:rsid w:val="00391D52"/>
    <w:rsid w:val="0039226E"/>
    <w:rsid w:val="003922A6"/>
    <w:rsid w:val="00392AE7"/>
    <w:rsid w:val="003930C3"/>
    <w:rsid w:val="003958B9"/>
    <w:rsid w:val="00395952"/>
    <w:rsid w:val="003A02D4"/>
    <w:rsid w:val="003A0670"/>
    <w:rsid w:val="003A143C"/>
    <w:rsid w:val="003A364D"/>
    <w:rsid w:val="003A39D9"/>
    <w:rsid w:val="003A503C"/>
    <w:rsid w:val="003A5A8D"/>
    <w:rsid w:val="003A65DB"/>
    <w:rsid w:val="003B08AC"/>
    <w:rsid w:val="003B1271"/>
    <w:rsid w:val="003B1B21"/>
    <w:rsid w:val="003B1BA7"/>
    <w:rsid w:val="003B29E5"/>
    <w:rsid w:val="003B3666"/>
    <w:rsid w:val="003B4363"/>
    <w:rsid w:val="003B5204"/>
    <w:rsid w:val="003B56BC"/>
    <w:rsid w:val="003B62CA"/>
    <w:rsid w:val="003B74E9"/>
    <w:rsid w:val="003B7707"/>
    <w:rsid w:val="003C0137"/>
    <w:rsid w:val="003C0F16"/>
    <w:rsid w:val="003C0FEB"/>
    <w:rsid w:val="003C31BA"/>
    <w:rsid w:val="003C334B"/>
    <w:rsid w:val="003C3758"/>
    <w:rsid w:val="003C39B3"/>
    <w:rsid w:val="003C3BC0"/>
    <w:rsid w:val="003C51EA"/>
    <w:rsid w:val="003C55B6"/>
    <w:rsid w:val="003C62DA"/>
    <w:rsid w:val="003C7AF8"/>
    <w:rsid w:val="003D0277"/>
    <w:rsid w:val="003D0A1C"/>
    <w:rsid w:val="003D2665"/>
    <w:rsid w:val="003D2F29"/>
    <w:rsid w:val="003D37B3"/>
    <w:rsid w:val="003D421E"/>
    <w:rsid w:val="003D4CE0"/>
    <w:rsid w:val="003D669E"/>
    <w:rsid w:val="003E0174"/>
    <w:rsid w:val="003E048D"/>
    <w:rsid w:val="003E09B5"/>
    <w:rsid w:val="003E240C"/>
    <w:rsid w:val="003E2884"/>
    <w:rsid w:val="003E2F4E"/>
    <w:rsid w:val="003E34B3"/>
    <w:rsid w:val="003E39E7"/>
    <w:rsid w:val="003E4664"/>
    <w:rsid w:val="003E487F"/>
    <w:rsid w:val="003E4957"/>
    <w:rsid w:val="003E49DF"/>
    <w:rsid w:val="003E5BDF"/>
    <w:rsid w:val="003E5CF4"/>
    <w:rsid w:val="003E6782"/>
    <w:rsid w:val="003E6E5E"/>
    <w:rsid w:val="003F0B1E"/>
    <w:rsid w:val="003F0C97"/>
    <w:rsid w:val="003F16FD"/>
    <w:rsid w:val="003F1AD4"/>
    <w:rsid w:val="003F28DD"/>
    <w:rsid w:val="003F2B62"/>
    <w:rsid w:val="003F710D"/>
    <w:rsid w:val="003F7B00"/>
    <w:rsid w:val="003F7CF8"/>
    <w:rsid w:val="004005C7"/>
    <w:rsid w:val="00401237"/>
    <w:rsid w:val="0040264E"/>
    <w:rsid w:val="004029DD"/>
    <w:rsid w:val="00403956"/>
    <w:rsid w:val="004048D8"/>
    <w:rsid w:val="0040561A"/>
    <w:rsid w:val="00406689"/>
    <w:rsid w:val="00406AA1"/>
    <w:rsid w:val="0040701A"/>
    <w:rsid w:val="0040783D"/>
    <w:rsid w:val="00407D40"/>
    <w:rsid w:val="00410224"/>
    <w:rsid w:val="004102C1"/>
    <w:rsid w:val="004110FA"/>
    <w:rsid w:val="00411E57"/>
    <w:rsid w:val="004138EA"/>
    <w:rsid w:val="00414A28"/>
    <w:rsid w:val="004152A2"/>
    <w:rsid w:val="004152C3"/>
    <w:rsid w:val="00416778"/>
    <w:rsid w:val="00417729"/>
    <w:rsid w:val="00417935"/>
    <w:rsid w:val="0042003E"/>
    <w:rsid w:val="0042236B"/>
    <w:rsid w:val="0042292A"/>
    <w:rsid w:val="00422983"/>
    <w:rsid w:val="00422D32"/>
    <w:rsid w:val="00422E5C"/>
    <w:rsid w:val="00424640"/>
    <w:rsid w:val="00425009"/>
    <w:rsid w:val="0042681E"/>
    <w:rsid w:val="00431130"/>
    <w:rsid w:val="00431F79"/>
    <w:rsid w:val="0043324F"/>
    <w:rsid w:val="00433C49"/>
    <w:rsid w:val="0043421B"/>
    <w:rsid w:val="0043694E"/>
    <w:rsid w:val="00440A17"/>
    <w:rsid w:val="0044157C"/>
    <w:rsid w:val="00441AAA"/>
    <w:rsid w:val="00442430"/>
    <w:rsid w:val="00442808"/>
    <w:rsid w:val="00442DED"/>
    <w:rsid w:val="00443A0D"/>
    <w:rsid w:val="00444802"/>
    <w:rsid w:val="0044712F"/>
    <w:rsid w:val="00450239"/>
    <w:rsid w:val="00451719"/>
    <w:rsid w:val="00451738"/>
    <w:rsid w:val="00451ACE"/>
    <w:rsid w:val="0045377A"/>
    <w:rsid w:val="00453F4C"/>
    <w:rsid w:val="0045467E"/>
    <w:rsid w:val="00456852"/>
    <w:rsid w:val="00457A99"/>
    <w:rsid w:val="00457DD4"/>
    <w:rsid w:val="00460A62"/>
    <w:rsid w:val="00460F69"/>
    <w:rsid w:val="0046268B"/>
    <w:rsid w:val="00462B59"/>
    <w:rsid w:val="0046320B"/>
    <w:rsid w:val="0046351B"/>
    <w:rsid w:val="00464557"/>
    <w:rsid w:val="00465082"/>
    <w:rsid w:val="00465133"/>
    <w:rsid w:val="00465440"/>
    <w:rsid w:val="004679ED"/>
    <w:rsid w:val="00467FA6"/>
    <w:rsid w:val="004701A8"/>
    <w:rsid w:val="004707CA"/>
    <w:rsid w:val="00471426"/>
    <w:rsid w:val="00472778"/>
    <w:rsid w:val="004737BF"/>
    <w:rsid w:val="004748DB"/>
    <w:rsid w:val="004775F8"/>
    <w:rsid w:val="0047766D"/>
    <w:rsid w:val="00477E26"/>
    <w:rsid w:val="00480B5B"/>
    <w:rsid w:val="00481D68"/>
    <w:rsid w:val="00486582"/>
    <w:rsid w:val="00486EEB"/>
    <w:rsid w:val="004900F1"/>
    <w:rsid w:val="004903EC"/>
    <w:rsid w:val="004908F4"/>
    <w:rsid w:val="004917D2"/>
    <w:rsid w:val="00492B94"/>
    <w:rsid w:val="00492C8B"/>
    <w:rsid w:val="00492EBD"/>
    <w:rsid w:val="0049343F"/>
    <w:rsid w:val="00493BFA"/>
    <w:rsid w:val="00493FC9"/>
    <w:rsid w:val="004941FC"/>
    <w:rsid w:val="004945B8"/>
    <w:rsid w:val="00495097"/>
    <w:rsid w:val="004955FF"/>
    <w:rsid w:val="00495C2C"/>
    <w:rsid w:val="00496331"/>
    <w:rsid w:val="00496C35"/>
    <w:rsid w:val="00496D21"/>
    <w:rsid w:val="00496D95"/>
    <w:rsid w:val="004970C4"/>
    <w:rsid w:val="00497393"/>
    <w:rsid w:val="00497C33"/>
    <w:rsid w:val="004A07C9"/>
    <w:rsid w:val="004A0919"/>
    <w:rsid w:val="004A2466"/>
    <w:rsid w:val="004A30BC"/>
    <w:rsid w:val="004A5677"/>
    <w:rsid w:val="004A6358"/>
    <w:rsid w:val="004A69D8"/>
    <w:rsid w:val="004A6A4E"/>
    <w:rsid w:val="004A7BFA"/>
    <w:rsid w:val="004B2492"/>
    <w:rsid w:val="004B4F5C"/>
    <w:rsid w:val="004B52DD"/>
    <w:rsid w:val="004B5DD0"/>
    <w:rsid w:val="004B7FCA"/>
    <w:rsid w:val="004C030F"/>
    <w:rsid w:val="004C04C6"/>
    <w:rsid w:val="004C077E"/>
    <w:rsid w:val="004C0C09"/>
    <w:rsid w:val="004C1D82"/>
    <w:rsid w:val="004C2470"/>
    <w:rsid w:val="004C4185"/>
    <w:rsid w:val="004C486B"/>
    <w:rsid w:val="004C4E81"/>
    <w:rsid w:val="004C5641"/>
    <w:rsid w:val="004C5E2F"/>
    <w:rsid w:val="004C5EC3"/>
    <w:rsid w:val="004C610F"/>
    <w:rsid w:val="004C674B"/>
    <w:rsid w:val="004C7834"/>
    <w:rsid w:val="004D3155"/>
    <w:rsid w:val="004D4BCF"/>
    <w:rsid w:val="004D63A7"/>
    <w:rsid w:val="004D64B1"/>
    <w:rsid w:val="004D68F0"/>
    <w:rsid w:val="004D6F76"/>
    <w:rsid w:val="004D6FA3"/>
    <w:rsid w:val="004E2E78"/>
    <w:rsid w:val="004E5561"/>
    <w:rsid w:val="004E5AAA"/>
    <w:rsid w:val="004E62B8"/>
    <w:rsid w:val="004E691B"/>
    <w:rsid w:val="004E72C8"/>
    <w:rsid w:val="004E744C"/>
    <w:rsid w:val="004F037F"/>
    <w:rsid w:val="004F08CF"/>
    <w:rsid w:val="004F2BAE"/>
    <w:rsid w:val="004F4C01"/>
    <w:rsid w:val="004F52BA"/>
    <w:rsid w:val="004F5E19"/>
    <w:rsid w:val="00500A32"/>
    <w:rsid w:val="00501FF9"/>
    <w:rsid w:val="00502317"/>
    <w:rsid w:val="00503300"/>
    <w:rsid w:val="00503565"/>
    <w:rsid w:val="005039C7"/>
    <w:rsid w:val="00504014"/>
    <w:rsid w:val="00504D2F"/>
    <w:rsid w:val="00504EAF"/>
    <w:rsid w:val="0050547B"/>
    <w:rsid w:val="005078B2"/>
    <w:rsid w:val="00510151"/>
    <w:rsid w:val="00510B84"/>
    <w:rsid w:val="00510C9F"/>
    <w:rsid w:val="00511F9F"/>
    <w:rsid w:val="005125F8"/>
    <w:rsid w:val="00513197"/>
    <w:rsid w:val="00514F25"/>
    <w:rsid w:val="00515DCD"/>
    <w:rsid w:val="0051701E"/>
    <w:rsid w:val="0051702F"/>
    <w:rsid w:val="00520009"/>
    <w:rsid w:val="00520E24"/>
    <w:rsid w:val="005211E4"/>
    <w:rsid w:val="00521AFF"/>
    <w:rsid w:val="005233B4"/>
    <w:rsid w:val="00523AFF"/>
    <w:rsid w:val="00523C25"/>
    <w:rsid w:val="005251A1"/>
    <w:rsid w:val="005263E6"/>
    <w:rsid w:val="00526706"/>
    <w:rsid w:val="00527303"/>
    <w:rsid w:val="00530CB1"/>
    <w:rsid w:val="005330E1"/>
    <w:rsid w:val="00534048"/>
    <w:rsid w:val="0053488C"/>
    <w:rsid w:val="00535138"/>
    <w:rsid w:val="00536C4F"/>
    <w:rsid w:val="00536C94"/>
    <w:rsid w:val="00540330"/>
    <w:rsid w:val="005406AB"/>
    <w:rsid w:val="00540A6B"/>
    <w:rsid w:val="00540F6E"/>
    <w:rsid w:val="00540F71"/>
    <w:rsid w:val="00540F9C"/>
    <w:rsid w:val="00540FA3"/>
    <w:rsid w:val="00540FB4"/>
    <w:rsid w:val="00541394"/>
    <w:rsid w:val="00543644"/>
    <w:rsid w:val="005448C2"/>
    <w:rsid w:val="00546226"/>
    <w:rsid w:val="00546611"/>
    <w:rsid w:val="00547343"/>
    <w:rsid w:val="00551424"/>
    <w:rsid w:val="00551621"/>
    <w:rsid w:val="00553AE5"/>
    <w:rsid w:val="00560BE4"/>
    <w:rsid w:val="005615F5"/>
    <w:rsid w:val="00563BDD"/>
    <w:rsid w:val="0056427E"/>
    <w:rsid w:val="00564565"/>
    <w:rsid w:val="005657D5"/>
    <w:rsid w:val="00566A5A"/>
    <w:rsid w:val="005671E9"/>
    <w:rsid w:val="0057199F"/>
    <w:rsid w:val="00571D37"/>
    <w:rsid w:val="00571F38"/>
    <w:rsid w:val="005730E4"/>
    <w:rsid w:val="005753CF"/>
    <w:rsid w:val="005759EF"/>
    <w:rsid w:val="00575F48"/>
    <w:rsid w:val="005761C1"/>
    <w:rsid w:val="00577CAF"/>
    <w:rsid w:val="00581CBE"/>
    <w:rsid w:val="005822C7"/>
    <w:rsid w:val="005822E0"/>
    <w:rsid w:val="00582DA8"/>
    <w:rsid w:val="00583F91"/>
    <w:rsid w:val="00585519"/>
    <w:rsid w:val="005857D2"/>
    <w:rsid w:val="005857F0"/>
    <w:rsid w:val="00587744"/>
    <w:rsid w:val="005879D2"/>
    <w:rsid w:val="00587EB4"/>
    <w:rsid w:val="00591226"/>
    <w:rsid w:val="0059227D"/>
    <w:rsid w:val="005A2958"/>
    <w:rsid w:val="005A62B4"/>
    <w:rsid w:val="005A6609"/>
    <w:rsid w:val="005A6654"/>
    <w:rsid w:val="005A6B7A"/>
    <w:rsid w:val="005A79FF"/>
    <w:rsid w:val="005B184B"/>
    <w:rsid w:val="005B278E"/>
    <w:rsid w:val="005B3548"/>
    <w:rsid w:val="005B4077"/>
    <w:rsid w:val="005B579E"/>
    <w:rsid w:val="005B62FC"/>
    <w:rsid w:val="005B68A2"/>
    <w:rsid w:val="005B708E"/>
    <w:rsid w:val="005C30DF"/>
    <w:rsid w:val="005C4951"/>
    <w:rsid w:val="005C50E3"/>
    <w:rsid w:val="005C7C30"/>
    <w:rsid w:val="005D0602"/>
    <w:rsid w:val="005D15D2"/>
    <w:rsid w:val="005D1937"/>
    <w:rsid w:val="005D1F0E"/>
    <w:rsid w:val="005D20B8"/>
    <w:rsid w:val="005D309D"/>
    <w:rsid w:val="005D35BF"/>
    <w:rsid w:val="005D4FA0"/>
    <w:rsid w:val="005D52FC"/>
    <w:rsid w:val="005D536D"/>
    <w:rsid w:val="005D55CB"/>
    <w:rsid w:val="005D60DE"/>
    <w:rsid w:val="005D79AA"/>
    <w:rsid w:val="005D7BDD"/>
    <w:rsid w:val="005E0947"/>
    <w:rsid w:val="005E0F48"/>
    <w:rsid w:val="005E0F5E"/>
    <w:rsid w:val="005E10C9"/>
    <w:rsid w:val="005E1833"/>
    <w:rsid w:val="005E384D"/>
    <w:rsid w:val="005E3EE3"/>
    <w:rsid w:val="005E3F2A"/>
    <w:rsid w:val="005E3F73"/>
    <w:rsid w:val="005E40C4"/>
    <w:rsid w:val="005E4B2B"/>
    <w:rsid w:val="005E4F02"/>
    <w:rsid w:val="005E6805"/>
    <w:rsid w:val="005E7FA8"/>
    <w:rsid w:val="005F00F4"/>
    <w:rsid w:val="005F0848"/>
    <w:rsid w:val="005F0FBC"/>
    <w:rsid w:val="005F1658"/>
    <w:rsid w:val="005F1B9B"/>
    <w:rsid w:val="005F3C2B"/>
    <w:rsid w:val="005F4347"/>
    <w:rsid w:val="005F4933"/>
    <w:rsid w:val="005F5858"/>
    <w:rsid w:val="005F5893"/>
    <w:rsid w:val="005F7751"/>
    <w:rsid w:val="00600B6C"/>
    <w:rsid w:val="006011C4"/>
    <w:rsid w:val="00602161"/>
    <w:rsid w:val="00602277"/>
    <w:rsid w:val="00602E4F"/>
    <w:rsid w:val="00603D00"/>
    <w:rsid w:val="006049E9"/>
    <w:rsid w:val="006062D2"/>
    <w:rsid w:val="0060685F"/>
    <w:rsid w:val="00606C18"/>
    <w:rsid w:val="00607075"/>
    <w:rsid w:val="00610377"/>
    <w:rsid w:val="0061037F"/>
    <w:rsid w:val="006104EC"/>
    <w:rsid w:val="006114CD"/>
    <w:rsid w:val="00612DAF"/>
    <w:rsid w:val="0061315E"/>
    <w:rsid w:val="00613295"/>
    <w:rsid w:val="00613F1D"/>
    <w:rsid w:val="00614497"/>
    <w:rsid w:val="00614FC5"/>
    <w:rsid w:val="00617555"/>
    <w:rsid w:val="00620207"/>
    <w:rsid w:val="00622606"/>
    <w:rsid w:val="00622F3B"/>
    <w:rsid w:val="00623A3C"/>
    <w:rsid w:val="00624557"/>
    <w:rsid w:val="00625086"/>
    <w:rsid w:val="0062666D"/>
    <w:rsid w:val="00626CA8"/>
    <w:rsid w:val="00627FEF"/>
    <w:rsid w:val="00630684"/>
    <w:rsid w:val="0063087E"/>
    <w:rsid w:val="00633067"/>
    <w:rsid w:val="0063355F"/>
    <w:rsid w:val="00633B73"/>
    <w:rsid w:val="006343DB"/>
    <w:rsid w:val="00636EDD"/>
    <w:rsid w:val="00637206"/>
    <w:rsid w:val="00637681"/>
    <w:rsid w:val="00640459"/>
    <w:rsid w:val="00640EB2"/>
    <w:rsid w:val="006463B3"/>
    <w:rsid w:val="006468EE"/>
    <w:rsid w:val="00646BB6"/>
    <w:rsid w:val="00647226"/>
    <w:rsid w:val="006478EC"/>
    <w:rsid w:val="00647FCD"/>
    <w:rsid w:val="00650044"/>
    <w:rsid w:val="0065093C"/>
    <w:rsid w:val="00651326"/>
    <w:rsid w:val="00651551"/>
    <w:rsid w:val="00651E35"/>
    <w:rsid w:val="00652D4D"/>
    <w:rsid w:val="00653156"/>
    <w:rsid w:val="00660161"/>
    <w:rsid w:val="0066073F"/>
    <w:rsid w:val="006634EC"/>
    <w:rsid w:val="00663734"/>
    <w:rsid w:val="0066425E"/>
    <w:rsid w:val="006662D7"/>
    <w:rsid w:val="006669AA"/>
    <w:rsid w:val="00667420"/>
    <w:rsid w:val="0066787A"/>
    <w:rsid w:val="006679FB"/>
    <w:rsid w:val="00670925"/>
    <w:rsid w:val="006720C1"/>
    <w:rsid w:val="006720CC"/>
    <w:rsid w:val="006741F6"/>
    <w:rsid w:val="00675640"/>
    <w:rsid w:val="0067592D"/>
    <w:rsid w:val="00675AA6"/>
    <w:rsid w:val="0067697B"/>
    <w:rsid w:val="00677494"/>
    <w:rsid w:val="00677DCE"/>
    <w:rsid w:val="006800D1"/>
    <w:rsid w:val="00680202"/>
    <w:rsid w:val="00681A59"/>
    <w:rsid w:val="0068275C"/>
    <w:rsid w:val="00682DC6"/>
    <w:rsid w:val="006836A5"/>
    <w:rsid w:val="00683C0F"/>
    <w:rsid w:val="006843CD"/>
    <w:rsid w:val="0068462B"/>
    <w:rsid w:val="00684E34"/>
    <w:rsid w:val="00685A47"/>
    <w:rsid w:val="006878D6"/>
    <w:rsid w:val="00687B3C"/>
    <w:rsid w:val="006923FE"/>
    <w:rsid w:val="006927DA"/>
    <w:rsid w:val="00692FB3"/>
    <w:rsid w:val="0069413D"/>
    <w:rsid w:val="00694BE8"/>
    <w:rsid w:val="006951D4"/>
    <w:rsid w:val="00695C46"/>
    <w:rsid w:val="00697938"/>
    <w:rsid w:val="006A15C2"/>
    <w:rsid w:val="006A16E0"/>
    <w:rsid w:val="006A1F40"/>
    <w:rsid w:val="006A21FC"/>
    <w:rsid w:val="006A2C05"/>
    <w:rsid w:val="006A2E10"/>
    <w:rsid w:val="006A3A8D"/>
    <w:rsid w:val="006A5880"/>
    <w:rsid w:val="006A5C39"/>
    <w:rsid w:val="006A7169"/>
    <w:rsid w:val="006B191B"/>
    <w:rsid w:val="006B1CBC"/>
    <w:rsid w:val="006B2BF6"/>
    <w:rsid w:val="006B2EB2"/>
    <w:rsid w:val="006B4ACF"/>
    <w:rsid w:val="006B4C09"/>
    <w:rsid w:val="006B5BE7"/>
    <w:rsid w:val="006B6433"/>
    <w:rsid w:val="006B72E8"/>
    <w:rsid w:val="006B789F"/>
    <w:rsid w:val="006C17C9"/>
    <w:rsid w:val="006C1CF0"/>
    <w:rsid w:val="006C239E"/>
    <w:rsid w:val="006C24D6"/>
    <w:rsid w:val="006C3634"/>
    <w:rsid w:val="006C3E26"/>
    <w:rsid w:val="006C6840"/>
    <w:rsid w:val="006C6C96"/>
    <w:rsid w:val="006D068F"/>
    <w:rsid w:val="006D0AB9"/>
    <w:rsid w:val="006D0C11"/>
    <w:rsid w:val="006D163B"/>
    <w:rsid w:val="006D54CF"/>
    <w:rsid w:val="006D5BF5"/>
    <w:rsid w:val="006D6383"/>
    <w:rsid w:val="006D6830"/>
    <w:rsid w:val="006D68FD"/>
    <w:rsid w:val="006D7410"/>
    <w:rsid w:val="006D7C83"/>
    <w:rsid w:val="006E00C6"/>
    <w:rsid w:val="006E0163"/>
    <w:rsid w:val="006E02DC"/>
    <w:rsid w:val="006E1023"/>
    <w:rsid w:val="006E1A45"/>
    <w:rsid w:val="006E2350"/>
    <w:rsid w:val="006E254C"/>
    <w:rsid w:val="006E2888"/>
    <w:rsid w:val="006E3755"/>
    <w:rsid w:val="006E3AD0"/>
    <w:rsid w:val="006E4368"/>
    <w:rsid w:val="006E466B"/>
    <w:rsid w:val="006E688F"/>
    <w:rsid w:val="006E700D"/>
    <w:rsid w:val="006F197C"/>
    <w:rsid w:val="006F1C60"/>
    <w:rsid w:val="006F3158"/>
    <w:rsid w:val="006F3935"/>
    <w:rsid w:val="006F5543"/>
    <w:rsid w:val="006F5AAB"/>
    <w:rsid w:val="006F6F3F"/>
    <w:rsid w:val="006F715B"/>
    <w:rsid w:val="006F7168"/>
    <w:rsid w:val="006F7DEB"/>
    <w:rsid w:val="006F7FDF"/>
    <w:rsid w:val="007051E3"/>
    <w:rsid w:val="007061A1"/>
    <w:rsid w:val="007067F0"/>
    <w:rsid w:val="00707367"/>
    <w:rsid w:val="00707CA5"/>
    <w:rsid w:val="00707F44"/>
    <w:rsid w:val="0071025C"/>
    <w:rsid w:val="00710C71"/>
    <w:rsid w:val="00710DDA"/>
    <w:rsid w:val="00711F21"/>
    <w:rsid w:val="0071275D"/>
    <w:rsid w:val="00712A13"/>
    <w:rsid w:val="007143B5"/>
    <w:rsid w:val="0071547E"/>
    <w:rsid w:val="00715DBD"/>
    <w:rsid w:val="0071706B"/>
    <w:rsid w:val="007208E7"/>
    <w:rsid w:val="00720FEB"/>
    <w:rsid w:val="00722F33"/>
    <w:rsid w:val="007232F7"/>
    <w:rsid w:val="007236BA"/>
    <w:rsid w:val="00723B55"/>
    <w:rsid w:val="007242B1"/>
    <w:rsid w:val="00724C36"/>
    <w:rsid w:val="0072620F"/>
    <w:rsid w:val="00727432"/>
    <w:rsid w:val="00727533"/>
    <w:rsid w:val="00730C59"/>
    <w:rsid w:val="007314A2"/>
    <w:rsid w:val="00731BB8"/>
    <w:rsid w:val="00732E1C"/>
    <w:rsid w:val="0073314D"/>
    <w:rsid w:val="00734F8D"/>
    <w:rsid w:val="0073587B"/>
    <w:rsid w:val="00737751"/>
    <w:rsid w:val="00740832"/>
    <w:rsid w:val="007411A2"/>
    <w:rsid w:val="007417FF"/>
    <w:rsid w:val="00741986"/>
    <w:rsid w:val="007439FC"/>
    <w:rsid w:val="0074404D"/>
    <w:rsid w:val="00744DEE"/>
    <w:rsid w:val="007458C1"/>
    <w:rsid w:val="00745A6F"/>
    <w:rsid w:val="00745AC1"/>
    <w:rsid w:val="007479C6"/>
    <w:rsid w:val="00747A92"/>
    <w:rsid w:val="0075028D"/>
    <w:rsid w:val="00752487"/>
    <w:rsid w:val="00753041"/>
    <w:rsid w:val="00753438"/>
    <w:rsid w:val="007539AF"/>
    <w:rsid w:val="007550A6"/>
    <w:rsid w:val="007552A1"/>
    <w:rsid w:val="007566A4"/>
    <w:rsid w:val="00757DB4"/>
    <w:rsid w:val="00760729"/>
    <w:rsid w:val="00760A28"/>
    <w:rsid w:val="007610E5"/>
    <w:rsid w:val="0076231E"/>
    <w:rsid w:val="00763B67"/>
    <w:rsid w:val="00765953"/>
    <w:rsid w:val="0076636B"/>
    <w:rsid w:val="007677AA"/>
    <w:rsid w:val="007704CC"/>
    <w:rsid w:val="00770B79"/>
    <w:rsid w:val="007719FC"/>
    <w:rsid w:val="00772A95"/>
    <w:rsid w:val="00772C26"/>
    <w:rsid w:val="00772D6A"/>
    <w:rsid w:val="00772F4A"/>
    <w:rsid w:val="007731BE"/>
    <w:rsid w:val="00773930"/>
    <w:rsid w:val="00773EFF"/>
    <w:rsid w:val="00775CD1"/>
    <w:rsid w:val="00775F9A"/>
    <w:rsid w:val="00777457"/>
    <w:rsid w:val="007777EA"/>
    <w:rsid w:val="00777ACA"/>
    <w:rsid w:val="00780386"/>
    <w:rsid w:val="007804DB"/>
    <w:rsid w:val="00780B55"/>
    <w:rsid w:val="00781622"/>
    <w:rsid w:val="00783025"/>
    <w:rsid w:val="007842CF"/>
    <w:rsid w:val="00784306"/>
    <w:rsid w:val="0078497F"/>
    <w:rsid w:val="007850B8"/>
    <w:rsid w:val="0078639E"/>
    <w:rsid w:val="007907F5"/>
    <w:rsid w:val="007909E4"/>
    <w:rsid w:val="00790F66"/>
    <w:rsid w:val="007921ED"/>
    <w:rsid w:val="00792220"/>
    <w:rsid w:val="00792A17"/>
    <w:rsid w:val="00793236"/>
    <w:rsid w:val="00793496"/>
    <w:rsid w:val="00793DC7"/>
    <w:rsid w:val="007948ED"/>
    <w:rsid w:val="00795144"/>
    <w:rsid w:val="007A05F4"/>
    <w:rsid w:val="007A1CB8"/>
    <w:rsid w:val="007A22A4"/>
    <w:rsid w:val="007A26AD"/>
    <w:rsid w:val="007A4E66"/>
    <w:rsid w:val="007A74FB"/>
    <w:rsid w:val="007A78DA"/>
    <w:rsid w:val="007A7B24"/>
    <w:rsid w:val="007A7DDE"/>
    <w:rsid w:val="007B01C1"/>
    <w:rsid w:val="007B1803"/>
    <w:rsid w:val="007B1C33"/>
    <w:rsid w:val="007B312C"/>
    <w:rsid w:val="007B3934"/>
    <w:rsid w:val="007B4865"/>
    <w:rsid w:val="007B4EA2"/>
    <w:rsid w:val="007B5CAC"/>
    <w:rsid w:val="007B75B9"/>
    <w:rsid w:val="007B75DB"/>
    <w:rsid w:val="007B7698"/>
    <w:rsid w:val="007C2633"/>
    <w:rsid w:val="007C2A35"/>
    <w:rsid w:val="007C2E0C"/>
    <w:rsid w:val="007C3797"/>
    <w:rsid w:val="007C3FD5"/>
    <w:rsid w:val="007C5249"/>
    <w:rsid w:val="007C530B"/>
    <w:rsid w:val="007C5C61"/>
    <w:rsid w:val="007C66B9"/>
    <w:rsid w:val="007C7907"/>
    <w:rsid w:val="007C7B64"/>
    <w:rsid w:val="007D1BC2"/>
    <w:rsid w:val="007D337A"/>
    <w:rsid w:val="007D4230"/>
    <w:rsid w:val="007D52CF"/>
    <w:rsid w:val="007D60CC"/>
    <w:rsid w:val="007D795F"/>
    <w:rsid w:val="007D7C6E"/>
    <w:rsid w:val="007E1FFC"/>
    <w:rsid w:val="007E33FD"/>
    <w:rsid w:val="007E3A7C"/>
    <w:rsid w:val="007E4D48"/>
    <w:rsid w:val="007E5E67"/>
    <w:rsid w:val="007E6670"/>
    <w:rsid w:val="007F0364"/>
    <w:rsid w:val="007F099A"/>
    <w:rsid w:val="007F2D7A"/>
    <w:rsid w:val="007F368C"/>
    <w:rsid w:val="007F410D"/>
    <w:rsid w:val="007F411F"/>
    <w:rsid w:val="007F448A"/>
    <w:rsid w:val="007F45C1"/>
    <w:rsid w:val="007F46B3"/>
    <w:rsid w:val="007F4718"/>
    <w:rsid w:val="007F4CE3"/>
    <w:rsid w:val="007F5011"/>
    <w:rsid w:val="007F5088"/>
    <w:rsid w:val="007F5DA9"/>
    <w:rsid w:val="00801BEE"/>
    <w:rsid w:val="00804E90"/>
    <w:rsid w:val="00804FB9"/>
    <w:rsid w:val="00805819"/>
    <w:rsid w:val="00805E00"/>
    <w:rsid w:val="008061F7"/>
    <w:rsid w:val="00807732"/>
    <w:rsid w:val="00812F7C"/>
    <w:rsid w:val="008133FE"/>
    <w:rsid w:val="00813844"/>
    <w:rsid w:val="00814E95"/>
    <w:rsid w:val="00815CB0"/>
    <w:rsid w:val="00815F9A"/>
    <w:rsid w:val="0082003A"/>
    <w:rsid w:val="008201C8"/>
    <w:rsid w:val="00820292"/>
    <w:rsid w:val="0082126B"/>
    <w:rsid w:val="008219C8"/>
    <w:rsid w:val="008227CE"/>
    <w:rsid w:val="0082294B"/>
    <w:rsid w:val="008232F9"/>
    <w:rsid w:val="008234E5"/>
    <w:rsid w:val="00823D25"/>
    <w:rsid w:val="00824A2F"/>
    <w:rsid w:val="00825424"/>
    <w:rsid w:val="0082555E"/>
    <w:rsid w:val="00825678"/>
    <w:rsid w:val="00826255"/>
    <w:rsid w:val="00826718"/>
    <w:rsid w:val="008270F0"/>
    <w:rsid w:val="0083049A"/>
    <w:rsid w:val="00831F87"/>
    <w:rsid w:val="008327D6"/>
    <w:rsid w:val="0083357C"/>
    <w:rsid w:val="0083369F"/>
    <w:rsid w:val="008340FA"/>
    <w:rsid w:val="00834440"/>
    <w:rsid w:val="00836490"/>
    <w:rsid w:val="008369F4"/>
    <w:rsid w:val="00836A8E"/>
    <w:rsid w:val="00836F2A"/>
    <w:rsid w:val="00842A18"/>
    <w:rsid w:val="00842CE2"/>
    <w:rsid w:val="008447DD"/>
    <w:rsid w:val="00845428"/>
    <w:rsid w:val="008470C0"/>
    <w:rsid w:val="008474FB"/>
    <w:rsid w:val="00847520"/>
    <w:rsid w:val="00847C36"/>
    <w:rsid w:val="00847EAB"/>
    <w:rsid w:val="00850C56"/>
    <w:rsid w:val="00851801"/>
    <w:rsid w:val="008519E8"/>
    <w:rsid w:val="008530B3"/>
    <w:rsid w:val="00854294"/>
    <w:rsid w:val="00854E2F"/>
    <w:rsid w:val="008556FE"/>
    <w:rsid w:val="00857535"/>
    <w:rsid w:val="0085788D"/>
    <w:rsid w:val="00861860"/>
    <w:rsid w:val="008631F9"/>
    <w:rsid w:val="00865157"/>
    <w:rsid w:val="00865457"/>
    <w:rsid w:val="00865E93"/>
    <w:rsid w:val="00865E99"/>
    <w:rsid w:val="00865EA0"/>
    <w:rsid w:val="008672A8"/>
    <w:rsid w:val="008672EA"/>
    <w:rsid w:val="00867AD4"/>
    <w:rsid w:val="0087148F"/>
    <w:rsid w:val="008728A7"/>
    <w:rsid w:val="00872AB3"/>
    <w:rsid w:val="008737C9"/>
    <w:rsid w:val="00873D94"/>
    <w:rsid w:val="00875277"/>
    <w:rsid w:val="008763B5"/>
    <w:rsid w:val="00877319"/>
    <w:rsid w:val="00883271"/>
    <w:rsid w:val="00884AE6"/>
    <w:rsid w:val="00890111"/>
    <w:rsid w:val="008902DC"/>
    <w:rsid w:val="00893BF5"/>
    <w:rsid w:val="0089643C"/>
    <w:rsid w:val="00896814"/>
    <w:rsid w:val="008A04DA"/>
    <w:rsid w:val="008A189B"/>
    <w:rsid w:val="008A20A9"/>
    <w:rsid w:val="008A25B4"/>
    <w:rsid w:val="008A2921"/>
    <w:rsid w:val="008A35B9"/>
    <w:rsid w:val="008A3686"/>
    <w:rsid w:val="008A387C"/>
    <w:rsid w:val="008A3C8A"/>
    <w:rsid w:val="008A5327"/>
    <w:rsid w:val="008A5B7C"/>
    <w:rsid w:val="008A6197"/>
    <w:rsid w:val="008A6614"/>
    <w:rsid w:val="008B0544"/>
    <w:rsid w:val="008B10D3"/>
    <w:rsid w:val="008B2884"/>
    <w:rsid w:val="008B2B9A"/>
    <w:rsid w:val="008B4518"/>
    <w:rsid w:val="008B4CAE"/>
    <w:rsid w:val="008B5195"/>
    <w:rsid w:val="008B5DE8"/>
    <w:rsid w:val="008B6724"/>
    <w:rsid w:val="008B71CD"/>
    <w:rsid w:val="008C05B7"/>
    <w:rsid w:val="008C28F8"/>
    <w:rsid w:val="008C30D1"/>
    <w:rsid w:val="008C3919"/>
    <w:rsid w:val="008C43E7"/>
    <w:rsid w:val="008C65B5"/>
    <w:rsid w:val="008C7601"/>
    <w:rsid w:val="008C78F9"/>
    <w:rsid w:val="008C7992"/>
    <w:rsid w:val="008C7A88"/>
    <w:rsid w:val="008D171C"/>
    <w:rsid w:val="008D1AEF"/>
    <w:rsid w:val="008D1C42"/>
    <w:rsid w:val="008D2089"/>
    <w:rsid w:val="008D25BC"/>
    <w:rsid w:val="008D2806"/>
    <w:rsid w:val="008D299E"/>
    <w:rsid w:val="008D3EBB"/>
    <w:rsid w:val="008D5760"/>
    <w:rsid w:val="008D622C"/>
    <w:rsid w:val="008D7119"/>
    <w:rsid w:val="008D7918"/>
    <w:rsid w:val="008D7D29"/>
    <w:rsid w:val="008E01AC"/>
    <w:rsid w:val="008E06B2"/>
    <w:rsid w:val="008E1984"/>
    <w:rsid w:val="008E348A"/>
    <w:rsid w:val="008E4371"/>
    <w:rsid w:val="008F04DF"/>
    <w:rsid w:val="008F2B0B"/>
    <w:rsid w:val="008F3494"/>
    <w:rsid w:val="008F3D6C"/>
    <w:rsid w:val="008F4A0B"/>
    <w:rsid w:val="008F4ACE"/>
    <w:rsid w:val="008F4B1C"/>
    <w:rsid w:val="008F7622"/>
    <w:rsid w:val="008F7B55"/>
    <w:rsid w:val="00900897"/>
    <w:rsid w:val="0090179F"/>
    <w:rsid w:val="009017FD"/>
    <w:rsid w:val="009040E8"/>
    <w:rsid w:val="00904353"/>
    <w:rsid w:val="00904F06"/>
    <w:rsid w:val="009054B6"/>
    <w:rsid w:val="00905903"/>
    <w:rsid w:val="00905C05"/>
    <w:rsid w:val="009068ED"/>
    <w:rsid w:val="00906A8D"/>
    <w:rsid w:val="0090742D"/>
    <w:rsid w:val="009147D0"/>
    <w:rsid w:val="00914F0C"/>
    <w:rsid w:val="009163CC"/>
    <w:rsid w:val="00920E46"/>
    <w:rsid w:val="0092116C"/>
    <w:rsid w:val="00921524"/>
    <w:rsid w:val="00921C43"/>
    <w:rsid w:val="00921FEB"/>
    <w:rsid w:val="009221A4"/>
    <w:rsid w:val="0092460F"/>
    <w:rsid w:val="00926A25"/>
    <w:rsid w:val="00926A9E"/>
    <w:rsid w:val="00927045"/>
    <w:rsid w:val="009274BE"/>
    <w:rsid w:val="009276F3"/>
    <w:rsid w:val="0093005A"/>
    <w:rsid w:val="00931539"/>
    <w:rsid w:val="00932B6C"/>
    <w:rsid w:val="0093302B"/>
    <w:rsid w:val="00933C62"/>
    <w:rsid w:val="0093541E"/>
    <w:rsid w:val="0093561D"/>
    <w:rsid w:val="00935D7B"/>
    <w:rsid w:val="00936222"/>
    <w:rsid w:val="009365A2"/>
    <w:rsid w:val="0093720F"/>
    <w:rsid w:val="009376AE"/>
    <w:rsid w:val="00937F26"/>
    <w:rsid w:val="009410EF"/>
    <w:rsid w:val="009431BB"/>
    <w:rsid w:val="00944C2E"/>
    <w:rsid w:val="00945C96"/>
    <w:rsid w:val="00945FD9"/>
    <w:rsid w:val="00946B82"/>
    <w:rsid w:val="00951498"/>
    <w:rsid w:val="00951751"/>
    <w:rsid w:val="00953936"/>
    <w:rsid w:val="00954736"/>
    <w:rsid w:val="00955656"/>
    <w:rsid w:val="00956046"/>
    <w:rsid w:val="00956BAB"/>
    <w:rsid w:val="00956F5F"/>
    <w:rsid w:val="00957568"/>
    <w:rsid w:val="00960987"/>
    <w:rsid w:val="0096263D"/>
    <w:rsid w:val="009627C3"/>
    <w:rsid w:val="00963061"/>
    <w:rsid w:val="00965F9F"/>
    <w:rsid w:val="00965FB8"/>
    <w:rsid w:val="00966D5D"/>
    <w:rsid w:val="00966FDE"/>
    <w:rsid w:val="00967CF9"/>
    <w:rsid w:val="009713A0"/>
    <w:rsid w:val="00971BDC"/>
    <w:rsid w:val="009720EC"/>
    <w:rsid w:val="009733C6"/>
    <w:rsid w:val="00973445"/>
    <w:rsid w:val="00973BAC"/>
    <w:rsid w:val="009745A3"/>
    <w:rsid w:val="00974734"/>
    <w:rsid w:val="00977119"/>
    <w:rsid w:val="00977566"/>
    <w:rsid w:val="0098115D"/>
    <w:rsid w:val="009836BE"/>
    <w:rsid w:val="009842CB"/>
    <w:rsid w:val="00984E3F"/>
    <w:rsid w:val="00986113"/>
    <w:rsid w:val="00987B00"/>
    <w:rsid w:val="00990A54"/>
    <w:rsid w:val="00991EAC"/>
    <w:rsid w:val="00991F00"/>
    <w:rsid w:val="00992674"/>
    <w:rsid w:val="00992826"/>
    <w:rsid w:val="00992D97"/>
    <w:rsid w:val="009932FA"/>
    <w:rsid w:val="00995CAE"/>
    <w:rsid w:val="00996449"/>
    <w:rsid w:val="0099649B"/>
    <w:rsid w:val="009A116E"/>
    <w:rsid w:val="009A154F"/>
    <w:rsid w:val="009A1E41"/>
    <w:rsid w:val="009A2361"/>
    <w:rsid w:val="009A440D"/>
    <w:rsid w:val="009A49FE"/>
    <w:rsid w:val="009A4FED"/>
    <w:rsid w:val="009A58C3"/>
    <w:rsid w:val="009A6424"/>
    <w:rsid w:val="009A7301"/>
    <w:rsid w:val="009A74C8"/>
    <w:rsid w:val="009B2817"/>
    <w:rsid w:val="009B39F7"/>
    <w:rsid w:val="009B41E1"/>
    <w:rsid w:val="009B4B34"/>
    <w:rsid w:val="009B5D40"/>
    <w:rsid w:val="009B65C3"/>
    <w:rsid w:val="009B7464"/>
    <w:rsid w:val="009C0816"/>
    <w:rsid w:val="009C10C0"/>
    <w:rsid w:val="009C216E"/>
    <w:rsid w:val="009C2300"/>
    <w:rsid w:val="009C3E0C"/>
    <w:rsid w:val="009C6A84"/>
    <w:rsid w:val="009C7ABA"/>
    <w:rsid w:val="009C7B63"/>
    <w:rsid w:val="009C7BC2"/>
    <w:rsid w:val="009C7CDF"/>
    <w:rsid w:val="009D0281"/>
    <w:rsid w:val="009D1550"/>
    <w:rsid w:val="009D220C"/>
    <w:rsid w:val="009D34A7"/>
    <w:rsid w:val="009D3BCC"/>
    <w:rsid w:val="009D3FC7"/>
    <w:rsid w:val="009D4802"/>
    <w:rsid w:val="009D55CB"/>
    <w:rsid w:val="009E05D0"/>
    <w:rsid w:val="009E1474"/>
    <w:rsid w:val="009E256F"/>
    <w:rsid w:val="009E3613"/>
    <w:rsid w:val="009E4454"/>
    <w:rsid w:val="009E4C7F"/>
    <w:rsid w:val="009E667C"/>
    <w:rsid w:val="009F0ED5"/>
    <w:rsid w:val="009F0FA2"/>
    <w:rsid w:val="009F147C"/>
    <w:rsid w:val="009F181F"/>
    <w:rsid w:val="009F1C22"/>
    <w:rsid w:val="009F2320"/>
    <w:rsid w:val="009F3298"/>
    <w:rsid w:val="009F39AE"/>
    <w:rsid w:val="009F3D36"/>
    <w:rsid w:val="009F4219"/>
    <w:rsid w:val="009F50BA"/>
    <w:rsid w:val="009F5462"/>
    <w:rsid w:val="009F796C"/>
    <w:rsid w:val="009F7D25"/>
    <w:rsid w:val="009F7D50"/>
    <w:rsid w:val="009F7D96"/>
    <w:rsid w:val="00A0045B"/>
    <w:rsid w:val="00A00C39"/>
    <w:rsid w:val="00A0227F"/>
    <w:rsid w:val="00A03087"/>
    <w:rsid w:val="00A03B71"/>
    <w:rsid w:val="00A03D8B"/>
    <w:rsid w:val="00A03E5E"/>
    <w:rsid w:val="00A046A2"/>
    <w:rsid w:val="00A05518"/>
    <w:rsid w:val="00A064F3"/>
    <w:rsid w:val="00A06E31"/>
    <w:rsid w:val="00A07364"/>
    <w:rsid w:val="00A100A7"/>
    <w:rsid w:val="00A1077C"/>
    <w:rsid w:val="00A11C3E"/>
    <w:rsid w:val="00A129FF"/>
    <w:rsid w:val="00A13E4B"/>
    <w:rsid w:val="00A143FD"/>
    <w:rsid w:val="00A14D51"/>
    <w:rsid w:val="00A16459"/>
    <w:rsid w:val="00A165ED"/>
    <w:rsid w:val="00A21BCD"/>
    <w:rsid w:val="00A23144"/>
    <w:rsid w:val="00A23706"/>
    <w:rsid w:val="00A23DE1"/>
    <w:rsid w:val="00A23FA3"/>
    <w:rsid w:val="00A24F61"/>
    <w:rsid w:val="00A26D07"/>
    <w:rsid w:val="00A27342"/>
    <w:rsid w:val="00A27F85"/>
    <w:rsid w:val="00A3093A"/>
    <w:rsid w:val="00A30A17"/>
    <w:rsid w:val="00A31A7E"/>
    <w:rsid w:val="00A32236"/>
    <w:rsid w:val="00A326CA"/>
    <w:rsid w:val="00A32B1A"/>
    <w:rsid w:val="00A331B9"/>
    <w:rsid w:val="00A338A1"/>
    <w:rsid w:val="00A3411B"/>
    <w:rsid w:val="00A36ADD"/>
    <w:rsid w:val="00A36EE4"/>
    <w:rsid w:val="00A37601"/>
    <w:rsid w:val="00A42822"/>
    <w:rsid w:val="00A432C9"/>
    <w:rsid w:val="00A45310"/>
    <w:rsid w:val="00A468EC"/>
    <w:rsid w:val="00A46A4E"/>
    <w:rsid w:val="00A46E4E"/>
    <w:rsid w:val="00A50321"/>
    <w:rsid w:val="00A522A2"/>
    <w:rsid w:val="00A539BE"/>
    <w:rsid w:val="00A5423E"/>
    <w:rsid w:val="00A548DC"/>
    <w:rsid w:val="00A55D87"/>
    <w:rsid w:val="00A6001D"/>
    <w:rsid w:val="00A6053D"/>
    <w:rsid w:val="00A6130D"/>
    <w:rsid w:val="00A6202E"/>
    <w:rsid w:val="00A62173"/>
    <w:rsid w:val="00A62D3C"/>
    <w:rsid w:val="00A641E6"/>
    <w:rsid w:val="00A6505B"/>
    <w:rsid w:val="00A657F0"/>
    <w:rsid w:val="00A67C6C"/>
    <w:rsid w:val="00A67C86"/>
    <w:rsid w:val="00A70420"/>
    <w:rsid w:val="00A7343B"/>
    <w:rsid w:val="00A7359A"/>
    <w:rsid w:val="00A7431A"/>
    <w:rsid w:val="00A74C54"/>
    <w:rsid w:val="00A76A16"/>
    <w:rsid w:val="00A76EC9"/>
    <w:rsid w:val="00A811D3"/>
    <w:rsid w:val="00A81503"/>
    <w:rsid w:val="00A81BD2"/>
    <w:rsid w:val="00A821BE"/>
    <w:rsid w:val="00A8245E"/>
    <w:rsid w:val="00A82AC4"/>
    <w:rsid w:val="00A83BE6"/>
    <w:rsid w:val="00A847C9"/>
    <w:rsid w:val="00A858E0"/>
    <w:rsid w:val="00A859F0"/>
    <w:rsid w:val="00A85DFA"/>
    <w:rsid w:val="00A8718F"/>
    <w:rsid w:val="00A9050E"/>
    <w:rsid w:val="00A90E38"/>
    <w:rsid w:val="00A92AD7"/>
    <w:rsid w:val="00A9344A"/>
    <w:rsid w:val="00A93910"/>
    <w:rsid w:val="00A93D2A"/>
    <w:rsid w:val="00A93DCF"/>
    <w:rsid w:val="00A94A6A"/>
    <w:rsid w:val="00A94AE7"/>
    <w:rsid w:val="00A953E1"/>
    <w:rsid w:val="00A96722"/>
    <w:rsid w:val="00A968D5"/>
    <w:rsid w:val="00A96900"/>
    <w:rsid w:val="00AA0094"/>
    <w:rsid w:val="00AA2CA0"/>
    <w:rsid w:val="00AA428F"/>
    <w:rsid w:val="00AA575C"/>
    <w:rsid w:val="00AA5B85"/>
    <w:rsid w:val="00AA702D"/>
    <w:rsid w:val="00AB0A75"/>
    <w:rsid w:val="00AB11DA"/>
    <w:rsid w:val="00AB125A"/>
    <w:rsid w:val="00AB38A1"/>
    <w:rsid w:val="00AB4083"/>
    <w:rsid w:val="00AB5072"/>
    <w:rsid w:val="00AB560B"/>
    <w:rsid w:val="00AB6F06"/>
    <w:rsid w:val="00AC0882"/>
    <w:rsid w:val="00AC095B"/>
    <w:rsid w:val="00AC0B7A"/>
    <w:rsid w:val="00AC1339"/>
    <w:rsid w:val="00AC19B0"/>
    <w:rsid w:val="00AC2655"/>
    <w:rsid w:val="00AC341C"/>
    <w:rsid w:val="00AC48E9"/>
    <w:rsid w:val="00AC4B99"/>
    <w:rsid w:val="00AC4C29"/>
    <w:rsid w:val="00AC62BE"/>
    <w:rsid w:val="00AC6F66"/>
    <w:rsid w:val="00AC7831"/>
    <w:rsid w:val="00AD03CE"/>
    <w:rsid w:val="00AD1288"/>
    <w:rsid w:val="00AD1812"/>
    <w:rsid w:val="00AD2130"/>
    <w:rsid w:val="00AD28F9"/>
    <w:rsid w:val="00AD3F84"/>
    <w:rsid w:val="00AD56E0"/>
    <w:rsid w:val="00AD5BC4"/>
    <w:rsid w:val="00AD61AA"/>
    <w:rsid w:val="00AE05CD"/>
    <w:rsid w:val="00AE0600"/>
    <w:rsid w:val="00AE15E5"/>
    <w:rsid w:val="00AE247E"/>
    <w:rsid w:val="00AE2CDD"/>
    <w:rsid w:val="00AE2EB2"/>
    <w:rsid w:val="00AE3F4B"/>
    <w:rsid w:val="00AE42A8"/>
    <w:rsid w:val="00AE49D4"/>
    <w:rsid w:val="00AE4B47"/>
    <w:rsid w:val="00AE70EB"/>
    <w:rsid w:val="00AE7E21"/>
    <w:rsid w:val="00AF0E5B"/>
    <w:rsid w:val="00AF11C1"/>
    <w:rsid w:val="00AF1970"/>
    <w:rsid w:val="00AF21BA"/>
    <w:rsid w:val="00AF2DF1"/>
    <w:rsid w:val="00AF3E5B"/>
    <w:rsid w:val="00AF4001"/>
    <w:rsid w:val="00AF4EB1"/>
    <w:rsid w:val="00AF50AE"/>
    <w:rsid w:val="00AF7AB5"/>
    <w:rsid w:val="00B00175"/>
    <w:rsid w:val="00B004D0"/>
    <w:rsid w:val="00B07FB1"/>
    <w:rsid w:val="00B100D6"/>
    <w:rsid w:val="00B10592"/>
    <w:rsid w:val="00B10BA4"/>
    <w:rsid w:val="00B111D8"/>
    <w:rsid w:val="00B139A0"/>
    <w:rsid w:val="00B1460A"/>
    <w:rsid w:val="00B149DB"/>
    <w:rsid w:val="00B15048"/>
    <w:rsid w:val="00B15E94"/>
    <w:rsid w:val="00B1615A"/>
    <w:rsid w:val="00B16BA7"/>
    <w:rsid w:val="00B21CC9"/>
    <w:rsid w:val="00B2255C"/>
    <w:rsid w:val="00B22AEE"/>
    <w:rsid w:val="00B23B24"/>
    <w:rsid w:val="00B23EFD"/>
    <w:rsid w:val="00B24245"/>
    <w:rsid w:val="00B25441"/>
    <w:rsid w:val="00B25899"/>
    <w:rsid w:val="00B25A45"/>
    <w:rsid w:val="00B26D2E"/>
    <w:rsid w:val="00B26DC7"/>
    <w:rsid w:val="00B273F2"/>
    <w:rsid w:val="00B27527"/>
    <w:rsid w:val="00B301B2"/>
    <w:rsid w:val="00B30BAC"/>
    <w:rsid w:val="00B310AE"/>
    <w:rsid w:val="00B3114C"/>
    <w:rsid w:val="00B319E1"/>
    <w:rsid w:val="00B31A54"/>
    <w:rsid w:val="00B321D1"/>
    <w:rsid w:val="00B32B8A"/>
    <w:rsid w:val="00B35323"/>
    <w:rsid w:val="00B360C3"/>
    <w:rsid w:val="00B36EFA"/>
    <w:rsid w:val="00B37755"/>
    <w:rsid w:val="00B37E0A"/>
    <w:rsid w:val="00B40134"/>
    <w:rsid w:val="00B40557"/>
    <w:rsid w:val="00B40860"/>
    <w:rsid w:val="00B41B06"/>
    <w:rsid w:val="00B4206A"/>
    <w:rsid w:val="00B43152"/>
    <w:rsid w:val="00B43E88"/>
    <w:rsid w:val="00B452C0"/>
    <w:rsid w:val="00B45534"/>
    <w:rsid w:val="00B460DA"/>
    <w:rsid w:val="00B47509"/>
    <w:rsid w:val="00B4795D"/>
    <w:rsid w:val="00B5084C"/>
    <w:rsid w:val="00B51678"/>
    <w:rsid w:val="00B5363F"/>
    <w:rsid w:val="00B541E6"/>
    <w:rsid w:val="00B54883"/>
    <w:rsid w:val="00B55394"/>
    <w:rsid w:val="00B561DB"/>
    <w:rsid w:val="00B60EF6"/>
    <w:rsid w:val="00B61E1D"/>
    <w:rsid w:val="00B62081"/>
    <w:rsid w:val="00B63311"/>
    <w:rsid w:val="00B639E8"/>
    <w:rsid w:val="00B63EA1"/>
    <w:rsid w:val="00B64652"/>
    <w:rsid w:val="00B655C0"/>
    <w:rsid w:val="00B65A7A"/>
    <w:rsid w:val="00B70064"/>
    <w:rsid w:val="00B7159A"/>
    <w:rsid w:val="00B71A04"/>
    <w:rsid w:val="00B723AF"/>
    <w:rsid w:val="00B72859"/>
    <w:rsid w:val="00B72B95"/>
    <w:rsid w:val="00B73974"/>
    <w:rsid w:val="00B7414E"/>
    <w:rsid w:val="00B74398"/>
    <w:rsid w:val="00B74A87"/>
    <w:rsid w:val="00B76D27"/>
    <w:rsid w:val="00B7748E"/>
    <w:rsid w:val="00B77686"/>
    <w:rsid w:val="00B77A05"/>
    <w:rsid w:val="00B80B41"/>
    <w:rsid w:val="00B829A9"/>
    <w:rsid w:val="00B82F81"/>
    <w:rsid w:val="00B841C9"/>
    <w:rsid w:val="00B844C7"/>
    <w:rsid w:val="00B845E1"/>
    <w:rsid w:val="00B84677"/>
    <w:rsid w:val="00B84F99"/>
    <w:rsid w:val="00B86CA7"/>
    <w:rsid w:val="00B901D5"/>
    <w:rsid w:val="00B93121"/>
    <w:rsid w:val="00B957DA"/>
    <w:rsid w:val="00BA139A"/>
    <w:rsid w:val="00BA4A4A"/>
    <w:rsid w:val="00BA5D60"/>
    <w:rsid w:val="00BA60BE"/>
    <w:rsid w:val="00BB0A8B"/>
    <w:rsid w:val="00BB1432"/>
    <w:rsid w:val="00BB152C"/>
    <w:rsid w:val="00BB4F99"/>
    <w:rsid w:val="00BB55CE"/>
    <w:rsid w:val="00BB6694"/>
    <w:rsid w:val="00BB6C5D"/>
    <w:rsid w:val="00BC06FE"/>
    <w:rsid w:val="00BC2559"/>
    <w:rsid w:val="00BC25E6"/>
    <w:rsid w:val="00BC2A9B"/>
    <w:rsid w:val="00BC2BF8"/>
    <w:rsid w:val="00BC65A4"/>
    <w:rsid w:val="00BC739E"/>
    <w:rsid w:val="00BC7687"/>
    <w:rsid w:val="00BD0EF2"/>
    <w:rsid w:val="00BD1EBE"/>
    <w:rsid w:val="00BD2988"/>
    <w:rsid w:val="00BD2AD5"/>
    <w:rsid w:val="00BD2DA6"/>
    <w:rsid w:val="00BD353B"/>
    <w:rsid w:val="00BD3DAC"/>
    <w:rsid w:val="00BD4600"/>
    <w:rsid w:val="00BD590D"/>
    <w:rsid w:val="00BD7053"/>
    <w:rsid w:val="00BE071C"/>
    <w:rsid w:val="00BE0CCC"/>
    <w:rsid w:val="00BE18CF"/>
    <w:rsid w:val="00BE1C6E"/>
    <w:rsid w:val="00BE284F"/>
    <w:rsid w:val="00BE33E5"/>
    <w:rsid w:val="00BE355A"/>
    <w:rsid w:val="00BE60CD"/>
    <w:rsid w:val="00BF05E0"/>
    <w:rsid w:val="00BF2690"/>
    <w:rsid w:val="00BF336C"/>
    <w:rsid w:val="00BF44E9"/>
    <w:rsid w:val="00BF5441"/>
    <w:rsid w:val="00BF56CA"/>
    <w:rsid w:val="00BF5CFE"/>
    <w:rsid w:val="00BF5FFD"/>
    <w:rsid w:val="00BF6E55"/>
    <w:rsid w:val="00BF70F9"/>
    <w:rsid w:val="00BF784C"/>
    <w:rsid w:val="00C00A14"/>
    <w:rsid w:val="00C00C91"/>
    <w:rsid w:val="00C00F8D"/>
    <w:rsid w:val="00C013DA"/>
    <w:rsid w:val="00C02829"/>
    <w:rsid w:val="00C03268"/>
    <w:rsid w:val="00C032AE"/>
    <w:rsid w:val="00C040D2"/>
    <w:rsid w:val="00C04918"/>
    <w:rsid w:val="00C0713B"/>
    <w:rsid w:val="00C07866"/>
    <w:rsid w:val="00C10659"/>
    <w:rsid w:val="00C10A60"/>
    <w:rsid w:val="00C11612"/>
    <w:rsid w:val="00C11956"/>
    <w:rsid w:val="00C11EB0"/>
    <w:rsid w:val="00C14080"/>
    <w:rsid w:val="00C1534C"/>
    <w:rsid w:val="00C1547C"/>
    <w:rsid w:val="00C1628B"/>
    <w:rsid w:val="00C1698D"/>
    <w:rsid w:val="00C16E78"/>
    <w:rsid w:val="00C174AF"/>
    <w:rsid w:val="00C177B7"/>
    <w:rsid w:val="00C20540"/>
    <w:rsid w:val="00C205EF"/>
    <w:rsid w:val="00C20EC5"/>
    <w:rsid w:val="00C21D9E"/>
    <w:rsid w:val="00C2321C"/>
    <w:rsid w:val="00C236B8"/>
    <w:rsid w:val="00C23CE3"/>
    <w:rsid w:val="00C254F3"/>
    <w:rsid w:val="00C261AC"/>
    <w:rsid w:val="00C264D0"/>
    <w:rsid w:val="00C315C2"/>
    <w:rsid w:val="00C32AD9"/>
    <w:rsid w:val="00C353AB"/>
    <w:rsid w:val="00C3663F"/>
    <w:rsid w:val="00C3713C"/>
    <w:rsid w:val="00C3774A"/>
    <w:rsid w:val="00C37C5B"/>
    <w:rsid w:val="00C4022D"/>
    <w:rsid w:val="00C402FD"/>
    <w:rsid w:val="00C4067D"/>
    <w:rsid w:val="00C40A83"/>
    <w:rsid w:val="00C41376"/>
    <w:rsid w:val="00C41686"/>
    <w:rsid w:val="00C4171E"/>
    <w:rsid w:val="00C437A4"/>
    <w:rsid w:val="00C4513E"/>
    <w:rsid w:val="00C47B12"/>
    <w:rsid w:val="00C50F85"/>
    <w:rsid w:val="00C5252D"/>
    <w:rsid w:val="00C53C0E"/>
    <w:rsid w:val="00C55928"/>
    <w:rsid w:val="00C55D4F"/>
    <w:rsid w:val="00C5657E"/>
    <w:rsid w:val="00C565AE"/>
    <w:rsid w:val="00C579C0"/>
    <w:rsid w:val="00C6068B"/>
    <w:rsid w:val="00C60A2E"/>
    <w:rsid w:val="00C62593"/>
    <w:rsid w:val="00C62ABB"/>
    <w:rsid w:val="00C62FC2"/>
    <w:rsid w:val="00C63026"/>
    <w:rsid w:val="00C63E9A"/>
    <w:rsid w:val="00C65FAC"/>
    <w:rsid w:val="00C667BE"/>
    <w:rsid w:val="00C703AC"/>
    <w:rsid w:val="00C73270"/>
    <w:rsid w:val="00C73B4D"/>
    <w:rsid w:val="00C74161"/>
    <w:rsid w:val="00C75733"/>
    <w:rsid w:val="00C75F97"/>
    <w:rsid w:val="00C77602"/>
    <w:rsid w:val="00C77D5C"/>
    <w:rsid w:val="00C80089"/>
    <w:rsid w:val="00C81BEF"/>
    <w:rsid w:val="00C8251A"/>
    <w:rsid w:val="00C83AAC"/>
    <w:rsid w:val="00C845F4"/>
    <w:rsid w:val="00C84D09"/>
    <w:rsid w:val="00C86258"/>
    <w:rsid w:val="00C869FD"/>
    <w:rsid w:val="00C87ADC"/>
    <w:rsid w:val="00C90726"/>
    <w:rsid w:val="00C90C3C"/>
    <w:rsid w:val="00C934EB"/>
    <w:rsid w:val="00C9464B"/>
    <w:rsid w:val="00C94730"/>
    <w:rsid w:val="00C95B6A"/>
    <w:rsid w:val="00C95F6C"/>
    <w:rsid w:val="00C9626F"/>
    <w:rsid w:val="00C969A8"/>
    <w:rsid w:val="00C96D86"/>
    <w:rsid w:val="00C97B5D"/>
    <w:rsid w:val="00CA0E7B"/>
    <w:rsid w:val="00CA127A"/>
    <w:rsid w:val="00CA1709"/>
    <w:rsid w:val="00CA24FA"/>
    <w:rsid w:val="00CA2BFD"/>
    <w:rsid w:val="00CA2FFA"/>
    <w:rsid w:val="00CA47E6"/>
    <w:rsid w:val="00CA56CE"/>
    <w:rsid w:val="00CA5B79"/>
    <w:rsid w:val="00CA5F8D"/>
    <w:rsid w:val="00CB01EF"/>
    <w:rsid w:val="00CB1B10"/>
    <w:rsid w:val="00CB243F"/>
    <w:rsid w:val="00CB29E3"/>
    <w:rsid w:val="00CB4EF1"/>
    <w:rsid w:val="00CB52BE"/>
    <w:rsid w:val="00CB5C21"/>
    <w:rsid w:val="00CB7E02"/>
    <w:rsid w:val="00CC06FA"/>
    <w:rsid w:val="00CC079E"/>
    <w:rsid w:val="00CC0CE4"/>
    <w:rsid w:val="00CC1209"/>
    <w:rsid w:val="00CC128E"/>
    <w:rsid w:val="00CC19EC"/>
    <w:rsid w:val="00CC1B44"/>
    <w:rsid w:val="00CC24E7"/>
    <w:rsid w:val="00CC259D"/>
    <w:rsid w:val="00CC2A7E"/>
    <w:rsid w:val="00CC3198"/>
    <w:rsid w:val="00CC31F3"/>
    <w:rsid w:val="00CC3207"/>
    <w:rsid w:val="00CC4341"/>
    <w:rsid w:val="00CC4EA6"/>
    <w:rsid w:val="00CC63A2"/>
    <w:rsid w:val="00CC6EEC"/>
    <w:rsid w:val="00CD08EB"/>
    <w:rsid w:val="00CD0962"/>
    <w:rsid w:val="00CD0DA6"/>
    <w:rsid w:val="00CD0F31"/>
    <w:rsid w:val="00CD112F"/>
    <w:rsid w:val="00CD2347"/>
    <w:rsid w:val="00CD3EE0"/>
    <w:rsid w:val="00CD4672"/>
    <w:rsid w:val="00CD539C"/>
    <w:rsid w:val="00CD5971"/>
    <w:rsid w:val="00CD60F6"/>
    <w:rsid w:val="00CD6F3E"/>
    <w:rsid w:val="00CD79BB"/>
    <w:rsid w:val="00CE04FA"/>
    <w:rsid w:val="00CE0C37"/>
    <w:rsid w:val="00CE2057"/>
    <w:rsid w:val="00CE24F0"/>
    <w:rsid w:val="00CE2F8B"/>
    <w:rsid w:val="00CE3580"/>
    <w:rsid w:val="00CE3DB6"/>
    <w:rsid w:val="00CE479D"/>
    <w:rsid w:val="00CE4D80"/>
    <w:rsid w:val="00CE5CEB"/>
    <w:rsid w:val="00CE6379"/>
    <w:rsid w:val="00CE738D"/>
    <w:rsid w:val="00CE7C66"/>
    <w:rsid w:val="00CF0F38"/>
    <w:rsid w:val="00CF19AB"/>
    <w:rsid w:val="00CF19BF"/>
    <w:rsid w:val="00CF235A"/>
    <w:rsid w:val="00CF26E1"/>
    <w:rsid w:val="00CF3764"/>
    <w:rsid w:val="00CF3C6D"/>
    <w:rsid w:val="00CF4C0D"/>
    <w:rsid w:val="00CF5EAD"/>
    <w:rsid w:val="00CF651A"/>
    <w:rsid w:val="00CF6B36"/>
    <w:rsid w:val="00D00BB0"/>
    <w:rsid w:val="00D011C3"/>
    <w:rsid w:val="00D012D8"/>
    <w:rsid w:val="00D01C7B"/>
    <w:rsid w:val="00D04F67"/>
    <w:rsid w:val="00D04F7A"/>
    <w:rsid w:val="00D04FEA"/>
    <w:rsid w:val="00D05FA7"/>
    <w:rsid w:val="00D07096"/>
    <w:rsid w:val="00D1050E"/>
    <w:rsid w:val="00D11FA1"/>
    <w:rsid w:val="00D14D7E"/>
    <w:rsid w:val="00D14F0B"/>
    <w:rsid w:val="00D1682A"/>
    <w:rsid w:val="00D17490"/>
    <w:rsid w:val="00D17B49"/>
    <w:rsid w:val="00D2024F"/>
    <w:rsid w:val="00D203F0"/>
    <w:rsid w:val="00D22FB1"/>
    <w:rsid w:val="00D2371A"/>
    <w:rsid w:val="00D2405D"/>
    <w:rsid w:val="00D24337"/>
    <w:rsid w:val="00D251F8"/>
    <w:rsid w:val="00D25D39"/>
    <w:rsid w:val="00D27175"/>
    <w:rsid w:val="00D3122D"/>
    <w:rsid w:val="00D31E44"/>
    <w:rsid w:val="00D320F3"/>
    <w:rsid w:val="00D325B6"/>
    <w:rsid w:val="00D32771"/>
    <w:rsid w:val="00D33289"/>
    <w:rsid w:val="00D3360D"/>
    <w:rsid w:val="00D33620"/>
    <w:rsid w:val="00D339BA"/>
    <w:rsid w:val="00D33F3D"/>
    <w:rsid w:val="00D34E6F"/>
    <w:rsid w:val="00D35990"/>
    <w:rsid w:val="00D35C4B"/>
    <w:rsid w:val="00D36647"/>
    <w:rsid w:val="00D36DAA"/>
    <w:rsid w:val="00D37BF5"/>
    <w:rsid w:val="00D37C9E"/>
    <w:rsid w:val="00D37EFE"/>
    <w:rsid w:val="00D41ECC"/>
    <w:rsid w:val="00D433DB"/>
    <w:rsid w:val="00D43989"/>
    <w:rsid w:val="00D45D47"/>
    <w:rsid w:val="00D46FED"/>
    <w:rsid w:val="00D4758D"/>
    <w:rsid w:val="00D50469"/>
    <w:rsid w:val="00D50517"/>
    <w:rsid w:val="00D509CE"/>
    <w:rsid w:val="00D50CED"/>
    <w:rsid w:val="00D5130F"/>
    <w:rsid w:val="00D51679"/>
    <w:rsid w:val="00D516E3"/>
    <w:rsid w:val="00D517D6"/>
    <w:rsid w:val="00D52B70"/>
    <w:rsid w:val="00D533C1"/>
    <w:rsid w:val="00D535CE"/>
    <w:rsid w:val="00D54333"/>
    <w:rsid w:val="00D54B3F"/>
    <w:rsid w:val="00D57FD2"/>
    <w:rsid w:val="00D57FD3"/>
    <w:rsid w:val="00D6060B"/>
    <w:rsid w:val="00D60725"/>
    <w:rsid w:val="00D60AF3"/>
    <w:rsid w:val="00D622BF"/>
    <w:rsid w:val="00D6246B"/>
    <w:rsid w:val="00D648AC"/>
    <w:rsid w:val="00D64C0A"/>
    <w:rsid w:val="00D6574F"/>
    <w:rsid w:val="00D70226"/>
    <w:rsid w:val="00D707BF"/>
    <w:rsid w:val="00D708ED"/>
    <w:rsid w:val="00D71E3C"/>
    <w:rsid w:val="00D723DA"/>
    <w:rsid w:val="00D73A42"/>
    <w:rsid w:val="00D74B9F"/>
    <w:rsid w:val="00D75563"/>
    <w:rsid w:val="00D75B47"/>
    <w:rsid w:val="00D76598"/>
    <w:rsid w:val="00D76A38"/>
    <w:rsid w:val="00D76CF5"/>
    <w:rsid w:val="00D8029B"/>
    <w:rsid w:val="00D817AF"/>
    <w:rsid w:val="00D81E9F"/>
    <w:rsid w:val="00D8261B"/>
    <w:rsid w:val="00D838DE"/>
    <w:rsid w:val="00D83F9E"/>
    <w:rsid w:val="00D83FD8"/>
    <w:rsid w:val="00D84418"/>
    <w:rsid w:val="00D84EEE"/>
    <w:rsid w:val="00D86006"/>
    <w:rsid w:val="00D86D79"/>
    <w:rsid w:val="00D86F90"/>
    <w:rsid w:val="00D872DA"/>
    <w:rsid w:val="00D872E7"/>
    <w:rsid w:val="00D87840"/>
    <w:rsid w:val="00D90006"/>
    <w:rsid w:val="00D91914"/>
    <w:rsid w:val="00D922FD"/>
    <w:rsid w:val="00D92433"/>
    <w:rsid w:val="00D92966"/>
    <w:rsid w:val="00D92B47"/>
    <w:rsid w:val="00D92C3C"/>
    <w:rsid w:val="00D9307B"/>
    <w:rsid w:val="00D94ADB"/>
    <w:rsid w:val="00D953B2"/>
    <w:rsid w:val="00D959FC"/>
    <w:rsid w:val="00D96DCE"/>
    <w:rsid w:val="00D96F44"/>
    <w:rsid w:val="00D97DDD"/>
    <w:rsid w:val="00D97FA4"/>
    <w:rsid w:val="00DA070B"/>
    <w:rsid w:val="00DA086B"/>
    <w:rsid w:val="00DA18A3"/>
    <w:rsid w:val="00DA4742"/>
    <w:rsid w:val="00DA50F6"/>
    <w:rsid w:val="00DA5778"/>
    <w:rsid w:val="00DA5CFA"/>
    <w:rsid w:val="00DA6EFE"/>
    <w:rsid w:val="00DA7FEF"/>
    <w:rsid w:val="00DB06C8"/>
    <w:rsid w:val="00DB0A7F"/>
    <w:rsid w:val="00DB18B0"/>
    <w:rsid w:val="00DB219D"/>
    <w:rsid w:val="00DB3A86"/>
    <w:rsid w:val="00DB4213"/>
    <w:rsid w:val="00DB47D8"/>
    <w:rsid w:val="00DB4824"/>
    <w:rsid w:val="00DB5C5C"/>
    <w:rsid w:val="00DB60CA"/>
    <w:rsid w:val="00DB72C8"/>
    <w:rsid w:val="00DC0B09"/>
    <w:rsid w:val="00DC1169"/>
    <w:rsid w:val="00DC339B"/>
    <w:rsid w:val="00DC339E"/>
    <w:rsid w:val="00DC3BB8"/>
    <w:rsid w:val="00DC3C52"/>
    <w:rsid w:val="00DC6523"/>
    <w:rsid w:val="00DC658F"/>
    <w:rsid w:val="00DD0DA9"/>
    <w:rsid w:val="00DD1586"/>
    <w:rsid w:val="00DD25A0"/>
    <w:rsid w:val="00DD270F"/>
    <w:rsid w:val="00DD4C78"/>
    <w:rsid w:val="00DD57AB"/>
    <w:rsid w:val="00DD5C62"/>
    <w:rsid w:val="00DD615A"/>
    <w:rsid w:val="00DD6397"/>
    <w:rsid w:val="00DD6F98"/>
    <w:rsid w:val="00DD7620"/>
    <w:rsid w:val="00DD7D7D"/>
    <w:rsid w:val="00DE042F"/>
    <w:rsid w:val="00DE0E33"/>
    <w:rsid w:val="00DE1F8C"/>
    <w:rsid w:val="00DE4CFB"/>
    <w:rsid w:val="00DE570F"/>
    <w:rsid w:val="00DE5C7F"/>
    <w:rsid w:val="00DE6474"/>
    <w:rsid w:val="00DF1582"/>
    <w:rsid w:val="00DF1E15"/>
    <w:rsid w:val="00DF22C4"/>
    <w:rsid w:val="00DF23AD"/>
    <w:rsid w:val="00DF3256"/>
    <w:rsid w:val="00DF329B"/>
    <w:rsid w:val="00DF3C67"/>
    <w:rsid w:val="00DF4677"/>
    <w:rsid w:val="00DF4779"/>
    <w:rsid w:val="00DF4A94"/>
    <w:rsid w:val="00DF4E9B"/>
    <w:rsid w:val="00DF6176"/>
    <w:rsid w:val="00DF61F5"/>
    <w:rsid w:val="00DF626D"/>
    <w:rsid w:val="00DF6A79"/>
    <w:rsid w:val="00E00734"/>
    <w:rsid w:val="00E007DA"/>
    <w:rsid w:val="00E00809"/>
    <w:rsid w:val="00E00E94"/>
    <w:rsid w:val="00E0119D"/>
    <w:rsid w:val="00E016E8"/>
    <w:rsid w:val="00E02317"/>
    <w:rsid w:val="00E02339"/>
    <w:rsid w:val="00E023E4"/>
    <w:rsid w:val="00E0281A"/>
    <w:rsid w:val="00E02FE6"/>
    <w:rsid w:val="00E03CC6"/>
    <w:rsid w:val="00E04A26"/>
    <w:rsid w:val="00E04C3C"/>
    <w:rsid w:val="00E04E95"/>
    <w:rsid w:val="00E0661B"/>
    <w:rsid w:val="00E10EAD"/>
    <w:rsid w:val="00E10EFD"/>
    <w:rsid w:val="00E1224F"/>
    <w:rsid w:val="00E12388"/>
    <w:rsid w:val="00E1334F"/>
    <w:rsid w:val="00E13D49"/>
    <w:rsid w:val="00E15E1C"/>
    <w:rsid w:val="00E15ECB"/>
    <w:rsid w:val="00E169DF"/>
    <w:rsid w:val="00E16ED2"/>
    <w:rsid w:val="00E17784"/>
    <w:rsid w:val="00E17EC7"/>
    <w:rsid w:val="00E209B8"/>
    <w:rsid w:val="00E21A3D"/>
    <w:rsid w:val="00E21ADA"/>
    <w:rsid w:val="00E22605"/>
    <w:rsid w:val="00E2315C"/>
    <w:rsid w:val="00E25260"/>
    <w:rsid w:val="00E253C1"/>
    <w:rsid w:val="00E25643"/>
    <w:rsid w:val="00E2574A"/>
    <w:rsid w:val="00E25CF6"/>
    <w:rsid w:val="00E26115"/>
    <w:rsid w:val="00E263EC"/>
    <w:rsid w:val="00E2677A"/>
    <w:rsid w:val="00E27864"/>
    <w:rsid w:val="00E278D7"/>
    <w:rsid w:val="00E30E7B"/>
    <w:rsid w:val="00E30F25"/>
    <w:rsid w:val="00E31F35"/>
    <w:rsid w:val="00E32F5D"/>
    <w:rsid w:val="00E374FD"/>
    <w:rsid w:val="00E37B1C"/>
    <w:rsid w:val="00E40923"/>
    <w:rsid w:val="00E4187A"/>
    <w:rsid w:val="00E41A0A"/>
    <w:rsid w:val="00E42AF7"/>
    <w:rsid w:val="00E4358E"/>
    <w:rsid w:val="00E43EB6"/>
    <w:rsid w:val="00E44C1A"/>
    <w:rsid w:val="00E45193"/>
    <w:rsid w:val="00E4546E"/>
    <w:rsid w:val="00E50517"/>
    <w:rsid w:val="00E50DA9"/>
    <w:rsid w:val="00E5395F"/>
    <w:rsid w:val="00E53B63"/>
    <w:rsid w:val="00E55A03"/>
    <w:rsid w:val="00E576C6"/>
    <w:rsid w:val="00E5799D"/>
    <w:rsid w:val="00E57B49"/>
    <w:rsid w:val="00E603F4"/>
    <w:rsid w:val="00E62117"/>
    <w:rsid w:val="00E62EA7"/>
    <w:rsid w:val="00E650AB"/>
    <w:rsid w:val="00E657A2"/>
    <w:rsid w:val="00E65A38"/>
    <w:rsid w:val="00E66324"/>
    <w:rsid w:val="00E671ED"/>
    <w:rsid w:val="00E70C1F"/>
    <w:rsid w:val="00E73C63"/>
    <w:rsid w:val="00E7429F"/>
    <w:rsid w:val="00E74311"/>
    <w:rsid w:val="00E743E9"/>
    <w:rsid w:val="00E76611"/>
    <w:rsid w:val="00E772F3"/>
    <w:rsid w:val="00E826E7"/>
    <w:rsid w:val="00E82E17"/>
    <w:rsid w:val="00E8301E"/>
    <w:rsid w:val="00E835BC"/>
    <w:rsid w:val="00E85932"/>
    <w:rsid w:val="00E85C5D"/>
    <w:rsid w:val="00E874E4"/>
    <w:rsid w:val="00E87859"/>
    <w:rsid w:val="00E87CA1"/>
    <w:rsid w:val="00E90823"/>
    <w:rsid w:val="00E92429"/>
    <w:rsid w:val="00E926FD"/>
    <w:rsid w:val="00E92C4F"/>
    <w:rsid w:val="00E92EA4"/>
    <w:rsid w:val="00E9578C"/>
    <w:rsid w:val="00E96379"/>
    <w:rsid w:val="00EA0D6F"/>
    <w:rsid w:val="00EA129B"/>
    <w:rsid w:val="00EA194E"/>
    <w:rsid w:val="00EA2B6D"/>
    <w:rsid w:val="00EA2E02"/>
    <w:rsid w:val="00EA6B30"/>
    <w:rsid w:val="00EA6EC4"/>
    <w:rsid w:val="00EB1E57"/>
    <w:rsid w:val="00EB27C6"/>
    <w:rsid w:val="00EB2D51"/>
    <w:rsid w:val="00EB32B5"/>
    <w:rsid w:val="00EB3BB7"/>
    <w:rsid w:val="00EB3E14"/>
    <w:rsid w:val="00EB483B"/>
    <w:rsid w:val="00EB4C19"/>
    <w:rsid w:val="00EB4FDF"/>
    <w:rsid w:val="00EB50E5"/>
    <w:rsid w:val="00EB5549"/>
    <w:rsid w:val="00EB5564"/>
    <w:rsid w:val="00EB65BF"/>
    <w:rsid w:val="00EB674A"/>
    <w:rsid w:val="00EB6CA5"/>
    <w:rsid w:val="00EB73FE"/>
    <w:rsid w:val="00EB7A42"/>
    <w:rsid w:val="00EC0397"/>
    <w:rsid w:val="00EC1671"/>
    <w:rsid w:val="00EC218B"/>
    <w:rsid w:val="00EC21CE"/>
    <w:rsid w:val="00EC477A"/>
    <w:rsid w:val="00EC56F6"/>
    <w:rsid w:val="00EC6133"/>
    <w:rsid w:val="00EC754B"/>
    <w:rsid w:val="00EC78EB"/>
    <w:rsid w:val="00EC7BBB"/>
    <w:rsid w:val="00ED0867"/>
    <w:rsid w:val="00ED19F5"/>
    <w:rsid w:val="00ED1F46"/>
    <w:rsid w:val="00ED2A21"/>
    <w:rsid w:val="00ED34A6"/>
    <w:rsid w:val="00ED3B52"/>
    <w:rsid w:val="00ED4266"/>
    <w:rsid w:val="00ED4DDD"/>
    <w:rsid w:val="00ED6766"/>
    <w:rsid w:val="00ED6979"/>
    <w:rsid w:val="00ED6E66"/>
    <w:rsid w:val="00EE04C1"/>
    <w:rsid w:val="00EE2F7B"/>
    <w:rsid w:val="00EE4C0A"/>
    <w:rsid w:val="00EE55E3"/>
    <w:rsid w:val="00EE670C"/>
    <w:rsid w:val="00EE6C14"/>
    <w:rsid w:val="00EE7EE5"/>
    <w:rsid w:val="00EF09EA"/>
    <w:rsid w:val="00EF0C1F"/>
    <w:rsid w:val="00EF2624"/>
    <w:rsid w:val="00EF7252"/>
    <w:rsid w:val="00EF7EBC"/>
    <w:rsid w:val="00F00036"/>
    <w:rsid w:val="00F00346"/>
    <w:rsid w:val="00F027A8"/>
    <w:rsid w:val="00F02CC0"/>
    <w:rsid w:val="00F034A5"/>
    <w:rsid w:val="00F03AC6"/>
    <w:rsid w:val="00F03ADA"/>
    <w:rsid w:val="00F0448F"/>
    <w:rsid w:val="00F0450D"/>
    <w:rsid w:val="00F0521E"/>
    <w:rsid w:val="00F058B2"/>
    <w:rsid w:val="00F05E9E"/>
    <w:rsid w:val="00F06C6E"/>
    <w:rsid w:val="00F06C75"/>
    <w:rsid w:val="00F113BD"/>
    <w:rsid w:val="00F117FA"/>
    <w:rsid w:val="00F12958"/>
    <w:rsid w:val="00F12A06"/>
    <w:rsid w:val="00F12A82"/>
    <w:rsid w:val="00F1308D"/>
    <w:rsid w:val="00F13A42"/>
    <w:rsid w:val="00F1433C"/>
    <w:rsid w:val="00F1455E"/>
    <w:rsid w:val="00F15778"/>
    <w:rsid w:val="00F21531"/>
    <w:rsid w:val="00F21DFA"/>
    <w:rsid w:val="00F23D9A"/>
    <w:rsid w:val="00F256C9"/>
    <w:rsid w:val="00F30488"/>
    <w:rsid w:val="00F3233A"/>
    <w:rsid w:val="00F3237C"/>
    <w:rsid w:val="00F327AF"/>
    <w:rsid w:val="00F329FE"/>
    <w:rsid w:val="00F32AF2"/>
    <w:rsid w:val="00F347E6"/>
    <w:rsid w:val="00F34A0D"/>
    <w:rsid w:val="00F34FC7"/>
    <w:rsid w:val="00F352B4"/>
    <w:rsid w:val="00F366F2"/>
    <w:rsid w:val="00F37535"/>
    <w:rsid w:val="00F410C5"/>
    <w:rsid w:val="00F42BE8"/>
    <w:rsid w:val="00F42FEE"/>
    <w:rsid w:val="00F433F1"/>
    <w:rsid w:val="00F4350C"/>
    <w:rsid w:val="00F438B2"/>
    <w:rsid w:val="00F43988"/>
    <w:rsid w:val="00F441CE"/>
    <w:rsid w:val="00F4475D"/>
    <w:rsid w:val="00F4510E"/>
    <w:rsid w:val="00F454AF"/>
    <w:rsid w:val="00F45C85"/>
    <w:rsid w:val="00F4684D"/>
    <w:rsid w:val="00F46A69"/>
    <w:rsid w:val="00F502AF"/>
    <w:rsid w:val="00F504AC"/>
    <w:rsid w:val="00F50879"/>
    <w:rsid w:val="00F50DDA"/>
    <w:rsid w:val="00F5169D"/>
    <w:rsid w:val="00F51985"/>
    <w:rsid w:val="00F51C1B"/>
    <w:rsid w:val="00F52793"/>
    <w:rsid w:val="00F52BFE"/>
    <w:rsid w:val="00F53B3D"/>
    <w:rsid w:val="00F54327"/>
    <w:rsid w:val="00F558A4"/>
    <w:rsid w:val="00F55CBD"/>
    <w:rsid w:val="00F60BBC"/>
    <w:rsid w:val="00F64BA3"/>
    <w:rsid w:val="00F653C6"/>
    <w:rsid w:val="00F666E8"/>
    <w:rsid w:val="00F67422"/>
    <w:rsid w:val="00F67A44"/>
    <w:rsid w:val="00F71867"/>
    <w:rsid w:val="00F72C2A"/>
    <w:rsid w:val="00F739BD"/>
    <w:rsid w:val="00F739C5"/>
    <w:rsid w:val="00F73B62"/>
    <w:rsid w:val="00F76DE2"/>
    <w:rsid w:val="00F76F07"/>
    <w:rsid w:val="00F774C3"/>
    <w:rsid w:val="00F77662"/>
    <w:rsid w:val="00F77701"/>
    <w:rsid w:val="00F77C18"/>
    <w:rsid w:val="00F80754"/>
    <w:rsid w:val="00F81629"/>
    <w:rsid w:val="00F8206A"/>
    <w:rsid w:val="00F82B72"/>
    <w:rsid w:val="00F834CF"/>
    <w:rsid w:val="00F83B71"/>
    <w:rsid w:val="00F83DB5"/>
    <w:rsid w:val="00F848D3"/>
    <w:rsid w:val="00F852BD"/>
    <w:rsid w:val="00F857BE"/>
    <w:rsid w:val="00F87145"/>
    <w:rsid w:val="00F87264"/>
    <w:rsid w:val="00F8742A"/>
    <w:rsid w:val="00F900DD"/>
    <w:rsid w:val="00F91346"/>
    <w:rsid w:val="00F9147A"/>
    <w:rsid w:val="00F916B4"/>
    <w:rsid w:val="00F92365"/>
    <w:rsid w:val="00F92816"/>
    <w:rsid w:val="00F92B7A"/>
    <w:rsid w:val="00F92BEC"/>
    <w:rsid w:val="00F93134"/>
    <w:rsid w:val="00F941CB"/>
    <w:rsid w:val="00F946CE"/>
    <w:rsid w:val="00F94958"/>
    <w:rsid w:val="00F94D1A"/>
    <w:rsid w:val="00FA0169"/>
    <w:rsid w:val="00FA0E3B"/>
    <w:rsid w:val="00FA216A"/>
    <w:rsid w:val="00FA30EA"/>
    <w:rsid w:val="00FA3BD3"/>
    <w:rsid w:val="00FA4C19"/>
    <w:rsid w:val="00FA5865"/>
    <w:rsid w:val="00FA5CBF"/>
    <w:rsid w:val="00FA5F59"/>
    <w:rsid w:val="00FA7BB9"/>
    <w:rsid w:val="00FB1AAC"/>
    <w:rsid w:val="00FB23BA"/>
    <w:rsid w:val="00FB2592"/>
    <w:rsid w:val="00FB36FB"/>
    <w:rsid w:val="00FB3F76"/>
    <w:rsid w:val="00FB7C7D"/>
    <w:rsid w:val="00FB7D2A"/>
    <w:rsid w:val="00FC004E"/>
    <w:rsid w:val="00FC0E81"/>
    <w:rsid w:val="00FC1F1D"/>
    <w:rsid w:val="00FC3002"/>
    <w:rsid w:val="00FC3517"/>
    <w:rsid w:val="00FC3657"/>
    <w:rsid w:val="00FC382C"/>
    <w:rsid w:val="00FC3BB3"/>
    <w:rsid w:val="00FC3CF4"/>
    <w:rsid w:val="00FC55FD"/>
    <w:rsid w:val="00FC65DE"/>
    <w:rsid w:val="00FC6A7F"/>
    <w:rsid w:val="00FC7F60"/>
    <w:rsid w:val="00FD0512"/>
    <w:rsid w:val="00FD09E4"/>
    <w:rsid w:val="00FD16C3"/>
    <w:rsid w:val="00FD1CE2"/>
    <w:rsid w:val="00FD2C05"/>
    <w:rsid w:val="00FD3BD2"/>
    <w:rsid w:val="00FD4390"/>
    <w:rsid w:val="00FD45B4"/>
    <w:rsid w:val="00FD532C"/>
    <w:rsid w:val="00FD6247"/>
    <w:rsid w:val="00FE038C"/>
    <w:rsid w:val="00FE1252"/>
    <w:rsid w:val="00FE129D"/>
    <w:rsid w:val="00FE132A"/>
    <w:rsid w:val="00FE1BFA"/>
    <w:rsid w:val="00FE1E15"/>
    <w:rsid w:val="00FE3376"/>
    <w:rsid w:val="00FE3B87"/>
    <w:rsid w:val="00FE3D04"/>
    <w:rsid w:val="00FE3D1E"/>
    <w:rsid w:val="00FE4779"/>
    <w:rsid w:val="00FE4C0F"/>
    <w:rsid w:val="00FE7591"/>
    <w:rsid w:val="00FF0331"/>
    <w:rsid w:val="00FF07F6"/>
    <w:rsid w:val="00FF0F32"/>
    <w:rsid w:val="00FF1E89"/>
    <w:rsid w:val="00FF22D0"/>
    <w:rsid w:val="00FF47E8"/>
    <w:rsid w:val="00FF5165"/>
    <w:rsid w:val="00FF689D"/>
    <w:rsid w:val="00FF7199"/>
    <w:rsid w:val="35A9A563"/>
    <w:rsid w:val="3DEEEC7E"/>
    <w:rsid w:val="5C1D525E"/>
    <w:rsid w:val="689C9D6C"/>
    <w:rsid w:val="6B83F979"/>
    <w:rsid w:val="7556354E"/>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7D0000"/>
  <w15:docId w15:val="{2F6706E1-9D7A-42C9-A7C0-970F679F7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fr-FR"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134E"/>
    <w:pPr>
      <w:spacing w:line="360" w:lineRule="auto"/>
    </w:pPr>
    <w:rPr>
      <w:rFonts w:ascii="Arial" w:eastAsia="SimSun" w:hAnsi="Arial" w:cs="Arial"/>
      <w:sz w:val="24"/>
      <w:lang w:eastAsia="zh-CN"/>
    </w:rPr>
  </w:style>
  <w:style w:type="paragraph" w:styleId="Heading1">
    <w:name w:val="heading 1"/>
    <w:basedOn w:val="Normal"/>
    <w:next w:val="Normal"/>
    <w:link w:val="Heading1Char"/>
    <w:qFormat/>
    <w:rsid w:val="00C07866"/>
    <w:pPr>
      <w:keepNext/>
      <w:spacing w:before="240" w:after="60"/>
      <w:outlineLvl w:val="0"/>
    </w:pPr>
    <w:rPr>
      <w:bCs/>
      <w:caps/>
      <w:kern w:val="32"/>
      <w:sz w:val="17"/>
      <w:szCs w:val="32"/>
    </w:rPr>
  </w:style>
  <w:style w:type="paragraph" w:styleId="Heading2">
    <w:name w:val="heading 2"/>
    <w:basedOn w:val="Normal"/>
    <w:next w:val="Normal"/>
    <w:qFormat/>
    <w:rsid w:val="00A5423E"/>
    <w:pPr>
      <w:keepNext/>
      <w:spacing w:before="240" w:after="60"/>
      <w:outlineLvl w:val="1"/>
    </w:pPr>
    <w:rPr>
      <w:bCs/>
      <w:iCs/>
      <w:caps/>
      <w:szCs w:val="28"/>
    </w:rPr>
  </w:style>
  <w:style w:type="paragraph" w:styleId="Heading3">
    <w:name w:val="heading 3"/>
    <w:basedOn w:val="Normal"/>
    <w:next w:val="Normal"/>
    <w:qFormat/>
    <w:rsid w:val="00A5423E"/>
    <w:pPr>
      <w:keepNext/>
      <w:spacing w:before="240" w:after="6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uiPriority w:val="99"/>
    <w:rsid w:val="00A5423E"/>
    <w:rPr>
      <w:sz w:val="18"/>
    </w:rPr>
  </w:style>
  <w:style w:type="paragraph" w:styleId="EndnoteText">
    <w:name w:val="endnote text"/>
    <w:basedOn w:val="Normal"/>
    <w:semiHidden/>
    <w:rsid w:val="00A5423E"/>
    <w:rPr>
      <w:sz w:val="18"/>
    </w:rPr>
  </w:style>
  <w:style w:type="paragraph" w:styleId="Footer">
    <w:name w:val="footer"/>
    <w:basedOn w:val="Normal"/>
    <w:link w:val="FooterChar"/>
    <w:uiPriority w:val="99"/>
    <w:rsid w:val="00A5423E"/>
    <w:pPr>
      <w:tabs>
        <w:tab w:val="center" w:pos="4320"/>
        <w:tab w:val="right" w:pos="8640"/>
      </w:tabs>
    </w:pPr>
  </w:style>
  <w:style w:type="paragraph" w:styleId="FootnoteText">
    <w:name w:val="footnote text"/>
    <w:basedOn w:val="Normal"/>
    <w:semiHidden/>
    <w:rsid w:val="000237FD"/>
    <w:rPr>
      <w:sz w:val="22"/>
    </w:rPr>
  </w:style>
  <w:style w:type="paragraph" w:styleId="Header">
    <w:name w:val="header"/>
    <w:basedOn w:val="Normal"/>
    <w:link w:val="HeaderChar"/>
    <w:uiPriority w:val="99"/>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EE670C"/>
    <w:pPr>
      <w:tabs>
        <w:tab w:val="right" w:leader="dot" w:pos="9075"/>
      </w:tabs>
    </w:pPr>
  </w:style>
  <w:style w:type="paragraph" w:styleId="TOC3">
    <w:name w:val="toc 3"/>
    <w:basedOn w:val="Normal"/>
    <w:next w:val="Normal"/>
    <w:autoRedefine/>
    <w:uiPriority w:val="39"/>
    <w:qFormat/>
    <w:rsid w:val="00DF3C67"/>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6E466B"/>
    <w:pPr>
      <w:tabs>
        <w:tab w:val="right" w:leader="dot" w:pos="9090"/>
      </w:tabs>
      <w:spacing w:after="100" w:line="240" w:lineRule="auto"/>
      <w:ind w:left="216"/>
    </w:pPr>
    <w:rPr>
      <w:rFonts w:eastAsia="MS Mincho"/>
      <w:szCs w:val="22"/>
      <w:lang w:eastAsia="ja-JP"/>
    </w:rPr>
  </w:style>
  <w:style w:type="paragraph" w:styleId="BalloonText">
    <w:name w:val="Balloon Text"/>
    <w:basedOn w:val="Normal"/>
    <w:link w:val="BalloonTextChar"/>
    <w:rsid w:val="000237E0"/>
    <w:rPr>
      <w:rFonts w:ascii="Tahoma" w:hAnsi="Tahoma" w:cs="Tahoma"/>
      <w:sz w:val="22"/>
      <w:szCs w:val="16"/>
    </w:rPr>
  </w:style>
  <w:style w:type="character" w:customStyle="1" w:styleId="BalloonTextChar">
    <w:name w:val="Balloon Text Char"/>
    <w:link w:val="BalloonText"/>
    <w:rsid w:val="000237E0"/>
    <w:rPr>
      <w:rFonts w:ascii="Tahoma" w:eastAsia="SimSun" w:hAnsi="Tahoma" w:cs="Tahoma"/>
      <w:sz w:val="22"/>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rsid w:val="00867AD4"/>
    <w:rPr>
      <w:sz w:val="16"/>
      <w:szCs w:val="16"/>
    </w:rPr>
  </w:style>
  <w:style w:type="character" w:customStyle="1" w:styleId="CommentTextChar">
    <w:name w:val="Comment Text Char"/>
    <w:basedOn w:val="DefaultParagraphFont"/>
    <w:link w:val="CommentText"/>
    <w:uiPriority w:val="99"/>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24"/>
      <w:lang w:eastAsia="zh-CN"/>
    </w:rPr>
  </w:style>
  <w:style w:type="character" w:styleId="FollowedHyperlink">
    <w:name w:val="FollowedHyperlink"/>
    <w:basedOn w:val="DefaultParagraphFont"/>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 w:type="character" w:customStyle="1" w:styleId="HeaderChar">
    <w:name w:val="Header Char"/>
    <w:basedOn w:val="DefaultParagraphFont"/>
    <w:link w:val="Header"/>
    <w:uiPriority w:val="99"/>
    <w:rsid w:val="00A36ADD"/>
    <w:rPr>
      <w:rFonts w:ascii="Arial" w:eastAsia="SimSun" w:hAnsi="Arial" w:cs="Arial"/>
      <w:sz w:val="22"/>
      <w:lang w:eastAsia="zh-CN"/>
    </w:rPr>
  </w:style>
  <w:style w:type="character" w:customStyle="1" w:styleId="Heading1Char">
    <w:name w:val="Heading 1 Char"/>
    <w:link w:val="Heading1"/>
    <w:rsid w:val="00C07866"/>
    <w:rPr>
      <w:rFonts w:ascii="Arial" w:eastAsia="SimSun" w:hAnsi="Arial" w:cs="Arial"/>
      <w:bCs/>
      <w:caps/>
      <w:kern w:val="32"/>
      <w:sz w:val="17"/>
      <w:szCs w:val="32"/>
      <w:lang w:eastAsia="zh-CN"/>
    </w:rPr>
  </w:style>
  <w:style w:type="character" w:customStyle="1" w:styleId="FooterChar">
    <w:name w:val="Footer Char"/>
    <w:basedOn w:val="DefaultParagraphFont"/>
    <w:link w:val="Footer"/>
    <w:uiPriority w:val="99"/>
    <w:rsid w:val="00BF2690"/>
    <w:rPr>
      <w:rFonts w:ascii="Arial" w:eastAsia="SimSun" w:hAnsi="Arial" w:cs="Arial"/>
      <w:sz w:val="22"/>
      <w:lang w:eastAsia="zh-CN"/>
    </w:rPr>
  </w:style>
  <w:style w:type="paragraph" w:customStyle="1" w:styleId="subsection">
    <w:name w:val="subsection"/>
    <w:basedOn w:val="Normal"/>
    <w:rsid w:val="004903EC"/>
    <w:pPr>
      <w:spacing w:before="100" w:beforeAutospacing="1" w:after="100" w:afterAutospacing="1"/>
    </w:pPr>
    <w:rPr>
      <w:rFonts w:ascii="Times New Roman" w:eastAsia="Times New Roman" w:hAnsi="Times New Roman" w:cs="Times New Roman"/>
      <w:szCs w:val="24"/>
    </w:rPr>
  </w:style>
  <w:style w:type="paragraph" w:customStyle="1" w:styleId="paragraph">
    <w:name w:val="paragraph"/>
    <w:basedOn w:val="Normal"/>
    <w:rsid w:val="004903EC"/>
    <w:pPr>
      <w:spacing w:before="100" w:beforeAutospacing="1" w:after="100" w:afterAutospacing="1"/>
    </w:pPr>
    <w:rPr>
      <w:rFonts w:ascii="Times New Roman" w:eastAsia="Times New Roman" w:hAnsi="Times New Roman" w:cs="Times New Roman"/>
      <w:szCs w:val="24"/>
    </w:rPr>
  </w:style>
  <w:style w:type="paragraph" w:customStyle="1" w:styleId="Heading1-notTOC">
    <w:name w:val="Heading 1 - not TOC"/>
    <w:basedOn w:val="Heading1"/>
    <w:link w:val="Heading1-notTOCChar"/>
    <w:qFormat/>
    <w:rsid w:val="00EA6B30"/>
    <w:pPr>
      <w:keepNext w:val="0"/>
      <w:widowControl w:val="0"/>
      <w:kinsoku w:val="0"/>
      <w:spacing w:before="0" w:after="340"/>
      <w:jc w:val="center"/>
    </w:pPr>
    <w:rPr>
      <w:bCs w:val="0"/>
      <w:caps w:val="0"/>
      <w:kern w:val="0"/>
      <w:sz w:val="20"/>
      <w:szCs w:val="17"/>
    </w:rPr>
  </w:style>
  <w:style w:type="character" w:customStyle="1" w:styleId="Heading1-notTOCChar">
    <w:name w:val="Heading 1 - not TOC Char"/>
    <w:basedOn w:val="Heading1Char"/>
    <w:link w:val="Heading1-notTOC"/>
    <w:rsid w:val="00EA6B30"/>
    <w:rPr>
      <w:rFonts w:ascii="Arial" w:eastAsia="SimSun" w:hAnsi="Arial" w:cs="Arial"/>
      <w:b w:val="0"/>
      <w:bCs w:val="0"/>
      <w:caps w:val="0"/>
      <w:kern w:val="32"/>
      <w:sz w:val="22"/>
      <w:szCs w:val="17"/>
      <w:lang w:eastAsia="zh-CN"/>
    </w:rPr>
  </w:style>
  <w:style w:type="paragraph" w:customStyle="1" w:styleId="StyleFootnoteText85pt">
    <w:name w:val="Style Footnote Text + 8.5 pt"/>
    <w:basedOn w:val="FootnoteText"/>
    <w:rsid w:val="00FC3CF4"/>
    <w:rPr>
      <w:sz w:val="20"/>
    </w:rPr>
  </w:style>
  <w:style w:type="paragraph" w:customStyle="1" w:styleId="StyleFootnoteText85pt1">
    <w:name w:val="Style Footnote Text + 8.5 pt1"/>
    <w:basedOn w:val="FootnoteText"/>
    <w:rsid w:val="00FC3CF4"/>
    <w:rPr>
      <w:sz w:val="24"/>
    </w:rPr>
  </w:style>
  <w:style w:type="paragraph" w:customStyle="1" w:styleId="StyleFootnoteText85pt2">
    <w:name w:val="Style Footnote Text + 8.5 pt2"/>
    <w:basedOn w:val="FootnoteText"/>
    <w:rsid w:val="00FC3CF4"/>
    <w:rPr>
      <w:sz w:val="24"/>
    </w:rPr>
  </w:style>
  <w:style w:type="paragraph" w:customStyle="1" w:styleId="diagram1">
    <w:name w:val="diagram1"/>
    <w:basedOn w:val="Normal"/>
    <w:link w:val="diagram1Char"/>
    <w:qFormat/>
    <w:rsid w:val="00FC3CF4"/>
    <w:rPr>
      <w:noProof/>
      <w:sz w:val="17"/>
      <w:szCs w:val="17"/>
      <w:lang w:eastAsia="en-US"/>
    </w:rPr>
  </w:style>
  <w:style w:type="paragraph" w:customStyle="1" w:styleId="StyleHeading110ptNotAllcapsCenteredBefore0ptAft">
    <w:name w:val="Style Heading 1 + 10 pt Not All caps Centered Before:  0 pt Aft..."/>
    <w:basedOn w:val="Heading1"/>
    <w:rsid w:val="00FC3CF4"/>
    <w:pPr>
      <w:spacing w:before="0" w:after="340"/>
      <w:jc w:val="center"/>
    </w:pPr>
    <w:rPr>
      <w:rFonts w:eastAsia="Times New Roman" w:cs="Times New Roman"/>
      <w:caps w:val="0"/>
      <w:kern w:val="0"/>
      <w:szCs w:val="20"/>
    </w:rPr>
  </w:style>
  <w:style w:type="character" w:customStyle="1" w:styleId="diagram1Char">
    <w:name w:val="diagram1 Char"/>
    <w:basedOn w:val="DefaultParagraphFont"/>
    <w:link w:val="diagram1"/>
    <w:rsid w:val="00FC3CF4"/>
    <w:rPr>
      <w:rFonts w:ascii="Arial" w:eastAsia="SimSun" w:hAnsi="Arial" w:cs="Arial"/>
      <w:noProof/>
      <w:sz w:val="17"/>
      <w:szCs w:val="17"/>
      <w:lang w:eastAsia="en-US"/>
    </w:rPr>
  </w:style>
  <w:style w:type="paragraph" w:customStyle="1" w:styleId="StyleFootnoteText85pt3">
    <w:name w:val="Style Footnote Text + 8.5 pt3"/>
    <w:basedOn w:val="FootnoteText"/>
    <w:rsid w:val="000237FD"/>
    <w:rPr>
      <w:sz w:val="24"/>
    </w:rPr>
  </w:style>
  <w:style w:type="paragraph" w:customStyle="1" w:styleId="StyleFootnoteText85pt4">
    <w:name w:val="Style Footnote Text + 8.5 pt4"/>
    <w:basedOn w:val="FootnoteText"/>
    <w:rsid w:val="000237FD"/>
    <w:rPr>
      <w:sz w:val="24"/>
    </w:rPr>
  </w:style>
  <w:style w:type="paragraph" w:customStyle="1" w:styleId="StyleFootnoteText">
    <w:name w:val="Style Footnote Text"/>
    <w:basedOn w:val="FootnoteText"/>
    <w:rsid w:val="000237FD"/>
    <w:rPr>
      <w:sz w:val="24"/>
    </w:rPr>
  </w:style>
  <w:style w:type="paragraph" w:customStyle="1" w:styleId="StyleFootnoteText85pt5">
    <w:name w:val="Style Footnote Text + 8.5 pt5"/>
    <w:basedOn w:val="FootnoteText"/>
    <w:rsid w:val="000237FD"/>
    <w:rPr>
      <w:sz w:val="24"/>
    </w:rPr>
  </w:style>
  <w:style w:type="character" w:styleId="LineNumber">
    <w:name w:val="line number"/>
    <w:basedOn w:val="DefaultParagraphFont"/>
    <w:semiHidden/>
    <w:unhideWhenUsed/>
    <w:rsid w:val="000237E0"/>
  </w:style>
  <w:style w:type="paragraph" w:customStyle="1" w:styleId="TableParagraph">
    <w:name w:val="Table Paragraph"/>
    <w:basedOn w:val="Normal"/>
    <w:uiPriority w:val="1"/>
    <w:qFormat/>
    <w:rsid w:val="006343DB"/>
    <w:pPr>
      <w:widowControl w:val="0"/>
      <w:autoSpaceDE w:val="0"/>
      <w:autoSpaceDN w:val="0"/>
      <w:spacing w:line="184" w:lineRule="exact"/>
      <w:ind w:left="47"/>
      <w:jc w:val="center"/>
    </w:pPr>
    <w:rPr>
      <w:rFonts w:ascii="Calibri" w:eastAsia="Calibri" w:hAnsi="Calibri" w:cs="Calibri"/>
      <w:sz w:val="22"/>
      <w:szCs w:val="22"/>
      <w:lang w:eastAsia="en-US" w:bidi="en-US"/>
    </w:rPr>
  </w:style>
  <w:style w:type="character" w:styleId="PlaceholderText">
    <w:name w:val="Placeholder Text"/>
    <w:basedOn w:val="DefaultParagraphFont"/>
    <w:uiPriority w:val="99"/>
    <w:semiHidden/>
    <w:rsid w:val="009054B6"/>
    <w:rPr>
      <w:color w:val="808080"/>
    </w:rPr>
  </w:style>
  <w:style w:type="paragraph" w:customStyle="1" w:styleId="exampleevents">
    <w:name w:val="example events"/>
    <w:basedOn w:val="Normal"/>
    <w:rsid w:val="005E3F2A"/>
    <w:pPr>
      <w:jc w:val="both"/>
    </w:pPr>
    <w:rPr>
      <w:rFonts w:eastAsia="Times New Roman" w:cs="Times New Roman"/>
    </w:rPr>
  </w:style>
  <w:style w:type="paragraph" w:customStyle="1" w:styleId="Headerline">
    <w:name w:val="Header line"/>
    <w:basedOn w:val="Normal"/>
    <w:rsid w:val="001A5F92"/>
    <w:pPr>
      <w:pBdr>
        <w:bottom w:val="single" w:sz="6" w:space="6" w:color="auto"/>
      </w:pBdr>
      <w:tabs>
        <w:tab w:val="right" w:pos="9061"/>
      </w:tabs>
      <w:spacing w:line="240" w:lineRule="auto"/>
    </w:pPr>
    <w:rPr>
      <w:rFonts w:eastAsia="Batang" w:cs="Times New Roman"/>
      <w:sz w:val="17"/>
      <w:lang w:eastAsia="en-US"/>
    </w:rPr>
  </w:style>
  <w:style w:type="character" w:customStyle="1" w:styleId="rynqvb">
    <w:name w:val="rynqvb"/>
    <w:basedOn w:val="DefaultParagraphFont"/>
    <w:rsid w:val="008C30D1"/>
  </w:style>
  <w:style w:type="character" w:customStyle="1" w:styleId="hwtze">
    <w:name w:val="hwtze"/>
    <w:basedOn w:val="DefaultParagraphFont"/>
    <w:rsid w:val="008C30D1"/>
  </w:style>
  <w:style w:type="paragraph" w:customStyle="1" w:styleId="Scope">
    <w:name w:val="Scope"/>
    <w:basedOn w:val="Normal"/>
    <w:link w:val="ScopeChar"/>
    <w:qFormat/>
    <w:rsid w:val="00AB125A"/>
    <w:pPr>
      <w:spacing w:line="276" w:lineRule="auto"/>
    </w:pPr>
    <w:rPr>
      <w:sz w:val="17"/>
      <w:szCs w:val="17"/>
    </w:rPr>
  </w:style>
  <w:style w:type="paragraph" w:customStyle="1" w:styleId="Definitions">
    <w:name w:val="Definitions"/>
    <w:basedOn w:val="Normal"/>
    <w:link w:val="DefinitionsChar"/>
    <w:qFormat/>
    <w:rsid w:val="00AB125A"/>
    <w:pPr>
      <w:spacing w:line="276" w:lineRule="auto"/>
    </w:pPr>
    <w:rPr>
      <w:sz w:val="17"/>
      <w:szCs w:val="17"/>
    </w:rPr>
  </w:style>
  <w:style w:type="character" w:customStyle="1" w:styleId="ScopeChar">
    <w:name w:val="Scope Char"/>
    <w:basedOn w:val="DefaultParagraphFont"/>
    <w:link w:val="Scope"/>
    <w:rsid w:val="00AB125A"/>
    <w:rPr>
      <w:rFonts w:ascii="Arial" w:eastAsia="SimSun" w:hAnsi="Arial" w:cs="Arial"/>
      <w:sz w:val="17"/>
      <w:szCs w:val="17"/>
      <w:lang w:eastAsia="zh-CN"/>
    </w:rPr>
  </w:style>
  <w:style w:type="character" w:customStyle="1" w:styleId="DefinitionsChar">
    <w:name w:val="Definitions Char"/>
    <w:basedOn w:val="DefaultParagraphFont"/>
    <w:link w:val="Definitions"/>
    <w:rsid w:val="00AB125A"/>
    <w:rPr>
      <w:rFonts w:ascii="Arial" w:eastAsia="SimSun" w:hAnsi="Arial" w:cs="Arial"/>
      <w:sz w:val="17"/>
      <w:szCs w:val="17"/>
      <w:lang w:eastAsia="zh-CN"/>
    </w:rPr>
  </w:style>
  <w:style w:type="character" w:styleId="UnresolvedMention">
    <w:name w:val="Unresolved Mention"/>
    <w:basedOn w:val="DefaultParagraphFont"/>
    <w:uiPriority w:val="99"/>
    <w:semiHidden/>
    <w:unhideWhenUsed/>
    <w:rsid w:val="009F181F"/>
    <w:rPr>
      <w:color w:val="605E5C"/>
      <w:shd w:val="clear" w:color="auto" w:fill="E1DFDD"/>
    </w:rPr>
  </w:style>
  <w:style w:type="paragraph" w:customStyle="1" w:styleId="StandardTitle">
    <w:name w:val="Standard Title"/>
    <w:basedOn w:val="Normal"/>
    <w:qFormat/>
    <w:rsid w:val="00C07866"/>
    <w:pPr>
      <w:autoSpaceDE w:val="0"/>
      <w:autoSpaceDN w:val="0"/>
      <w:adjustRightInd w:val="0"/>
      <w:spacing w:after="340" w:line="240" w:lineRule="auto"/>
      <w:ind w:left="1843" w:right="1843"/>
      <w:jc w:val="center"/>
    </w:pPr>
    <w:rPr>
      <w:caps/>
      <w:color w:val="000000"/>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184055325">
      <w:bodyDiv w:val="1"/>
      <w:marLeft w:val="0"/>
      <w:marRight w:val="0"/>
      <w:marTop w:val="0"/>
      <w:marBottom w:val="0"/>
      <w:divBdr>
        <w:top w:val="none" w:sz="0" w:space="0" w:color="auto"/>
        <w:left w:val="none" w:sz="0" w:space="0" w:color="auto"/>
        <w:bottom w:val="none" w:sz="0" w:space="0" w:color="auto"/>
        <w:right w:val="none" w:sz="0" w:space="0" w:color="auto"/>
      </w:divBdr>
      <w:divsChild>
        <w:div w:id="1498497232">
          <w:marLeft w:val="0"/>
          <w:marRight w:val="0"/>
          <w:marTop w:val="0"/>
          <w:marBottom w:val="0"/>
          <w:divBdr>
            <w:top w:val="none" w:sz="0" w:space="0" w:color="auto"/>
            <w:left w:val="none" w:sz="0" w:space="0" w:color="auto"/>
            <w:bottom w:val="none" w:sz="0" w:space="0" w:color="auto"/>
            <w:right w:val="none" w:sz="0" w:space="0" w:color="auto"/>
          </w:divBdr>
          <w:divsChild>
            <w:div w:id="2050758843">
              <w:marLeft w:val="0"/>
              <w:marRight w:val="0"/>
              <w:marTop w:val="0"/>
              <w:marBottom w:val="0"/>
              <w:divBdr>
                <w:top w:val="none" w:sz="0" w:space="0" w:color="auto"/>
                <w:left w:val="none" w:sz="0" w:space="0" w:color="auto"/>
                <w:bottom w:val="none" w:sz="0" w:space="0" w:color="auto"/>
                <w:right w:val="none" w:sz="0" w:space="0" w:color="auto"/>
              </w:divBdr>
              <w:divsChild>
                <w:div w:id="191841548">
                  <w:marLeft w:val="0"/>
                  <w:marRight w:val="0"/>
                  <w:marTop w:val="0"/>
                  <w:marBottom w:val="0"/>
                  <w:divBdr>
                    <w:top w:val="none" w:sz="0" w:space="0" w:color="auto"/>
                    <w:left w:val="none" w:sz="0" w:space="0" w:color="auto"/>
                    <w:bottom w:val="none" w:sz="0" w:space="0" w:color="auto"/>
                    <w:right w:val="none" w:sz="0" w:space="0" w:color="auto"/>
                  </w:divBdr>
                  <w:divsChild>
                    <w:div w:id="1409882644">
                      <w:marLeft w:val="825"/>
                      <w:marRight w:val="0"/>
                      <w:marTop w:val="615"/>
                      <w:marBottom w:val="0"/>
                      <w:divBdr>
                        <w:top w:val="single" w:sz="6" w:space="0" w:color="CCCCCC"/>
                        <w:left w:val="single" w:sz="2" w:space="0" w:color="CCCCCC"/>
                        <w:bottom w:val="single" w:sz="6" w:space="0" w:color="CCCCCC"/>
                        <w:right w:val="single" w:sz="2" w:space="0" w:color="CCCCCC"/>
                      </w:divBdr>
                      <w:divsChild>
                        <w:div w:id="837617617">
                          <w:marLeft w:val="0"/>
                          <w:marRight w:val="0"/>
                          <w:marTop w:val="0"/>
                          <w:marBottom w:val="0"/>
                          <w:divBdr>
                            <w:top w:val="none" w:sz="0" w:space="0" w:color="auto"/>
                            <w:left w:val="none" w:sz="0" w:space="0" w:color="auto"/>
                            <w:bottom w:val="none" w:sz="0" w:space="0" w:color="auto"/>
                            <w:right w:val="none" w:sz="0" w:space="0" w:color="auto"/>
                          </w:divBdr>
                          <w:divsChild>
                            <w:div w:id="2119984753">
                              <w:marLeft w:val="0"/>
                              <w:marRight w:val="0"/>
                              <w:marTop w:val="0"/>
                              <w:marBottom w:val="0"/>
                              <w:divBdr>
                                <w:top w:val="none" w:sz="0" w:space="0" w:color="auto"/>
                                <w:left w:val="none" w:sz="0" w:space="0" w:color="auto"/>
                                <w:bottom w:val="none" w:sz="0" w:space="0" w:color="auto"/>
                                <w:right w:val="none" w:sz="0" w:space="0" w:color="auto"/>
                              </w:divBdr>
                              <w:divsChild>
                                <w:div w:id="1459253506">
                                  <w:marLeft w:val="0"/>
                                  <w:marRight w:val="0"/>
                                  <w:marTop w:val="0"/>
                                  <w:marBottom w:val="0"/>
                                  <w:divBdr>
                                    <w:top w:val="none" w:sz="0" w:space="0" w:color="auto"/>
                                    <w:left w:val="none" w:sz="0" w:space="0" w:color="auto"/>
                                    <w:bottom w:val="none" w:sz="0" w:space="0" w:color="auto"/>
                                    <w:right w:val="none" w:sz="0" w:space="0" w:color="auto"/>
                                  </w:divBdr>
                                  <w:divsChild>
                                    <w:div w:id="787893476">
                                      <w:marLeft w:val="0"/>
                                      <w:marRight w:val="0"/>
                                      <w:marTop w:val="0"/>
                                      <w:marBottom w:val="0"/>
                                      <w:divBdr>
                                        <w:top w:val="none" w:sz="0" w:space="0" w:color="auto"/>
                                        <w:left w:val="none" w:sz="0" w:space="0" w:color="auto"/>
                                        <w:bottom w:val="none" w:sz="0" w:space="0" w:color="auto"/>
                                        <w:right w:val="none" w:sz="0" w:space="0" w:color="auto"/>
                                      </w:divBdr>
                                      <w:divsChild>
                                        <w:div w:id="1279028806">
                                          <w:marLeft w:val="0"/>
                                          <w:marRight w:val="0"/>
                                          <w:marTop w:val="0"/>
                                          <w:marBottom w:val="0"/>
                                          <w:divBdr>
                                            <w:top w:val="none" w:sz="0" w:space="0" w:color="auto"/>
                                            <w:left w:val="none" w:sz="0" w:space="0" w:color="auto"/>
                                            <w:bottom w:val="none" w:sz="0" w:space="0" w:color="auto"/>
                                            <w:right w:val="none" w:sz="0" w:space="0" w:color="auto"/>
                                          </w:divBdr>
                                          <w:divsChild>
                                            <w:div w:id="1954246335">
                                              <w:marLeft w:val="0"/>
                                              <w:marRight w:val="0"/>
                                              <w:marTop w:val="0"/>
                                              <w:marBottom w:val="0"/>
                                              <w:divBdr>
                                                <w:top w:val="none" w:sz="0" w:space="0" w:color="auto"/>
                                                <w:left w:val="none" w:sz="0" w:space="0" w:color="auto"/>
                                                <w:bottom w:val="none" w:sz="0" w:space="0" w:color="auto"/>
                                                <w:right w:val="none" w:sz="0" w:space="0" w:color="auto"/>
                                              </w:divBdr>
                                              <w:divsChild>
                                                <w:div w:id="87346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813722400">
      <w:bodyDiv w:val="1"/>
      <w:marLeft w:val="0"/>
      <w:marRight w:val="0"/>
      <w:marTop w:val="0"/>
      <w:marBottom w:val="0"/>
      <w:divBdr>
        <w:top w:val="none" w:sz="0" w:space="0" w:color="auto"/>
        <w:left w:val="none" w:sz="0" w:space="0" w:color="auto"/>
        <w:bottom w:val="none" w:sz="0" w:space="0" w:color="auto"/>
        <w:right w:val="none" w:sz="0" w:space="0" w:color="auto"/>
      </w:divBdr>
      <w:divsChild>
        <w:div w:id="1108085652">
          <w:marLeft w:val="0"/>
          <w:marRight w:val="0"/>
          <w:marTop w:val="0"/>
          <w:marBottom w:val="0"/>
          <w:divBdr>
            <w:top w:val="none" w:sz="0" w:space="0" w:color="auto"/>
            <w:left w:val="none" w:sz="0" w:space="0" w:color="auto"/>
            <w:bottom w:val="none" w:sz="0" w:space="0" w:color="auto"/>
            <w:right w:val="none" w:sz="0" w:space="0" w:color="auto"/>
          </w:divBdr>
          <w:divsChild>
            <w:div w:id="582884432">
              <w:marLeft w:val="0"/>
              <w:marRight w:val="0"/>
              <w:marTop w:val="0"/>
              <w:marBottom w:val="0"/>
              <w:divBdr>
                <w:top w:val="none" w:sz="0" w:space="0" w:color="auto"/>
                <w:left w:val="none" w:sz="0" w:space="0" w:color="auto"/>
                <w:bottom w:val="none" w:sz="0" w:space="0" w:color="auto"/>
                <w:right w:val="none" w:sz="0" w:space="0" w:color="auto"/>
              </w:divBdr>
              <w:divsChild>
                <w:div w:id="1474442435">
                  <w:marLeft w:val="0"/>
                  <w:marRight w:val="0"/>
                  <w:marTop w:val="0"/>
                  <w:marBottom w:val="0"/>
                  <w:divBdr>
                    <w:top w:val="none" w:sz="0" w:space="0" w:color="auto"/>
                    <w:left w:val="none" w:sz="0" w:space="0" w:color="auto"/>
                    <w:bottom w:val="none" w:sz="0" w:space="0" w:color="auto"/>
                    <w:right w:val="none" w:sz="0" w:space="0" w:color="auto"/>
                  </w:divBdr>
                  <w:divsChild>
                    <w:div w:id="1042023987">
                      <w:marLeft w:val="0"/>
                      <w:marRight w:val="0"/>
                      <w:marTop w:val="0"/>
                      <w:marBottom w:val="0"/>
                      <w:divBdr>
                        <w:top w:val="none" w:sz="0" w:space="0" w:color="auto"/>
                        <w:left w:val="none" w:sz="0" w:space="0" w:color="auto"/>
                        <w:bottom w:val="none" w:sz="0" w:space="0" w:color="auto"/>
                        <w:right w:val="none" w:sz="0" w:space="0" w:color="auto"/>
                      </w:divBdr>
                      <w:divsChild>
                        <w:div w:id="1162772360">
                          <w:marLeft w:val="0"/>
                          <w:marRight w:val="0"/>
                          <w:marTop w:val="0"/>
                          <w:marBottom w:val="0"/>
                          <w:divBdr>
                            <w:top w:val="none" w:sz="0" w:space="0" w:color="auto"/>
                            <w:left w:val="none" w:sz="0" w:space="0" w:color="auto"/>
                            <w:bottom w:val="none" w:sz="0" w:space="0" w:color="auto"/>
                            <w:right w:val="none" w:sz="0" w:space="0" w:color="auto"/>
                          </w:divBdr>
                          <w:divsChild>
                            <w:div w:id="2068071801">
                              <w:marLeft w:val="0"/>
                              <w:marRight w:val="0"/>
                              <w:marTop w:val="0"/>
                              <w:marBottom w:val="0"/>
                              <w:divBdr>
                                <w:top w:val="none" w:sz="0" w:space="0" w:color="auto"/>
                                <w:left w:val="none" w:sz="0" w:space="0" w:color="auto"/>
                                <w:bottom w:val="none" w:sz="0" w:space="0" w:color="auto"/>
                                <w:right w:val="none" w:sz="0" w:space="0" w:color="auto"/>
                              </w:divBdr>
                              <w:divsChild>
                                <w:div w:id="1056777542">
                                  <w:marLeft w:val="0"/>
                                  <w:marRight w:val="0"/>
                                  <w:marTop w:val="0"/>
                                  <w:marBottom w:val="0"/>
                                  <w:divBdr>
                                    <w:top w:val="none" w:sz="0" w:space="0" w:color="auto"/>
                                    <w:left w:val="none" w:sz="0" w:space="0" w:color="auto"/>
                                    <w:bottom w:val="none" w:sz="0" w:space="0" w:color="auto"/>
                                    <w:right w:val="none" w:sz="0" w:space="0" w:color="auto"/>
                                  </w:divBdr>
                                  <w:divsChild>
                                    <w:div w:id="959872868">
                                      <w:marLeft w:val="0"/>
                                      <w:marRight w:val="0"/>
                                      <w:marTop w:val="0"/>
                                      <w:marBottom w:val="0"/>
                                      <w:divBdr>
                                        <w:top w:val="none" w:sz="0" w:space="0" w:color="auto"/>
                                        <w:left w:val="none" w:sz="0" w:space="0" w:color="auto"/>
                                        <w:bottom w:val="none" w:sz="0" w:space="0" w:color="auto"/>
                                        <w:right w:val="none" w:sz="0" w:space="0" w:color="auto"/>
                                      </w:divBdr>
                                      <w:divsChild>
                                        <w:div w:id="1932620739">
                                          <w:marLeft w:val="0"/>
                                          <w:marRight w:val="0"/>
                                          <w:marTop w:val="0"/>
                                          <w:marBottom w:val="0"/>
                                          <w:divBdr>
                                            <w:top w:val="none" w:sz="0" w:space="0" w:color="auto"/>
                                            <w:left w:val="none" w:sz="0" w:space="0" w:color="auto"/>
                                            <w:bottom w:val="none" w:sz="0" w:space="0" w:color="auto"/>
                                            <w:right w:val="none" w:sz="0" w:space="0" w:color="auto"/>
                                          </w:divBdr>
                                          <w:divsChild>
                                            <w:div w:id="117185261">
                                              <w:marLeft w:val="0"/>
                                              <w:marRight w:val="0"/>
                                              <w:marTop w:val="0"/>
                                              <w:marBottom w:val="0"/>
                                              <w:divBdr>
                                                <w:top w:val="none" w:sz="0" w:space="0" w:color="auto"/>
                                                <w:left w:val="none" w:sz="0" w:space="0" w:color="auto"/>
                                                <w:bottom w:val="none" w:sz="0" w:space="0" w:color="auto"/>
                                                <w:right w:val="none" w:sz="0" w:space="0" w:color="auto"/>
                                              </w:divBdr>
                                              <w:divsChild>
                                                <w:div w:id="759332119">
                                                  <w:marLeft w:val="0"/>
                                                  <w:marRight w:val="0"/>
                                                  <w:marTop w:val="0"/>
                                                  <w:marBottom w:val="0"/>
                                                  <w:divBdr>
                                                    <w:top w:val="none" w:sz="0" w:space="0" w:color="auto"/>
                                                    <w:left w:val="none" w:sz="0" w:space="0" w:color="auto"/>
                                                    <w:bottom w:val="none" w:sz="0" w:space="0" w:color="auto"/>
                                                    <w:right w:val="none" w:sz="0" w:space="0" w:color="auto"/>
                                                  </w:divBdr>
                                                  <w:divsChild>
                                                    <w:div w:id="1788307735">
                                                      <w:marLeft w:val="0"/>
                                                      <w:marRight w:val="0"/>
                                                      <w:marTop w:val="0"/>
                                                      <w:marBottom w:val="0"/>
                                                      <w:divBdr>
                                                        <w:top w:val="none" w:sz="0" w:space="0" w:color="auto"/>
                                                        <w:left w:val="none" w:sz="0" w:space="0" w:color="auto"/>
                                                        <w:bottom w:val="none" w:sz="0" w:space="0" w:color="auto"/>
                                                        <w:right w:val="none" w:sz="0" w:space="0" w:color="auto"/>
                                                      </w:divBdr>
                                                      <w:divsChild>
                                                        <w:div w:id="46242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45465284">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372219077">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1911648827">
      <w:bodyDiv w:val="1"/>
      <w:marLeft w:val="0"/>
      <w:marRight w:val="0"/>
      <w:marTop w:val="0"/>
      <w:marBottom w:val="0"/>
      <w:divBdr>
        <w:top w:val="none" w:sz="0" w:space="0" w:color="auto"/>
        <w:left w:val="none" w:sz="0" w:space="0" w:color="auto"/>
        <w:bottom w:val="none" w:sz="0" w:space="0" w:color="auto"/>
        <w:right w:val="none" w:sz="0" w:space="0" w:color="auto"/>
      </w:divBdr>
      <w:divsChild>
        <w:div w:id="1749232069">
          <w:marLeft w:val="0"/>
          <w:marRight w:val="0"/>
          <w:marTop w:val="0"/>
          <w:marBottom w:val="0"/>
          <w:divBdr>
            <w:top w:val="none" w:sz="0" w:space="0" w:color="auto"/>
            <w:left w:val="none" w:sz="0" w:space="0" w:color="auto"/>
            <w:bottom w:val="none" w:sz="0" w:space="0" w:color="auto"/>
            <w:right w:val="none" w:sz="0" w:space="0" w:color="auto"/>
          </w:divBdr>
          <w:divsChild>
            <w:div w:id="1819221257">
              <w:marLeft w:val="0"/>
              <w:marRight w:val="0"/>
              <w:marTop w:val="0"/>
              <w:marBottom w:val="0"/>
              <w:divBdr>
                <w:top w:val="none" w:sz="0" w:space="0" w:color="auto"/>
                <w:left w:val="none" w:sz="0" w:space="0" w:color="auto"/>
                <w:bottom w:val="none" w:sz="0" w:space="0" w:color="auto"/>
                <w:right w:val="none" w:sz="0" w:space="0" w:color="auto"/>
              </w:divBdr>
              <w:divsChild>
                <w:div w:id="1315452834">
                  <w:marLeft w:val="0"/>
                  <w:marRight w:val="0"/>
                  <w:marTop w:val="0"/>
                  <w:marBottom w:val="0"/>
                  <w:divBdr>
                    <w:top w:val="none" w:sz="0" w:space="0" w:color="auto"/>
                    <w:left w:val="none" w:sz="0" w:space="0" w:color="auto"/>
                    <w:bottom w:val="none" w:sz="0" w:space="0" w:color="auto"/>
                    <w:right w:val="none" w:sz="0" w:space="0" w:color="auto"/>
                  </w:divBdr>
                  <w:divsChild>
                    <w:div w:id="1815558287">
                      <w:marLeft w:val="0"/>
                      <w:marRight w:val="0"/>
                      <w:marTop w:val="0"/>
                      <w:marBottom w:val="0"/>
                      <w:divBdr>
                        <w:top w:val="none" w:sz="0" w:space="0" w:color="auto"/>
                        <w:left w:val="none" w:sz="0" w:space="0" w:color="auto"/>
                        <w:bottom w:val="none" w:sz="0" w:space="0" w:color="auto"/>
                        <w:right w:val="none" w:sz="0" w:space="0" w:color="auto"/>
                      </w:divBdr>
                      <w:divsChild>
                        <w:div w:id="462429048">
                          <w:marLeft w:val="0"/>
                          <w:marRight w:val="0"/>
                          <w:marTop w:val="0"/>
                          <w:marBottom w:val="0"/>
                          <w:divBdr>
                            <w:top w:val="none" w:sz="0" w:space="0" w:color="auto"/>
                            <w:left w:val="none" w:sz="0" w:space="0" w:color="auto"/>
                            <w:bottom w:val="none" w:sz="0" w:space="0" w:color="auto"/>
                            <w:right w:val="none" w:sz="0" w:space="0" w:color="auto"/>
                          </w:divBdr>
                          <w:divsChild>
                            <w:div w:id="650451947">
                              <w:marLeft w:val="0"/>
                              <w:marRight w:val="0"/>
                              <w:marTop w:val="0"/>
                              <w:marBottom w:val="0"/>
                              <w:divBdr>
                                <w:top w:val="none" w:sz="0" w:space="0" w:color="auto"/>
                                <w:left w:val="none" w:sz="0" w:space="0" w:color="auto"/>
                                <w:bottom w:val="none" w:sz="0" w:space="0" w:color="auto"/>
                                <w:right w:val="none" w:sz="0" w:space="0" w:color="auto"/>
                              </w:divBdr>
                              <w:divsChild>
                                <w:div w:id="1721317624">
                                  <w:marLeft w:val="0"/>
                                  <w:marRight w:val="0"/>
                                  <w:marTop w:val="0"/>
                                  <w:marBottom w:val="0"/>
                                  <w:divBdr>
                                    <w:top w:val="none" w:sz="0" w:space="0" w:color="auto"/>
                                    <w:left w:val="none" w:sz="0" w:space="0" w:color="auto"/>
                                    <w:bottom w:val="none" w:sz="0" w:space="0" w:color="auto"/>
                                    <w:right w:val="none" w:sz="0" w:space="0" w:color="auto"/>
                                  </w:divBdr>
                                  <w:divsChild>
                                    <w:div w:id="1109159913">
                                      <w:marLeft w:val="0"/>
                                      <w:marRight w:val="0"/>
                                      <w:marTop w:val="0"/>
                                      <w:marBottom w:val="0"/>
                                      <w:divBdr>
                                        <w:top w:val="none" w:sz="0" w:space="0" w:color="auto"/>
                                        <w:left w:val="none" w:sz="0" w:space="0" w:color="auto"/>
                                        <w:bottom w:val="none" w:sz="0" w:space="0" w:color="auto"/>
                                        <w:right w:val="none" w:sz="0" w:space="0" w:color="auto"/>
                                      </w:divBdr>
                                      <w:divsChild>
                                        <w:div w:id="1982733876">
                                          <w:marLeft w:val="0"/>
                                          <w:marRight w:val="0"/>
                                          <w:marTop w:val="0"/>
                                          <w:marBottom w:val="0"/>
                                          <w:divBdr>
                                            <w:top w:val="none" w:sz="0" w:space="0" w:color="auto"/>
                                            <w:left w:val="none" w:sz="0" w:space="0" w:color="auto"/>
                                            <w:bottom w:val="none" w:sz="0" w:space="0" w:color="auto"/>
                                            <w:right w:val="none" w:sz="0" w:space="0" w:color="auto"/>
                                          </w:divBdr>
                                          <w:divsChild>
                                            <w:div w:id="819228146">
                                              <w:marLeft w:val="0"/>
                                              <w:marRight w:val="0"/>
                                              <w:marTop w:val="0"/>
                                              <w:marBottom w:val="0"/>
                                              <w:divBdr>
                                                <w:top w:val="none" w:sz="0" w:space="0" w:color="auto"/>
                                                <w:left w:val="none" w:sz="0" w:space="0" w:color="auto"/>
                                                <w:bottom w:val="none" w:sz="0" w:space="0" w:color="auto"/>
                                                <w:right w:val="none" w:sz="0" w:space="0" w:color="auto"/>
                                              </w:divBdr>
                                              <w:divsChild>
                                                <w:div w:id="1225022395">
                                                  <w:marLeft w:val="0"/>
                                                  <w:marRight w:val="0"/>
                                                  <w:marTop w:val="0"/>
                                                  <w:marBottom w:val="0"/>
                                                  <w:divBdr>
                                                    <w:top w:val="none" w:sz="0" w:space="0" w:color="auto"/>
                                                    <w:left w:val="none" w:sz="0" w:space="0" w:color="auto"/>
                                                    <w:bottom w:val="none" w:sz="0" w:space="0" w:color="auto"/>
                                                    <w:right w:val="none" w:sz="0" w:space="0" w:color="auto"/>
                                                  </w:divBdr>
                                                  <w:divsChild>
                                                    <w:div w:id="1977371728">
                                                      <w:marLeft w:val="0"/>
                                                      <w:marRight w:val="0"/>
                                                      <w:marTop w:val="0"/>
                                                      <w:marBottom w:val="0"/>
                                                      <w:divBdr>
                                                        <w:top w:val="none" w:sz="0" w:space="0" w:color="auto"/>
                                                        <w:left w:val="none" w:sz="0" w:space="0" w:color="auto"/>
                                                        <w:bottom w:val="none" w:sz="0" w:space="0" w:color="auto"/>
                                                        <w:right w:val="none" w:sz="0" w:space="0" w:color="auto"/>
                                                      </w:divBdr>
                                                      <w:divsChild>
                                                        <w:div w:id="11888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documents/d/standards/docs-fr-03-20-01.pdf"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24DA4C-802B-4211-9A52-664E64F7D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2803</Words>
  <Characters>15980</Characters>
  <Application>Microsoft Office Word</Application>
  <DocSecurity>0</DocSecurity>
  <Lines>133</Lines>
  <Paragraphs>37</Paragraphs>
  <ScaleCrop>false</ScaleCrop>
  <HeadingPairs>
    <vt:vector size="4" baseType="variant">
      <vt:variant>
        <vt:lpstr>Title</vt:lpstr>
      </vt:variant>
      <vt:variant>
        <vt:i4>1</vt:i4>
      </vt:variant>
      <vt:variant>
        <vt:lpstr>Headings</vt:lpstr>
      </vt:variant>
      <vt:variant>
        <vt:i4>13</vt:i4>
      </vt:variant>
    </vt:vector>
  </HeadingPairs>
  <TitlesOfParts>
    <vt:vector size="14" baseType="lpstr">
      <vt:lpstr>CWS/13/15 Annex I (French) </vt:lpstr>
      <vt:lpstr>INTRODUCTION</vt:lpstr>
      <vt:lpstr>DÉFINITIONS</vt:lpstr>
      <vt:lpstr>COLLECTE</vt:lpstr>
      <vt:lpstr>TRANSFORMATION DES NOMS</vt:lpstr>
      <vt:lpstr>VALIDATION ET LEVÉE DES AMBIGUÏTÉS</vt:lpstr>
      <vt:lpstr>MAINTENANCE</vt:lpstr>
      <vt:lpstr>PUBLICATION ET ÉCHANGE DE DONNÉES</vt:lpstr>
      <vt:lpstr>UTILISATION À DES FINS STATISTIQUES</vt:lpstr>
      <vt:lpstr>    RÉFÉRENCES</vt:lpstr>
      <vt:lpstr>ANNEXE</vt:lpstr>
      <vt:lpstr>EXEMPLES DE TRANSLITTÉRATION :</vt:lpstr>
      <vt:lpstr>Exemples de transcription :</vt:lpstr>
      <vt:lpstr>Exemples de traduction :</vt:lpstr>
    </vt:vector>
  </TitlesOfParts>
  <Company>WIPO</Company>
  <LinksUpToDate>false</LinksUpToDate>
  <CharactersWithSpaces>18746</CharactersWithSpaces>
  <SharedDoc>false</SharedDoc>
  <HLinks>
    <vt:vector size="114" baseType="variant">
      <vt:variant>
        <vt:i4>6225946</vt:i4>
      </vt:variant>
      <vt:variant>
        <vt:i4>110</vt:i4>
      </vt:variant>
      <vt:variant>
        <vt:i4>0</vt:i4>
      </vt:variant>
      <vt:variant>
        <vt:i4>5</vt:i4>
      </vt:variant>
      <vt:variant>
        <vt:lpwstr>https://www.iso.org/obp/ui</vt:lpwstr>
      </vt:variant>
      <vt:variant>
        <vt:lpwstr>iso:std:iso:639:ed-2:v1:en</vt:lpwstr>
      </vt:variant>
      <vt:variant>
        <vt:i4>2359338</vt:i4>
      </vt:variant>
      <vt:variant>
        <vt:i4>107</vt:i4>
      </vt:variant>
      <vt:variant>
        <vt:i4>0</vt:i4>
      </vt:variant>
      <vt:variant>
        <vt:i4>5</vt:i4>
      </vt:variant>
      <vt:variant>
        <vt:lpwstr>https://www.wipo.int/documents/d/standards/docs-en-03-20-01.pdf</vt:lpwstr>
      </vt:variant>
      <vt:variant>
        <vt:lpwstr/>
      </vt:variant>
      <vt:variant>
        <vt:i4>1179702</vt:i4>
      </vt:variant>
      <vt:variant>
        <vt:i4>74</vt:i4>
      </vt:variant>
      <vt:variant>
        <vt:i4>0</vt:i4>
      </vt:variant>
      <vt:variant>
        <vt:i4>5</vt:i4>
      </vt:variant>
      <vt:variant>
        <vt:lpwstr/>
      </vt:variant>
      <vt:variant>
        <vt:lpwstr>_Toc163134765</vt:lpwstr>
      </vt:variant>
      <vt:variant>
        <vt:i4>1179702</vt:i4>
      </vt:variant>
      <vt:variant>
        <vt:i4>68</vt:i4>
      </vt:variant>
      <vt:variant>
        <vt:i4>0</vt:i4>
      </vt:variant>
      <vt:variant>
        <vt:i4>5</vt:i4>
      </vt:variant>
      <vt:variant>
        <vt:lpwstr/>
      </vt:variant>
      <vt:variant>
        <vt:lpwstr>_Toc163134764</vt:lpwstr>
      </vt:variant>
      <vt:variant>
        <vt:i4>1179702</vt:i4>
      </vt:variant>
      <vt:variant>
        <vt:i4>62</vt:i4>
      </vt:variant>
      <vt:variant>
        <vt:i4>0</vt:i4>
      </vt:variant>
      <vt:variant>
        <vt:i4>5</vt:i4>
      </vt:variant>
      <vt:variant>
        <vt:lpwstr/>
      </vt:variant>
      <vt:variant>
        <vt:lpwstr>_Toc163134763</vt:lpwstr>
      </vt:variant>
      <vt:variant>
        <vt:i4>1179702</vt:i4>
      </vt:variant>
      <vt:variant>
        <vt:i4>56</vt:i4>
      </vt:variant>
      <vt:variant>
        <vt:i4>0</vt:i4>
      </vt:variant>
      <vt:variant>
        <vt:i4>5</vt:i4>
      </vt:variant>
      <vt:variant>
        <vt:lpwstr/>
      </vt:variant>
      <vt:variant>
        <vt:lpwstr>_Toc163134762</vt:lpwstr>
      </vt:variant>
      <vt:variant>
        <vt:i4>1179702</vt:i4>
      </vt:variant>
      <vt:variant>
        <vt:i4>50</vt:i4>
      </vt:variant>
      <vt:variant>
        <vt:i4>0</vt:i4>
      </vt:variant>
      <vt:variant>
        <vt:i4>5</vt:i4>
      </vt:variant>
      <vt:variant>
        <vt:lpwstr/>
      </vt:variant>
      <vt:variant>
        <vt:lpwstr>_Toc163134761</vt:lpwstr>
      </vt:variant>
      <vt:variant>
        <vt:i4>1179702</vt:i4>
      </vt:variant>
      <vt:variant>
        <vt:i4>44</vt:i4>
      </vt:variant>
      <vt:variant>
        <vt:i4>0</vt:i4>
      </vt:variant>
      <vt:variant>
        <vt:i4>5</vt:i4>
      </vt:variant>
      <vt:variant>
        <vt:lpwstr/>
      </vt:variant>
      <vt:variant>
        <vt:lpwstr>_Toc163134760</vt:lpwstr>
      </vt:variant>
      <vt:variant>
        <vt:i4>1114166</vt:i4>
      </vt:variant>
      <vt:variant>
        <vt:i4>38</vt:i4>
      </vt:variant>
      <vt:variant>
        <vt:i4>0</vt:i4>
      </vt:variant>
      <vt:variant>
        <vt:i4>5</vt:i4>
      </vt:variant>
      <vt:variant>
        <vt:lpwstr/>
      </vt:variant>
      <vt:variant>
        <vt:lpwstr>_Toc163134759</vt:lpwstr>
      </vt:variant>
      <vt:variant>
        <vt:i4>1114166</vt:i4>
      </vt:variant>
      <vt:variant>
        <vt:i4>32</vt:i4>
      </vt:variant>
      <vt:variant>
        <vt:i4>0</vt:i4>
      </vt:variant>
      <vt:variant>
        <vt:i4>5</vt:i4>
      </vt:variant>
      <vt:variant>
        <vt:lpwstr/>
      </vt:variant>
      <vt:variant>
        <vt:lpwstr>_Toc163134758</vt:lpwstr>
      </vt:variant>
      <vt:variant>
        <vt:i4>1114166</vt:i4>
      </vt:variant>
      <vt:variant>
        <vt:i4>26</vt:i4>
      </vt:variant>
      <vt:variant>
        <vt:i4>0</vt:i4>
      </vt:variant>
      <vt:variant>
        <vt:i4>5</vt:i4>
      </vt:variant>
      <vt:variant>
        <vt:lpwstr/>
      </vt:variant>
      <vt:variant>
        <vt:lpwstr>_Toc163134757</vt:lpwstr>
      </vt:variant>
      <vt:variant>
        <vt:i4>1114166</vt:i4>
      </vt:variant>
      <vt:variant>
        <vt:i4>20</vt:i4>
      </vt:variant>
      <vt:variant>
        <vt:i4>0</vt:i4>
      </vt:variant>
      <vt:variant>
        <vt:i4>5</vt:i4>
      </vt:variant>
      <vt:variant>
        <vt:lpwstr/>
      </vt:variant>
      <vt:variant>
        <vt:lpwstr>_Toc163134756</vt:lpwstr>
      </vt:variant>
      <vt:variant>
        <vt:i4>1114166</vt:i4>
      </vt:variant>
      <vt:variant>
        <vt:i4>14</vt:i4>
      </vt:variant>
      <vt:variant>
        <vt:i4>0</vt:i4>
      </vt:variant>
      <vt:variant>
        <vt:i4>5</vt:i4>
      </vt:variant>
      <vt:variant>
        <vt:lpwstr/>
      </vt:variant>
      <vt:variant>
        <vt:lpwstr>_Toc163134755</vt:lpwstr>
      </vt:variant>
      <vt:variant>
        <vt:i4>1114166</vt:i4>
      </vt:variant>
      <vt:variant>
        <vt:i4>8</vt:i4>
      </vt:variant>
      <vt:variant>
        <vt:i4>0</vt:i4>
      </vt:variant>
      <vt:variant>
        <vt:i4>5</vt:i4>
      </vt:variant>
      <vt:variant>
        <vt:lpwstr/>
      </vt:variant>
      <vt:variant>
        <vt:lpwstr>_Toc163134754</vt:lpwstr>
      </vt:variant>
      <vt:variant>
        <vt:i4>1114166</vt:i4>
      </vt:variant>
      <vt:variant>
        <vt:i4>2</vt:i4>
      </vt:variant>
      <vt:variant>
        <vt:i4>0</vt:i4>
      </vt:variant>
      <vt:variant>
        <vt:i4>5</vt:i4>
      </vt:variant>
      <vt:variant>
        <vt:lpwstr/>
      </vt:variant>
      <vt:variant>
        <vt:lpwstr>_Toc163134753</vt:lpwstr>
      </vt:variant>
      <vt:variant>
        <vt:i4>7798802</vt:i4>
      </vt:variant>
      <vt:variant>
        <vt:i4>12</vt:i4>
      </vt:variant>
      <vt:variant>
        <vt:i4>0</vt:i4>
      </vt:variant>
      <vt:variant>
        <vt:i4>5</vt:i4>
      </vt:variant>
      <vt:variant>
        <vt:lpwstr>https://en.wikipedia.org/wiki/Dania_transcription</vt:lpwstr>
      </vt:variant>
      <vt:variant>
        <vt:lpwstr/>
      </vt:variant>
      <vt:variant>
        <vt:i4>720991</vt:i4>
      </vt:variant>
      <vt:variant>
        <vt:i4>9</vt:i4>
      </vt:variant>
      <vt:variant>
        <vt:i4>0</vt:i4>
      </vt:variant>
      <vt:variant>
        <vt:i4>5</vt:i4>
      </vt:variant>
      <vt:variant>
        <vt:lpwstr>https://en.wikipedia.org/wiki/Romanization_of_Greek</vt:lpwstr>
      </vt:variant>
      <vt:variant>
        <vt:lpwstr/>
      </vt:variant>
      <vt:variant>
        <vt:i4>4128859</vt:i4>
      </vt:variant>
      <vt:variant>
        <vt:i4>6</vt:i4>
      </vt:variant>
      <vt:variant>
        <vt:i4>0</vt:i4>
      </vt:variant>
      <vt:variant>
        <vt:i4>5</vt:i4>
      </vt:variant>
      <vt:variant>
        <vt:lpwstr>https://de.wikipedia.org/wiki/Koreanisches_Alphabet</vt:lpwstr>
      </vt:variant>
      <vt:variant>
        <vt:lpwstr/>
      </vt:variant>
      <vt:variant>
        <vt:i4>589889</vt:i4>
      </vt:variant>
      <vt:variant>
        <vt:i4>0</vt:i4>
      </vt:variant>
      <vt:variant>
        <vt:i4>0</vt:i4>
      </vt:variant>
      <vt:variant>
        <vt:i4>5</vt:i4>
      </vt:variant>
      <vt:variant>
        <vt:lpwstr>https://www.researchgate.net/figure/Transliteration-examples-in-four-language-pairs-Letter-correspondence-shows-how-the_fig1_220566444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CWS/13/15 Annex I (French) </dc:title>
  <dc:subject>Proposition relative à une nouvelle norme de l’OMPI concernant le nettoyage des données des noms, Annexe</dc:subject>
  <dc:creator>WIPO</dc:creator>
  <cp:keywords>WIPO CWS treizième session, Proposition, nouvelle norme de l’OMPI, nettoyage des données des noms, Annexe</cp:keywords>
  <cp:lastModifiedBy>EMMETT Claudia</cp:lastModifiedBy>
  <cp:revision>9</cp:revision>
  <cp:lastPrinted>2025-09-19T14:14:00Z</cp:lastPrinted>
  <dcterms:created xsi:type="dcterms:W3CDTF">2025-09-19T14:11:00Z</dcterms:created>
  <dcterms:modified xsi:type="dcterms:W3CDTF">2025-09-19T14:15:00Z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2025-09-19T14:14:40Z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3c3b8410-eec7-401d-8a3e-97034fe83677</vt:lpwstr>
  </property>
  <property fmtid="{D5CDD505-2E9C-101B-9397-08002B2CF9AE}" pid="8" name="MSIP_Label_20773ee6-353b-4fb9-a59d-0b94c8c67bea_ContentBits">
    <vt:lpwstr>0</vt:lpwstr>
  </property>
  <property fmtid="{D5CDD505-2E9C-101B-9397-08002B2CF9AE}" pid="9" name="MSIP_Label_20773ee6-353b-4fb9-a59d-0b94c8c67bea_Tag">
    <vt:lpwstr>10, 0, 1, 1</vt:lpwstr>
  </property>
</Properties>
</file>