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D71CC" w14:textId="26CF12AE" w:rsidR="003D0AED" w:rsidRPr="001A2C5B" w:rsidRDefault="003D0AED" w:rsidP="008E68BE">
      <w:pPr>
        <w:pStyle w:val="Heading1"/>
        <w:spacing w:after="220"/>
        <w:ind w:left="0"/>
        <w:jc w:val="center"/>
        <w:rPr>
          <w:rFonts w:asciiTheme="minorBidi" w:hAnsiTheme="minorBidi" w:cstheme="minorBidi"/>
          <w:lang w:val="es-419"/>
        </w:rPr>
      </w:pPr>
      <w:r w:rsidRPr="001A2C5B">
        <w:rPr>
          <w:rFonts w:asciiTheme="minorBidi" w:hAnsiTheme="minorBidi" w:cstheme="minorBidi"/>
          <w:lang w:val="es-419"/>
        </w:rPr>
        <w:t xml:space="preserve">ENCUESTA SOBRE LAS PRÁCTICAS DE CITACIÓN EN </w:t>
      </w:r>
      <w:r w:rsidR="008E68BE" w:rsidRPr="001A2C5B">
        <w:rPr>
          <w:rFonts w:asciiTheme="minorBidi" w:hAnsiTheme="minorBidi" w:cstheme="minorBidi"/>
          <w:lang w:val="es-419"/>
        </w:rPr>
        <w:br/>
      </w:r>
      <w:r w:rsidRPr="001A2C5B">
        <w:rPr>
          <w:rFonts w:asciiTheme="minorBidi" w:hAnsiTheme="minorBidi" w:cstheme="minorBidi"/>
          <w:lang w:val="es-419"/>
        </w:rPr>
        <w:t xml:space="preserve">OFICINAS DE PROPIEDAD </w:t>
      </w:r>
      <w:del w:id="0" w:author="Author">
        <w:r w:rsidRPr="001A2C5B">
          <w:rPr>
            <w:rFonts w:asciiTheme="minorBidi" w:hAnsiTheme="minorBidi" w:cstheme="minorBidi"/>
            <w:lang w:val="es-419"/>
          </w:rPr>
          <w:delText>INDUSTRIAL</w:delText>
        </w:r>
      </w:del>
      <w:ins w:id="1" w:author="Author">
        <w:r w:rsidRPr="001A2C5B">
          <w:rPr>
            <w:rFonts w:asciiTheme="minorBidi" w:hAnsiTheme="minorBidi" w:cstheme="minorBidi"/>
            <w:lang w:val="es-419"/>
          </w:rPr>
          <w:t>INTELECTUAL</w:t>
        </w:r>
      </w:ins>
    </w:p>
    <w:p w14:paraId="64631D12" w14:textId="77777777" w:rsidR="003D0AED" w:rsidRPr="001A2C5B" w:rsidRDefault="003D0AED" w:rsidP="008E68BE">
      <w:pPr>
        <w:spacing w:after="220"/>
        <w:rPr>
          <w:rFonts w:asciiTheme="minorBidi" w:hAnsiTheme="minorBidi" w:cstheme="minorBidi"/>
          <w:b/>
          <w:sz w:val="20"/>
          <w:szCs w:val="20"/>
          <w:lang w:val="es-419"/>
        </w:rPr>
      </w:pPr>
    </w:p>
    <w:p w14:paraId="60A9F190" w14:textId="77777777" w:rsidR="003D0AED" w:rsidRPr="001A2C5B" w:rsidRDefault="003D0AED" w:rsidP="008E68BE">
      <w:pPr>
        <w:spacing w:after="220"/>
        <w:rPr>
          <w:rFonts w:asciiTheme="minorBidi" w:hAnsiTheme="minorBidi" w:cstheme="minorBidi"/>
          <w:b/>
          <w:sz w:val="20"/>
          <w:szCs w:val="20"/>
          <w:lang w:val="es-419"/>
        </w:rPr>
      </w:pPr>
    </w:p>
    <w:p w14:paraId="5AB4404C" w14:textId="5AE0DD0F" w:rsidR="00C577D0" w:rsidRPr="001A2C5B" w:rsidRDefault="00A835DA" w:rsidP="008E68BE">
      <w:pPr>
        <w:spacing w:after="220"/>
        <w:rPr>
          <w:rFonts w:asciiTheme="minorBidi" w:hAnsiTheme="minorBidi" w:cstheme="minorBidi"/>
          <w:b/>
          <w:lang w:val="es-419"/>
        </w:rPr>
      </w:pPr>
      <w:r w:rsidRPr="001A2C5B">
        <w:rPr>
          <w:rFonts w:asciiTheme="minorBidi" w:hAnsiTheme="minorBidi" w:cstheme="minorBidi"/>
          <w:b/>
          <w:lang w:val="es-419"/>
        </w:rPr>
        <w:t xml:space="preserve">Identificación Página </w:t>
      </w:r>
    </w:p>
    <w:p w14:paraId="6E9BF9E1" w14:textId="540FD166" w:rsidR="00A835DA" w:rsidRPr="001A2C5B" w:rsidRDefault="00A835DA" w:rsidP="008E68BE">
      <w:pPr>
        <w:spacing w:after="220"/>
        <w:rPr>
          <w:rFonts w:asciiTheme="minorBidi" w:hAnsiTheme="minorBidi" w:cstheme="minorBidi"/>
          <w:b/>
          <w:lang w:val="es-419"/>
        </w:rPr>
      </w:pPr>
      <w:r w:rsidRPr="001A2C5B">
        <w:rPr>
          <w:rFonts w:asciiTheme="minorBidi" w:hAnsiTheme="minorBidi" w:cstheme="minorBidi"/>
          <w:b/>
          <w:lang w:val="es-419"/>
        </w:rPr>
        <w:t>Apartado 1</w:t>
      </w:r>
    </w:p>
    <w:p w14:paraId="7955AEE2" w14:textId="77777777" w:rsidR="00A835DA" w:rsidRPr="001A2C5B" w:rsidRDefault="00A835DA" w:rsidP="008E68BE">
      <w:pPr>
        <w:spacing w:after="220"/>
        <w:rPr>
          <w:rFonts w:asciiTheme="minorBidi" w:hAnsiTheme="minorBidi" w:cstheme="minorBidi"/>
          <w:b/>
          <w:sz w:val="20"/>
          <w:szCs w:val="20"/>
          <w:lang w:val="es-419"/>
        </w:rPr>
      </w:pPr>
    </w:p>
    <w:p w14:paraId="65D7032E" w14:textId="312E6DA1" w:rsidR="002D1336" w:rsidRPr="001A2C5B" w:rsidRDefault="00CF06A5" w:rsidP="004A3510">
      <w:pPr>
        <w:pStyle w:val="NoSpacing"/>
        <w:numPr>
          <w:ilvl w:val="0"/>
          <w:numId w:val="18"/>
        </w:numPr>
        <w:spacing w:after="220"/>
        <w:ind w:left="360"/>
        <w:rPr>
          <w:rFonts w:asciiTheme="minorBidi" w:hAnsiTheme="minorBidi"/>
          <w:sz w:val="20"/>
          <w:szCs w:val="20"/>
          <w:lang w:val="es-419"/>
        </w:rPr>
      </w:pPr>
      <w:r w:rsidRPr="001A2C5B">
        <w:rPr>
          <w:rFonts w:asciiTheme="minorBidi" w:hAnsiTheme="minorBidi"/>
          <w:sz w:val="20"/>
          <w:szCs w:val="20"/>
          <w:lang w:val="es-419"/>
        </w:rPr>
        <w:t xml:space="preserve">Introduzca el código de país de dos letras correspondiente a su Oficina u Organización. </w:t>
      </w:r>
    </w:p>
    <w:p w14:paraId="314969F5" w14:textId="480AE0A4" w:rsidR="00CB3970" w:rsidRPr="001A2C5B" w:rsidRDefault="00CF06A5" w:rsidP="004A3510">
      <w:pPr>
        <w:pStyle w:val="NoSpacing"/>
        <w:numPr>
          <w:ilvl w:val="0"/>
          <w:numId w:val="18"/>
        </w:numPr>
        <w:spacing w:before="209" w:after="220"/>
        <w:ind w:left="360"/>
        <w:rPr>
          <w:rFonts w:asciiTheme="minorBidi" w:hAnsiTheme="minorBidi"/>
          <w:lang w:val="es-419"/>
        </w:rPr>
      </w:pPr>
      <w:r w:rsidRPr="001A2C5B">
        <w:rPr>
          <w:rFonts w:asciiTheme="minorBidi" w:hAnsiTheme="minorBidi"/>
          <w:sz w:val="20"/>
          <w:szCs w:val="20"/>
          <w:lang w:val="es-419"/>
        </w:rPr>
        <w:t>Introduzca su dirección de correo electrónico para que podamos ponernos en contacto con usted si tenemos preguntas sobre su respuesta.</w:t>
      </w:r>
    </w:p>
    <w:p w14:paraId="7A51634C" w14:textId="77777777" w:rsidR="0008748B" w:rsidRPr="001A2C5B" w:rsidRDefault="0008748B" w:rsidP="008E68BE">
      <w:pPr>
        <w:spacing w:after="220"/>
        <w:rPr>
          <w:rFonts w:asciiTheme="minorBidi" w:hAnsiTheme="minorBidi" w:cstheme="minorBidi"/>
          <w:b/>
          <w:bCs/>
          <w:sz w:val="20"/>
          <w:szCs w:val="20"/>
          <w:lang w:val="es-419"/>
        </w:rPr>
      </w:pPr>
    </w:p>
    <w:p w14:paraId="2F0A4DC0" w14:textId="77777777" w:rsidR="00F54DB0" w:rsidRPr="001A2C5B" w:rsidRDefault="009A3235" w:rsidP="008E68BE">
      <w:pPr>
        <w:spacing w:after="220"/>
        <w:rPr>
          <w:rFonts w:asciiTheme="minorBidi" w:hAnsiTheme="minorBidi" w:cstheme="minorBidi"/>
          <w:b/>
          <w:lang w:val="es-419"/>
        </w:rPr>
      </w:pPr>
      <w:r w:rsidRPr="001A2C5B">
        <w:rPr>
          <w:rFonts w:asciiTheme="minorBidi" w:hAnsiTheme="minorBidi" w:cstheme="minorBidi"/>
          <w:b/>
          <w:lang w:val="es-419"/>
        </w:rPr>
        <w:t>Preguntas sobre las referencias de citas proporcionadas por su OPI: Secciones 2-5</w:t>
      </w:r>
    </w:p>
    <w:p w14:paraId="53723405" w14:textId="07DF9EBB" w:rsidR="00A30DDF" w:rsidRPr="001A2C5B" w:rsidRDefault="009A3235" w:rsidP="008E68BE">
      <w:pPr>
        <w:spacing w:before="184" w:after="220" w:line="254" w:lineRule="auto"/>
        <w:ind w:right="213" w:hanging="1"/>
        <w:rPr>
          <w:rFonts w:asciiTheme="minorBidi" w:hAnsiTheme="minorBidi" w:cstheme="minorBidi"/>
          <w:spacing w:val="-3"/>
          <w:lang w:val="es-419"/>
        </w:rPr>
      </w:pPr>
      <w:r w:rsidRPr="001A2C5B">
        <w:rPr>
          <w:rFonts w:asciiTheme="minorBidi" w:hAnsiTheme="minorBidi" w:cstheme="minorBidi"/>
          <w:b/>
          <w:lang w:val="es-419"/>
        </w:rPr>
        <w:t>Sección 2: Disponibilidad de referencias de citas</w:t>
      </w:r>
      <w:r w:rsidRPr="001A2C5B">
        <w:rPr>
          <w:rFonts w:asciiTheme="minorBidi" w:hAnsiTheme="minorBidi" w:cstheme="minorBidi"/>
          <w:lang w:val="es-419"/>
        </w:rPr>
        <w:t xml:space="preserve">: </w:t>
      </w:r>
    </w:p>
    <w:p w14:paraId="2F0A4DC1" w14:textId="02A2690B" w:rsidR="00F54DB0" w:rsidRPr="001A2C5B" w:rsidRDefault="009A3235" w:rsidP="008E68BE">
      <w:pPr>
        <w:spacing w:before="184" w:after="220" w:line="254" w:lineRule="auto"/>
        <w:ind w:right="213" w:hanging="1"/>
        <w:rPr>
          <w:rFonts w:asciiTheme="minorBidi" w:hAnsiTheme="minorBidi" w:cstheme="minorBidi"/>
          <w:sz w:val="20"/>
          <w:szCs w:val="20"/>
          <w:lang w:val="es-419"/>
        </w:rPr>
      </w:pPr>
      <w:del w:id="2" w:author="Author">
        <w:r w:rsidRPr="001A2C5B">
          <w:rPr>
            <w:rFonts w:asciiTheme="minorBidi" w:hAnsiTheme="minorBidi" w:cstheme="minorBidi"/>
            <w:sz w:val="20"/>
            <w:szCs w:val="20"/>
            <w:lang w:val="es-419"/>
          </w:rPr>
          <w:delText xml:space="preserve">Las referencias de citas relevantes para un documento de patente pueden ser sugeridas o decididas para su inclusión por personas entre las que se incluyen Solicitantes, Examinadores y terceros interesados. </w:delText>
        </w:r>
      </w:del>
      <w:r w:rsidRPr="001A2C5B">
        <w:rPr>
          <w:rFonts w:asciiTheme="minorBidi" w:hAnsiTheme="minorBidi" w:cstheme="minorBidi"/>
          <w:sz w:val="20"/>
          <w:szCs w:val="20"/>
          <w:lang w:val="es-419"/>
        </w:rPr>
        <w:t xml:space="preserve">Una referencia de cita puede aparecer en la descripción de una patente, en un informe de búsqueda </w:t>
      </w:r>
      <w:r w:rsidR="007E722C" w:rsidRPr="001A2C5B">
        <w:rPr>
          <w:rFonts w:asciiTheme="minorBidi" w:hAnsiTheme="minorBidi" w:cstheme="minorBidi"/>
          <w:sz w:val="20"/>
          <w:szCs w:val="20"/>
          <w:lang w:val="es-419"/>
        </w:rPr>
        <w:t xml:space="preserve">o </w:t>
      </w:r>
      <w:ins w:id="3" w:author="Author">
        <w:r w:rsidR="007E722C" w:rsidRPr="001A2C5B">
          <w:rPr>
            <w:rFonts w:asciiTheme="minorBidi" w:hAnsiTheme="minorBidi" w:cstheme="minorBidi"/>
            <w:sz w:val="20"/>
            <w:szCs w:val="20"/>
            <w:lang w:val="es-419"/>
          </w:rPr>
          <w:t xml:space="preserve">examen </w:t>
        </w:r>
        <w:r w:rsidRPr="001A2C5B">
          <w:rPr>
            <w:rFonts w:asciiTheme="minorBidi" w:hAnsiTheme="minorBidi" w:cstheme="minorBidi"/>
            <w:sz w:val="20"/>
            <w:szCs w:val="20"/>
            <w:lang w:val="es-419"/>
          </w:rPr>
          <w:t xml:space="preserve">o </w:t>
        </w:r>
      </w:ins>
      <w:r w:rsidRPr="001A2C5B">
        <w:rPr>
          <w:rFonts w:asciiTheme="minorBidi" w:hAnsiTheme="minorBidi" w:cstheme="minorBidi"/>
          <w:sz w:val="20"/>
          <w:szCs w:val="20"/>
          <w:lang w:val="es-419"/>
        </w:rPr>
        <w:t>en otro lugar asociado a un documento de patente</w:t>
      </w:r>
      <w:ins w:id="4" w:author="Author">
        <w:r w:rsidRPr="001A2C5B">
          <w:rPr>
            <w:rFonts w:asciiTheme="minorBidi" w:hAnsiTheme="minorBidi" w:cstheme="minorBidi"/>
            <w:sz w:val="20"/>
            <w:szCs w:val="20"/>
            <w:lang w:val="es-419"/>
          </w:rPr>
          <w:t xml:space="preserve"> </w:t>
        </w:r>
        <w:r w:rsidR="004F129D" w:rsidRPr="001A2C5B">
          <w:rPr>
            <w:rFonts w:asciiTheme="minorBidi" w:hAnsiTheme="minorBidi" w:cstheme="minorBidi"/>
            <w:sz w:val="20"/>
            <w:szCs w:val="20"/>
            <w:lang w:val="es-419"/>
          </w:rPr>
          <w:t xml:space="preserve">y puede ser </w:t>
        </w:r>
        <w:r w:rsidR="00395966" w:rsidRPr="001A2C5B">
          <w:rPr>
            <w:rFonts w:asciiTheme="minorBidi" w:hAnsiTheme="minorBidi" w:cstheme="minorBidi"/>
            <w:sz w:val="20"/>
            <w:szCs w:val="20"/>
            <w:lang w:val="es-419"/>
          </w:rPr>
          <w:t>proporcionada por personas como solicitantes, examinadores y terceros interesados</w:t>
        </w:r>
      </w:ins>
      <w:r w:rsidRPr="001A2C5B">
        <w:rPr>
          <w:rFonts w:asciiTheme="minorBidi" w:hAnsiTheme="minorBidi" w:cstheme="minorBidi"/>
          <w:sz w:val="20"/>
          <w:szCs w:val="20"/>
          <w:lang w:val="es-419"/>
        </w:rPr>
        <w:t>.</w:t>
      </w:r>
    </w:p>
    <w:p w14:paraId="6E89F807" w14:textId="77777777" w:rsidR="00F54DB0" w:rsidRPr="001A2C5B" w:rsidRDefault="00F54DB0" w:rsidP="008E68BE">
      <w:pPr>
        <w:spacing w:before="184" w:after="220" w:line="254" w:lineRule="auto"/>
        <w:ind w:right="213" w:hanging="1"/>
        <w:rPr>
          <w:rFonts w:asciiTheme="minorBidi" w:hAnsiTheme="minorBidi" w:cstheme="minorBidi"/>
          <w:sz w:val="20"/>
          <w:szCs w:val="20"/>
          <w:lang w:val="es-419"/>
        </w:rPr>
      </w:pPr>
    </w:p>
    <w:p w14:paraId="0A209089" w14:textId="77777777" w:rsidR="00AB77E5" w:rsidRPr="001A2C5B" w:rsidRDefault="009A3235" w:rsidP="004A3510">
      <w:pPr>
        <w:pStyle w:val="ListParagraph"/>
        <w:numPr>
          <w:ilvl w:val="0"/>
          <w:numId w:val="18"/>
        </w:numPr>
        <w:spacing w:after="220"/>
        <w:ind w:left="360"/>
        <w:rPr>
          <w:rFonts w:asciiTheme="minorBidi" w:hAnsiTheme="minorBidi" w:cstheme="minorBidi"/>
          <w:sz w:val="20"/>
          <w:szCs w:val="20"/>
          <w:lang w:val="es-419"/>
        </w:rPr>
      </w:pPr>
      <w:r w:rsidRPr="001A2C5B">
        <w:rPr>
          <w:rFonts w:asciiTheme="minorBidi" w:hAnsiTheme="minorBidi" w:cstheme="minorBidi"/>
          <w:sz w:val="20"/>
          <w:szCs w:val="20"/>
          <w:lang w:val="es-419"/>
        </w:rPr>
        <w:t xml:space="preserve">¿Publica su OPI referencias de citas asociadas a los documentos de patente de su OPI? </w:t>
      </w:r>
    </w:p>
    <w:p w14:paraId="2F0A4DC3" w14:textId="2DE178F0" w:rsidR="00F54DB0" w:rsidRPr="001A2C5B" w:rsidRDefault="00AB77E5" w:rsidP="00506CFA">
      <w:pPr>
        <w:pStyle w:val="ListParagraph"/>
        <w:spacing w:after="220"/>
        <w:ind w:left="360" w:firstLine="0"/>
        <w:rPr>
          <w:rFonts w:asciiTheme="minorBidi" w:hAnsiTheme="minorBidi" w:cstheme="minorBidi"/>
          <w:sz w:val="16"/>
          <w:szCs w:val="16"/>
          <w:lang w:val="es-419"/>
        </w:rPr>
      </w:pPr>
      <w:r w:rsidRPr="001A2C5B">
        <w:rPr>
          <w:rFonts w:asciiTheme="minorBidi" w:hAnsiTheme="minorBidi" w:cstheme="minorBidi"/>
          <w:i/>
          <w:sz w:val="16"/>
          <w:szCs w:val="16"/>
          <w:lang w:val="es-419"/>
        </w:rPr>
        <w:t xml:space="preserve">Nota: </w:t>
      </w:r>
      <w:r w:rsidR="009A3235" w:rsidRPr="001A2C5B">
        <w:rPr>
          <w:rFonts w:asciiTheme="minorBidi" w:hAnsiTheme="minorBidi" w:cstheme="minorBidi"/>
          <w:i/>
          <w:sz w:val="16"/>
          <w:szCs w:val="16"/>
          <w:lang w:val="es-419"/>
        </w:rPr>
        <w:t>En el contexto de esta encuesta "referencia de cita" se refiere a la identificación de (parte de) un documento, no al texto u otra información contenida en el documento citado</w:t>
      </w:r>
      <w:r w:rsidR="009A3235" w:rsidRPr="001A2C5B">
        <w:rPr>
          <w:rFonts w:asciiTheme="minorBidi" w:hAnsiTheme="minorBidi" w:cstheme="minorBidi"/>
          <w:sz w:val="16"/>
          <w:szCs w:val="16"/>
          <w:lang w:val="es-419"/>
        </w:rPr>
        <w:t>.</w:t>
      </w:r>
    </w:p>
    <w:p w14:paraId="2F0A4DC4" w14:textId="0E1E2F8B" w:rsidR="00F54DB0" w:rsidRPr="001A2C5B" w:rsidRDefault="009A3235" w:rsidP="00B5231E">
      <w:pPr>
        <w:spacing w:after="220"/>
        <w:ind w:left="720"/>
        <w:rPr>
          <w:rFonts w:asciiTheme="minorBidi" w:hAnsiTheme="minorBidi" w:cstheme="minorBidi"/>
          <w:sz w:val="20"/>
          <w:szCs w:val="20"/>
          <w:lang w:val="es-419"/>
        </w:rPr>
      </w:pPr>
      <w:r w:rsidRPr="001A2C5B">
        <w:rPr>
          <w:rFonts w:asciiTheme="minorBidi" w:hAnsiTheme="minorBidi" w:cstheme="minorBidi"/>
          <w:noProof/>
          <w:sz w:val="20"/>
          <w:szCs w:val="20"/>
          <w:lang w:val="es-419"/>
        </w:rPr>
        <w:drawing>
          <wp:inline distT="0" distB="0" distL="0" distR="0" wp14:anchorId="2F0A4F67" wp14:editId="2F0A4F68">
            <wp:extent cx="126993" cy="127000"/>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z w:val="20"/>
          <w:szCs w:val="20"/>
          <w:lang w:val="es-419"/>
        </w:rPr>
        <w:t xml:space="preserve"> Sí</w:t>
      </w:r>
      <w:r w:rsidRPr="001A2C5B">
        <w:rPr>
          <w:rFonts w:asciiTheme="minorBidi" w:hAnsiTheme="minorBidi" w:cstheme="minorBidi"/>
          <w:sz w:val="20"/>
          <w:szCs w:val="20"/>
          <w:lang w:val="es-419"/>
        </w:rPr>
        <w:tab/>
      </w:r>
      <w:r w:rsidR="00B5231E" w:rsidRPr="001A2C5B">
        <w:rPr>
          <w:rFonts w:asciiTheme="minorBidi" w:hAnsiTheme="minorBidi" w:cstheme="minorBidi"/>
          <w:sz w:val="20"/>
          <w:szCs w:val="20"/>
          <w:lang w:val="es-419"/>
        </w:rPr>
        <w:tab/>
      </w:r>
      <w:r w:rsidRPr="001A2C5B">
        <w:rPr>
          <w:rFonts w:asciiTheme="minorBidi" w:hAnsiTheme="minorBidi" w:cstheme="minorBidi"/>
          <w:noProof/>
          <w:sz w:val="20"/>
          <w:szCs w:val="20"/>
          <w:lang w:val="es-419"/>
        </w:rPr>
        <w:drawing>
          <wp:inline distT="0" distB="0" distL="0" distR="0" wp14:anchorId="2F0A4F69" wp14:editId="2F0A4F6A">
            <wp:extent cx="126993" cy="127000"/>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z w:val="20"/>
          <w:szCs w:val="20"/>
          <w:lang w:val="es-419"/>
        </w:rPr>
        <w:t xml:space="preserve"> No</w:t>
      </w:r>
    </w:p>
    <w:p w14:paraId="70C064E1" w14:textId="77777777" w:rsidR="00F71807" w:rsidRPr="001A2C5B" w:rsidRDefault="00F71807" w:rsidP="008E68BE">
      <w:pPr>
        <w:spacing w:after="220"/>
        <w:ind w:left="540" w:right="1055" w:firstLine="720"/>
        <w:jc w:val="both"/>
        <w:rPr>
          <w:rFonts w:asciiTheme="minorBidi" w:hAnsiTheme="minorBidi" w:cstheme="minorBidi"/>
          <w:sz w:val="15"/>
          <w:lang w:val="es-419"/>
        </w:rPr>
      </w:pPr>
    </w:p>
    <w:p w14:paraId="3008A799" w14:textId="12C027B7" w:rsidR="00F71807" w:rsidRPr="001A2C5B" w:rsidRDefault="00F71807" w:rsidP="00506CFA">
      <w:pPr>
        <w:spacing w:after="220"/>
        <w:ind w:right="1055" w:firstLine="540"/>
        <w:jc w:val="both"/>
        <w:rPr>
          <w:rFonts w:asciiTheme="minorBidi" w:hAnsiTheme="minorBidi" w:cstheme="minorBidi"/>
          <w:sz w:val="15"/>
          <w:lang w:val="es-419"/>
        </w:rPr>
      </w:pPr>
      <w:r w:rsidRPr="001A2C5B">
        <w:rPr>
          <w:rFonts w:asciiTheme="minorBidi" w:hAnsiTheme="minorBidi" w:cstheme="minorBidi"/>
          <w:sz w:val="15"/>
          <w:lang w:val="es-419"/>
        </w:rPr>
        <w:t xml:space="preserve">Comente si </w:t>
      </w:r>
      <w:r w:rsidRPr="001A2C5B">
        <w:rPr>
          <w:rFonts w:asciiTheme="minorBidi" w:hAnsiTheme="minorBidi" w:cstheme="minorBidi"/>
          <w:spacing w:val="-2"/>
          <w:sz w:val="15"/>
          <w:lang w:val="es-419"/>
        </w:rPr>
        <w:t>es necesario</w:t>
      </w:r>
    </w:p>
    <w:p w14:paraId="58742449" w14:textId="45C5E4E2" w:rsidR="00F71807" w:rsidRPr="001A2C5B" w:rsidRDefault="008E68BE" w:rsidP="00B5231E">
      <w:pPr>
        <w:spacing w:after="220"/>
        <w:ind w:left="540"/>
        <w:rPr>
          <w:rFonts w:asciiTheme="minorBidi" w:hAnsiTheme="minorBidi" w:cstheme="minorBidi"/>
          <w:sz w:val="20"/>
          <w:szCs w:val="20"/>
          <w:lang w:val="es-419"/>
        </w:rPr>
      </w:pPr>
      <w:r w:rsidRPr="001A2C5B">
        <w:rPr>
          <w:rFonts w:asciiTheme="minorBidi" w:hAnsiTheme="minorBidi" w:cstheme="minorBidi"/>
          <w:noProof/>
          <w:lang w:val="es-419"/>
        </w:rPr>
        <mc:AlternateContent>
          <mc:Choice Requires="wpg">
            <w:drawing>
              <wp:inline distT="0" distB="0" distL="0" distR="0" wp14:anchorId="2F0A4F6B" wp14:editId="0ED82E36">
                <wp:extent cx="1903228" cy="393405"/>
                <wp:effectExtent l="0" t="0" r="20955" b="26035"/>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5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5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5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5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58"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5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53"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" w14:anchorId="14743341">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">
                  <v:path arrowok="t"/>
                </v:shape>
                <w10:anchorlock/>
              </v:group>
            </w:pict>
          </mc:Fallback>
        </mc:AlternateContent>
      </w:r>
    </w:p>
    <w:p w14:paraId="2F0A4DCB" w14:textId="3021219A" w:rsidR="00F54DB0" w:rsidRPr="001A2C5B" w:rsidRDefault="009A3235" w:rsidP="004A3510">
      <w:pPr>
        <w:pStyle w:val="ListParagraph"/>
        <w:numPr>
          <w:ilvl w:val="0"/>
          <w:numId w:val="18"/>
        </w:numPr>
        <w:spacing w:after="220"/>
        <w:ind w:left="360"/>
        <w:rPr>
          <w:rFonts w:asciiTheme="minorBidi" w:hAnsiTheme="minorBidi" w:cstheme="minorBidi"/>
          <w:sz w:val="20"/>
          <w:szCs w:val="20"/>
          <w:lang w:val="es-419"/>
        </w:rPr>
      </w:pPr>
      <w:r w:rsidRPr="001A2C5B">
        <w:rPr>
          <w:rFonts w:asciiTheme="minorBidi" w:hAnsiTheme="minorBidi" w:cstheme="minorBidi"/>
          <w:sz w:val="20"/>
          <w:szCs w:val="20"/>
          <w:lang w:val="es-419"/>
        </w:rPr>
        <w:t xml:space="preserve">Seleccione una </w:t>
      </w:r>
      <w:r w:rsidR="00F96800" w:rsidRPr="001A2C5B">
        <w:rPr>
          <w:rFonts w:asciiTheme="minorBidi" w:hAnsiTheme="minorBidi" w:cstheme="minorBidi"/>
          <w:sz w:val="20"/>
          <w:szCs w:val="20"/>
          <w:lang w:val="es-419"/>
        </w:rPr>
        <w:t>opción que describa la disponibilidad, para el público, de las referencias de citas de su OPI.</w:t>
      </w:r>
    </w:p>
    <w:p w14:paraId="2F0A4DCD" w14:textId="1F7E16BA" w:rsidR="00F54DB0" w:rsidRPr="001A2C5B" w:rsidRDefault="009A3235" w:rsidP="00B5231E">
      <w:pPr>
        <w:spacing w:after="220"/>
        <w:ind w:firstLine="720"/>
        <w:rPr>
          <w:rFonts w:asciiTheme="minorBidi" w:hAnsiTheme="minorBidi" w:cstheme="minorBidi"/>
          <w:sz w:val="20"/>
          <w:szCs w:val="20"/>
          <w:lang w:val="es-419"/>
        </w:rPr>
      </w:pPr>
      <w:r w:rsidRPr="001A2C5B">
        <w:rPr>
          <w:rFonts w:asciiTheme="minorBidi" w:hAnsiTheme="minorBidi" w:cstheme="minorBidi"/>
          <w:noProof/>
          <w:sz w:val="20"/>
          <w:szCs w:val="20"/>
          <w:lang w:val="es-419"/>
        </w:rPr>
        <w:drawing>
          <wp:inline distT="0" distB="0" distL="0" distR="0" wp14:anchorId="2F0A4F6F" wp14:editId="2F0A4F70">
            <wp:extent cx="126993" cy="127000"/>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9"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z w:val="20"/>
          <w:szCs w:val="20"/>
          <w:lang w:val="es-419"/>
        </w:rPr>
        <w:t xml:space="preserve"> Disponible para el público</w:t>
      </w:r>
      <w:r w:rsidR="00423574" w:rsidRPr="001A2C5B">
        <w:rPr>
          <w:rFonts w:asciiTheme="minorBidi" w:hAnsiTheme="minorBidi" w:cstheme="minorBidi"/>
          <w:sz w:val="20"/>
          <w:szCs w:val="20"/>
          <w:lang w:val="es-419"/>
        </w:rPr>
        <w:tab/>
      </w:r>
      <w:r w:rsidRPr="001A2C5B">
        <w:rPr>
          <w:rFonts w:asciiTheme="minorBidi" w:hAnsiTheme="minorBidi" w:cstheme="minorBidi"/>
          <w:noProof/>
          <w:sz w:val="20"/>
          <w:szCs w:val="20"/>
          <w:lang w:val="es-419"/>
        </w:rPr>
        <w:drawing>
          <wp:inline distT="0" distB="0" distL="0" distR="0" wp14:anchorId="2F0A4F71" wp14:editId="2F0A4F72">
            <wp:extent cx="126993" cy="127000"/>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z w:val="20"/>
          <w:szCs w:val="20"/>
          <w:lang w:val="es-419"/>
        </w:rPr>
        <w:t>Disponibilidad limitada</w:t>
      </w:r>
      <w:r w:rsidRPr="001A2C5B">
        <w:rPr>
          <w:rFonts w:asciiTheme="minorBidi" w:hAnsiTheme="minorBidi" w:cstheme="minorBidi"/>
          <w:sz w:val="20"/>
          <w:szCs w:val="20"/>
          <w:lang w:val="es-419"/>
        </w:rPr>
        <w:tab/>
      </w:r>
      <w:r w:rsidRPr="001A2C5B">
        <w:rPr>
          <w:rFonts w:asciiTheme="minorBidi" w:hAnsiTheme="minorBidi" w:cstheme="minorBidi"/>
          <w:sz w:val="20"/>
          <w:szCs w:val="20"/>
          <w:lang w:val="es-419"/>
        </w:rPr>
        <w:tab/>
      </w:r>
      <w:r w:rsidRPr="001A2C5B">
        <w:rPr>
          <w:rFonts w:asciiTheme="minorBidi" w:hAnsiTheme="minorBidi" w:cstheme="minorBidi"/>
          <w:noProof/>
          <w:sz w:val="20"/>
          <w:szCs w:val="20"/>
          <w:lang w:val="es-419"/>
        </w:rPr>
        <w:drawing>
          <wp:inline distT="0" distB="0" distL="0" distR="0" wp14:anchorId="2F0A4F73" wp14:editId="2F0A4F74">
            <wp:extent cx="126993" cy="127000"/>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z w:val="20"/>
          <w:szCs w:val="20"/>
          <w:lang w:val="es-419"/>
        </w:rPr>
        <w:t xml:space="preserve"> No disponible</w:t>
      </w:r>
    </w:p>
    <w:p w14:paraId="2F0A4DCF" w14:textId="51C8295C" w:rsidR="00F54DB0" w:rsidRPr="001A2C5B" w:rsidRDefault="0067657D" w:rsidP="008E68BE">
      <w:pPr>
        <w:spacing w:after="220"/>
        <w:ind w:left="720"/>
        <w:rPr>
          <w:rFonts w:asciiTheme="minorBidi" w:hAnsiTheme="minorBidi" w:cstheme="minorBidi"/>
          <w:sz w:val="16"/>
          <w:szCs w:val="16"/>
          <w:lang w:val="es-419"/>
        </w:rPr>
      </w:pPr>
      <w:r w:rsidRPr="001A2C5B">
        <w:rPr>
          <w:rFonts w:asciiTheme="minorBidi" w:hAnsiTheme="minorBidi" w:cstheme="minorBidi"/>
          <w:i/>
          <w:sz w:val="16"/>
          <w:szCs w:val="16"/>
          <w:lang w:val="es-419"/>
        </w:rPr>
        <w:t xml:space="preserve">Nota: </w:t>
      </w:r>
      <w:r w:rsidR="009A3235" w:rsidRPr="001A2C5B">
        <w:rPr>
          <w:rFonts w:asciiTheme="minorBidi" w:hAnsiTheme="minorBidi" w:cstheme="minorBidi"/>
          <w:sz w:val="16"/>
          <w:szCs w:val="16"/>
          <w:lang w:val="es-419"/>
        </w:rPr>
        <w:t>Si es limitada</w:t>
      </w:r>
      <w:ins w:id="5" w:author="Author">
        <w:r w:rsidR="009A3235" w:rsidRPr="001A2C5B">
          <w:rPr>
            <w:rFonts w:asciiTheme="minorBidi" w:hAnsiTheme="minorBidi" w:cstheme="minorBidi"/>
            <w:sz w:val="16"/>
            <w:szCs w:val="16"/>
            <w:lang w:val="es-419"/>
          </w:rPr>
          <w:t xml:space="preserve"> </w:t>
        </w:r>
        <w:r w:rsidR="00683AD0" w:rsidRPr="001A2C5B">
          <w:rPr>
            <w:rFonts w:asciiTheme="minorBidi" w:hAnsiTheme="minorBidi" w:cstheme="minorBidi"/>
            <w:sz w:val="16"/>
            <w:szCs w:val="16"/>
            <w:lang w:val="es-419"/>
          </w:rPr>
          <w:t>o no está disponible</w:t>
        </w:r>
      </w:ins>
      <w:r w:rsidR="007B5555" w:rsidRPr="001A2C5B">
        <w:rPr>
          <w:rFonts w:asciiTheme="minorBidi" w:hAnsiTheme="minorBidi" w:cstheme="minorBidi"/>
          <w:sz w:val="16"/>
          <w:szCs w:val="16"/>
          <w:lang w:val="es-419"/>
        </w:rPr>
        <w:t xml:space="preserve">, </w:t>
      </w:r>
      <w:r w:rsidR="009A3235" w:rsidRPr="001A2C5B">
        <w:rPr>
          <w:rFonts w:asciiTheme="minorBidi" w:hAnsiTheme="minorBidi" w:cstheme="minorBidi"/>
          <w:sz w:val="16"/>
          <w:szCs w:val="16"/>
          <w:lang w:val="es-419"/>
        </w:rPr>
        <w:t>coméntelo</w:t>
      </w:r>
      <w:r w:rsidR="007B5555" w:rsidRPr="001A2C5B">
        <w:rPr>
          <w:rFonts w:asciiTheme="minorBidi" w:hAnsiTheme="minorBidi" w:cstheme="minorBidi"/>
          <w:sz w:val="16"/>
          <w:szCs w:val="16"/>
          <w:lang w:val="es-419"/>
        </w:rPr>
        <w:t xml:space="preserve">. Por </w:t>
      </w:r>
      <w:r w:rsidR="009A3235" w:rsidRPr="001A2C5B">
        <w:rPr>
          <w:rFonts w:asciiTheme="minorBidi" w:hAnsiTheme="minorBidi" w:cstheme="minorBidi"/>
          <w:sz w:val="16"/>
          <w:szCs w:val="16"/>
          <w:lang w:val="es-419"/>
        </w:rPr>
        <w:t>ejemplo, limitada al tipo de persona que intenta ver la referencia de la cita (por ejemplo, s</w:t>
      </w:r>
      <w:r w:rsidR="00951077" w:rsidRPr="001A2C5B">
        <w:rPr>
          <w:rFonts w:asciiTheme="minorBidi" w:hAnsiTheme="minorBidi" w:cstheme="minorBidi"/>
          <w:sz w:val="16"/>
          <w:szCs w:val="16"/>
          <w:lang w:val="es-419"/>
        </w:rPr>
        <w:t>o</w:t>
      </w:r>
      <w:r w:rsidR="009A3235" w:rsidRPr="001A2C5B">
        <w:rPr>
          <w:rFonts w:asciiTheme="minorBidi" w:hAnsiTheme="minorBidi" w:cstheme="minorBidi"/>
          <w:sz w:val="16"/>
          <w:szCs w:val="16"/>
          <w:lang w:val="es-419"/>
        </w:rPr>
        <w:t>lo solicitantes) o limitada a la parte del ciclo de vida en la que se incluyó la referencia de la cita (por ejemplo, las referencias sugeridas durante la oposición no están disponibles).</w:t>
      </w:r>
    </w:p>
    <w:p w14:paraId="2F0A4DD0" w14:textId="53EA9887" w:rsidR="00F54DB0" w:rsidRPr="001A2C5B" w:rsidRDefault="00B5231E" w:rsidP="00B5231E">
      <w:pPr>
        <w:spacing w:after="220"/>
        <w:ind w:left="72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354FE621" wp14:editId="553C5781">
                <wp:extent cx="1903228" cy="393405"/>
                <wp:effectExtent l="0" t="0" r="20955" b="26035"/>
                <wp:docPr id="212669227" name="Group 212669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63245973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2775104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4869349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210526350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00299448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40380091"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212669227"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" w14:anchorId="04CE943E">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">
                  <v:path arrowok="t"/>
                </v:shape>
                <w10:anchorlock/>
              </v:group>
            </w:pict>
          </mc:Fallback>
        </mc:AlternateContent>
      </w:r>
    </w:p>
    <w:p w14:paraId="7777599F" w14:textId="77777777" w:rsidR="008F0335" w:rsidRPr="001A2C5B" w:rsidRDefault="008F0335">
      <w:pPr>
        <w:rPr>
          <w:rFonts w:asciiTheme="minorBidi" w:hAnsiTheme="minorBidi" w:cstheme="minorBidi"/>
          <w:sz w:val="20"/>
          <w:szCs w:val="20"/>
          <w:lang w:val="es-419"/>
        </w:rPr>
      </w:pPr>
      <w:r w:rsidRPr="001A2C5B">
        <w:rPr>
          <w:rFonts w:asciiTheme="minorBidi" w:hAnsiTheme="minorBidi" w:cstheme="minorBidi"/>
          <w:sz w:val="20"/>
          <w:szCs w:val="20"/>
          <w:lang w:val="es-419"/>
        </w:rPr>
        <w:br w:type="page"/>
      </w:r>
    </w:p>
    <w:p w14:paraId="1C9EF597" w14:textId="337DB649" w:rsidR="00051B39" w:rsidRPr="001A2C5B" w:rsidRDefault="00855AA8" w:rsidP="004A3510">
      <w:pPr>
        <w:pStyle w:val="ListParagraph"/>
        <w:numPr>
          <w:ilvl w:val="0"/>
          <w:numId w:val="18"/>
        </w:numPr>
        <w:spacing w:after="220"/>
        <w:ind w:left="360"/>
        <w:rPr>
          <w:rFonts w:asciiTheme="minorBidi" w:hAnsiTheme="minorBidi" w:cstheme="minorBidi"/>
          <w:sz w:val="20"/>
          <w:szCs w:val="20"/>
          <w:lang w:val="es-419"/>
        </w:rPr>
      </w:pPr>
      <w:proofErr w:type="gramStart"/>
      <w:r w:rsidRPr="001A2C5B">
        <w:rPr>
          <w:rFonts w:asciiTheme="minorBidi" w:hAnsiTheme="minorBidi" w:cstheme="minorBidi"/>
          <w:sz w:val="20"/>
          <w:szCs w:val="20"/>
          <w:lang w:val="es-419"/>
        </w:rPr>
        <w:lastRenderedPageBreak/>
        <w:t>En cuál o cuáles de las siguientes ubicaciones dentro de los documentos de patente, publicados por su OPI, pueden encontrarse las referencias de citación?</w:t>
      </w:r>
      <w:proofErr w:type="gramEnd"/>
    </w:p>
    <w:p w14:paraId="71EFC04C" w14:textId="17B6CC98" w:rsidR="00806FC4" w:rsidRPr="001A2C5B" w:rsidRDefault="00000000" w:rsidP="008E68BE">
      <w:pPr>
        <w:spacing w:after="220"/>
        <w:ind w:firstLine="720"/>
        <w:rPr>
          <w:rFonts w:asciiTheme="minorBidi" w:hAnsiTheme="minorBidi" w:cstheme="minorBidi"/>
          <w:sz w:val="20"/>
          <w:szCs w:val="20"/>
          <w:lang w:val="es-419"/>
        </w:rPr>
      </w:pPr>
      <w:sdt>
        <w:sdtPr>
          <w:rPr>
            <w:rFonts w:asciiTheme="minorBidi" w:hAnsiTheme="minorBidi" w:cstheme="minorBidi"/>
            <w:sz w:val="20"/>
            <w:szCs w:val="20"/>
            <w:lang w:val="es-419"/>
          </w:rPr>
          <w:id w:val="-1392725372"/>
          <w14:checkbox>
            <w14:checked w14:val="0"/>
            <w14:checkedState w14:val="2612" w14:font="MS Gothic"/>
            <w14:uncheckedState w14:val="2610" w14:font="MS Gothic"/>
          </w14:checkbox>
        </w:sdtPr>
        <w:sdtContent>
          <w:r w:rsidR="00B05834" w:rsidRPr="001A2C5B">
            <w:rPr>
              <w:rFonts w:ascii="MS Gothic" w:eastAsia="MS Gothic" w:hAnsi="MS Gothic" w:cstheme="minorBidi"/>
              <w:sz w:val="20"/>
              <w:szCs w:val="20"/>
              <w:lang w:val="es-419"/>
            </w:rPr>
            <w:t xml:space="preserve">☐ </w:t>
          </w:r>
        </w:sdtContent>
      </w:sdt>
      <w:r w:rsidR="00051B39" w:rsidRPr="001A2C5B">
        <w:rPr>
          <w:rFonts w:asciiTheme="minorBidi" w:hAnsiTheme="minorBidi" w:cstheme="minorBidi"/>
          <w:sz w:val="20"/>
          <w:szCs w:val="20"/>
          <w:lang w:val="es-419"/>
        </w:rPr>
        <w:t>Informe de búsqueda</w:t>
      </w:r>
      <w:ins w:id="6" w:author="Author">
        <w:r w:rsidR="00051B39" w:rsidRPr="001A2C5B">
          <w:rPr>
            <w:rFonts w:asciiTheme="minorBidi" w:hAnsiTheme="minorBidi" w:cstheme="minorBidi"/>
            <w:sz w:val="20"/>
            <w:szCs w:val="20"/>
            <w:lang w:val="es-419"/>
          </w:rPr>
          <w:t xml:space="preserve"> preliminar</w:t>
        </w:r>
        <w:r w:rsidR="00051B39" w:rsidRPr="001A2C5B">
          <w:rPr>
            <w:rFonts w:asciiTheme="minorBidi" w:hAnsiTheme="minorBidi" w:cstheme="minorBidi"/>
            <w:sz w:val="20"/>
            <w:szCs w:val="20"/>
            <w:lang w:val="es-419"/>
          </w:rPr>
          <w:tab/>
        </w:r>
        <w:r w:rsidR="00051B39" w:rsidRPr="001A2C5B">
          <w:rPr>
            <w:rFonts w:asciiTheme="minorBidi" w:hAnsiTheme="minorBidi" w:cstheme="minorBidi"/>
            <w:sz w:val="20"/>
            <w:szCs w:val="20"/>
            <w:lang w:val="es-419"/>
          </w:rPr>
          <w:tab/>
        </w:r>
        <w:r w:rsidR="00806FC4" w:rsidRPr="001A2C5B">
          <w:rPr>
            <w:rFonts w:asciiTheme="minorBidi" w:hAnsiTheme="minorBidi" w:cstheme="minorBidi"/>
            <w:sz w:val="20"/>
            <w:szCs w:val="20"/>
            <w:lang w:val="es-419"/>
          </w:rPr>
          <w:t>☐ Informe de búsqueda y/o examen sustantivo</w:t>
        </w:r>
      </w:ins>
    </w:p>
    <w:p w14:paraId="275D8C99" w14:textId="5AD39ABD" w:rsidR="008F0335" w:rsidRPr="001A2C5B" w:rsidRDefault="00000000" w:rsidP="008E68BE">
      <w:pPr>
        <w:spacing w:after="220"/>
        <w:ind w:left="720"/>
        <w:rPr>
          <w:rFonts w:asciiTheme="minorBidi" w:hAnsiTheme="minorBidi" w:cstheme="minorBidi"/>
          <w:sz w:val="20"/>
          <w:szCs w:val="20"/>
          <w:lang w:val="es-419"/>
        </w:rPr>
      </w:pPr>
      <w:sdt>
        <w:sdtPr>
          <w:rPr>
            <w:rFonts w:asciiTheme="minorBidi" w:hAnsiTheme="minorBidi" w:cstheme="minorBidi"/>
            <w:sz w:val="20"/>
            <w:szCs w:val="20"/>
            <w:lang w:val="es-419"/>
          </w:rPr>
          <w:id w:val="-1462963011"/>
          <w14:checkbox>
            <w14:checked w14:val="0"/>
            <w14:checkedState w14:val="2612" w14:font="MS Gothic"/>
            <w14:uncheckedState w14:val="2610" w14:font="MS Gothic"/>
          </w14:checkbox>
        </w:sdtPr>
        <w:sdtContent>
          <w:r w:rsidR="00051B39" w:rsidRPr="001A2C5B">
            <w:rPr>
              <w:rFonts w:ascii="Segoe UI Symbol" w:hAnsi="Segoe UI Symbol" w:cs="Segoe UI Symbol"/>
              <w:sz w:val="20"/>
              <w:szCs w:val="20"/>
              <w:lang w:val="es-419"/>
            </w:rPr>
            <w:t xml:space="preserve">☐ </w:t>
          </w:r>
        </w:sdtContent>
      </w:sdt>
      <w:r w:rsidR="00051B39" w:rsidRPr="001A2C5B">
        <w:rPr>
          <w:rFonts w:asciiTheme="minorBidi" w:hAnsiTheme="minorBidi" w:cstheme="minorBidi"/>
          <w:sz w:val="20"/>
          <w:szCs w:val="20"/>
          <w:lang w:val="es-419"/>
        </w:rPr>
        <w:t>Descripción de la patente</w:t>
      </w:r>
      <w:r w:rsidR="00051B39" w:rsidRPr="001A2C5B">
        <w:rPr>
          <w:rFonts w:asciiTheme="minorBidi" w:hAnsiTheme="minorBidi" w:cstheme="minorBidi"/>
          <w:sz w:val="20"/>
          <w:szCs w:val="20"/>
          <w:lang w:val="es-419"/>
        </w:rPr>
        <w:tab/>
      </w:r>
      <w:r w:rsidR="00051B39" w:rsidRPr="001A2C5B">
        <w:rPr>
          <w:rFonts w:asciiTheme="minorBidi" w:hAnsiTheme="minorBidi" w:cstheme="minorBidi"/>
          <w:sz w:val="20"/>
          <w:szCs w:val="20"/>
          <w:lang w:val="es-419"/>
        </w:rPr>
        <w:tab/>
      </w:r>
      <w:r w:rsidR="00051B39" w:rsidRPr="001A2C5B">
        <w:rPr>
          <w:rFonts w:asciiTheme="minorBidi" w:hAnsiTheme="minorBidi" w:cstheme="minorBidi"/>
          <w:sz w:val="20"/>
          <w:szCs w:val="20"/>
          <w:lang w:val="es-419"/>
        </w:rPr>
        <w:tab/>
        <w:t>☐ Localización de otros documentos de patente</w:t>
      </w:r>
    </w:p>
    <w:p w14:paraId="5DB80A8C" w14:textId="753AA615" w:rsidR="00051B39" w:rsidRPr="001A2C5B" w:rsidRDefault="00000000" w:rsidP="008E68BE">
      <w:pPr>
        <w:spacing w:after="220"/>
        <w:ind w:left="720"/>
        <w:rPr>
          <w:rFonts w:asciiTheme="minorBidi" w:hAnsiTheme="minorBidi" w:cstheme="minorBidi"/>
          <w:sz w:val="20"/>
          <w:szCs w:val="20"/>
          <w:lang w:val="es-419"/>
        </w:rPr>
      </w:pPr>
      <w:sdt>
        <w:sdtPr>
          <w:rPr>
            <w:rFonts w:asciiTheme="minorBidi" w:hAnsiTheme="minorBidi" w:cstheme="minorBidi"/>
            <w:sz w:val="20"/>
            <w:szCs w:val="20"/>
            <w:lang w:val="es-419"/>
          </w:rPr>
          <w:id w:val="-1495028247"/>
          <w14:checkbox>
            <w14:checked w14:val="0"/>
            <w14:checkedState w14:val="2612" w14:font="MS Gothic"/>
            <w14:uncheckedState w14:val="2610" w14:font="MS Gothic"/>
          </w14:checkbox>
        </w:sdtPr>
        <w:sdtContent>
          <w:r w:rsidR="00051B39" w:rsidRPr="001A2C5B">
            <w:rPr>
              <w:rFonts w:ascii="Segoe UI Symbol" w:hAnsi="Segoe UI Symbol" w:cs="Segoe UI Symbol"/>
              <w:sz w:val="20"/>
              <w:szCs w:val="20"/>
              <w:lang w:val="es-419"/>
            </w:rPr>
            <w:t xml:space="preserve">☐ </w:t>
          </w:r>
        </w:sdtContent>
      </w:sdt>
      <w:r w:rsidR="00051B39" w:rsidRPr="001A2C5B">
        <w:rPr>
          <w:rFonts w:asciiTheme="minorBidi" w:hAnsiTheme="minorBidi" w:cstheme="minorBidi"/>
          <w:sz w:val="20"/>
          <w:szCs w:val="20"/>
          <w:lang w:val="es-419"/>
        </w:rPr>
        <w:t>Datos bibliográficos</w:t>
      </w:r>
    </w:p>
    <w:p w14:paraId="2F0A4DDC" w14:textId="65F3407A" w:rsidR="00F54DB0" w:rsidRPr="001A2C5B" w:rsidRDefault="0078737D" w:rsidP="008141A8">
      <w:pPr>
        <w:pStyle w:val="BodyText"/>
        <w:spacing w:before="170" w:after="220"/>
        <w:ind w:left="720"/>
        <w:rPr>
          <w:rFonts w:asciiTheme="minorBidi" w:hAnsiTheme="minorBidi" w:cstheme="minorBidi"/>
          <w:sz w:val="15"/>
          <w:lang w:val="es-419"/>
        </w:rPr>
      </w:pPr>
      <w:r w:rsidRPr="001A2C5B">
        <w:rPr>
          <w:rFonts w:asciiTheme="minorBidi" w:hAnsiTheme="minorBidi" w:cstheme="minorBidi"/>
          <w:sz w:val="15"/>
          <w:lang w:val="es-419"/>
        </w:rPr>
        <w:t>Por favor, comente alguna de las localizaciones mencionadas, si procede</w:t>
      </w:r>
    </w:p>
    <w:p w14:paraId="2F0A4DDE" w14:textId="3CD4FFB4" w:rsidR="00F54DB0" w:rsidRPr="001A2C5B" w:rsidRDefault="008141A8" w:rsidP="008141A8">
      <w:pPr>
        <w:pStyle w:val="BodyText"/>
        <w:spacing w:after="220"/>
        <w:ind w:left="72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5262636C" wp14:editId="238D0791">
                <wp:extent cx="1903228" cy="393405"/>
                <wp:effectExtent l="0" t="0" r="20955" b="26035"/>
                <wp:docPr id="1024146725" name="Group 10241467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67371069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0397471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19363946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1140659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2925368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6085471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024146725"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" w14:anchorId="3386F2D8">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">
                  <v:path arrowok="t"/>
                </v:shape>
                <w10:anchorlock/>
              </v:group>
            </w:pict>
          </mc:Fallback>
        </mc:AlternateContent>
      </w:r>
    </w:p>
    <w:p w14:paraId="2F0A4DE1" w14:textId="7ADD8336" w:rsidR="00F54DB0" w:rsidRPr="001A2C5B" w:rsidRDefault="009A3235" w:rsidP="0078737D">
      <w:pPr>
        <w:pStyle w:val="ListParagraph"/>
        <w:numPr>
          <w:ilvl w:val="0"/>
          <w:numId w:val="18"/>
        </w:numPr>
        <w:spacing w:after="220"/>
        <w:ind w:left="360"/>
        <w:rPr>
          <w:rFonts w:asciiTheme="minorBidi" w:hAnsiTheme="minorBidi" w:cstheme="minorBidi"/>
          <w:sz w:val="20"/>
          <w:szCs w:val="20"/>
          <w:lang w:val="es-419"/>
        </w:rPr>
      </w:pPr>
      <w:r w:rsidRPr="001A2C5B">
        <w:rPr>
          <w:rFonts w:asciiTheme="minorBidi" w:hAnsiTheme="minorBidi" w:cstheme="minorBidi"/>
          <w:sz w:val="20"/>
          <w:szCs w:val="20"/>
          <w:lang w:val="es-419"/>
        </w:rPr>
        <w:t xml:space="preserve">Si </w:t>
      </w:r>
      <w:r w:rsidR="00B11527" w:rsidRPr="001A2C5B">
        <w:rPr>
          <w:rFonts w:asciiTheme="minorBidi" w:hAnsiTheme="minorBidi" w:cstheme="minorBidi"/>
          <w:sz w:val="20"/>
          <w:szCs w:val="20"/>
          <w:lang w:val="es-419"/>
        </w:rPr>
        <w:t xml:space="preserve">las </w:t>
      </w:r>
      <w:ins w:id="7" w:author="Author">
        <w:r w:rsidR="00B11527" w:rsidRPr="001A2C5B">
          <w:rPr>
            <w:rFonts w:asciiTheme="minorBidi" w:hAnsiTheme="minorBidi" w:cstheme="minorBidi"/>
            <w:sz w:val="20"/>
            <w:szCs w:val="20"/>
            <w:lang w:val="es-419"/>
          </w:rPr>
          <w:t xml:space="preserve">referencias de </w:t>
        </w:r>
        <w:r w:rsidRPr="001A2C5B">
          <w:rPr>
            <w:rFonts w:asciiTheme="minorBidi" w:hAnsiTheme="minorBidi" w:cstheme="minorBidi"/>
            <w:sz w:val="20"/>
            <w:szCs w:val="20"/>
            <w:lang w:val="es-419"/>
          </w:rPr>
          <w:t xml:space="preserve">las </w:t>
        </w:r>
      </w:ins>
      <w:r w:rsidRPr="001A2C5B">
        <w:rPr>
          <w:rFonts w:asciiTheme="minorBidi" w:hAnsiTheme="minorBidi" w:cstheme="minorBidi"/>
          <w:sz w:val="20"/>
          <w:szCs w:val="20"/>
          <w:lang w:val="es-419"/>
        </w:rPr>
        <w:t xml:space="preserve">citas forman parte de la información bibliográfica de portada, </w:t>
      </w:r>
      <w:r w:rsidR="009356BA" w:rsidRPr="001A2C5B">
        <w:rPr>
          <w:rFonts w:asciiTheme="minorBidi" w:hAnsiTheme="minorBidi" w:cstheme="minorBidi"/>
          <w:sz w:val="20"/>
          <w:szCs w:val="20"/>
          <w:lang w:val="es-419"/>
        </w:rPr>
        <w:t xml:space="preserve">¿se </w:t>
      </w:r>
      <w:r w:rsidRPr="001A2C5B">
        <w:rPr>
          <w:rFonts w:asciiTheme="minorBidi" w:hAnsiTheme="minorBidi" w:cstheme="minorBidi"/>
          <w:sz w:val="20"/>
          <w:szCs w:val="20"/>
          <w:lang w:val="es-419"/>
        </w:rPr>
        <w:t xml:space="preserve">incluyen </w:t>
      </w:r>
      <w:del w:id="8" w:author="Author">
        <w:r w:rsidRPr="001A2C5B">
          <w:rPr>
            <w:rFonts w:asciiTheme="minorBidi" w:hAnsiTheme="minorBidi" w:cstheme="minorBidi"/>
            <w:sz w:val="20"/>
            <w:szCs w:val="20"/>
            <w:lang w:val="es-419"/>
          </w:rPr>
          <w:delText xml:space="preserve">las referencias de las citas </w:delText>
        </w:r>
      </w:del>
      <w:r w:rsidRPr="001A2C5B">
        <w:rPr>
          <w:rFonts w:asciiTheme="minorBidi" w:hAnsiTheme="minorBidi" w:cstheme="minorBidi"/>
          <w:sz w:val="20"/>
          <w:szCs w:val="20"/>
          <w:lang w:val="es-419"/>
        </w:rPr>
        <w:t>en el código INID (56)?</w:t>
      </w:r>
    </w:p>
    <w:p w14:paraId="2F0A4DE2" w14:textId="1EFFA17C" w:rsidR="00F54DB0" w:rsidRPr="001A2C5B" w:rsidRDefault="009A3235" w:rsidP="008E68BE">
      <w:pPr>
        <w:spacing w:after="220"/>
        <w:ind w:firstLine="720"/>
        <w:rPr>
          <w:ins w:id="9" w:author="Author"/>
          <w:rFonts w:asciiTheme="minorBidi" w:hAnsiTheme="minorBidi" w:cstheme="minorBidi"/>
          <w:sz w:val="16"/>
          <w:szCs w:val="16"/>
          <w:lang w:val="es-419"/>
        </w:rPr>
      </w:pPr>
      <w:r w:rsidRPr="001A2C5B">
        <w:rPr>
          <w:rFonts w:asciiTheme="minorBidi" w:hAnsiTheme="minorBidi" w:cstheme="minorBidi"/>
          <w:sz w:val="16"/>
          <w:szCs w:val="16"/>
          <w:lang w:val="es-419"/>
        </w:rPr>
        <w:t xml:space="preserve">para los códigos INID, véase </w:t>
      </w:r>
      <w:del w:id="10" w:author="Author">
        <w:r w:rsidR="006540D8" w:rsidRPr="001A2C5B">
          <w:rPr>
            <w:rStyle w:val="Hyperlink"/>
            <w:rFonts w:asciiTheme="minorBidi" w:hAnsiTheme="minorBidi" w:cstheme="minorBidi"/>
            <w:color w:val="auto"/>
            <w:sz w:val="16"/>
            <w:szCs w:val="16"/>
            <w:lang w:val="es-419"/>
          </w:rPr>
          <w:delText>#INID</w:delText>
        </w:r>
      </w:del>
      <w:ins w:id="11" w:author="Author">
        <w:r w:rsidR="00191446" w:rsidRPr="001A2C5B">
          <w:rPr>
            <w:rFonts w:asciiTheme="minorBidi" w:hAnsiTheme="minorBidi" w:cstheme="minorBidi"/>
            <w:sz w:val="16"/>
            <w:szCs w:val="16"/>
            <w:lang w:val="es-419"/>
          </w:rPr>
          <w:t xml:space="preserve">https://www.wipo.int/documents/d/standards/docs-en-03-09-01.pdf </w:t>
        </w:r>
      </w:ins>
    </w:p>
    <w:p w14:paraId="2F0A4DE3" w14:textId="1032CC7F" w:rsidR="00F54DB0" w:rsidRPr="001A2C5B" w:rsidRDefault="009A3235" w:rsidP="008E68BE">
      <w:pPr>
        <w:spacing w:after="220"/>
        <w:ind w:firstLine="720"/>
        <w:rPr>
          <w:rFonts w:asciiTheme="minorBidi" w:hAnsiTheme="minorBidi" w:cstheme="minorBidi"/>
          <w:sz w:val="20"/>
          <w:szCs w:val="20"/>
          <w:lang w:val="es-419"/>
        </w:rPr>
      </w:pPr>
      <w:r w:rsidRPr="001A2C5B">
        <w:rPr>
          <w:rFonts w:asciiTheme="minorBidi" w:hAnsiTheme="minorBidi" w:cstheme="minorBidi"/>
          <w:noProof/>
          <w:sz w:val="20"/>
          <w:szCs w:val="20"/>
          <w:lang w:val="es-419"/>
        </w:rPr>
        <w:drawing>
          <wp:inline distT="0" distB="0" distL="0" distR="0" wp14:anchorId="2F0A4F85" wp14:editId="39666160">
            <wp:extent cx="126993" cy="127000"/>
            <wp:effectExtent l="0" t="0" r="0" b="0"/>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10"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z w:val="20"/>
          <w:szCs w:val="20"/>
          <w:lang w:val="es-419"/>
        </w:rPr>
        <w:t xml:space="preserve"> Sí</w:t>
      </w:r>
      <w:r w:rsidRPr="001A2C5B">
        <w:rPr>
          <w:rFonts w:asciiTheme="minorBidi" w:hAnsiTheme="minorBidi" w:cstheme="minorBidi"/>
          <w:sz w:val="20"/>
          <w:szCs w:val="20"/>
          <w:lang w:val="es-419"/>
        </w:rPr>
        <w:tab/>
      </w:r>
      <w:r w:rsidRPr="001A2C5B">
        <w:rPr>
          <w:rFonts w:asciiTheme="minorBidi" w:hAnsiTheme="minorBidi" w:cstheme="minorBidi"/>
          <w:noProof/>
          <w:sz w:val="20"/>
          <w:szCs w:val="20"/>
          <w:lang w:val="es-419"/>
        </w:rPr>
        <w:drawing>
          <wp:inline distT="0" distB="0" distL="0" distR="0" wp14:anchorId="2F0A4F87" wp14:editId="2F0A4F88">
            <wp:extent cx="126993" cy="127000"/>
            <wp:effectExtent l="0" t="0" r="0" b="0"/>
            <wp:docPr id="110" name="Imag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0" name="Image 110"/>
                    <pic:cNvPicPr/>
                  </pic:nvPicPr>
                  <pic:blipFill>
                    <a:blip r:embed="rId10"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z w:val="20"/>
          <w:szCs w:val="20"/>
          <w:lang w:val="es-419"/>
        </w:rPr>
        <w:t>No</w:t>
      </w:r>
      <w:r w:rsidRPr="001A2C5B">
        <w:rPr>
          <w:rFonts w:asciiTheme="minorBidi" w:hAnsiTheme="minorBidi" w:cstheme="minorBidi"/>
          <w:sz w:val="20"/>
          <w:szCs w:val="20"/>
          <w:lang w:val="es-419"/>
        </w:rPr>
        <w:tab/>
      </w:r>
      <w:r w:rsidRPr="001A2C5B">
        <w:rPr>
          <w:rFonts w:asciiTheme="minorBidi" w:hAnsiTheme="minorBidi" w:cstheme="minorBidi"/>
          <w:noProof/>
          <w:sz w:val="20"/>
          <w:szCs w:val="20"/>
          <w:lang w:val="es-419"/>
        </w:rPr>
        <w:drawing>
          <wp:inline distT="0" distB="0" distL="0" distR="0" wp14:anchorId="2F0A4F89" wp14:editId="2F0A4F8A">
            <wp:extent cx="126993" cy="127000"/>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10" cstate="print"/>
                    <a:stretch>
                      <a:fillRect/>
                    </a:stretch>
                  </pic:blipFill>
                  <pic:spPr>
                    <a:xfrm>
                      <a:off x="0" y="0"/>
                      <a:ext cx="126993" cy="127000"/>
                    </a:xfrm>
                    <a:prstGeom prst="rect">
                      <a:avLst/>
                    </a:prstGeom>
                  </pic:spPr>
                </pic:pic>
              </a:graphicData>
            </a:graphic>
          </wp:inline>
        </w:drawing>
      </w:r>
      <w:r w:rsidR="00BD3F22" w:rsidRPr="001A2C5B">
        <w:rPr>
          <w:rFonts w:asciiTheme="minorBidi" w:hAnsiTheme="minorBidi" w:cstheme="minorBidi"/>
          <w:sz w:val="20"/>
          <w:szCs w:val="20"/>
          <w:lang w:val="es-419"/>
        </w:rPr>
        <w:t xml:space="preserve"> </w:t>
      </w:r>
      <w:ins w:id="12" w:author="Author">
        <w:r w:rsidR="00BD3F22" w:rsidRPr="001A2C5B">
          <w:rPr>
            <w:rFonts w:asciiTheme="minorBidi" w:hAnsiTheme="minorBidi" w:cstheme="minorBidi"/>
            <w:sz w:val="20"/>
            <w:szCs w:val="20"/>
            <w:lang w:val="es-419"/>
          </w:rPr>
          <w:t xml:space="preserve">A veces </w:t>
        </w:r>
        <w:r w:rsidR="00896B8A" w:rsidRPr="001A2C5B">
          <w:rPr>
            <w:rFonts w:asciiTheme="minorBidi" w:hAnsiTheme="minorBidi" w:cstheme="minorBidi"/>
            <w:sz w:val="20"/>
            <w:szCs w:val="20"/>
            <w:lang w:val="es-419"/>
          </w:rPr>
          <w:t xml:space="preserve">(facilite detalles) </w:t>
        </w:r>
      </w:ins>
    </w:p>
    <w:p w14:paraId="2F0A4DE5" w14:textId="1E91E23F" w:rsidR="00F54DB0" w:rsidRPr="001A2C5B" w:rsidRDefault="008141A8" w:rsidP="008141A8">
      <w:pPr>
        <w:pStyle w:val="BodyText"/>
        <w:spacing w:before="6" w:after="220"/>
        <w:ind w:left="72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11C0166A" wp14:editId="1128AB84">
                <wp:extent cx="1903228" cy="393405"/>
                <wp:effectExtent l="0" t="0" r="20955" b="26035"/>
                <wp:docPr id="1245562376" name="Group 1245562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7450566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486159194"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5198874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6121979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591197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1840300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245562376"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tJ+F684DAAAPFAAADgAA&#10;AAAAAAAAAAAAAAAuAgAAZHJzL2Uyb0RvYy54bWxQSwECLQAUAAYACAAAACEAUD0ZEd0AAAAEAQAA&#10;DwAAAAAAAAAAAAAAAAAoBgAAZHJzL2Rvd25yZXYueG1sUEsFBgAAAAAEAAQA8wAAADIHAAAAAA==&#10;" w14:anchorId="645D9B34">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">
                  <v:path arrowok="t"/>
                </v:shape>
                <w10:anchorlock/>
              </v:group>
            </w:pict>
          </mc:Fallback>
        </mc:AlternateContent>
      </w:r>
    </w:p>
    <w:p w14:paraId="2F0A4DE6" w14:textId="096B8F75" w:rsidR="00F54DB0" w:rsidRPr="001A2C5B" w:rsidRDefault="00346137" w:rsidP="0078737D">
      <w:pPr>
        <w:pStyle w:val="ListParagraph"/>
        <w:numPr>
          <w:ilvl w:val="0"/>
          <w:numId w:val="18"/>
        </w:numPr>
        <w:spacing w:after="220"/>
        <w:ind w:left="360"/>
        <w:rPr>
          <w:rFonts w:asciiTheme="minorBidi" w:hAnsiTheme="minorBidi" w:cstheme="minorBidi"/>
          <w:sz w:val="20"/>
          <w:szCs w:val="20"/>
          <w:lang w:val="es-419"/>
        </w:rPr>
      </w:pPr>
      <w:ins w:id="13" w:author="Author">
        <w:r w:rsidRPr="001A2C5B">
          <w:rPr>
            <w:rFonts w:asciiTheme="minorBidi" w:hAnsiTheme="minorBidi" w:cstheme="minorBidi"/>
            <w:sz w:val="20"/>
            <w:szCs w:val="20"/>
            <w:lang w:val="es-419"/>
          </w:rPr>
          <w:t xml:space="preserve">Además de los lugares indicados como opciones en </w:t>
        </w:r>
        <w:r w:rsidR="00785F3F" w:rsidRPr="001A2C5B">
          <w:rPr>
            <w:rFonts w:asciiTheme="minorBidi" w:hAnsiTheme="minorBidi" w:cstheme="minorBidi"/>
            <w:sz w:val="20"/>
            <w:szCs w:val="20"/>
            <w:lang w:val="es-419"/>
          </w:rPr>
          <w:t xml:space="preserve">la pregunta 5 </w:t>
        </w:r>
        <w:r w:rsidR="007574B4" w:rsidRPr="001A2C5B">
          <w:rPr>
            <w:rFonts w:asciiTheme="minorBidi" w:hAnsiTheme="minorBidi" w:cstheme="minorBidi"/>
            <w:sz w:val="20"/>
            <w:szCs w:val="20"/>
            <w:lang w:val="es-419"/>
          </w:rPr>
          <w:t>anterior</w:t>
        </w:r>
      </w:ins>
      <w:r w:rsidR="007574B4" w:rsidRPr="001A2C5B">
        <w:rPr>
          <w:rFonts w:asciiTheme="minorBidi" w:hAnsiTheme="minorBidi" w:cstheme="minorBidi"/>
          <w:sz w:val="20"/>
          <w:szCs w:val="20"/>
          <w:lang w:val="es-419"/>
        </w:rPr>
        <w:t xml:space="preserve">, seleccione </w:t>
      </w:r>
      <w:r w:rsidR="009A3235" w:rsidRPr="001A2C5B">
        <w:rPr>
          <w:rFonts w:asciiTheme="minorBidi" w:hAnsiTheme="minorBidi" w:cstheme="minorBidi"/>
          <w:sz w:val="20"/>
          <w:szCs w:val="20"/>
          <w:lang w:val="es-419"/>
        </w:rPr>
        <w:t>la ubicación o ubicaciones fuera del documento de patente donde pueden encontrarse las referencias de citas:</w:t>
      </w:r>
    </w:p>
    <w:p w14:paraId="62D6DF5B" w14:textId="28B55771" w:rsidR="001E7794" w:rsidRPr="001A2C5B" w:rsidRDefault="00071022" w:rsidP="00516060">
      <w:pPr>
        <w:spacing w:after="220"/>
        <w:ind w:firstLine="720"/>
        <w:rPr>
          <w:rFonts w:asciiTheme="minorBidi" w:hAnsiTheme="minorBidi" w:cstheme="minorBidi"/>
          <w:sz w:val="20"/>
          <w:szCs w:val="20"/>
          <w:lang w:val="es-419"/>
        </w:rPr>
      </w:pPr>
      <w:r w:rsidRPr="001A2C5B">
        <w:rPr>
          <w:rFonts w:asciiTheme="minorBidi" w:hAnsiTheme="minorBidi" w:cstheme="minorBidi"/>
          <w:sz w:val="20"/>
          <w:szCs w:val="20"/>
          <w:lang w:val="es-419"/>
        </w:rPr>
        <w:t>☐ Información resumida (Internet)</w:t>
      </w:r>
      <w:r w:rsidRPr="001A2C5B">
        <w:rPr>
          <w:rFonts w:asciiTheme="minorBidi" w:hAnsiTheme="minorBidi" w:cstheme="minorBidi"/>
          <w:sz w:val="20"/>
          <w:szCs w:val="20"/>
          <w:lang w:val="es-419"/>
        </w:rPr>
        <w:tab/>
      </w:r>
      <w:r w:rsidRPr="001A2C5B">
        <w:rPr>
          <w:rFonts w:asciiTheme="minorBidi" w:hAnsiTheme="minorBidi" w:cstheme="minorBidi"/>
          <w:sz w:val="20"/>
          <w:szCs w:val="20"/>
          <w:lang w:val="es-419"/>
        </w:rPr>
        <w:tab/>
      </w:r>
      <w:del w:id="14" w:author="Author">
        <w:r w:rsidRPr="001A2C5B">
          <w:rPr>
            <w:rFonts w:ascii="Segoe UI Symbol" w:hAnsi="Segoe UI Symbol" w:cs="Segoe UI Symbol"/>
            <w:sz w:val="20"/>
            <w:szCs w:val="20"/>
            <w:lang w:val="es-419"/>
          </w:rPr>
          <w:delText xml:space="preserve">☐Final </w:delText>
        </w:r>
        <w:r w:rsidRPr="001A2C5B">
          <w:rPr>
            <w:rFonts w:asciiTheme="minorBidi" w:hAnsiTheme="minorBidi" w:cstheme="minorBidi"/>
            <w:sz w:val="20"/>
            <w:szCs w:val="20"/>
            <w:lang w:val="es-419"/>
          </w:rPr>
          <w:delText>del documento (internet)</w:delText>
        </w:r>
      </w:del>
      <w:ins w:id="15" w:author="Author">
        <w:r w:rsidR="0033576B" w:rsidRPr="001A2C5B">
          <w:rPr>
            <w:rFonts w:asciiTheme="minorBidi" w:hAnsiTheme="minorBidi" w:cstheme="minorBidi"/>
            <w:sz w:val="20"/>
            <w:szCs w:val="20"/>
            <w:lang w:val="es-419"/>
          </w:rPr>
          <w:t>☐ Documento aparte</w:t>
        </w:r>
      </w:ins>
    </w:p>
    <w:p w14:paraId="36C6FCE2" w14:textId="43517203" w:rsidR="006E6ECE" w:rsidRPr="001A2C5B" w:rsidRDefault="00000000" w:rsidP="00516060">
      <w:pPr>
        <w:spacing w:after="220"/>
        <w:ind w:firstLine="720"/>
        <w:rPr>
          <w:rFonts w:asciiTheme="minorBidi" w:hAnsiTheme="minorBidi" w:cstheme="minorBidi"/>
          <w:sz w:val="20"/>
          <w:szCs w:val="20"/>
          <w:lang w:val="es-419"/>
        </w:rPr>
      </w:pPr>
      <w:sdt>
        <w:sdtPr>
          <w:rPr>
            <w:rFonts w:asciiTheme="minorBidi" w:hAnsiTheme="minorBidi" w:cstheme="minorBidi"/>
            <w:sz w:val="20"/>
            <w:szCs w:val="20"/>
            <w:lang w:val="es-419"/>
          </w:rPr>
          <w:id w:val="1000318268"/>
          <w14:checkbox>
            <w14:checked w14:val="0"/>
            <w14:checkedState w14:val="2612" w14:font="MS Gothic"/>
            <w14:uncheckedState w14:val="2610" w14:font="MS Gothic"/>
          </w14:checkbox>
        </w:sdtPr>
        <w:sdtContent>
          <w:r w:rsidR="00071022" w:rsidRPr="001A2C5B">
            <w:rPr>
              <w:rFonts w:ascii="Segoe UI Symbol" w:hAnsi="Segoe UI Symbol" w:cs="Segoe UI Symbol"/>
              <w:sz w:val="20"/>
              <w:szCs w:val="20"/>
              <w:lang w:val="es-419"/>
            </w:rPr>
            <w:t xml:space="preserve">☐ </w:t>
          </w:r>
        </w:sdtContent>
      </w:sdt>
      <w:r w:rsidR="00071022" w:rsidRPr="001A2C5B">
        <w:rPr>
          <w:rFonts w:asciiTheme="minorBidi" w:hAnsiTheme="minorBidi" w:cstheme="minorBidi"/>
          <w:sz w:val="20"/>
          <w:szCs w:val="20"/>
          <w:lang w:val="es-419"/>
        </w:rPr>
        <w:t>Expediente electrónico/envoltura del expediente</w:t>
      </w:r>
      <w:r w:rsidR="00071022" w:rsidRPr="001A2C5B">
        <w:rPr>
          <w:rFonts w:asciiTheme="minorBidi" w:hAnsiTheme="minorBidi" w:cstheme="minorBidi"/>
          <w:sz w:val="20"/>
          <w:szCs w:val="20"/>
          <w:lang w:val="es-419"/>
        </w:rPr>
        <w:tab/>
      </w:r>
      <w:r w:rsidR="00071022" w:rsidRPr="001A2C5B">
        <w:rPr>
          <w:rFonts w:asciiTheme="minorBidi" w:hAnsiTheme="minorBidi" w:cstheme="minorBidi"/>
          <w:sz w:val="20"/>
          <w:szCs w:val="20"/>
          <w:lang w:val="es-419"/>
        </w:rPr>
        <w:tab/>
      </w:r>
      <w:r w:rsidR="00071022" w:rsidRPr="001A2C5B">
        <w:rPr>
          <w:rFonts w:asciiTheme="minorBidi" w:hAnsiTheme="minorBidi" w:cstheme="minorBidi"/>
          <w:sz w:val="20"/>
          <w:szCs w:val="20"/>
          <w:lang w:val="es-419"/>
        </w:rPr>
        <w:tab/>
        <w:t>☐ Otra ubicación (facilite los detalles)</w:t>
      </w:r>
    </w:p>
    <w:p w14:paraId="2F0A4DEA" w14:textId="00BD53E8" w:rsidR="00F54DB0" w:rsidRPr="001A2C5B" w:rsidRDefault="009A3235" w:rsidP="00516060">
      <w:pPr>
        <w:spacing w:after="220"/>
        <w:ind w:left="720"/>
        <w:rPr>
          <w:rFonts w:asciiTheme="minorBidi" w:hAnsiTheme="minorBidi" w:cstheme="minorBidi"/>
          <w:sz w:val="15"/>
          <w:lang w:val="es-419"/>
        </w:rPr>
      </w:pPr>
      <w:r w:rsidRPr="001A2C5B">
        <w:rPr>
          <w:rFonts w:asciiTheme="minorBidi" w:hAnsiTheme="minorBidi" w:cstheme="minorBidi"/>
          <w:sz w:val="15"/>
          <w:lang w:val="es-419"/>
        </w:rPr>
        <w:t xml:space="preserve">Especifique si se trata de "Otra </w:t>
      </w:r>
      <w:r w:rsidRPr="001A2C5B">
        <w:rPr>
          <w:rFonts w:asciiTheme="minorBidi" w:hAnsiTheme="minorBidi" w:cstheme="minorBidi"/>
          <w:spacing w:val="-2"/>
          <w:sz w:val="15"/>
          <w:lang w:val="es-419"/>
        </w:rPr>
        <w:t>ubicación"</w:t>
      </w:r>
    </w:p>
    <w:p w14:paraId="2F0A4DEB" w14:textId="1E2E6767" w:rsidR="00F54DB0" w:rsidRPr="001A2C5B" w:rsidRDefault="00CF2AE5" w:rsidP="00516060">
      <w:pPr>
        <w:pStyle w:val="BodyText"/>
        <w:spacing w:after="220"/>
        <w:ind w:left="72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0BC5ACF8" wp14:editId="39896350">
                <wp:extent cx="1903228" cy="393405"/>
                <wp:effectExtent l="0" t="0" r="20955" b="26035"/>
                <wp:docPr id="563854590" name="Group 563854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0930420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47533335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4661872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37180762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3274204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324623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563854590"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OSEqnrPAwAADRQAAA4A&#10;AAAAAAAAAAAAAAAALgIAAGRycy9lMm9Eb2MueG1sUEsBAi0AFAAGAAgAAAAhAFA9GRHdAAAABAEA&#10;AA8AAAAAAAAAAAAAAAAAKQYAAGRycy9kb3ducmV2LnhtbFBLBQYAAAAABAAEAPMAAAAzBwAAAAA=&#10;" w14:anchorId="0CBB1642">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">
                  <v:path arrowok="t"/>
                </v:shape>
                <w10:anchorlock/>
              </v:group>
            </w:pict>
          </mc:Fallback>
        </mc:AlternateContent>
      </w:r>
    </w:p>
    <w:p w14:paraId="58B0971F" w14:textId="5B1943DA" w:rsidR="00516060" w:rsidRPr="001A2C5B" w:rsidRDefault="009A3235" w:rsidP="00084D91">
      <w:pPr>
        <w:pStyle w:val="ListParagraph"/>
        <w:numPr>
          <w:ilvl w:val="0"/>
          <w:numId w:val="18"/>
        </w:numPr>
        <w:tabs>
          <w:tab w:val="left" w:pos="710"/>
          <w:tab w:val="left" w:pos="5016"/>
          <w:tab w:val="left" w:pos="5916"/>
          <w:tab w:val="left" w:pos="6816"/>
        </w:tabs>
        <w:spacing w:before="1" w:after="220"/>
        <w:ind w:left="360"/>
        <w:rPr>
          <w:rFonts w:asciiTheme="minorBidi" w:hAnsiTheme="minorBidi" w:cstheme="minorBidi"/>
          <w:sz w:val="20"/>
          <w:szCs w:val="20"/>
          <w:lang w:val="es-419"/>
        </w:rPr>
      </w:pPr>
      <w:proofErr w:type="gramStart"/>
      <w:r w:rsidRPr="001A2C5B">
        <w:rPr>
          <w:rFonts w:asciiTheme="minorBidi" w:hAnsiTheme="minorBidi" w:cstheme="minorBidi"/>
          <w:sz w:val="20"/>
          <w:szCs w:val="20"/>
          <w:lang w:val="es-419"/>
        </w:rPr>
        <w:t xml:space="preserve">Se incluyen hipervínculos para </w:t>
      </w:r>
      <w:r w:rsidRPr="001A2C5B">
        <w:rPr>
          <w:rFonts w:asciiTheme="minorBidi" w:hAnsiTheme="minorBidi" w:cstheme="minorBidi"/>
          <w:spacing w:val="-2"/>
          <w:sz w:val="20"/>
          <w:szCs w:val="20"/>
          <w:lang w:val="es-419"/>
        </w:rPr>
        <w:t xml:space="preserve">las ubicaciones de </w:t>
      </w:r>
      <w:r w:rsidRPr="001A2C5B">
        <w:rPr>
          <w:rFonts w:asciiTheme="minorBidi" w:hAnsiTheme="minorBidi" w:cstheme="minorBidi"/>
          <w:sz w:val="20"/>
          <w:szCs w:val="20"/>
          <w:lang w:val="es-419"/>
        </w:rPr>
        <w:t>Internet</w:t>
      </w:r>
      <w:ins w:id="16" w:author="Author">
        <w:r w:rsidR="008C0304" w:rsidRPr="001A2C5B">
          <w:rPr>
            <w:rFonts w:asciiTheme="minorBidi" w:hAnsiTheme="minorBidi" w:cstheme="minorBidi"/>
            <w:sz w:val="20"/>
            <w:szCs w:val="20"/>
            <w:lang w:val="es-419"/>
          </w:rPr>
          <w:t xml:space="preserve"> mencionadas</w:t>
        </w:r>
      </w:ins>
      <w:r w:rsidRPr="001A2C5B">
        <w:rPr>
          <w:rFonts w:asciiTheme="minorBidi" w:hAnsiTheme="minorBidi" w:cstheme="minorBidi"/>
          <w:spacing w:val="-2"/>
          <w:sz w:val="20"/>
          <w:szCs w:val="20"/>
          <w:lang w:val="es-419"/>
        </w:rPr>
        <w:t>?</w:t>
      </w:r>
      <w:proofErr w:type="gramEnd"/>
    </w:p>
    <w:p w14:paraId="2F0A4DEE" w14:textId="55D151F3" w:rsidR="00F54DB0" w:rsidRPr="001A2C5B" w:rsidRDefault="009A3235" w:rsidP="00516060">
      <w:pPr>
        <w:pStyle w:val="ListParagraph"/>
        <w:tabs>
          <w:tab w:val="left" w:pos="710"/>
        </w:tabs>
        <w:spacing w:before="1" w:after="220"/>
        <w:ind w:left="360" w:firstLine="0"/>
        <w:rPr>
          <w:rFonts w:asciiTheme="minorBidi" w:hAnsiTheme="minorBidi" w:cstheme="minorBidi"/>
          <w:sz w:val="20"/>
          <w:szCs w:val="20"/>
          <w:lang w:val="es-419"/>
        </w:rPr>
      </w:pPr>
      <w:r w:rsidRPr="001A2C5B">
        <w:rPr>
          <w:rFonts w:asciiTheme="minorBidi" w:hAnsiTheme="minorBidi" w:cstheme="minorBidi"/>
          <w:sz w:val="20"/>
          <w:szCs w:val="20"/>
          <w:lang w:val="es-419"/>
        </w:rPr>
        <w:tab/>
      </w:r>
      <w:r w:rsidRPr="001A2C5B">
        <w:rPr>
          <w:rFonts w:asciiTheme="minorBidi" w:hAnsiTheme="minorBidi" w:cstheme="minorBidi"/>
          <w:noProof/>
          <w:position w:val="-7"/>
          <w:lang w:val="es-419"/>
        </w:rPr>
        <w:drawing>
          <wp:inline distT="0" distB="0" distL="0" distR="0" wp14:anchorId="2F0A4F95" wp14:editId="2F0A4F96">
            <wp:extent cx="126993" cy="127000"/>
            <wp:effectExtent l="0" t="0" r="0" b="0"/>
            <wp:docPr id="141" name="Imag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1" name="Image 141"/>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szCs w:val="20"/>
          <w:lang w:val="es-419"/>
        </w:rPr>
        <w:t>Sí</w:t>
      </w:r>
      <w:r w:rsidRPr="001A2C5B">
        <w:rPr>
          <w:rFonts w:asciiTheme="minorBidi" w:hAnsiTheme="minorBidi" w:cstheme="minorBidi"/>
          <w:position w:val="-3"/>
          <w:sz w:val="20"/>
          <w:szCs w:val="20"/>
          <w:lang w:val="es-419"/>
        </w:rPr>
        <w:tab/>
      </w:r>
      <w:r w:rsidR="00516060" w:rsidRPr="001A2C5B">
        <w:rPr>
          <w:rFonts w:asciiTheme="minorBidi" w:hAnsiTheme="minorBidi" w:cstheme="minorBidi"/>
          <w:position w:val="-3"/>
          <w:sz w:val="20"/>
          <w:szCs w:val="20"/>
          <w:lang w:val="es-419"/>
        </w:rPr>
        <w:tab/>
      </w:r>
      <w:r w:rsidRPr="001A2C5B">
        <w:rPr>
          <w:rFonts w:asciiTheme="minorBidi" w:hAnsiTheme="minorBidi" w:cstheme="minorBidi"/>
          <w:noProof/>
          <w:position w:val="-7"/>
          <w:lang w:val="es-419"/>
        </w:rPr>
        <w:drawing>
          <wp:inline distT="0" distB="0" distL="0" distR="0" wp14:anchorId="2F0A4F97" wp14:editId="2F0A4F98">
            <wp:extent cx="126993" cy="127000"/>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pacing w:val="-7"/>
          <w:position w:val="-3"/>
          <w:sz w:val="20"/>
          <w:szCs w:val="20"/>
          <w:lang w:val="es-419"/>
        </w:rPr>
        <w:t>No</w:t>
      </w:r>
      <w:r w:rsidRPr="001A2C5B">
        <w:rPr>
          <w:rFonts w:asciiTheme="minorBidi" w:hAnsiTheme="minorBidi" w:cstheme="minorBidi"/>
          <w:spacing w:val="-7"/>
          <w:position w:val="-3"/>
          <w:sz w:val="20"/>
          <w:szCs w:val="20"/>
          <w:lang w:val="es-419"/>
        </w:rPr>
        <w:tab/>
      </w:r>
      <w:r w:rsidRPr="001A2C5B">
        <w:rPr>
          <w:rFonts w:asciiTheme="minorBidi" w:hAnsiTheme="minorBidi" w:cstheme="minorBidi"/>
          <w:position w:val="-3"/>
          <w:sz w:val="20"/>
          <w:szCs w:val="20"/>
          <w:lang w:val="es-419"/>
        </w:rPr>
        <w:tab/>
      </w:r>
      <w:r w:rsidRPr="001A2C5B">
        <w:rPr>
          <w:rFonts w:asciiTheme="minorBidi" w:hAnsiTheme="minorBidi" w:cstheme="minorBidi"/>
          <w:noProof/>
          <w:position w:val="-7"/>
          <w:lang w:val="es-419"/>
        </w:rPr>
        <w:drawing>
          <wp:inline distT="0" distB="0" distL="0" distR="0" wp14:anchorId="2F0A4F99" wp14:editId="2F0A4F9A">
            <wp:extent cx="126993" cy="127000"/>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szCs w:val="20"/>
          <w:lang w:val="es-419"/>
        </w:rPr>
        <w:t>(No</w:t>
      </w:r>
      <w:r w:rsidR="009F30BD" w:rsidRPr="001A2C5B">
        <w:rPr>
          <w:rFonts w:asciiTheme="minorBidi" w:hAnsiTheme="minorBidi" w:cstheme="minorBidi"/>
          <w:position w:val="-3"/>
          <w:sz w:val="20"/>
          <w:szCs w:val="20"/>
          <w:lang w:val="es-419"/>
        </w:rPr>
        <w:t xml:space="preserve"> </w:t>
      </w:r>
      <w:r w:rsidR="00EC7A18" w:rsidRPr="001A2C5B">
        <w:rPr>
          <w:rFonts w:asciiTheme="minorBidi" w:hAnsiTheme="minorBidi" w:cstheme="minorBidi"/>
          <w:position w:val="-3"/>
          <w:sz w:val="20"/>
          <w:szCs w:val="20"/>
          <w:lang w:val="es-419"/>
        </w:rPr>
        <w:t>procede</w:t>
      </w:r>
      <w:r w:rsidRPr="001A2C5B">
        <w:rPr>
          <w:rFonts w:asciiTheme="minorBidi" w:hAnsiTheme="minorBidi" w:cstheme="minorBidi"/>
          <w:spacing w:val="-2"/>
          <w:position w:val="-3"/>
          <w:sz w:val="20"/>
          <w:szCs w:val="20"/>
          <w:lang w:val="es-419"/>
        </w:rPr>
        <w:t>)</w:t>
      </w:r>
    </w:p>
    <w:p w14:paraId="2F0A4DF1" w14:textId="36EAB39F" w:rsidR="00F54DB0" w:rsidRPr="001A2C5B" w:rsidRDefault="009A3235" w:rsidP="00516060">
      <w:pPr>
        <w:spacing w:after="220"/>
        <w:ind w:left="720"/>
        <w:rPr>
          <w:rFonts w:asciiTheme="minorBidi" w:hAnsiTheme="minorBidi" w:cstheme="minorBidi"/>
          <w:sz w:val="15"/>
          <w:lang w:val="es-419"/>
        </w:rPr>
      </w:pPr>
      <w:r w:rsidRPr="001A2C5B">
        <w:rPr>
          <w:rFonts w:asciiTheme="minorBidi" w:hAnsiTheme="minorBidi" w:cstheme="minorBidi"/>
          <w:sz w:val="15"/>
          <w:lang w:val="es-419"/>
        </w:rPr>
        <w:t xml:space="preserve">Comente si </w:t>
      </w:r>
      <w:r w:rsidRPr="001A2C5B">
        <w:rPr>
          <w:rFonts w:asciiTheme="minorBidi" w:hAnsiTheme="minorBidi" w:cstheme="minorBidi"/>
          <w:spacing w:val="-2"/>
          <w:sz w:val="15"/>
          <w:lang w:val="es-419"/>
        </w:rPr>
        <w:t>es necesario</w:t>
      </w:r>
    </w:p>
    <w:p w14:paraId="2F0A4DF2" w14:textId="1FA2C5E8" w:rsidR="00F54DB0" w:rsidRPr="001A2C5B" w:rsidRDefault="00516060" w:rsidP="00516060">
      <w:pPr>
        <w:pStyle w:val="BodyText"/>
        <w:spacing w:after="220"/>
        <w:ind w:left="72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527462DB" wp14:editId="56015761">
                <wp:extent cx="1903228" cy="393405"/>
                <wp:effectExtent l="0" t="0" r="20955" b="26035"/>
                <wp:docPr id="207672421" name="Group 207672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068915892"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70839422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9127081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9929529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92113269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62064441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207672421"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" w14:anchorId="71650F38">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">
                  <v:path arrowok="t"/>
                </v:shape>
                <w10:anchorlock/>
              </v:group>
            </w:pict>
          </mc:Fallback>
        </mc:AlternateContent>
      </w:r>
    </w:p>
    <w:p w14:paraId="2F0A4DF9" w14:textId="77777777" w:rsidR="00F54DB0" w:rsidRPr="001A2C5B" w:rsidRDefault="009A3235" w:rsidP="00084D91">
      <w:pPr>
        <w:pStyle w:val="ListParagraph"/>
        <w:numPr>
          <w:ilvl w:val="0"/>
          <w:numId w:val="18"/>
        </w:numPr>
        <w:tabs>
          <w:tab w:val="left" w:pos="710"/>
        </w:tabs>
        <w:spacing w:before="93" w:after="220" w:line="249" w:lineRule="auto"/>
        <w:ind w:left="360" w:right="38"/>
        <w:rPr>
          <w:rFonts w:asciiTheme="minorBidi" w:hAnsiTheme="minorBidi" w:cstheme="minorBidi"/>
          <w:sz w:val="20"/>
          <w:lang w:val="es-419"/>
        </w:rPr>
      </w:pPr>
      <w:r w:rsidRPr="001A2C5B">
        <w:rPr>
          <w:rFonts w:asciiTheme="minorBidi" w:hAnsiTheme="minorBidi" w:cstheme="minorBidi"/>
          <w:sz w:val="20"/>
          <w:lang w:val="es-419"/>
        </w:rPr>
        <w:t>¿Ofrece su OPI información sobre un documento de patente que cita el documento de patente específico que el usuario está consultando (es decir, una cita hacia adelante)?</w:t>
      </w:r>
    </w:p>
    <w:p w14:paraId="4CCC454A" w14:textId="7592B928" w:rsidR="003C086E" w:rsidRPr="001A2C5B" w:rsidRDefault="001E7794" w:rsidP="008E68BE">
      <w:pPr>
        <w:tabs>
          <w:tab w:val="left" w:pos="710"/>
        </w:tabs>
        <w:spacing w:before="94" w:after="220"/>
        <w:ind w:left="360"/>
        <w:rPr>
          <w:rFonts w:asciiTheme="minorBidi" w:hAnsiTheme="minorBidi" w:cstheme="minorBidi"/>
          <w:sz w:val="20"/>
          <w:szCs w:val="20"/>
          <w:lang w:val="es-419"/>
        </w:rPr>
      </w:pPr>
      <w:r w:rsidRPr="001A2C5B">
        <w:rPr>
          <w:rFonts w:asciiTheme="minorBidi" w:hAnsiTheme="minorBidi" w:cstheme="minorBidi"/>
          <w:spacing w:val="-24"/>
          <w:sz w:val="20"/>
          <w:szCs w:val="20"/>
          <w:lang w:val="es-419"/>
        </w:rPr>
        <w:tab/>
      </w:r>
      <w:r w:rsidR="009A3235" w:rsidRPr="001A2C5B">
        <w:rPr>
          <w:rFonts w:asciiTheme="minorBidi" w:hAnsiTheme="minorBidi" w:cstheme="minorBidi"/>
          <w:noProof/>
          <w:position w:val="-3"/>
          <w:sz w:val="20"/>
          <w:szCs w:val="20"/>
          <w:lang w:val="es-419"/>
        </w:rPr>
        <w:drawing>
          <wp:inline distT="0" distB="0" distL="0" distR="0" wp14:anchorId="2F0A4F9F" wp14:editId="2F0A4FA0">
            <wp:extent cx="126993" cy="127000"/>
            <wp:effectExtent l="0" t="0" r="0" b="0"/>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 name="Image 152"/>
                    <pic:cNvPicPr/>
                  </pic:nvPicPr>
                  <pic:blipFill>
                    <a:blip r:embed="rId8" cstate="print"/>
                    <a:stretch>
                      <a:fillRect/>
                    </a:stretch>
                  </pic:blipFill>
                  <pic:spPr>
                    <a:xfrm>
                      <a:off x="0" y="0"/>
                      <a:ext cx="126993" cy="127000"/>
                    </a:xfrm>
                    <a:prstGeom prst="rect">
                      <a:avLst/>
                    </a:prstGeom>
                  </pic:spPr>
                </pic:pic>
              </a:graphicData>
            </a:graphic>
          </wp:inline>
        </w:drawing>
      </w:r>
      <w:r w:rsidR="009A3235" w:rsidRPr="001A2C5B">
        <w:rPr>
          <w:rFonts w:asciiTheme="minorBidi" w:hAnsiTheme="minorBidi" w:cstheme="minorBidi"/>
          <w:sz w:val="20"/>
          <w:szCs w:val="20"/>
          <w:lang w:val="es-419"/>
        </w:rPr>
        <w:t xml:space="preserve"> Sí</w:t>
      </w:r>
      <w:r w:rsidR="009A3235" w:rsidRPr="001A2C5B">
        <w:rPr>
          <w:rFonts w:asciiTheme="minorBidi" w:hAnsiTheme="minorBidi" w:cstheme="minorBidi"/>
          <w:sz w:val="20"/>
          <w:szCs w:val="20"/>
          <w:lang w:val="es-419"/>
        </w:rPr>
        <w:tab/>
      </w:r>
      <w:r w:rsidR="001955C2" w:rsidRPr="001A2C5B">
        <w:rPr>
          <w:rFonts w:asciiTheme="minorBidi" w:hAnsiTheme="minorBidi" w:cstheme="minorBidi"/>
          <w:sz w:val="20"/>
          <w:szCs w:val="20"/>
          <w:lang w:val="es-419"/>
        </w:rPr>
        <w:tab/>
      </w:r>
      <w:r w:rsidR="009A3235" w:rsidRPr="001A2C5B">
        <w:rPr>
          <w:rFonts w:asciiTheme="minorBidi" w:hAnsiTheme="minorBidi" w:cstheme="minorBidi"/>
          <w:noProof/>
          <w:position w:val="-3"/>
          <w:sz w:val="20"/>
          <w:szCs w:val="20"/>
          <w:lang w:val="es-419"/>
        </w:rPr>
        <w:drawing>
          <wp:inline distT="0" distB="0" distL="0" distR="0" wp14:anchorId="2F0A4FA1" wp14:editId="2F0A4FA2">
            <wp:extent cx="126993" cy="127000"/>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8" cstate="print"/>
                    <a:stretch>
                      <a:fillRect/>
                    </a:stretch>
                  </pic:blipFill>
                  <pic:spPr>
                    <a:xfrm>
                      <a:off x="0" y="0"/>
                      <a:ext cx="126993" cy="127000"/>
                    </a:xfrm>
                    <a:prstGeom prst="rect">
                      <a:avLst/>
                    </a:prstGeom>
                  </pic:spPr>
                </pic:pic>
              </a:graphicData>
            </a:graphic>
          </wp:inline>
        </w:drawing>
      </w:r>
      <w:r w:rsidR="009A3235" w:rsidRPr="001A2C5B">
        <w:rPr>
          <w:rFonts w:asciiTheme="minorBidi" w:hAnsiTheme="minorBidi" w:cstheme="minorBidi"/>
          <w:sz w:val="20"/>
          <w:szCs w:val="20"/>
          <w:lang w:val="es-419"/>
        </w:rPr>
        <w:t xml:space="preserve"> No </w:t>
      </w:r>
    </w:p>
    <w:p w14:paraId="7DCF03C8" w14:textId="77777777" w:rsidR="00F23086" w:rsidRPr="001A2C5B" w:rsidRDefault="00F23086">
      <w:pPr>
        <w:rPr>
          <w:rFonts w:asciiTheme="minorBidi" w:hAnsiTheme="minorBidi" w:cstheme="minorBidi"/>
          <w:sz w:val="20"/>
          <w:lang w:val="es-419"/>
        </w:rPr>
      </w:pPr>
      <w:r w:rsidRPr="001A2C5B">
        <w:rPr>
          <w:rFonts w:asciiTheme="minorBidi" w:hAnsiTheme="minorBidi" w:cstheme="minorBidi"/>
          <w:sz w:val="20"/>
          <w:lang w:val="es-419"/>
        </w:rPr>
        <w:br w:type="page"/>
      </w:r>
    </w:p>
    <w:p w14:paraId="7FCBF80A" w14:textId="2BBC298F" w:rsidR="00FD3DA4" w:rsidRPr="001A2C5B" w:rsidRDefault="009A3235" w:rsidP="00084D91">
      <w:pPr>
        <w:pStyle w:val="ListParagraph"/>
        <w:numPr>
          <w:ilvl w:val="0"/>
          <w:numId w:val="18"/>
        </w:numPr>
        <w:tabs>
          <w:tab w:val="left" w:pos="710"/>
        </w:tabs>
        <w:spacing w:before="94" w:after="220"/>
        <w:ind w:left="360"/>
        <w:rPr>
          <w:rFonts w:asciiTheme="minorBidi" w:hAnsiTheme="minorBidi" w:cstheme="minorBidi"/>
          <w:sz w:val="20"/>
          <w:szCs w:val="20"/>
          <w:lang w:val="es-419"/>
        </w:rPr>
      </w:pPr>
      <w:r w:rsidRPr="001A2C5B">
        <w:rPr>
          <w:rFonts w:asciiTheme="minorBidi" w:hAnsiTheme="minorBidi" w:cstheme="minorBidi"/>
          <w:spacing w:val="-2"/>
          <w:sz w:val="20"/>
          <w:lang w:val="es-419"/>
        </w:rPr>
        <w:t xml:space="preserve">¿Se proporcionan </w:t>
      </w:r>
      <w:r w:rsidRPr="001A2C5B">
        <w:rPr>
          <w:rFonts w:asciiTheme="minorBidi" w:hAnsiTheme="minorBidi" w:cstheme="minorBidi"/>
          <w:sz w:val="20"/>
          <w:lang w:val="es-419"/>
        </w:rPr>
        <w:t>hipervínculos al documento que cita</w:t>
      </w:r>
      <w:r w:rsidRPr="001A2C5B">
        <w:rPr>
          <w:rFonts w:asciiTheme="minorBidi" w:hAnsiTheme="minorBidi" w:cstheme="minorBidi"/>
          <w:spacing w:val="-2"/>
          <w:sz w:val="20"/>
          <w:lang w:val="es-419"/>
        </w:rPr>
        <w:t>?</w:t>
      </w:r>
    </w:p>
    <w:p w14:paraId="2F0A4DFF" w14:textId="385837F4" w:rsidR="00F54DB0" w:rsidRPr="001A2C5B" w:rsidRDefault="000A2387" w:rsidP="00FD3DA4">
      <w:pPr>
        <w:pStyle w:val="ListParagraph"/>
        <w:spacing w:before="94" w:after="220"/>
        <w:ind w:left="360" w:firstLine="0"/>
        <w:rPr>
          <w:rFonts w:asciiTheme="minorBidi" w:hAnsiTheme="minorBidi" w:cstheme="minorBidi"/>
          <w:sz w:val="20"/>
          <w:szCs w:val="20"/>
          <w:lang w:val="es-419"/>
        </w:rPr>
      </w:pPr>
      <w:r w:rsidRPr="001A2C5B">
        <w:rPr>
          <w:rFonts w:asciiTheme="minorBidi" w:hAnsiTheme="minorBidi" w:cstheme="minorBidi"/>
          <w:spacing w:val="-2"/>
          <w:sz w:val="20"/>
          <w:lang w:val="es-419"/>
        </w:rPr>
        <w:tab/>
      </w:r>
      <w:r w:rsidR="009A3235" w:rsidRPr="001A2C5B">
        <w:rPr>
          <w:rFonts w:asciiTheme="minorBidi" w:hAnsiTheme="minorBidi" w:cstheme="minorBidi"/>
          <w:noProof/>
          <w:position w:val="-3"/>
          <w:szCs w:val="20"/>
          <w:lang w:val="es-419"/>
        </w:rPr>
        <w:drawing>
          <wp:inline distT="0" distB="0" distL="0" distR="0" wp14:anchorId="2F0A4FA3" wp14:editId="2F0A4FA4">
            <wp:extent cx="126993" cy="127000"/>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8" cstate="print"/>
                    <a:stretch>
                      <a:fillRect/>
                    </a:stretch>
                  </pic:blipFill>
                  <pic:spPr>
                    <a:xfrm>
                      <a:off x="0" y="0"/>
                      <a:ext cx="126993" cy="127000"/>
                    </a:xfrm>
                    <a:prstGeom prst="rect">
                      <a:avLst/>
                    </a:prstGeom>
                  </pic:spPr>
                </pic:pic>
              </a:graphicData>
            </a:graphic>
          </wp:inline>
        </w:drawing>
      </w:r>
      <w:r w:rsidR="009A3235" w:rsidRPr="001A2C5B">
        <w:rPr>
          <w:rFonts w:asciiTheme="minorBidi" w:hAnsiTheme="minorBidi" w:cstheme="minorBidi"/>
          <w:sz w:val="20"/>
          <w:szCs w:val="20"/>
          <w:lang w:val="es-419"/>
        </w:rPr>
        <w:t xml:space="preserve"> Sí</w:t>
      </w:r>
      <w:r w:rsidR="009A3235" w:rsidRPr="001A2C5B">
        <w:rPr>
          <w:rFonts w:asciiTheme="minorBidi" w:hAnsiTheme="minorBidi" w:cstheme="minorBidi"/>
          <w:sz w:val="20"/>
          <w:szCs w:val="20"/>
          <w:lang w:val="es-419"/>
        </w:rPr>
        <w:tab/>
      </w:r>
      <w:r w:rsidRPr="001A2C5B">
        <w:rPr>
          <w:rFonts w:asciiTheme="minorBidi" w:hAnsiTheme="minorBidi" w:cstheme="minorBidi"/>
          <w:sz w:val="20"/>
          <w:szCs w:val="20"/>
          <w:lang w:val="es-419"/>
        </w:rPr>
        <w:tab/>
      </w:r>
      <w:r w:rsidR="009A3235" w:rsidRPr="001A2C5B">
        <w:rPr>
          <w:rFonts w:asciiTheme="minorBidi" w:hAnsiTheme="minorBidi" w:cstheme="minorBidi"/>
          <w:noProof/>
          <w:position w:val="-3"/>
          <w:szCs w:val="20"/>
          <w:lang w:val="es-419"/>
        </w:rPr>
        <w:drawing>
          <wp:inline distT="0" distB="0" distL="0" distR="0" wp14:anchorId="2F0A4FA5" wp14:editId="2F0A4FA6">
            <wp:extent cx="126993" cy="127000"/>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8" cstate="print"/>
                    <a:stretch>
                      <a:fillRect/>
                    </a:stretch>
                  </pic:blipFill>
                  <pic:spPr>
                    <a:xfrm>
                      <a:off x="0" y="0"/>
                      <a:ext cx="126993" cy="127000"/>
                    </a:xfrm>
                    <a:prstGeom prst="rect">
                      <a:avLst/>
                    </a:prstGeom>
                  </pic:spPr>
                </pic:pic>
              </a:graphicData>
            </a:graphic>
          </wp:inline>
        </w:drawing>
      </w:r>
      <w:r w:rsidR="009A3235" w:rsidRPr="001A2C5B">
        <w:rPr>
          <w:rFonts w:asciiTheme="minorBidi" w:hAnsiTheme="minorBidi" w:cstheme="minorBidi"/>
          <w:sz w:val="20"/>
          <w:szCs w:val="20"/>
          <w:lang w:val="es-419"/>
        </w:rPr>
        <w:t xml:space="preserve"> No</w:t>
      </w:r>
    </w:p>
    <w:p w14:paraId="2F0A4E03" w14:textId="1A529D24" w:rsidR="00F54DB0" w:rsidRPr="001A2C5B" w:rsidRDefault="009A3235" w:rsidP="008E68BE">
      <w:pPr>
        <w:spacing w:after="220"/>
        <w:ind w:left="516"/>
        <w:rPr>
          <w:rFonts w:asciiTheme="minorBidi" w:hAnsiTheme="minorBidi" w:cstheme="minorBidi"/>
          <w:sz w:val="15"/>
          <w:lang w:val="es-419"/>
        </w:rPr>
      </w:pPr>
      <w:r w:rsidRPr="001A2C5B">
        <w:rPr>
          <w:rFonts w:asciiTheme="minorBidi" w:hAnsiTheme="minorBidi" w:cstheme="minorBidi"/>
          <w:sz w:val="15"/>
          <w:lang w:val="es-419"/>
        </w:rPr>
        <w:t xml:space="preserve">Comente si </w:t>
      </w:r>
      <w:r w:rsidRPr="001A2C5B">
        <w:rPr>
          <w:rFonts w:asciiTheme="minorBidi" w:hAnsiTheme="minorBidi" w:cstheme="minorBidi"/>
          <w:spacing w:val="-2"/>
          <w:sz w:val="15"/>
          <w:lang w:val="es-419"/>
        </w:rPr>
        <w:t>es necesario</w:t>
      </w:r>
    </w:p>
    <w:p w14:paraId="2F0A4E04" w14:textId="6297082F" w:rsidR="00F54DB0" w:rsidRPr="001A2C5B" w:rsidRDefault="00275C2E" w:rsidP="00275C2E">
      <w:pPr>
        <w:pStyle w:val="BodyText"/>
        <w:spacing w:after="220"/>
        <w:ind w:left="516"/>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42415B0B" wp14:editId="604E8D8F">
                <wp:extent cx="1903228" cy="393405"/>
                <wp:effectExtent l="0" t="0" r="20955" b="26035"/>
                <wp:docPr id="1700513174" name="Group 1700513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62717948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6466801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58276535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7883889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37722832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39110938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700513174"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EoYLKs4DAAAQFAAADgAA&#10;AAAAAAAAAAAAAAAuAgAAZHJzL2Uyb0RvYy54bWxQSwECLQAUAAYACAAAACEAUD0ZEd0AAAAEAQAA&#10;DwAAAAAAAAAAAAAAAAAoBgAAZHJzL2Rvd25yZXYueG1sUEsFBgAAAAAEAAQA8wAAADIHAAAAAA==&#10;" w14:anchorId="7F30F071">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">
                  <v:path arrowok="t"/>
                </v:shape>
                <w10:anchorlock/>
              </v:group>
            </w:pict>
          </mc:Fallback>
        </mc:AlternateContent>
      </w:r>
    </w:p>
    <w:p w14:paraId="2F0A4E0F" w14:textId="77777777" w:rsidR="00F54DB0" w:rsidRPr="001A2C5B" w:rsidRDefault="009A3235" w:rsidP="00084D91">
      <w:pPr>
        <w:pStyle w:val="ListParagraph"/>
        <w:numPr>
          <w:ilvl w:val="0"/>
          <w:numId w:val="18"/>
        </w:numPr>
        <w:tabs>
          <w:tab w:val="left" w:pos="641"/>
        </w:tabs>
        <w:spacing w:after="220"/>
        <w:ind w:left="360"/>
        <w:rPr>
          <w:rFonts w:asciiTheme="minorBidi" w:hAnsiTheme="minorBidi" w:cstheme="minorBidi"/>
          <w:sz w:val="20"/>
          <w:lang w:val="es-419"/>
        </w:rPr>
      </w:pPr>
      <w:r w:rsidRPr="001A2C5B">
        <w:rPr>
          <w:rFonts w:asciiTheme="minorBidi" w:hAnsiTheme="minorBidi" w:cstheme="minorBidi"/>
          <w:sz w:val="20"/>
          <w:lang w:val="es-419"/>
        </w:rPr>
        <w:t xml:space="preserve">¿Sigue su Oficina las recomendaciones establecidas en la Norma ST.14 de la OMPI para la identificación de </w:t>
      </w:r>
      <w:r w:rsidRPr="001A2C5B">
        <w:rPr>
          <w:rFonts w:asciiTheme="minorBidi" w:hAnsiTheme="minorBidi" w:cstheme="minorBidi"/>
          <w:spacing w:val="-2"/>
          <w:sz w:val="20"/>
          <w:lang w:val="es-419"/>
        </w:rPr>
        <w:t>referencias biblio</w:t>
      </w:r>
      <w:r w:rsidRPr="001A2C5B">
        <w:rPr>
          <w:rFonts w:asciiTheme="minorBidi" w:hAnsiTheme="minorBidi" w:cstheme="minorBidi"/>
          <w:sz w:val="20"/>
          <w:lang w:val="es-419"/>
        </w:rPr>
        <w:t>gráficas</w:t>
      </w:r>
      <w:r w:rsidRPr="001A2C5B">
        <w:rPr>
          <w:rFonts w:asciiTheme="minorBidi" w:hAnsiTheme="minorBidi" w:cstheme="minorBidi"/>
          <w:spacing w:val="-2"/>
          <w:sz w:val="20"/>
          <w:lang w:val="es-419"/>
        </w:rPr>
        <w:t>?</w:t>
      </w:r>
    </w:p>
    <w:p w14:paraId="2F0A4E10" w14:textId="1FCCD864" w:rsidR="00F54DB0" w:rsidRPr="00F27EC8" w:rsidRDefault="00B74DE7" w:rsidP="00F23086">
      <w:pPr>
        <w:spacing w:before="14" w:after="220" w:line="165" w:lineRule="exact"/>
        <w:ind w:firstLine="540"/>
        <w:rPr>
          <w:rFonts w:asciiTheme="minorBidi" w:hAnsiTheme="minorBidi" w:cstheme="minorBidi"/>
          <w:i/>
          <w:sz w:val="16"/>
          <w:szCs w:val="16"/>
          <w:lang w:val="fr-FR"/>
        </w:rPr>
      </w:pPr>
      <w:r>
        <w:fldChar w:fldCharType="begin"/>
      </w:r>
      <w:r w:rsidRPr="00A801F9">
        <w:rPr>
          <w:lang w:val="fr-FR"/>
        </w:rPr>
        <w:instrText>HYPERLINK "https://www.wipo.int/documents/d/standards/docs-en-03-14-01.pdf"</w:instrText>
      </w:r>
      <w:r>
        <w:fldChar w:fldCharType="separate"/>
      </w:r>
      <w:r w:rsidRPr="00F27EC8">
        <w:rPr>
          <w:rStyle w:val="Hyperlink"/>
          <w:rFonts w:asciiTheme="minorBidi" w:hAnsiTheme="minorBidi" w:cstheme="minorBidi"/>
          <w:i/>
          <w:color w:val="auto"/>
          <w:sz w:val="16"/>
          <w:szCs w:val="16"/>
          <w:u w:val="none"/>
          <w:lang w:val="fr-FR"/>
        </w:rPr>
        <w:t xml:space="preserve">véase </w:t>
      </w:r>
      <w:r w:rsidRPr="00F27EC8">
        <w:rPr>
          <w:rStyle w:val="Hyperlink"/>
          <w:rFonts w:asciiTheme="minorBidi" w:hAnsiTheme="minorBidi" w:cstheme="minorBidi"/>
          <w:i/>
          <w:color w:val="0070C0"/>
          <w:sz w:val="16"/>
          <w:szCs w:val="16"/>
          <w:lang w:val="fr-FR"/>
        </w:rPr>
        <w:t>https://www.wipo.int/documents/d/standards/docs-en-03-14-01.pdf</w:t>
      </w:r>
      <w:r>
        <w:fldChar w:fldCharType="end"/>
      </w:r>
    </w:p>
    <w:p w14:paraId="305B735D" w14:textId="02E4355B" w:rsidR="006640E4" w:rsidRPr="001A2C5B" w:rsidRDefault="009A3235" w:rsidP="00F23086">
      <w:pPr>
        <w:pStyle w:val="ListParagraph"/>
        <w:widowControl/>
        <w:autoSpaceDE/>
        <w:autoSpaceDN/>
        <w:spacing w:after="220" w:line="259" w:lineRule="auto"/>
        <w:ind w:left="516" w:firstLine="0"/>
        <w:contextualSpacing/>
        <w:rPr>
          <w:ins w:id="17" w:author="Author"/>
          <w:rFonts w:asciiTheme="minorBidi" w:hAnsiTheme="minorBidi" w:cstheme="minorBidi"/>
          <w:iCs/>
          <w:sz w:val="20"/>
          <w:szCs w:val="20"/>
          <w:lang w:val="es-419"/>
        </w:rPr>
      </w:pPr>
      <w:r w:rsidRPr="001A2C5B">
        <w:rPr>
          <w:rFonts w:asciiTheme="minorBidi" w:hAnsiTheme="minorBidi" w:cstheme="minorBidi"/>
          <w:noProof/>
          <w:position w:val="-3"/>
          <w:sz w:val="20"/>
          <w:szCs w:val="20"/>
          <w:lang w:val="es-419"/>
        </w:rPr>
        <w:drawing>
          <wp:inline distT="0" distB="0" distL="0" distR="0" wp14:anchorId="2F0A4FAD" wp14:editId="2F0A4FAE">
            <wp:extent cx="126993" cy="127000"/>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11"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z w:val="20"/>
          <w:szCs w:val="20"/>
          <w:lang w:val="es-419"/>
        </w:rPr>
        <w:t xml:space="preserve"> Sí</w:t>
      </w:r>
      <w:r w:rsidR="00BA1015" w:rsidRPr="001A2C5B">
        <w:rPr>
          <w:rFonts w:asciiTheme="minorBidi" w:hAnsiTheme="minorBidi" w:cstheme="minorBidi"/>
          <w:sz w:val="20"/>
          <w:szCs w:val="20"/>
          <w:lang w:val="es-419"/>
        </w:rPr>
        <w:tab/>
      </w:r>
      <w:r w:rsidRPr="001A2C5B">
        <w:rPr>
          <w:rFonts w:asciiTheme="minorBidi" w:hAnsiTheme="minorBidi" w:cstheme="minorBidi"/>
          <w:sz w:val="20"/>
          <w:szCs w:val="20"/>
          <w:lang w:val="es-419"/>
        </w:rPr>
        <w:tab/>
      </w:r>
      <w:r w:rsidRPr="001A2C5B">
        <w:rPr>
          <w:rFonts w:asciiTheme="minorBidi" w:hAnsiTheme="minorBidi" w:cstheme="minorBidi"/>
          <w:noProof/>
          <w:position w:val="-3"/>
          <w:sz w:val="20"/>
          <w:szCs w:val="20"/>
          <w:lang w:val="es-419"/>
        </w:rPr>
        <w:drawing>
          <wp:inline distT="0" distB="0" distL="0" distR="0" wp14:anchorId="2F0A4FAF" wp14:editId="2F0A4FB0">
            <wp:extent cx="126993" cy="127000"/>
            <wp:effectExtent l="0" t="0" r="0" b="0"/>
            <wp:docPr id="167" name="Imag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11"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z w:val="20"/>
          <w:szCs w:val="20"/>
          <w:lang w:val="es-419"/>
        </w:rPr>
        <w:t xml:space="preserve"> No</w:t>
      </w:r>
      <w:r w:rsidRPr="001A2C5B">
        <w:rPr>
          <w:rFonts w:asciiTheme="minorBidi" w:hAnsiTheme="minorBidi" w:cstheme="minorBidi"/>
          <w:sz w:val="20"/>
          <w:szCs w:val="20"/>
          <w:lang w:val="es-419"/>
        </w:rPr>
        <w:tab/>
      </w:r>
      <w:r w:rsidR="00BA1015" w:rsidRPr="001A2C5B">
        <w:rPr>
          <w:rFonts w:asciiTheme="minorBidi" w:hAnsiTheme="minorBidi" w:cstheme="minorBidi"/>
          <w:sz w:val="20"/>
          <w:szCs w:val="20"/>
          <w:lang w:val="es-419"/>
        </w:rPr>
        <w:tab/>
      </w:r>
      <w:r w:rsidRPr="001A2C5B">
        <w:rPr>
          <w:rFonts w:asciiTheme="minorBidi" w:hAnsiTheme="minorBidi" w:cstheme="minorBidi"/>
          <w:noProof/>
          <w:position w:val="-3"/>
          <w:sz w:val="20"/>
          <w:szCs w:val="20"/>
          <w:lang w:val="es-419"/>
        </w:rPr>
        <w:drawing>
          <wp:inline distT="0" distB="0" distL="0" distR="0" wp14:anchorId="2F0A4FB1" wp14:editId="2F0A4FB2">
            <wp:extent cx="126993" cy="127000"/>
            <wp:effectExtent l="0" t="0" r="0" b="0"/>
            <wp:docPr id="168" name="Imag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 name="Image 168"/>
                    <pic:cNvPicPr/>
                  </pic:nvPicPr>
                  <pic:blipFill>
                    <a:blip r:embed="rId11"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sz w:val="20"/>
          <w:szCs w:val="20"/>
          <w:lang w:val="es-419"/>
        </w:rPr>
        <w:t xml:space="preserve"> Parcialmente </w:t>
      </w:r>
      <w:ins w:id="18" w:author="Author">
        <w:r w:rsidR="006640E4" w:rsidRPr="001A2C5B">
          <w:rPr>
            <w:rFonts w:asciiTheme="minorBidi" w:hAnsiTheme="minorBidi" w:cstheme="minorBidi"/>
            <w:iCs/>
            <w:sz w:val="20"/>
            <w:szCs w:val="20"/>
            <w:lang w:val="es-419"/>
          </w:rPr>
          <w:t>(especifique/proporcione más detalles)</w:t>
        </w:r>
      </w:ins>
    </w:p>
    <w:p w14:paraId="2F0A4E12" w14:textId="0C1DF652" w:rsidR="00F54DB0" w:rsidRPr="001A2C5B" w:rsidRDefault="00F23086" w:rsidP="00F23086">
      <w:pPr>
        <w:pStyle w:val="BodyText"/>
        <w:spacing w:before="41" w:after="220"/>
        <w:ind w:left="516"/>
        <w:rPr>
          <w:rFonts w:asciiTheme="minorBidi" w:hAnsiTheme="minorBidi" w:cstheme="minorBidi"/>
          <w:sz w:val="15"/>
          <w:lang w:val="es-419"/>
        </w:rPr>
      </w:pPr>
      <w:r w:rsidRPr="001A2C5B">
        <w:rPr>
          <w:rFonts w:asciiTheme="minorBidi" w:hAnsiTheme="minorBidi" w:cstheme="minorBidi"/>
          <w:sz w:val="15"/>
          <w:lang w:val="es-419"/>
        </w:rPr>
        <w:t>Comente, si es necesario</w:t>
      </w:r>
    </w:p>
    <w:p w14:paraId="2F0A4E17" w14:textId="34B38ECF" w:rsidR="00F54DB0" w:rsidRPr="001A2C5B" w:rsidDel="002B42A5" w:rsidRDefault="00F23086" w:rsidP="00F23086">
      <w:pPr>
        <w:pStyle w:val="BodyText"/>
        <w:spacing w:after="220"/>
        <w:ind w:left="516"/>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1C262E16" wp14:editId="7FC2B8C3">
                <wp:extent cx="1903228" cy="393405"/>
                <wp:effectExtent l="0" t="0" r="20955" b="26035"/>
                <wp:docPr id="1306663659" name="Group 13066636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25123484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7524286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77974104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37801983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95080530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037654151"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306663659"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Pma4tPPAwAAEBQAAA4A&#10;AAAAAAAAAAAAAAAALgIAAGRycy9lMm9Eb2MueG1sUEsBAi0AFAAGAAgAAAAhAFA9GRHdAAAABAEA&#10;AA8AAAAAAAAAAAAAAAAAKQYAAGRycy9kb3ducmV2LnhtbFBLBQYAAAAABAAEAPMAAAAzBwAAAAA=&#10;" w14:anchorId="42E5A60C">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">
                  <v:path arrowok="t"/>
                </v:shape>
                <w10:anchorlock/>
              </v:group>
            </w:pict>
          </mc:Fallback>
        </mc:AlternateContent>
      </w:r>
    </w:p>
    <w:p w14:paraId="68960053" w14:textId="4FA6D3EE" w:rsidR="00C12D25" w:rsidRPr="001A2C5B" w:rsidRDefault="009A3235" w:rsidP="00084D91">
      <w:pPr>
        <w:pStyle w:val="ListParagraph"/>
        <w:numPr>
          <w:ilvl w:val="0"/>
          <w:numId w:val="18"/>
        </w:numPr>
        <w:tabs>
          <w:tab w:val="left" w:pos="821"/>
        </w:tabs>
        <w:spacing w:after="220" w:line="252" w:lineRule="auto"/>
        <w:ind w:left="360" w:right="103"/>
        <w:rPr>
          <w:rFonts w:asciiTheme="minorBidi" w:hAnsiTheme="minorBidi" w:cstheme="minorBidi"/>
          <w:sz w:val="18"/>
          <w:lang w:val="es-419"/>
        </w:rPr>
      </w:pPr>
      <w:r w:rsidRPr="001A2C5B">
        <w:rPr>
          <w:rFonts w:asciiTheme="minorBidi" w:hAnsiTheme="minorBidi" w:cstheme="minorBidi"/>
          <w:sz w:val="20"/>
          <w:lang w:val="es-419"/>
        </w:rPr>
        <w:t xml:space="preserve">¿Proporciona su OPI indicaciones, al público en general, que informen sobre quién sugirió o decidió incluir las referencias de citas? </w:t>
      </w:r>
    </w:p>
    <w:p w14:paraId="2F0A4E18" w14:textId="483E80F3" w:rsidR="00F54DB0" w:rsidRPr="001A2C5B" w:rsidRDefault="00C12D25" w:rsidP="00C60883">
      <w:pPr>
        <w:pStyle w:val="ListParagraph"/>
        <w:spacing w:after="220" w:line="252" w:lineRule="auto"/>
        <w:ind w:left="540" w:right="103" w:firstLine="0"/>
        <w:rPr>
          <w:rFonts w:asciiTheme="minorBidi" w:hAnsiTheme="minorBidi" w:cstheme="minorBidi"/>
          <w:i/>
          <w:sz w:val="16"/>
          <w:szCs w:val="16"/>
          <w:lang w:val="es-419"/>
        </w:rPr>
      </w:pPr>
      <w:r w:rsidRPr="001A2C5B">
        <w:rPr>
          <w:rFonts w:asciiTheme="minorBidi" w:hAnsiTheme="minorBidi" w:cstheme="minorBidi"/>
          <w:i/>
          <w:sz w:val="16"/>
          <w:szCs w:val="16"/>
          <w:lang w:val="es-419"/>
        </w:rPr>
        <w:t xml:space="preserve">(por </w:t>
      </w:r>
      <w:r w:rsidR="009A3235" w:rsidRPr="001A2C5B">
        <w:rPr>
          <w:rFonts w:asciiTheme="minorBidi" w:hAnsiTheme="minorBidi" w:cstheme="minorBidi"/>
          <w:i/>
          <w:sz w:val="16"/>
          <w:szCs w:val="16"/>
          <w:lang w:val="es-419"/>
        </w:rPr>
        <w:t xml:space="preserve">ejemplo, sugerido por el solicitante, incluido por el examinador. Estas indicaciones pueden ser útiles para decidir la pertinencia </w:t>
      </w:r>
      <w:r w:rsidR="009A3235" w:rsidRPr="001A2C5B">
        <w:rPr>
          <w:rFonts w:asciiTheme="minorBidi" w:hAnsiTheme="minorBidi" w:cstheme="minorBidi"/>
          <w:i/>
          <w:spacing w:val="-2"/>
          <w:sz w:val="16"/>
          <w:szCs w:val="16"/>
          <w:lang w:val="es-419"/>
        </w:rPr>
        <w:t>de</w:t>
      </w:r>
      <w:r w:rsidR="009A3235" w:rsidRPr="001A2C5B">
        <w:rPr>
          <w:rFonts w:asciiTheme="minorBidi" w:hAnsiTheme="minorBidi" w:cstheme="minorBidi"/>
          <w:i/>
          <w:sz w:val="16"/>
          <w:szCs w:val="16"/>
          <w:lang w:val="es-419"/>
        </w:rPr>
        <w:t xml:space="preserve"> una cita bibliográfica. A modo de ejemplo, los datos bibliográficos de la primera página (en formato de imagen) del documento US 7.353.465 B1 indican en el código INID (56), mediante el uso de un asterisco *, que las referencias fueron citadas por un examinador</w:t>
      </w:r>
      <w:r w:rsidRPr="001A2C5B">
        <w:rPr>
          <w:rFonts w:asciiTheme="minorBidi" w:hAnsiTheme="minorBidi" w:cstheme="minorBidi"/>
          <w:i/>
          <w:sz w:val="16"/>
          <w:szCs w:val="16"/>
          <w:lang w:val="es-419"/>
        </w:rPr>
        <w:t>).</w:t>
      </w:r>
    </w:p>
    <w:p w14:paraId="2F0A4E19" w14:textId="055D4EA4" w:rsidR="00F54DB0" w:rsidRPr="001A2C5B" w:rsidRDefault="009A3235" w:rsidP="00C60883">
      <w:pPr>
        <w:pStyle w:val="BodyText"/>
        <w:spacing w:before="204" w:after="220"/>
        <w:ind w:left="720"/>
        <w:rPr>
          <w:rFonts w:asciiTheme="minorBidi" w:hAnsiTheme="minorBidi" w:cstheme="minorBidi"/>
          <w:lang w:val="es-419"/>
        </w:rPr>
      </w:pPr>
      <w:r w:rsidRPr="001A2C5B">
        <w:rPr>
          <w:rFonts w:asciiTheme="minorBidi" w:hAnsiTheme="minorBidi" w:cstheme="minorBidi"/>
          <w:noProof/>
          <w:position w:val="-3"/>
          <w:lang w:val="es-419"/>
        </w:rPr>
        <w:drawing>
          <wp:inline distT="0" distB="0" distL="0" distR="0" wp14:anchorId="2F0A4FB7" wp14:editId="2F0A4FB8">
            <wp:extent cx="126993" cy="127000"/>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10"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lang w:val="es-419"/>
        </w:rPr>
        <w:t xml:space="preserve"> Sí</w:t>
      </w:r>
      <w:r w:rsidRPr="001A2C5B">
        <w:rPr>
          <w:rFonts w:asciiTheme="minorBidi" w:hAnsiTheme="minorBidi" w:cstheme="minorBidi"/>
          <w:lang w:val="es-419"/>
        </w:rPr>
        <w:tab/>
      </w:r>
      <w:r w:rsidR="00C60883" w:rsidRPr="001A2C5B">
        <w:rPr>
          <w:rFonts w:asciiTheme="minorBidi" w:hAnsiTheme="minorBidi" w:cstheme="minorBidi"/>
          <w:lang w:val="es-419"/>
        </w:rPr>
        <w:tab/>
      </w:r>
      <w:r w:rsidRPr="001A2C5B">
        <w:rPr>
          <w:rFonts w:asciiTheme="minorBidi" w:hAnsiTheme="minorBidi" w:cstheme="minorBidi"/>
          <w:noProof/>
          <w:position w:val="-2"/>
          <w:lang w:val="es-419"/>
        </w:rPr>
        <w:drawing>
          <wp:inline distT="0" distB="0" distL="0" distR="0" wp14:anchorId="2F0A4FB9" wp14:editId="2F0A4FBA">
            <wp:extent cx="126993" cy="127000"/>
            <wp:effectExtent l="0" t="0" r="0" b="0"/>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1"/>
          <w:lang w:val="es-419"/>
        </w:rPr>
        <w:t xml:space="preserve"> No</w:t>
      </w:r>
    </w:p>
    <w:p w14:paraId="2F0A4E1B" w14:textId="77777777" w:rsidR="00F54DB0" w:rsidRPr="001A2C5B" w:rsidRDefault="009A3235" w:rsidP="00084D91">
      <w:pPr>
        <w:pStyle w:val="ListParagraph"/>
        <w:numPr>
          <w:ilvl w:val="0"/>
          <w:numId w:val="18"/>
        </w:numPr>
        <w:tabs>
          <w:tab w:val="left" w:pos="821"/>
        </w:tabs>
        <w:spacing w:after="220"/>
        <w:ind w:left="360"/>
        <w:rPr>
          <w:rFonts w:asciiTheme="minorBidi" w:hAnsiTheme="minorBidi" w:cstheme="minorBidi"/>
          <w:sz w:val="20"/>
          <w:lang w:val="es-419"/>
        </w:rPr>
      </w:pPr>
      <w:r w:rsidRPr="001A2C5B">
        <w:rPr>
          <w:rFonts w:asciiTheme="minorBidi" w:hAnsiTheme="minorBidi" w:cstheme="minorBidi"/>
          <w:sz w:val="20"/>
          <w:lang w:val="es-419"/>
        </w:rPr>
        <w:t xml:space="preserve">Si están disponibles, ¿dónde puede </w:t>
      </w:r>
      <w:r w:rsidRPr="001A2C5B">
        <w:rPr>
          <w:rFonts w:asciiTheme="minorBidi" w:hAnsiTheme="minorBidi" w:cstheme="minorBidi"/>
          <w:spacing w:val="-2"/>
          <w:sz w:val="20"/>
          <w:lang w:val="es-419"/>
        </w:rPr>
        <w:t xml:space="preserve">el público </w:t>
      </w:r>
      <w:r w:rsidRPr="001A2C5B">
        <w:rPr>
          <w:rFonts w:asciiTheme="minorBidi" w:hAnsiTheme="minorBidi" w:cstheme="minorBidi"/>
          <w:sz w:val="20"/>
          <w:lang w:val="es-419"/>
        </w:rPr>
        <w:t>en general encontrar indicaciones sobre quién creó una referencia citada</w:t>
      </w:r>
      <w:r w:rsidRPr="001A2C5B">
        <w:rPr>
          <w:rFonts w:asciiTheme="minorBidi" w:hAnsiTheme="minorBidi" w:cstheme="minorBidi"/>
          <w:spacing w:val="-2"/>
          <w:sz w:val="20"/>
          <w:lang w:val="es-419"/>
        </w:rPr>
        <w:t>?</w:t>
      </w:r>
    </w:p>
    <w:p w14:paraId="2F0A4E1C" w14:textId="11DC6A8F" w:rsidR="00F54DB0" w:rsidRPr="001A2C5B" w:rsidRDefault="00EC7A18" w:rsidP="00C60883">
      <w:pPr>
        <w:spacing w:before="17" w:after="220"/>
        <w:ind w:left="540"/>
        <w:rPr>
          <w:rFonts w:asciiTheme="minorBidi" w:hAnsiTheme="minorBidi" w:cstheme="minorBidi"/>
          <w:spacing w:val="-2"/>
          <w:sz w:val="15"/>
          <w:lang w:val="es-419"/>
        </w:rPr>
      </w:pPr>
      <w:r w:rsidRPr="001A2C5B">
        <w:rPr>
          <w:rFonts w:asciiTheme="minorBidi" w:hAnsiTheme="minorBidi" w:cstheme="minorBidi"/>
          <w:sz w:val="15"/>
          <w:lang w:val="es-419"/>
        </w:rPr>
        <w:t xml:space="preserve">Seleccione </w:t>
      </w:r>
      <w:r w:rsidR="009A3235" w:rsidRPr="001A2C5B">
        <w:rPr>
          <w:rFonts w:asciiTheme="minorBidi" w:hAnsiTheme="minorBidi" w:cstheme="minorBidi"/>
          <w:sz w:val="15"/>
          <w:lang w:val="es-419"/>
        </w:rPr>
        <w:t xml:space="preserve">tantos elementos como sean </w:t>
      </w:r>
      <w:r w:rsidR="009A3235" w:rsidRPr="001A2C5B">
        <w:rPr>
          <w:rFonts w:asciiTheme="minorBidi" w:hAnsiTheme="minorBidi" w:cstheme="minorBidi"/>
          <w:spacing w:val="-2"/>
          <w:sz w:val="15"/>
          <w:lang w:val="es-419"/>
        </w:rPr>
        <w:t>aplicables.</w:t>
      </w:r>
    </w:p>
    <w:p w14:paraId="1C8E5B76" w14:textId="14DFFB71" w:rsidR="0045183E" w:rsidRPr="001A2C5B" w:rsidRDefault="00000000" w:rsidP="00C60883">
      <w:pPr>
        <w:pStyle w:val="ListParagraph"/>
        <w:widowControl/>
        <w:autoSpaceDE/>
        <w:autoSpaceDN/>
        <w:spacing w:after="220" w:line="259" w:lineRule="auto"/>
        <w:ind w:left="547" w:firstLine="0"/>
        <w:rPr>
          <w:rFonts w:asciiTheme="minorBidi" w:hAnsiTheme="minorBidi" w:cstheme="minorBidi"/>
          <w:sz w:val="20"/>
          <w:szCs w:val="20"/>
          <w:lang w:val="es-419"/>
        </w:rPr>
      </w:pPr>
      <w:sdt>
        <w:sdtPr>
          <w:rPr>
            <w:rFonts w:asciiTheme="minorBidi" w:hAnsiTheme="minorBidi" w:cstheme="minorBidi"/>
            <w:sz w:val="20"/>
            <w:szCs w:val="20"/>
            <w:lang w:val="es-419"/>
          </w:rPr>
          <w:id w:val="-726147707"/>
          <w14:checkbox>
            <w14:checked w14:val="0"/>
            <w14:checkedState w14:val="2612" w14:font="MS Gothic"/>
            <w14:uncheckedState w14:val="2610" w14:font="MS Gothic"/>
          </w14:checkbox>
        </w:sdtPr>
        <w:sdtContent>
          <w:r w:rsidR="004E5812" w:rsidRPr="001A2C5B">
            <w:rPr>
              <w:rFonts w:ascii="Segoe UI Symbol" w:eastAsia="MS Gothic" w:hAnsi="Segoe UI Symbol" w:cs="Segoe UI Symbol"/>
              <w:sz w:val="20"/>
              <w:szCs w:val="20"/>
              <w:lang w:val="es-419"/>
            </w:rPr>
            <w:t xml:space="preserve">☐ </w:t>
          </w:r>
        </w:sdtContent>
      </w:sdt>
      <w:r w:rsidR="004E5812" w:rsidRPr="001A2C5B">
        <w:rPr>
          <w:rFonts w:asciiTheme="minorBidi" w:hAnsiTheme="minorBidi" w:cstheme="minorBidi"/>
          <w:sz w:val="20"/>
          <w:szCs w:val="20"/>
          <w:lang w:val="es-419"/>
        </w:rPr>
        <w:t xml:space="preserve">Datos bibliográficos sobre el </w:t>
      </w:r>
      <w:r w:rsidR="00BE1056" w:rsidRPr="001A2C5B">
        <w:rPr>
          <w:rFonts w:asciiTheme="minorBidi" w:hAnsiTheme="minorBidi" w:cstheme="minorBidi"/>
          <w:sz w:val="20"/>
          <w:szCs w:val="20"/>
          <w:lang w:val="es-419"/>
        </w:rPr>
        <w:t>documento de patente</w:t>
      </w:r>
      <w:r w:rsidR="004E5812" w:rsidRPr="001A2C5B">
        <w:rPr>
          <w:rFonts w:asciiTheme="minorBidi" w:hAnsiTheme="minorBidi" w:cstheme="minorBidi"/>
          <w:sz w:val="20"/>
          <w:szCs w:val="20"/>
          <w:lang w:val="es-419"/>
        </w:rPr>
        <w:tab/>
      </w:r>
      <w:r w:rsidR="004E5812" w:rsidRPr="001A2C5B">
        <w:rPr>
          <w:rFonts w:asciiTheme="minorBidi" w:hAnsiTheme="minorBidi" w:cstheme="minorBidi"/>
          <w:sz w:val="20"/>
          <w:szCs w:val="20"/>
          <w:lang w:val="es-419"/>
        </w:rPr>
        <w:tab/>
      </w:r>
      <w:sdt>
        <w:sdtPr>
          <w:rPr>
            <w:rFonts w:asciiTheme="minorBidi" w:hAnsiTheme="minorBidi" w:cstheme="minorBidi"/>
            <w:sz w:val="20"/>
            <w:szCs w:val="20"/>
            <w:lang w:val="es-419"/>
          </w:rPr>
          <w:id w:val="-582914537"/>
          <w14:checkbox>
            <w14:checked w14:val="0"/>
            <w14:checkedState w14:val="2612" w14:font="MS Gothic"/>
            <w14:uncheckedState w14:val="2610" w14:font="MS Gothic"/>
          </w14:checkbox>
        </w:sdtPr>
        <w:sdtContent>
          <w:r w:rsidR="004E5812" w:rsidRPr="001A2C5B">
            <w:rPr>
              <w:rFonts w:ascii="Segoe UI Symbol" w:eastAsia="MS Gothic" w:hAnsi="Segoe UI Symbol" w:cs="Segoe UI Symbol"/>
              <w:sz w:val="20"/>
              <w:szCs w:val="20"/>
              <w:lang w:val="es-419"/>
            </w:rPr>
            <w:t xml:space="preserve">☐ </w:t>
          </w:r>
        </w:sdtContent>
      </w:sdt>
      <w:r w:rsidR="004E5812" w:rsidRPr="001A2C5B">
        <w:rPr>
          <w:rFonts w:asciiTheme="minorBidi" w:hAnsiTheme="minorBidi" w:cstheme="minorBidi"/>
          <w:sz w:val="20"/>
          <w:szCs w:val="20"/>
          <w:lang w:val="es-419"/>
        </w:rPr>
        <w:t xml:space="preserve">Informe de búsqueda </w:t>
      </w:r>
      <w:r w:rsidR="003C05A7" w:rsidRPr="001A2C5B">
        <w:rPr>
          <w:rFonts w:asciiTheme="minorBidi" w:hAnsiTheme="minorBidi" w:cstheme="minorBidi"/>
          <w:sz w:val="20"/>
          <w:szCs w:val="20"/>
          <w:lang w:val="es-419"/>
        </w:rPr>
        <w:t>preliminar</w:t>
      </w:r>
    </w:p>
    <w:p w14:paraId="0CCB3537" w14:textId="5FCCD25A" w:rsidR="00C60883" w:rsidRPr="001A2C5B" w:rsidRDefault="00E2390D" w:rsidP="00C60883">
      <w:pPr>
        <w:pStyle w:val="ListParagraph"/>
        <w:widowControl/>
        <w:autoSpaceDE/>
        <w:autoSpaceDN/>
        <w:spacing w:after="220" w:line="259" w:lineRule="auto"/>
        <w:ind w:left="547" w:firstLine="0"/>
        <w:rPr>
          <w:rFonts w:asciiTheme="minorBidi" w:hAnsiTheme="minorBidi" w:cstheme="minorBidi"/>
          <w:sz w:val="20"/>
          <w:szCs w:val="20"/>
          <w:lang w:val="es-419"/>
        </w:rPr>
      </w:pPr>
      <w:r w:rsidRPr="001A2C5B">
        <w:rPr>
          <w:rFonts w:asciiTheme="minorBidi" w:hAnsiTheme="minorBidi" w:cstheme="minorBidi"/>
          <w:sz w:val="20"/>
          <w:szCs w:val="20"/>
          <w:lang w:val="es-419"/>
        </w:rPr>
        <w:t xml:space="preserve">☐ </w:t>
      </w:r>
      <w:ins w:id="19" w:author="Author">
        <w:r w:rsidRPr="001A2C5B">
          <w:rPr>
            <w:rFonts w:asciiTheme="minorBidi" w:hAnsiTheme="minorBidi" w:cstheme="minorBidi"/>
            <w:sz w:val="20"/>
            <w:szCs w:val="20"/>
            <w:lang w:val="es-419"/>
          </w:rPr>
          <w:t>Informe de búsqueda y/o examen sustantivo</w:t>
        </w:r>
        <w:r w:rsidR="004E5812" w:rsidRPr="001A2C5B">
          <w:rPr>
            <w:rFonts w:asciiTheme="minorBidi" w:hAnsiTheme="minorBidi" w:cstheme="minorBidi"/>
            <w:b/>
            <w:sz w:val="20"/>
            <w:szCs w:val="20"/>
            <w:lang w:val="es-419"/>
          </w:rPr>
          <w:tab/>
        </w:r>
      </w:ins>
      <w:sdt>
        <w:sdtPr>
          <w:rPr>
            <w:rFonts w:asciiTheme="minorBidi" w:hAnsiTheme="minorBidi" w:cstheme="minorBidi"/>
            <w:b/>
            <w:sz w:val="20"/>
            <w:szCs w:val="20"/>
            <w:lang w:val="es-419"/>
          </w:rPr>
          <w:id w:val="1022827317"/>
          <w14:checkbox>
            <w14:checked w14:val="0"/>
            <w14:checkedState w14:val="2612" w14:font="MS Gothic"/>
            <w14:uncheckedState w14:val="2610" w14:font="MS Gothic"/>
          </w14:checkbox>
        </w:sdtPr>
        <w:sdtContent>
          <w:r w:rsidR="004E5812" w:rsidRPr="001A2C5B">
            <w:rPr>
              <w:rFonts w:ascii="Segoe UI Symbol" w:eastAsia="MS Gothic" w:hAnsi="Segoe UI Symbol" w:cs="Segoe UI Symbol"/>
              <w:b/>
              <w:bCs/>
              <w:sz w:val="20"/>
              <w:szCs w:val="20"/>
              <w:lang w:val="es-419"/>
            </w:rPr>
            <w:t xml:space="preserve">☐ </w:t>
          </w:r>
        </w:sdtContent>
      </w:sdt>
      <w:ins w:id="20" w:author="Author">
        <w:r w:rsidR="009A2D10" w:rsidRPr="001A2C5B">
          <w:rPr>
            <w:rFonts w:asciiTheme="minorBidi" w:hAnsiTheme="minorBidi" w:cstheme="minorBidi"/>
            <w:sz w:val="20"/>
            <w:szCs w:val="20"/>
            <w:lang w:val="es-419"/>
          </w:rPr>
          <w:t>Parte</w:t>
        </w:r>
      </w:ins>
      <w:r w:rsidR="009A2D10" w:rsidRPr="001A2C5B">
        <w:rPr>
          <w:rFonts w:asciiTheme="minorBidi" w:hAnsiTheme="minorBidi" w:cstheme="minorBidi"/>
          <w:sz w:val="20"/>
          <w:szCs w:val="20"/>
          <w:lang w:val="es-419"/>
        </w:rPr>
        <w:t xml:space="preserve"> del documento de patente</w:t>
      </w:r>
    </w:p>
    <w:p w14:paraId="4EF7C5C3" w14:textId="6AC5323B" w:rsidR="004E5812" w:rsidRPr="001A2C5B" w:rsidRDefault="004E5812" w:rsidP="00C60883">
      <w:pPr>
        <w:pStyle w:val="ListParagraph"/>
        <w:widowControl/>
        <w:autoSpaceDE/>
        <w:autoSpaceDN/>
        <w:spacing w:after="220" w:line="259" w:lineRule="auto"/>
        <w:ind w:left="547" w:firstLine="0"/>
        <w:rPr>
          <w:rFonts w:asciiTheme="minorBidi" w:hAnsiTheme="minorBidi" w:cstheme="minorBidi"/>
          <w:b/>
          <w:sz w:val="20"/>
          <w:szCs w:val="20"/>
          <w:lang w:val="es-419"/>
        </w:rPr>
      </w:pPr>
      <w:r w:rsidRPr="001A2C5B">
        <w:rPr>
          <w:rFonts w:asciiTheme="minorBidi" w:hAnsiTheme="minorBidi" w:cstheme="minorBidi"/>
          <w:sz w:val="20"/>
          <w:szCs w:val="20"/>
          <w:lang w:val="es-419"/>
        </w:rPr>
        <w:t>☐ Otros</w:t>
      </w:r>
    </w:p>
    <w:p w14:paraId="2F0A4E21" w14:textId="0887138A" w:rsidR="00F54DB0" w:rsidRPr="001A2C5B" w:rsidRDefault="00E52FB8" w:rsidP="00E52FB8">
      <w:pPr>
        <w:pStyle w:val="BodyText"/>
        <w:spacing w:after="220"/>
        <w:ind w:firstLine="547"/>
        <w:rPr>
          <w:rFonts w:asciiTheme="minorBidi" w:hAnsiTheme="minorBidi" w:cstheme="minorBidi"/>
          <w:sz w:val="15"/>
          <w:lang w:val="es-419"/>
        </w:rPr>
      </w:pPr>
      <w:r w:rsidRPr="001A2C5B">
        <w:rPr>
          <w:rFonts w:asciiTheme="minorBidi" w:hAnsiTheme="minorBidi" w:cstheme="minorBidi"/>
          <w:sz w:val="15"/>
          <w:lang w:val="es-419"/>
        </w:rPr>
        <w:t>coméntelo si es necesario, y si es "Otro", especifique dónde puede encontrarse una indicación</w:t>
      </w:r>
    </w:p>
    <w:p w14:paraId="2F0A4E24" w14:textId="7AC6CAC4" w:rsidR="00F54DB0" w:rsidRPr="001A2C5B" w:rsidRDefault="00E52FB8" w:rsidP="00E52FB8">
      <w:pPr>
        <w:pStyle w:val="BodyText"/>
        <w:spacing w:before="170" w:after="220"/>
        <w:ind w:left="547"/>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505B3AF1" wp14:editId="56F0FFCC">
                <wp:extent cx="1903228" cy="393405"/>
                <wp:effectExtent l="0" t="0" r="20955" b="26035"/>
                <wp:docPr id="1563748392" name="Group 15637483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41808794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4520778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8029691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23655219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9653168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21730235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563748392"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" w14:anchorId="4E88E210">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">
                  <v:path arrowok="t"/>
                </v:shape>
                <w10:anchorlock/>
              </v:group>
            </w:pict>
          </mc:Fallback>
        </mc:AlternateContent>
      </w:r>
    </w:p>
    <w:p w14:paraId="2FE80EA6" w14:textId="77777777" w:rsidR="002D1336" w:rsidRPr="001A2C5B" w:rsidRDefault="002D1336" w:rsidP="008E68BE">
      <w:pPr>
        <w:pStyle w:val="BodyText"/>
        <w:spacing w:before="115" w:after="220"/>
        <w:rPr>
          <w:rFonts w:asciiTheme="minorBidi" w:hAnsiTheme="minorBidi" w:cstheme="minorBidi"/>
          <w:lang w:val="es-419"/>
        </w:rPr>
      </w:pPr>
    </w:p>
    <w:p w14:paraId="7038535D" w14:textId="77777777" w:rsidR="00B27D5B" w:rsidRPr="001A2C5B" w:rsidRDefault="00B27D5B">
      <w:pPr>
        <w:rPr>
          <w:rFonts w:asciiTheme="minorBidi" w:hAnsiTheme="minorBidi" w:cstheme="minorBidi"/>
          <w:b/>
          <w:bCs/>
          <w:lang w:val="es-419"/>
        </w:rPr>
      </w:pPr>
      <w:r w:rsidRPr="001A2C5B">
        <w:rPr>
          <w:rFonts w:asciiTheme="minorBidi" w:hAnsiTheme="minorBidi" w:cstheme="minorBidi"/>
          <w:lang w:val="es-419"/>
        </w:rPr>
        <w:br w:type="page"/>
      </w:r>
    </w:p>
    <w:p w14:paraId="2F0A4E2C" w14:textId="77777777" w:rsidR="00F54DB0" w:rsidRPr="001A2C5B" w:rsidRDefault="009A3235" w:rsidP="00130224">
      <w:pPr>
        <w:pStyle w:val="Heading1"/>
        <w:spacing w:after="220"/>
        <w:ind w:left="0"/>
        <w:rPr>
          <w:rFonts w:asciiTheme="minorBidi" w:hAnsiTheme="minorBidi" w:cstheme="minorBidi"/>
          <w:spacing w:val="-2"/>
          <w:sz w:val="22"/>
          <w:szCs w:val="22"/>
          <w:lang w:val="es-419"/>
        </w:rPr>
      </w:pPr>
      <w:r w:rsidRPr="001A2C5B">
        <w:rPr>
          <w:rFonts w:asciiTheme="minorBidi" w:hAnsiTheme="minorBidi" w:cstheme="minorBidi"/>
          <w:sz w:val="22"/>
          <w:szCs w:val="22"/>
          <w:lang w:val="es-419"/>
        </w:rPr>
        <w:t xml:space="preserve">Sección 3: </w:t>
      </w:r>
      <w:r w:rsidRPr="001A2C5B">
        <w:rPr>
          <w:rFonts w:asciiTheme="minorBidi" w:hAnsiTheme="minorBidi" w:cstheme="minorBidi"/>
          <w:spacing w:val="-2"/>
          <w:sz w:val="22"/>
          <w:szCs w:val="22"/>
          <w:lang w:val="es-419"/>
        </w:rPr>
        <w:t xml:space="preserve">Información sobre los </w:t>
      </w:r>
      <w:r w:rsidRPr="001A2C5B">
        <w:rPr>
          <w:rFonts w:asciiTheme="minorBidi" w:hAnsiTheme="minorBidi" w:cstheme="minorBidi"/>
          <w:sz w:val="22"/>
          <w:szCs w:val="22"/>
          <w:lang w:val="es-419"/>
        </w:rPr>
        <w:t>informes de búsqueda</w:t>
      </w:r>
    </w:p>
    <w:p w14:paraId="2ECE18FB" w14:textId="6EF31C11" w:rsidR="003713EE" w:rsidRPr="001A2C5B" w:rsidRDefault="003713EE" w:rsidP="00130224">
      <w:pPr>
        <w:pStyle w:val="TableParagraph"/>
        <w:numPr>
          <w:ilvl w:val="0"/>
          <w:numId w:val="18"/>
        </w:numPr>
        <w:tabs>
          <w:tab w:val="left" w:pos="7976"/>
        </w:tabs>
        <w:spacing w:after="220" w:line="265" w:lineRule="exact"/>
        <w:ind w:left="360"/>
        <w:rPr>
          <w:rFonts w:asciiTheme="minorBidi" w:hAnsiTheme="minorBidi" w:cstheme="minorBidi"/>
          <w:sz w:val="20"/>
          <w:szCs w:val="20"/>
          <w:lang w:val="es-419"/>
        </w:rPr>
      </w:pPr>
      <w:del w:id="21" w:author="Author">
        <w:r w:rsidRPr="001A2C5B">
          <w:rPr>
            <w:rFonts w:asciiTheme="minorBidi" w:hAnsiTheme="minorBidi" w:cstheme="minorBidi"/>
            <w:sz w:val="20"/>
            <w:szCs w:val="20"/>
            <w:lang w:val="es-419"/>
          </w:rPr>
          <w:delText>¿Publica</w:delText>
        </w:r>
      </w:del>
      <w:ins w:id="22" w:author="Author">
        <w:r w:rsidRPr="001A2C5B">
          <w:rPr>
            <w:rFonts w:asciiTheme="minorBidi" w:hAnsiTheme="minorBidi" w:cstheme="minorBidi"/>
            <w:spacing w:val="-3"/>
            <w:sz w:val="20"/>
            <w:szCs w:val="20"/>
            <w:lang w:val="es-419"/>
          </w:rPr>
          <w:t>Prepara</w:t>
        </w:r>
      </w:ins>
      <w:r w:rsidRPr="001A2C5B">
        <w:rPr>
          <w:rFonts w:asciiTheme="minorBidi" w:hAnsiTheme="minorBidi" w:cstheme="minorBidi"/>
          <w:spacing w:val="-3"/>
          <w:sz w:val="20"/>
          <w:szCs w:val="20"/>
          <w:lang w:val="es-419"/>
        </w:rPr>
        <w:t xml:space="preserve"> </w:t>
      </w:r>
      <w:r w:rsidRPr="001A2C5B">
        <w:rPr>
          <w:rFonts w:asciiTheme="minorBidi" w:hAnsiTheme="minorBidi" w:cstheme="minorBidi"/>
          <w:sz w:val="20"/>
          <w:szCs w:val="20"/>
          <w:lang w:val="es-419"/>
        </w:rPr>
        <w:t xml:space="preserve">su OPI </w:t>
      </w:r>
      <w:r w:rsidRPr="001A2C5B">
        <w:rPr>
          <w:rFonts w:asciiTheme="minorBidi" w:hAnsiTheme="minorBidi" w:cstheme="minorBidi"/>
          <w:spacing w:val="-3"/>
          <w:sz w:val="20"/>
          <w:szCs w:val="20"/>
          <w:lang w:val="es-419"/>
        </w:rPr>
        <w:t xml:space="preserve">informes de búsqueda internacional (ISR) en </w:t>
      </w:r>
      <w:del w:id="23" w:author="Author">
        <w:r w:rsidRPr="001A2C5B">
          <w:rPr>
            <w:rFonts w:asciiTheme="minorBidi" w:hAnsiTheme="minorBidi" w:cstheme="minorBidi"/>
            <w:sz w:val="20"/>
            <w:szCs w:val="20"/>
            <w:lang w:val="es-419"/>
          </w:rPr>
          <w:delText>el marco</w:delText>
        </w:r>
      </w:del>
      <w:ins w:id="24" w:author="Author">
        <w:r w:rsidRPr="001A2C5B">
          <w:rPr>
            <w:rFonts w:asciiTheme="minorBidi" w:hAnsiTheme="minorBidi" w:cstheme="minorBidi"/>
            <w:spacing w:val="-3"/>
            <w:sz w:val="20"/>
            <w:szCs w:val="20"/>
            <w:lang w:val="es-419"/>
          </w:rPr>
          <w:t xml:space="preserve">calidad de Administración encargada de la búsqueda internacional </w:t>
        </w:r>
        <w:r w:rsidRPr="001A2C5B">
          <w:rPr>
            <w:rFonts w:asciiTheme="minorBidi" w:hAnsiTheme="minorBidi" w:cstheme="minorBidi"/>
            <w:sz w:val="20"/>
            <w:szCs w:val="20"/>
            <w:lang w:val="es-419"/>
          </w:rPr>
          <w:t>en virtud</w:t>
        </w:r>
      </w:ins>
      <w:r w:rsidRPr="001A2C5B">
        <w:rPr>
          <w:rFonts w:asciiTheme="minorBidi" w:hAnsiTheme="minorBidi" w:cstheme="minorBidi"/>
          <w:sz w:val="20"/>
          <w:szCs w:val="20"/>
          <w:lang w:val="es-419"/>
        </w:rPr>
        <w:t xml:space="preserve"> </w:t>
      </w:r>
      <w:r w:rsidRPr="001A2C5B">
        <w:rPr>
          <w:rFonts w:asciiTheme="minorBidi" w:hAnsiTheme="minorBidi" w:cstheme="minorBidi"/>
          <w:spacing w:val="-4"/>
          <w:sz w:val="20"/>
          <w:szCs w:val="20"/>
          <w:lang w:val="es-419"/>
        </w:rPr>
        <w:t>del PCT?</w:t>
      </w:r>
    </w:p>
    <w:p w14:paraId="49A9E9F2" w14:textId="3858156F" w:rsidR="003713EE" w:rsidRPr="001A2C5B" w:rsidRDefault="003713EE" w:rsidP="00130224">
      <w:pPr>
        <w:pStyle w:val="BodyText"/>
        <w:tabs>
          <w:tab w:val="left" w:pos="1667"/>
        </w:tabs>
        <w:spacing w:before="135" w:after="220"/>
        <w:ind w:left="720"/>
        <w:rPr>
          <w:rFonts w:asciiTheme="minorBidi" w:hAnsiTheme="minorBidi" w:cstheme="minorBidi"/>
          <w:lang w:val="es-419"/>
        </w:rPr>
      </w:pPr>
      <w:r w:rsidRPr="001A2C5B">
        <w:rPr>
          <w:rFonts w:asciiTheme="minorBidi" w:hAnsiTheme="minorBidi" w:cstheme="minorBidi"/>
          <w:noProof/>
          <w:position w:val="-3"/>
          <w:lang w:val="es-419"/>
        </w:rPr>
        <w:drawing>
          <wp:inline distT="0" distB="0" distL="0" distR="0" wp14:anchorId="1680CBD2" wp14:editId="66180822">
            <wp:extent cx="126993" cy="127000"/>
            <wp:effectExtent l="0" t="0" r="0" b="0"/>
            <wp:docPr id="660329297"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lang w:val="es-419"/>
        </w:rPr>
        <w:t xml:space="preserve"> Sí</w:t>
      </w:r>
      <w:r w:rsidRPr="001A2C5B">
        <w:rPr>
          <w:rFonts w:asciiTheme="minorBidi" w:hAnsiTheme="minorBidi" w:cstheme="minorBidi"/>
          <w:lang w:val="es-419"/>
        </w:rPr>
        <w:tab/>
      </w:r>
      <w:r w:rsidR="00130224" w:rsidRPr="001A2C5B">
        <w:rPr>
          <w:rFonts w:asciiTheme="minorBidi" w:hAnsiTheme="minorBidi" w:cstheme="minorBidi"/>
          <w:lang w:val="es-419"/>
        </w:rPr>
        <w:tab/>
      </w:r>
      <w:r w:rsidRPr="001A2C5B">
        <w:rPr>
          <w:rFonts w:asciiTheme="minorBidi" w:hAnsiTheme="minorBidi" w:cstheme="minorBidi"/>
          <w:noProof/>
          <w:position w:val="-3"/>
          <w:lang w:val="es-419"/>
        </w:rPr>
        <w:drawing>
          <wp:inline distT="0" distB="0" distL="0" distR="0" wp14:anchorId="42FD002E" wp14:editId="7EFCB9E7">
            <wp:extent cx="126993" cy="127000"/>
            <wp:effectExtent l="0" t="0" r="0" b="0"/>
            <wp:docPr id="1601717778"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2"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lang w:val="es-419"/>
        </w:rPr>
        <w:t xml:space="preserve"> No</w:t>
      </w:r>
    </w:p>
    <w:p w14:paraId="1EE7153C" w14:textId="7F88B035" w:rsidR="003713EE" w:rsidRPr="001A2C5B" w:rsidRDefault="003713EE" w:rsidP="00084D91">
      <w:pPr>
        <w:pStyle w:val="TableParagraph"/>
        <w:numPr>
          <w:ilvl w:val="0"/>
          <w:numId w:val="18"/>
        </w:numPr>
        <w:tabs>
          <w:tab w:val="left" w:pos="721"/>
        </w:tabs>
        <w:spacing w:after="220"/>
        <w:ind w:left="360"/>
        <w:rPr>
          <w:rFonts w:asciiTheme="minorBidi" w:hAnsiTheme="minorBidi" w:cstheme="minorBidi"/>
          <w:sz w:val="20"/>
          <w:szCs w:val="20"/>
          <w:lang w:val="es-419"/>
        </w:rPr>
      </w:pPr>
      <w:r w:rsidRPr="001A2C5B">
        <w:rPr>
          <w:rFonts w:asciiTheme="minorBidi" w:hAnsiTheme="minorBidi" w:cstheme="minorBidi"/>
          <w:spacing w:val="-4"/>
          <w:sz w:val="20"/>
          <w:szCs w:val="20"/>
          <w:lang w:val="es-419"/>
        </w:rPr>
        <w:t>¿</w:t>
      </w:r>
      <w:del w:id="25" w:author="Author">
        <w:r w:rsidRPr="001A2C5B">
          <w:rPr>
            <w:rFonts w:asciiTheme="minorBidi" w:hAnsiTheme="minorBidi" w:cstheme="minorBidi"/>
            <w:sz w:val="20"/>
            <w:szCs w:val="20"/>
            <w:lang w:val="es-419"/>
          </w:rPr>
          <w:delText>Publica</w:delText>
        </w:r>
      </w:del>
      <w:ins w:id="26" w:author="Author">
        <w:r w:rsidRPr="001A2C5B">
          <w:rPr>
            <w:rFonts w:asciiTheme="minorBidi" w:hAnsiTheme="minorBidi" w:cstheme="minorBidi"/>
            <w:spacing w:val="-4"/>
            <w:sz w:val="20"/>
            <w:szCs w:val="20"/>
            <w:lang w:val="es-419"/>
          </w:rPr>
          <w:t>Prepara</w:t>
        </w:r>
      </w:ins>
      <w:r w:rsidRPr="001A2C5B">
        <w:rPr>
          <w:rFonts w:asciiTheme="minorBidi" w:hAnsiTheme="minorBidi" w:cstheme="minorBidi"/>
          <w:spacing w:val="-4"/>
          <w:sz w:val="20"/>
          <w:szCs w:val="20"/>
          <w:lang w:val="es-419"/>
        </w:rPr>
        <w:t xml:space="preserve"> </w:t>
      </w:r>
      <w:r w:rsidRPr="001A2C5B">
        <w:rPr>
          <w:rFonts w:asciiTheme="minorBidi" w:hAnsiTheme="minorBidi" w:cstheme="minorBidi"/>
          <w:sz w:val="20"/>
          <w:szCs w:val="20"/>
          <w:lang w:val="es-419"/>
        </w:rPr>
        <w:t xml:space="preserve">su OPI informes de búsqueda nacionales/regionales específicos (no </w:t>
      </w:r>
      <w:r w:rsidRPr="001A2C5B">
        <w:rPr>
          <w:rFonts w:asciiTheme="minorBidi" w:hAnsiTheme="minorBidi" w:cstheme="minorBidi"/>
          <w:spacing w:val="-2"/>
          <w:sz w:val="20"/>
          <w:szCs w:val="20"/>
          <w:lang w:val="es-419"/>
        </w:rPr>
        <w:t>PCT)?</w:t>
      </w:r>
    </w:p>
    <w:p w14:paraId="7D016408" w14:textId="2388E2C9" w:rsidR="003713EE" w:rsidRPr="001A2C5B" w:rsidRDefault="003713EE" w:rsidP="00130224">
      <w:pPr>
        <w:pStyle w:val="BodyText"/>
        <w:tabs>
          <w:tab w:val="left" w:pos="1667"/>
        </w:tabs>
        <w:spacing w:before="135" w:after="220"/>
        <w:ind w:left="720"/>
        <w:rPr>
          <w:rFonts w:asciiTheme="minorBidi" w:hAnsiTheme="minorBidi" w:cstheme="minorBidi"/>
          <w:lang w:val="es-419"/>
        </w:rPr>
      </w:pPr>
      <w:r w:rsidRPr="001A2C5B">
        <w:rPr>
          <w:rFonts w:asciiTheme="minorBidi" w:hAnsiTheme="minorBidi" w:cstheme="minorBidi"/>
          <w:noProof/>
          <w:position w:val="-3"/>
          <w:lang w:val="es-419"/>
        </w:rPr>
        <w:drawing>
          <wp:inline distT="0" distB="0" distL="0" distR="0" wp14:anchorId="396790C6" wp14:editId="5529DE29">
            <wp:extent cx="126993" cy="127000"/>
            <wp:effectExtent l="0" t="0" r="0" b="0"/>
            <wp:docPr id="1878821049"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lang w:val="es-419"/>
        </w:rPr>
        <w:t xml:space="preserve"> Sí</w:t>
      </w:r>
      <w:r w:rsidRPr="001A2C5B">
        <w:rPr>
          <w:rFonts w:asciiTheme="minorBidi" w:hAnsiTheme="minorBidi" w:cstheme="minorBidi"/>
          <w:lang w:val="es-419"/>
        </w:rPr>
        <w:tab/>
      </w:r>
      <w:r w:rsidR="00130224" w:rsidRPr="001A2C5B">
        <w:rPr>
          <w:rFonts w:asciiTheme="minorBidi" w:hAnsiTheme="minorBidi" w:cstheme="minorBidi"/>
          <w:lang w:val="es-419"/>
        </w:rPr>
        <w:tab/>
      </w:r>
      <w:r w:rsidRPr="001A2C5B">
        <w:rPr>
          <w:rFonts w:asciiTheme="minorBidi" w:hAnsiTheme="minorBidi" w:cstheme="minorBidi"/>
          <w:noProof/>
          <w:position w:val="-3"/>
          <w:lang w:val="es-419"/>
        </w:rPr>
        <w:drawing>
          <wp:inline distT="0" distB="0" distL="0" distR="0" wp14:anchorId="423CA9C1" wp14:editId="2C49294E">
            <wp:extent cx="126993" cy="127000"/>
            <wp:effectExtent l="0" t="0" r="0" b="0"/>
            <wp:docPr id="1937858778"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2"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lang w:val="es-419"/>
        </w:rPr>
        <w:t xml:space="preserve"> No</w:t>
      </w:r>
    </w:p>
    <w:p w14:paraId="09E27597" w14:textId="77777777" w:rsidR="003713EE" w:rsidRPr="001A2C5B" w:rsidRDefault="003713EE" w:rsidP="00084D91">
      <w:pPr>
        <w:pStyle w:val="TableParagraph"/>
        <w:numPr>
          <w:ilvl w:val="0"/>
          <w:numId w:val="18"/>
        </w:numPr>
        <w:spacing w:before="173" w:after="220"/>
        <w:ind w:left="360"/>
        <w:rPr>
          <w:rFonts w:asciiTheme="minorBidi" w:hAnsiTheme="minorBidi" w:cstheme="minorBidi"/>
          <w:sz w:val="20"/>
          <w:szCs w:val="20"/>
          <w:lang w:val="es-419"/>
        </w:rPr>
      </w:pPr>
      <w:r w:rsidRPr="001A2C5B">
        <w:rPr>
          <w:rFonts w:asciiTheme="minorBidi" w:hAnsiTheme="minorBidi" w:cstheme="minorBidi"/>
          <w:sz w:val="20"/>
          <w:szCs w:val="20"/>
          <w:lang w:val="es-419"/>
        </w:rPr>
        <w:t xml:space="preserve">¿En qué tipo de informe(s) de búsqueda se basa el resto de sus respuestas de la sección 3? </w:t>
      </w:r>
    </w:p>
    <w:p w14:paraId="4FC5E0F2" w14:textId="4105514D" w:rsidR="003713EE" w:rsidRPr="001A2C5B" w:rsidRDefault="003713EE" w:rsidP="008E68BE">
      <w:pPr>
        <w:pStyle w:val="TableParagraph"/>
        <w:spacing w:before="173" w:after="220"/>
        <w:ind w:left="360"/>
        <w:rPr>
          <w:rFonts w:asciiTheme="minorBidi" w:hAnsiTheme="minorBidi" w:cstheme="minorBidi"/>
          <w:spacing w:val="-5"/>
          <w:sz w:val="20"/>
          <w:szCs w:val="20"/>
          <w:lang w:val="es-419"/>
        </w:rPr>
      </w:pPr>
      <w:r w:rsidRPr="001A2C5B">
        <w:rPr>
          <w:rFonts w:asciiTheme="minorBidi" w:hAnsiTheme="minorBidi" w:cstheme="minorBidi"/>
          <w:sz w:val="20"/>
          <w:szCs w:val="20"/>
          <w:lang w:val="es-419"/>
        </w:rPr>
        <w:t xml:space="preserve">(si ha respondido "Sí" a las preguntas </w:t>
      </w:r>
      <w:del w:id="27" w:author="Author">
        <w:r w:rsidRPr="001A2C5B">
          <w:rPr>
            <w:rFonts w:asciiTheme="minorBidi" w:hAnsiTheme="minorBidi" w:cstheme="minorBidi"/>
            <w:sz w:val="20"/>
            <w:szCs w:val="20"/>
            <w:lang w:val="es-419"/>
          </w:rPr>
          <w:delText>13</w:delText>
        </w:r>
      </w:del>
      <w:ins w:id="28" w:author="Author">
        <w:r w:rsidRPr="001A2C5B">
          <w:rPr>
            <w:rFonts w:asciiTheme="minorBidi" w:hAnsiTheme="minorBidi" w:cstheme="minorBidi"/>
            <w:sz w:val="20"/>
            <w:szCs w:val="20"/>
            <w:lang w:val="es-419"/>
          </w:rPr>
          <w:t>14</w:t>
        </w:r>
      </w:ins>
      <w:r w:rsidRPr="001A2C5B">
        <w:rPr>
          <w:rFonts w:asciiTheme="minorBidi" w:hAnsiTheme="minorBidi" w:cstheme="minorBidi"/>
          <w:sz w:val="20"/>
          <w:szCs w:val="20"/>
          <w:lang w:val="es-419"/>
        </w:rPr>
        <w:t xml:space="preserve"> </w:t>
      </w:r>
      <w:proofErr w:type="spellStart"/>
      <w:r w:rsidRPr="001A2C5B">
        <w:rPr>
          <w:rFonts w:asciiTheme="minorBidi" w:hAnsiTheme="minorBidi" w:cstheme="minorBidi"/>
          <w:sz w:val="20"/>
          <w:szCs w:val="20"/>
          <w:lang w:val="es-419"/>
        </w:rPr>
        <w:t>ó</w:t>
      </w:r>
      <w:proofErr w:type="spellEnd"/>
      <w:r w:rsidRPr="001A2C5B">
        <w:rPr>
          <w:rFonts w:asciiTheme="minorBidi" w:hAnsiTheme="minorBidi" w:cstheme="minorBidi"/>
          <w:sz w:val="20"/>
          <w:szCs w:val="20"/>
          <w:lang w:val="es-419"/>
        </w:rPr>
        <w:t xml:space="preserve"> </w:t>
      </w:r>
      <w:del w:id="29" w:author="Author">
        <w:r w:rsidRPr="001A2C5B">
          <w:rPr>
            <w:rFonts w:asciiTheme="minorBidi" w:hAnsiTheme="minorBidi" w:cstheme="minorBidi"/>
            <w:spacing w:val="-5"/>
            <w:sz w:val="20"/>
            <w:szCs w:val="20"/>
            <w:lang w:val="es-419"/>
          </w:rPr>
          <w:delText>14</w:delText>
        </w:r>
      </w:del>
      <w:ins w:id="30" w:author="Author">
        <w:r w:rsidRPr="001A2C5B">
          <w:rPr>
            <w:rFonts w:asciiTheme="minorBidi" w:hAnsiTheme="minorBidi" w:cstheme="minorBidi"/>
            <w:spacing w:val="-5"/>
            <w:sz w:val="20"/>
            <w:szCs w:val="20"/>
            <w:lang w:val="es-419"/>
          </w:rPr>
          <w:t>15</w:t>
        </w:r>
      </w:ins>
      <w:r w:rsidRPr="001A2C5B">
        <w:rPr>
          <w:rFonts w:asciiTheme="minorBidi" w:hAnsiTheme="minorBidi" w:cstheme="minorBidi"/>
          <w:spacing w:val="-5"/>
          <w:sz w:val="20"/>
          <w:szCs w:val="20"/>
          <w:lang w:val="es-419"/>
        </w:rPr>
        <w:t>)</w:t>
      </w:r>
    </w:p>
    <w:p w14:paraId="35BC62BF" w14:textId="030FCD8E" w:rsidR="003713EE" w:rsidRPr="001A2C5B" w:rsidRDefault="00000000" w:rsidP="003516CA">
      <w:pPr>
        <w:pStyle w:val="TableParagraph"/>
        <w:spacing w:before="173" w:after="220"/>
        <w:ind w:left="720"/>
        <w:rPr>
          <w:rFonts w:asciiTheme="minorBidi" w:hAnsiTheme="minorBidi" w:cstheme="minorBidi"/>
          <w:spacing w:val="-2"/>
          <w:sz w:val="20"/>
          <w:szCs w:val="20"/>
          <w:lang w:val="es-419"/>
        </w:rPr>
      </w:pPr>
      <w:sdt>
        <w:sdtPr>
          <w:rPr>
            <w:rFonts w:asciiTheme="minorBidi" w:hAnsiTheme="minorBidi" w:cstheme="minorBidi"/>
            <w:spacing w:val="-5"/>
            <w:sz w:val="20"/>
            <w:szCs w:val="20"/>
            <w:lang w:val="es-419"/>
          </w:rPr>
          <w:id w:val="2102910206"/>
          <w14:checkbox>
            <w14:checked w14:val="0"/>
            <w14:checkedState w14:val="2612" w14:font="MS Gothic"/>
            <w14:uncheckedState w14:val="2610" w14:font="MS Gothic"/>
          </w14:checkbox>
        </w:sdtPr>
        <w:sdtContent>
          <w:r w:rsidR="003713EE" w:rsidRPr="001A2C5B">
            <w:rPr>
              <w:rFonts w:ascii="Segoe UI Symbol" w:eastAsia="MS Gothic" w:hAnsi="Segoe UI Symbol" w:cs="Segoe UI Symbol"/>
              <w:spacing w:val="-5"/>
              <w:sz w:val="20"/>
              <w:szCs w:val="20"/>
              <w:lang w:val="es-419"/>
            </w:rPr>
            <w:t xml:space="preserve">☐ </w:t>
          </w:r>
        </w:sdtContent>
      </w:sdt>
      <w:r w:rsidR="003713EE" w:rsidRPr="001A2C5B">
        <w:rPr>
          <w:rFonts w:asciiTheme="minorBidi" w:hAnsiTheme="minorBidi" w:cstheme="minorBidi"/>
          <w:spacing w:val="-5"/>
          <w:sz w:val="20"/>
          <w:szCs w:val="20"/>
          <w:lang w:val="es-419"/>
        </w:rPr>
        <w:t>ISR</w:t>
      </w:r>
      <w:r w:rsidR="003713EE" w:rsidRPr="001A2C5B">
        <w:rPr>
          <w:rFonts w:asciiTheme="minorBidi" w:hAnsiTheme="minorBidi" w:cstheme="minorBidi"/>
          <w:spacing w:val="-5"/>
          <w:sz w:val="20"/>
          <w:szCs w:val="20"/>
          <w:lang w:val="es-419"/>
        </w:rPr>
        <w:tab/>
      </w:r>
      <w:r w:rsidR="003713EE" w:rsidRPr="001A2C5B">
        <w:rPr>
          <w:rFonts w:asciiTheme="minorBidi" w:hAnsiTheme="minorBidi" w:cstheme="minorBidi"/>
          <w:sz w:val="20"/>
          <w:szCs w:val="20"/>
          <w:lang w:val="es-419"/>
        </w:rPr>
        <w:tab/>
      </w:r>
      <w:sdt>
        <w:sdtPr>
          <w:rPr>
            <w:rFonts w:asciiTheme="minorBidi" w:hAnsiTheme="minorBidi" w:cstheme="minorBidi"/>
            <w:sz w:val="20"/>
            <w:szCs w:val="20"/>
            <w:lang w:val="es-419"/>
          </w:rPr>
          <w:id w:val="547798886"/>
          <w14:checkbox>
            <w14:checked w14:val="0"/>
            <w14:checkedState w14:val="2612" w14:font="MS Gothic"/>
            <w14:uncheckedState w14:val="2610" w14:font="MS Gothic"/>
          </w14:checkbox>
        </w:sdtPr>
        <w:sdtContent>
          <w:r w:rsidR="006F5B97" w:rsidRPr="001A2C5B">
            <w:rPr>
              <w:rFonts w:ascii="MS Gothic" w:eastAsia="MS Gothic" w:hAnsi="MS Gothic" w:cstheme="minorBidi"/>
              <w:sz w:val="20"/>
              <w:szCs w:val="20"/>
              <w:lang w:val="es-419"/>
            </w:rPr>
            <w:t>☐</w:t>
          </w:r>
        </w:sdtContent>
      </w:sdt>
      <w:r w:rsidR="003713EE" w:rsidRPr="001A2C5B">
        <w:rPr>
          <w:rFonts w:asciiTheme="minorBidi" w:hAnsiTheme="minorBidi" w:cstheme="minorBidi"/>
          <w:sz w:val="20"/>
          <w:szCs w:val="20"/>
          <w:lang w:val="es-419"/>
        </w:rPr>
        <w:t xml:space="preserve">Nacional / </w:t>
      </w:r>
      <w:r w:rsidR="003713EE" w:rsidRPr="001A2C5B">
        <w:rPr>
          <w:rFonts w:asciiTheme="minorBidi" w:hAnsiTheme="minorBidi" w:cstheme="minorBidi"/>
          <w:spacing w:val="-2"/>
          <w:sz w:val="20"/>
          <w:szCs w:val="20"/>
          <w:lang w:val="es-419"/>
        </w:rPr>
        <w:t>regional</w:t>
      </w:r>
      <w:r w:rsidR="003713EE" w:rsidRPr="001A2C5B">
        <w:rPr>
          <w:rFonts w:asciiTheme="minorBidi" w:hAnsiTheme="minorBidi" w:cstheme="minorBidi"/>
          <w:spacing w:val="-2"/>
          <w:sz w:val="20"/>
          <w:szCs w:val="20"/>
          <w:lang w:val="es-419"/>
        </w:rPr>
        <w:tab/>
      </w:r>
      <w:r w:rsidR="003713EE" w:rsidRPr="001A2C5B">
        <w:rPr>
          <w:rFonts w:asciiTheme="minorBidi" w:hAnsiTheme="minorBidi" w:cstheme="minorBidi"/>
          <w:sz w:val="20"/>
          <w:szCs w:val="20"/>
          <w:lang w:val="es-419"/>
        </w:rPr>
        <w:tab/>
      </w:r>
      <w:r w:rsidR="006F5B97" w:rsidRPr="001A2C5B">
        <w:rPr>
          <w:rFonts w:ascii="Segoe UI Symbol" w:hAnsi="Segoe UI Symbol" w:cs="Segoe UI Symbol"/>
          <w:sz w:val="20"/>
          <w:szCs w:val="20"/>
          <w:lang w:val="es-419"/>
        </w:rPr>
        <w:t>☐</w:t>
      </w:r>
      <w:r w:rsidR="006F5B97" w:rsidRPr="001A2C5B">
        <w:rPr>
          <w:rFonts w:asciiTheme="minorBidi" w:hAnsiTheme="minorBidi" w:cstheme="minorBidi"/>
          <w:sz w:val="20"/>
          <w:szCs w:val="20"/>
          <w:lang w:val="es-419"/>
        </w:rPr>
        <w:t xml:space="preserve"> </w:t>
      </w:r>
      <w:r w:rsidR="003713EE" w:rsidRPr="001A2C5B">
        <w:rPr>
          <w:rFonts w:asciiTheme="minorBidi" w:hAnsiTheme="minorBidi" w:cstheme="minorBidi"/>
          <w:sz w:val="20"/>
          <w:szCs w:val="20"/>
          <w:lang w:val="es-419"/>
        </w:rPr>
        <w:t xml:space="preserve">Tanto ISR como no </w:t>
      </w:r>
      <w:r w:rsidR="003713EE" w:rsidRPr="001A2C5B">
        <w:rPr>
          <w:rFonts w:asciiTheme="minorBidi" w:hAnsiTheme="minorBidi" w:cstheme="minorBidi"/>
          <w:spacing w:val="-5"/>
          <w:sz w:val="20"/>
          <w:szCs w:val="20"/>
          <w:lang w:val="es-419"/>
        </w:rPr>
        <w:t>ISR</w:t>
      </w:r>
      <w:r w:rsidR="003713EE" w:rsidRPr="001A2C5B">
        <w:rPr>
          <w:rFonts w:asciiTheme="minorBidi" w:hAnsiTheme="minorBidi" w:cstheme="minorBidi"/>
          <w:sz w:val="20"/>
          <w:szCs w:val="20"/>
          <w:lang w:val="es-419"/>
        </w:rPr>
        <w:tab/>
      </w:r>
      <w:r w:rsidR="006F5B97" w:rsidRPr="001A2C5B">
        <w:rPr>
          <w:rFonts w:ascii="Segoe UI Symbol" w:hAnsi="Segoe UI Symbol" w:cs="Segoe UI Symbol"/>
          <w:sz w:val="20"/>
          <w:szCs w:val="20"/>
          <w:lang w:val="es-419"/>
        </w:rPr>
        <w:t>☐</w:t>
      </w:r>
      <w:r w:rsidR="006F5B97" w:rsidRPr="001A2C5B">
        <w:rPr>
          <w:rFonts w:asciiTheme="minorBidi" w:hAnsiTheme="minorBidi" w:cstheme="minorBidi"/>
          <w:sz w:val="20"/>
          <w:szCs w:val="20"/>
          <w:lang w:val="es-419"/>
        </w:rPr>
        <w:t xml:space="preserve"> </w:t>
      </w:r>
      <w:r w:rsidR="003713EE" w:rsidRPr="001A2C5B">
        <w:rPr>
          <w:rFonts w:asciiTheme="minorBidi" w:hAnsiTheme="minorBidi" w:cstheme="minorBidi"/>
          <w:spacing w:val="-2"/>
          <w:sz w:val="20"/>
          <w:szCs w:val="20"/>
          <w:lang w:val="es-419"/>
        </w:rPr>
        <w:t>Otros</w:t>
      </w:r>
    </w:p>
    <w:p w14:paraId="13952F93" w14:textId="77777777" w:rsidR="00806685" w:rsidRPr="001A2C5B" w:rsidRDefault="00806685" w:rsidP="008E68BE">
      <w:pPr>
        <w:spacing w:after="220"/>
        <w:ind w:firstLine="720"/>
        <w:rPr>
          <w:rFonts w:asciiTheme="minorBidi" w:hAnsiTheme="minorBidi" w:cstheme="minorBidi"/>
          <w:lang w:val="es-419"/>
        </w:rPr>
      </w:pPr>
      <w:r w:rsidRPr="001A2C5B">
        <w:rPr>
          <w:rFonts w:asciiTheme="minorBidi" w:hAnsiTheme="minorBidi" w:cstheme="minorBidi"/>
          <w:sz w:val="15"/>
          <w:lang w:val="es-419"/>
        </w:rPr>
        <w:t xml:space="preserve">Especifique si es </w:t>
      </w:r>
      <w:r w:rsidRPr="001A2C5B">
        <w:rPr>
          <w:rFonts w:asciiTheme="minorBidi" w:hAnsiTheme="minorBidi" w:cstheme="minorBidi"/>
          <w:spacing w:val="-2"/>
          <w:sz w:val="15"/>
          <w:lang w:val="es-419"/>
        </w:rPr>
        <w:t>"Otro"</w:t>
      </w:r>
    </w:p>
    <w:p w14:paraId="43338681" w14:textId="5BD11451" w:rsidR="003713EE" w:rsidRPr="001A2C5B" w:rsidRDefault="00130224" w:rsidP="008E68BE">
      <w:pPr>
        <w:pStyle w:val="ListParagraph"/>
        <w:tabs>
          <w:tab w:val="left" w:pos="821"/>
        </w:tabs>
        <w:spacing w:before="93" w:after="220"/>
        <w:ind w:left="720" w:firstLine="0"/>
        <w:rPr>
          <w:rFonts w:asciiTheme="minorBidi" w:hAnsiTheme="minorBidi" w:cstheme="minorBidi"/>
          <w:sz w:val="20"/>
          <w:lang w:val="es-419"/>
        </w:rPr>
      </w:pPr>
      <w:r w:rsidRPr="001A2C5B">
        <w:rPr>
          <w:rFonts w:asciiTheme="minorBidi" w:hAnsiTheme="minorBidi" w:cstheme="minorBidi"/>
          <w:noProof/>
          <w:lang w:val="es-419"/>
        </w:rPr>
        <mc:AlternateContent>
          <mc:Choice Requires="wpg">
            <w:drawing>
              <wp:inline distT="0" distB="0" distL="0" distR="0" wp14:anchorId="02342D7B" wp14:editId="26C16C1A">
                <wp:extent cx="1903228" cy="393405"/>
                <wp:effectExtent l="0" t="0" r="20955" b="26035"/>
                <wp:docPr id="1532239388" name="Group 1532239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1476586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71476785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05036247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7889695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0182873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2549593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532239388"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qpZbAzQMAAA8UAAAOAAAA&#10;AAAAAAAAAAAAAC4CAABkcnMvZTJvRG9jLnhtbFBLAQItABQABgAIAAAAIQBQPRkR3QAAAAQBAAAP&#10;AAAAAAAAAAAAAAAAACcGAABkcnMvZG93bnJldi54bWxQSwUGAAAAAAQABADzAAAAMQcAAAAA&#10;" w14:anchorId="18BE07A3">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">
                  <v:path arrowok="t"/>
                </v:shape>
                <w10:anchorlock/>
              </v:group>
            </w:pict>
          </mc:Fallback>
        </mc:AlternateContent>
      </w:r>
    </w:p>
    <w:p w14:paraId="2F0A4E4B" w14:textId="5E8BCEE8" w:rsidR="00F54DB0" w:rsidRPr="001A2C5B" w:rsidRDefault="009A3235" w:rsidP="00084D91">
      <w:pPr>
        <w:pStyle w:val="ListParagraph"/>
        <w:numPr>
          <w:ilvl w:val="0"/>
          <w:numId w:val="18"/>
        </w:numPr>
        <w:tabs>
          <w:tab w:val="left" w:pos="821"/>
        </w:tabs>
        <w:spacing w:before="93" w:after="220"/>
        <w:ind w:left="360"/>
        <w:rPr>
          <w:rFonts w:asciiTheme="minorBidi" w:hAnsiTheme="minorBidi" w:cstheme="minorBidi"/>
          <w:sz w:val="20"/>
          <w:lang w:val="es-419"/>
        </w:rPr>
      </w:pPr>
      <w:r w:rsidRPr="001A2C5B">
        <w:rPr>
          <w:rFonts w:asciiTheme="minorBidi" w:hAnsiTheme="minorBidi" w:cstheme="minorBidi"/>
          <w:sz w:val="20"/>
          <w:lang w:val="es-419"/>
        </w:rPr>
        <w:t xml:space="preserve">¿Se efectúa un control de calidad de las referencias bibliográficas introducidas en </w:t>
      </w:r>
      <w:r w:rsidRPr="001A2C5B">
        <w:rPr>
          <w:rFonts w:asciiTheme="minorBidi" w:hAnsiTheme="minorBidi" w:cstheme="minorBidi"/>
          <w:spacing w:val="-2"/>
          <w:sz w:val="20"/>
          <w:lang w:val="es-419"/>
        </w:rPr>
        <w:t xml:space="preserve">los informes de </w:t>
      </w:r>
      <w:r w:rsidRPr="001A2C5B">
        <w:rPr>
          <w:rFonts w:asciiTheme="minorBidi" w:hAnsiTheme="minorBidi" w:cstheme="minorBidi"/>
          <w:sz w:val="20"/>
          <w:lang w:val="es-419"/>
        </w:rPr>
        <w:t>búsqueda</w:t>
      </w:r>
      <w:r w:rsidRPr="001A2C5B">
        <w:rPr>
          <w:rFonts w:asciiTheme="minorBidi" w:hAnsiTheme="minorBidi" w:cstheme="minorBidi"/>
          <w:spacing w:val="-2"/>
          <w:sz w:val="20"/>
          <w:lang w:val="es-419"/>
        </w:rPr>
        <w:t>?</w:t>
      </w:r>
    </w:p>
    <w:p w14:paraId="2F0A4E4C" w14:textId="04FFE39F" w:rsidR="00F54DB0" w:rsidRPr="001A2C5B" w:rsidRDefault="00A801F9" w:rsidP="00130224">
      <w:pPr>
        <w:pStyle w:val="BodyText"/>
        <w:tabs>
          <w:tab w:val="left" w:pos="1179"/>
        </w:tabs>
        <w:spacing w:before="135" w:after="220"/>
        <w:ind w:left="720"/>
        <w:rPr>
          <w:rFonts w:asciiTheme="minorBidi" w:hAnsiTheme="minorBidi" w:cstheme="minorBidi"/>
          <w:lang w:val="es-419"/>
        </w:rPr>
      </w:pPr>
      <w:r>
        <w:rPr>
          <w:rFonts w:asciiTheme="minorBidi" w:hAnsiTheme="minorBidi" w:cstheme="minorBidi"/>
          <w:lang w:val="es-419"/>
        </w:rPr>
        <w:pict w14:anchorId="5E331760">
          <v:shape id="_x0000_i1026" type="#_x0000_t75" style="width:9.5pt;height:9.5pt;visibility:visible">
            <v:imagedata r:id="rId13" o:title=""/>
            <o:lock v:ext="edit" aspectratio="f"/>
          </v:shape>
        </w:pict>
      </w:r>
      <w:r w:rsidR="009A3235" w:rsidRPr="001A2C5B">
        <w:rPr>
          <w:rFonts w:asciiTheme="minorBidi" w:hAnsiTheme="minorBidi" w:cstheme="minorBidi"/>
          <w:position w:val="1"/>
          <w:lang w:val="es-419"/>
        </w:rPr>
        <w:t xml:space="preserve"> Sí</w:t>
      </w:r>
      <w:ins w:id="31" w:author="Author">
        <w:r w:rsidR="009A3235" w:rsidRPr="001A2C5B">
          <w:rPr>
            <w:rFonts w:asciiTheme="minorBidi" w:hAnsiTheme="minorBidi" w:cstheme="minorBidi"/>
            <w:position w:val="1"/>
            <w:lang w:val="es-419"/>
          </w:rPr>
          <w:t xml:space="preserve"> </w:t>
        </w:r>
        <w:r w:rsidR="002253C2" w:rsidRPr="001A2C5B">
          <w:rPr>
            <w:rFonts w:asciiTheme="minorBidi" w:hAnsiTheme="minorBidi" w:cstheme="minorBidi"/>
            <w:i/>
            <w:iCs/>
            <w:position w:val="1"/>
            <w:lang w:val="es-419"/>
          </w:rPr>
          <w:t>(</w:t>
        </w:r>
        <w:r w:rsidR="002253C2" w:rsidRPr="001A2C5B">
          <w:rPr>
            <w:rFonts w:asciiTheme="minorBidi" w:hAnsiTheme="minorBidi" w:cstheme="minorBidi"/>
            <w:i/>
            <w:iCs/>
            <w:lang w:val="es-419"/>
          </w:rPr>
          <w:t>En caso afirmativo, facilite ejemplos</w:t>
        </w:r>
        <w:r w:rsidR="005518FB" w:rsidRPr="001A2C5B">
          <w:rPr>
            <w:rFonts w:asciiTheme="minorBidi" w:hAnsiTheme="minorBidi" w:cstheme="minorBidi"/>
            <w:i/>
            <w:iCs/>
            <w:lang w:val="es-419"/>
          </w:rPr>
          <w:t>)</w:t>
        </w:r>
      </w:ins>
      <w:r w:rsidR="009A3235" w:rsidRPr="001A2C5B">
        <w:rPr>
          <w:rFonts w:asciiTheme="minorBidi" w:hAnsiTheme="minorBidi" w:cstheme="minorBidi"/>
          <w:position w:val="1"/>
          <w:lang w:val="es-419"/>
        </w:rPr>
        <w:tab/>
      </w:r>
      <w:r w:rsidR="009A3235" w:rsidRPr="001A2C5B">
        <w:rPr>
          <w:rFonts w:asciiTheme="minorBidi" w:hAnsiTheme="minorBidi" w:cstheme="minorBidi"/>
          <w:position w:val="1"/>
          <w:lang w:val="es-419"/>
        </w:rPr>
        <w:tab/>
      </w:r>
      <w:r w:rsidR="009A3235" w:rsidRPr="001A2C5B">
        <w:rPr>
          <w:rFonts w:asciiTheme="minorBidi" w:hAnsiTheme="minorBidi" w:cstheme="minorBidi"/>
          <w:noProof/>
          <w:position w:val="-3"/>
          <w:lang w:val="es-419"/>
        </w:rPr>
        <w:drawing>
          <wp:inline distT="0" distB="0" distL="0" distR="0" wp14:anchorId="2F0A4FDF" wp14:editId="764D8CF0">
            <wp:extent cx="126993" cy="127000"/>
            <wp:effectExtent l="0" t="0" r="0" b="0"/>
            <wp:docPr id="260" name="Image 2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0" name="Image 260"/>
                    <pic:cNvPicPr/>
                  </pic:nvPicPr>
                  <pic:blipFill>
                    <a:blip r:embed="rId14" cstate="print"/>
                    <a:stretch>
                      <a:fillRect/>
                    </a:stretch>
                  </pic:blipFill>
                  <pic:spPr>
                    <a:xfrm>
                      <a:off x="0" y="0"/>
                      <a:ext cx="126993" cy="127000"/>
                    </a:xfrm>
                    <a:prstGeom prst="rect">
                      <a:avLst/>
                    </a:prstGeom>
                  </pic:spPr>
                </pic:pic>
              </a:graphicData>
            </a:graphic>
          </wp:inline>
        </w:drawing>
      </w:r>
      <w:r w:rsidR="009A3235" w:rsidRPr="001A2C5B">
        <w:rPr>
          <w:rFonts w:asciiTheme="minorBidi" w:hAnsiTheme="minorBidi" w:cstheme="minorBidi"/>
          <w:lang w:val="es-419"/>
        </w:rPr>
        <w:t xml:space="preserve"> No</w:t>
      </w:r>
    </w:p>
    <w:p w14:paraId="2F0A4E4E" w14:textId="7EB6EB81" w:rsidR="00F54DB0" w:rsidRPr="001A2C5B" w:rsidRDefault="00130224" w:rsidP="00130224">
      <w:pPr>
        <w:pStyle w:val="BodyText"/>
        <w:spacing w:after="220"/>
        <w:ind w:left="720"/>
        <w:rPr>
          <w:rFonts w:asciiTheme="minorBidi" w:hAnsiTheme="minorBidi" w:cstheme="minorBidi"/>
          <w:sz w:val="15"/>
          <w:lang w:val="es-419"/>
        </w:rPr>
      </w:pPr>
      <w:r w:rsidRPr="001A2C5B">
        <w:rPr>
          <w:rFonts w:asciiTheme="minorBidi" w:hAnsiTheme="minorBidi" w:cstheme="minorBidi"/>
          <w:sz w:val="15"/>
          <w:lang w:val="es-419"/>
        </w:rPr>
        <w:t>Comente si es necesario:</w:t>
      </w:r>
    </w:p>
    <w:p w14:paraId="2F0A4E54" w14:textId="4A7F5773" w:rsidR="00F54DB0" w:rsidRPr="001A2C5B" w:rsidRDefault="00130224" w:rsidP="00130224">
      <w:pPr>
        <w:pStyle w:val="BodyText"/>
        <w:spacing w:before="39" w:after="220"/>
        <w:ind w:left="72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28FBCF20" wp14:editId="5F45DA56">
                <wp:extent cx="1903228" cy="393405"/>
                <wp:effectExtent l="0" t="0" r="20955" b="26035"/>
                <wp:docPr id="703694247" name="Group 703694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13639139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6122039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3927757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8946946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22933368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99600655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703694247"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TrhqF84DAAAQFAAADgAA&#10;AAAAAAAAAAAAAAAuAgAAZHJzL2Uyb0RvYy54bWxQSwECLQAUAAYACAAAACEAUD0ZEd0AAAAEAQAA&#10;DwAAAAAAAAAAAAAAAAAoBgAAZHJzL2Rvd25yZXYueG1sUEsFBgAAAAAEAAQA8wAAADIHAAAAAA==&#10;" w14:anchorId="0ABC02A0">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">
                  <v:path arrowok="t"/>
                </v:shape>
                <w10:anchorlock/>
              </v:group>
            </w:pict>
          </mc:Fallback>
        </mc:AlternateContent>
      </w:r>
    </w:p>
    <w:p w14:paraId="3F365BF0" w14:textId="4782729A" w:rsidR="00806685" w:rsidRPr="001A2C5B" w:rsidRDefault="009A3235" w:rsidP="00084D91">
      <w:pPr>
        <w:pStyle w:val="ListParagraph"/>
        <w:numPr>
          <w:ilvl w:val="0"/>
          <w:numId w:val="18"/>
        </w:numPr>
        <w:tabs>
          <w:tab w:val="left" w:pos="821"/>
        </w:tabs>
        <w:spacing w:before="93" w:after="220"/>
        <w:ind w:left="360"/>
        <w:rPr>
          <w:rFonts w:asciiTheme="minorBidi" w:hAnsiTheme="minorBidi" w:cstheme="minorBidi"/>
          <w:sz w:val="16"/>
          <w:lang w:val="es-419"/>
        </w:rPr>
      </w:pPr>
      <w:r w:rsidRPr="001A2C5B">
        <w:rPr>
          <w:rFonts w:asciiTheme="minorBidi" w:hAnsiTheme="minorBidi" w:cstheme="minorBidi"/>
          <w:sz w:val="20"/>
          <w:lang w:val="es-419"/>
        </w:rPr>
        <w:t>¿Se indican los indicadores de pertinencia?</w:t>
      </w:r>
    </w:p>
    <w:p w14:paraId="2F0A4E57" w14:textId="3DA2DAE1" w:rsidR="00F54DB0" w:rsidRPr="001A2C5B" w:rsidRDefault="009A3235" w:rsidP="008E68BE">
      <w:pPr>
        <w:pStyle w:val="ListParagraph"/>
        <w:tabs>
          <w:tab w:val="left" w:pos="821"/>
        </w:tabs>
        <w:spacing w:before="93" w:after="220"/>
        <w:ind w:left="720" w:firstLine="0"/>
        <w:rPr>
          <w:rFonts w:asciiTheme="minorBidi" w:hAnsiTheme="minorBidi" w:cstheme="minorBidi"/>
          <w:sz w:val="16"/>
          <w:lang w:val="es-419"/>
        </w:rPr>
      </w:pPr>
      <w:r w:rsidRPr="001A2C5B">
        <w:rPr>
          <w:rFonts w:asciiTheme="minorBidi" w:hAnsiTheme="minorBidi" w:cstheme="minorBidi"/>
          <w:sz w:val="16"/>
          <w:lang w:val="es-419"/>
        </w:rPr>
        <w:t xml:space="preserve">por ejemplo, X, Y (véase el párrafo 14 de la Norma </w:t>
      </w:r>
      <w:r w:rsidRPr="001A2C5B">
        <w:rPr>
          <w:rFonts w:asciiTheme="minorBidi" w:hAnsiTheme="minorBidi" w:cstheme="minorBidi"/>
          <w:spacing w:val="-2"/>
          <w:sz w:val="16"/>
          <w:lang w:val="es-419"/>
        </w:rPr>
        <w:t xml:space="preserve">ST.14 de </w:t>
      </w:r>
      <w:r w:rsidRPr="001A2C5B">
        <w:rPr>
          <w:rFonts w:asciiTheme="minorBidi" w:hAnsiTheme="minorBidi" w:cstheme="minorBidi"/>
          <w:sz w:val="16"/>
          <w:lang w:val="es-419"/>
        </w:rPr>
        <w:t>la OMPI</w:t>
      </w:r>
      <w:r w:rsidRPr="001A2C5B">
        <w:rPr>
          <w:rFonts w:asciiTheme="minorBidi" w:hAnsiTheme="minorBidi" w:cstheme="minorBidi"/>
          <w:spacing w:val="-2"/>
          <w:sz w:val="16"/>
          <w:lang w:val="es-419"/>
        </w:rPr>
        <w:t>)</w:t>
      </w:r>
    </w:p>
    <w:p w14:paraId="2F0A4E58" w14:textId="37C20BB5" w:rsidR="00F54DB0" w:rsidRPr="001A2C5B" w:rsidRDefault="009A3235" w:rsidP="005A53B1">
      <w:pPr>
        <w:pStyle w:val="BodyText"/>
        <w:tabs>
          <w:tab w:val="left" w:pos="1667"/>
        </w:tabs>
        <w:spacing w:before="135" w:after="220"/>
        <w:ind w:left="720"/>
        <w:rPr>
          <w:rFonts w:asciiTheme="minorBidi" w:hAnsiTheme="minorBidi" w:cstheme="minorBidi"/>
          <w:lang w:val="es-419"/>
        </w:rPr>
      </w:pPr>
      <w:r w:rsidRPr="001A2C5B">
        <w:rPr>
          <w:rFonts w:asciiTheme="minorBidi" w:hAnsiTheme="minorBidi" w:cstheme="minorBidi"/>
          <w:noProof/>
          <w:position w:val="-3"/>
          <w:lang w:val="es-419"/>
        </w:rPr>
        <w:drawing>
          <wp:inline distT="0" distB="0" distL="0" distR="0" wp14:anchorId="2F0A4FE5" wp14:editId="2F0A4FE6">
            <wp:extent cx="126993" cy="127000"/>
            <wp:effectExtent l="0" t="0" r="0" b="0"/>
            <wp:docPr id="269"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lang w:val="es-419"/>
        </w:rPr>
        <w:t xml:space="preserve"> Sí</w:t>
      </w:r>
      <w:r w:rsidRPr="001A2C5B">
        <w:rPr>
          <w:rFonts w:asciiTheme="minorBidi" w:hAnsiTheme="minorBidi" w:cstheme="minorBidi"/>
          <w:lang w:val="es-419"/>
        </w:rPr>
        <w:tab/>
      </w:r>
      <w:r w:rsidR="005A53B1" w:rsidRPr="001A2C5B">
        <w:rPr>
          <w:rFonts w:asciiTheme="minorBidi" w:hAnsiTheme="minorBidi" w:cstheme="minorBidi"/>
          <w:lang w:val="es-419"/>
        </w:rPr>
        <w:tab/>
      </w:r>
      <w:r w:rsidRPr="001A2C5B">
        <w:rPr>
          <w:rFonts w:asciiTheme="minorBidi" w:hAnsiTheme="minorBidi" w:cstheme="minorBidi"/>
          <w:noProof/>
          <w:position w:val="-3"/>
          <w:lang w:val="es-419"/>
        </w:rPr>
        <w:drawing>
          <wp:inline distT="0" distB="0" distL="0" distR="0" wp14:anchorId="2F0A4FE7" wp14:editId="2F0A4FE8">
            <wp:extent cx="126993" cy="127000"/>
            <wp:effectExtent l="0" t="0" r="0" b="0"/>
            <wp:docPr id="270"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2"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lang w:val="es-419"/>
        </w:rPr>
        <w:t xml:space="preserve"> No</w:t>
      </w:r>
    </w:p>
    <w:p w14:paraId="53DD30C2" w14:textId="73D995EF" w:rsidR="00806685" w:rsidRPr="001A2C5B" w:rsidRDefault="009A3235" w:rsidP="00084D91">
      <w:pPr>
        <w:pStyle w:val="ListParagraph"/>
        <w:numPr>
          <w:ilvl w:val="0"/>
          <w:numId w:val="18"/>
        </w:numPr>
        <w:tabs>
          <w:tab w:val="left" w:pos="821"/>
          <w:tab w:val="left" w:pos="5916"/>
          <w:tab w:val="left" w:pos="6816"/>
          <w:tab w:val="left" w:pos="7716"/>
        </w:tabs>
        <w:spacing w:before="158" w:after="220"/>
        <w:ind w:left="360"/>
        <w:jc w:val="both"/>
        <w:rPr>
          <w:rFonts w:asciiTheme="minorBidi" w:hAnsiTheme="minorBidi" w:cstheme="minorBidi"/>
          <w:sz w:val="20"/>
          <w:lang w:val="es-419"/>
        </w:rPr>
      </w:pPr>
      <w:r w:rsidRPr="001A2C5B">
        <w:rPr>
          <w:rFonts w:asciiTheme="minorBidi" w:hAnsiTheme="minorBidi" w:cstheme="minorBidi"/>
          <w:sz w:val="20"/>
          <w:lang w:val="es-419"/>
        </w:rPr>
        <w:t xml:space="preserve">¿Incluyen sus referencias bibliográficas </w:t>
      </w:r>
      <w:r w:rsidRPr="001A2C5B">
        <w:rPr>
          <w:rFonts w:asciiTheme="minorBidi" w:hAnsiTheme="minorBidi" w:cstheme="minorBidi"/>
          <w:spacing w:val="-2"/>
          <w:sz w:val="20"/>
          <w:lang w:val="es-419"/>
        </w:rPr>
        <w:t xml:space="preserve">URL </w:t>
      </w:r>
      <w:r w:rsidRPr="001A2C5B">
        <w:rPr>
          <w:rFonts w:asciiTheme="minorBidi" w:hAnsiTheme="minorBidi" w:cstheme="minorBidi"/>
          <w:sz w:val="20"/>
          <w:lang w:val="es-419"/>
        </w:rPr>
        <w:t>en línea</w:t>
      </w:r>
      <w:r w:rsidRPr="001A2C5B">
        <w:rPr>
          <w:rFonts w:asciiTheme="minorBidi" w:hAnsiTheme="minorBidi" w:cstheme="minorBidi"/>
          <w:spacing w:val="-2"/>
          <w:sz w:val="20"/>
          <w:lang w:val="es-419"/>
        </w:rPr>
        <w:t>?</w:t>
      </w:r>
    </w:p>
    <w:p w14:paraId="2F0A4E5C" w14:textId="1B518EFF" w:rsidR="00F54DB0" w:rsidRPr="001A2C5B" w:rsidRDefault="009A3235" w:rsidP="006D72F1">
      <w:pPr>
        <w:pStyle w:val="ListParagraph"/>
        <w:tabs>
          <w:tab w:val="left" w:pos="821"/>
        </w:tabs>
        <w:spacing w:before="158" w:after="220"/>
        <w:ind w:left="720" w:firstLine="0"/>
        <w:jc w:val="both"/>
        <w:rPr>
          <w:rFonts w:asciiTheme="minorBidi" w:hAnsiTheme="minorBidi" w:cstheme="minorBidi"/>
          <w:sz w:val="20"/>
          <w:lang w:val="es-419"/>
        </w:rPr>
      </w:pPr>
      <w:r w:rsidRPr="001A2C5B">
        <w:rPr>
          <w:rFonts w:asciiTheme="minorBidi" w:hAnsiTheme="minorBidi" w:cstheme="minorBidi"/>
          <w:noProof/>
          <w:position w:val="-7"/>
          <w:lang w:val="es-419"/>
        </w:rPr>
        <w:drawing>
          <wp:inline distT="0" distB="0" distL="0" distR="0" wp14:anchorId="2F0A4FEB" wp14:editId="2F0A4FEC">
            <wp:extent cx="126993" cy="127000"/>
            <wp:effectExtent l="0" t="0" r="0" b="0"/>
            <wp:docPr id="273"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Sí</w:t>
      </w:r>
      <w:r w:rsidR="005A53B1" w:rsidRPr="001A2C5B">
        <w:rPr>
          <w:rFonts w:asciiTheme="minorBidi" w:hAnsiTheme="minorBidi" w:cstheme="minorBidi"/>
          <w:position w:val="-3"/>
          <w:sz w:val="20"/>
          <w:lang w:val="es-419"/>
        </w:rPr>
        <w:tab/>
      </w:r>
      <w:r w:rsidR="006D72F1" w:rsidRPr="001A2C5B">
        <w:rPr>
          <w:rFonts w:asciiTheme="minorBidi" w:hAnsiTheme="minorBidi" w:cstheme="minorBidi"/>
          <w:position w:val="-3"/>
          <w:sz w:val="20"/>
          <w:lang w:val="es-419"/>
        </w:rPr>
        <w:tab/>
      </w:r>
      <w:r w:rsidRPr="001A2C5B">
        <w:rPr>
          <w:rFonts w:asciiTheme="minorBidi" w:hAnsiTheme="minorBidi" w:cstheme="minorBidi"/>
          <w:noProof/>
          <w:position w:val="-7"/>
          <w:lang w:val="es-419"/>
        </w:rPr>
        <w:drawing>
          <wp:inline distT="0" distB="0" distL="0" distR="0" wp14:anchorId="2F0A4FED" wp14:editId="2F0A4FEE">
            <wp:extent cx="126993" cy="127000"/>
            <wp:effectExtent l="0" t="0" r="0" b="0"/>
            <wp:docPr id="274"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No</w:t>
      </w:r>
      <w:r w:rsidR="006D72F1" w:rsidRPr="001A2C5B">
        <w:rPr>
          <w:rFonts w:asciiTheme="minorBidi" w:hAnsiTheme="minorBidi" w:cstheme="minorBidi"/>
          <w:position w:val="-3"/>
          <w:sz w:val="20"/>
          <w:lang w:val="es-419"/>
        </w:rPr>
        <w:tab/>
      </w:r>
      <w:r w:rsidR="006D72F1" w:rsidRPr="001A2C5B">
        <w:rPr>
          <w:rFonts w:asciiTheme="minorBidi" w:hAnsiTheme="minorBidi" w:cstheme="minorBidi"/>
          <w:position w:val="-3"/>
          <w:sz w:val="20"/>
          <w:lang w:val="es-419"/>
        </w:rPr>
        <w:tab/>
      </w:r>
      <w:r w:rsidRPr="001A2C5B">
        <w:rPr>
          <w:rFonts w:asciiTheme="minorBidi" w:hAnsiTheme="minorBidi" w:cstheme="minorBidi"/>
          <w:noProof/>
          <w:position w:val="-7"/>
          <w:lang w:val="es-419"/>
        </w:rPr>
        <w:drawing>
          <wp:inline distT="0" distB="0" distL="0" distR="0" wp14:anchorId="2F0A4FEF" wp14:editId="2F0A4FF0">
            <wp:extent cx="126993" cy="127000"/>
            <wp:effectExtent l="0" t="0" r="0" b="0"/>
            <wp:docPr id="275"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A veces</w:t>
      </w:r>
    </w:p>
    <w:p w14:paraId="4BAE4634" w14:textId="1D07CDD9" w:rsidR="00223D21" w:rsidRPr="001A2C5B" w:rsidRDefault="009A3235" w:rsidP="00084D91">
      <w:pPr>
        <w:pStyle w:val="ListParagraph"/>
        <w:numPr>
          <w:ilvl w:val="0"/>
          <w:numId w:val="18"/>
        </w:numPr>
        <w:tabs>
          <w:tab w:val="left" w:pos="821"/>
          <w:tab w:val="left" w:pos="5736"/>
          <w:tab w:val="left" w:pos="6816"/>
        </w:tabs>
        <w:spacing w:before="173" w:after="220"/>
        <w:ind w:left="360"/>
        <w:rPr>
          <w:rFonts w:asciiTheme="minorBidi" w:hAnsiTheme="minorBidi" w:cstheme="minorBidi"/>
          <w:sz w:val="20"/>
          <w:lang w:val="es-419"/>
        </w:rPr>
      </w:pPr>
      <w:r w:rsidRPr="001A2C5B">
        <w:rPr>
          <w:rFonts w:asciiTheme="minorBidi" w:hAnsiTheme="minorBidi" w:cstheme="minorBidi"/>
          <w:sz w:val="20"/>
          <w:lang w:val="es-419"/>
        </w:rPr>
        <w:t>¿Se utilizan identificadores únicos de documentos</w:t>
      </w:r>
      <w:ins w:id="32" w:author="Author">
        <w:r w:rsidR="000117C7" w:rsidRPr="001A2C5B">
          <w:rPr>
            <w:rFonts w:asciiTheme="minorBidi" w:hAnsiTheme="minorBidi" w:cstheme="minorBidi"/>
            <w:sz w:val="20"/>
            <w:lang w:val="es-419"/>
          </w:rPr>
          <w:t>, por ejemplo, DOI</w:t>
        </w:r>
      </w:ins>
      <w:r w:rsidRPr="001A2C5B">
        <w:rPr>
          <w:rFonts w:asciiTheme="minorBidi" w:hAnsiTheme="minorBidi" w:cstheme="minorBidi"/>
          <w:sz w:val="20"/>
          <w:lang w:val="es-419"/>
        </w:rPr>
        <w:t>?</w:t>
      </w:r>
    </w:p>
    <w:p w14:paraId="267E1C7B" w14:textId="77777777" w:rsidR="00806685" w:rsidRPr="001A2C5B" w:rsidRDefault="009A3235" w:rsidP="00223D21">
      <w:pPr>
        <w:pStyle w:val="ListParagraph"/>
        <w:tabs>
          <w:tab w:val="left" w:pos="821"/>
          <w:tab w:val="left" w:pos="5736"/>
          <w:tab w:val="left" w:pos="6816"/>
        </w:tabs>
        <w:spacing w:before="173" w:after="220"/>
        <w:ind w:left="720" w:firstLine="0"/>
        <w:rPr>
          <w:del w:id="33" w:author="Author"/>
          <w:rFonts w:asciiTheme="minorBidi" w:hAnsiTheme="minorBidi" w:cstheme="minorBidi"/>
          <w:sz w:val="20"/>
          <w:lang w:val="es-419"/>
        </w:rPr>
      </w:pPr>
      <w:del w:id="34" w:author="Author">
        <w:r w:rsidRPr="001A2C5B">
          <w:rPr>
            <w:rFonts w:asciiTheme="minorBidi" w:hAnsiTheme="minorBidi" w:cstheme="minorBidi"/>
            <w:sz w:val="15"/>
            <w:lang w:val="es-419"/>
          </w:rPr>
          <w:delText xml:space="preserve">por ejemplo, </w:delText>
        </w:r>
        <w:r w:rsidRPr="001A2C5B">
          <w:rPr>
            <w:rFonts w:asciiTheme="minorBidi" w:hAnsiTheme="minorBidi" w:cstheme="minorBidi"/>
            <w:spacing w:val="-5"/>
            <w:sz w:val="15"/>
            <w:lang w:val="es-419"/>
          </w:rPr>
          <w:delText>DOI</w:delText>
        </w:r>
      </w:del>
    </w:p>
    <w:p w14:paraId="2F0A4E5E" w14:textId="4694E290" w:rsidR="00F54DB0" w:rsidRPr="001A2C5B" w:rsidRDefault="009A3235" w:rsidP="00D51DEC">
      <w:pPr>
        <w:pStyle w:val="ListParagraph"/>
        <w:tabs>
          <w:tab w:val="left" w:pos="821"/>
        </w:tabs>
        <w:spacing w:before="173" w:after="220"/>
        <w:ind w:left="720" w:firstLine="0"/>
        <w:rPr>
          <w:rFonts w:asciiTheme="minorBidi" w:hAnsiTheme="minorBidi" w:cstheme="minorBidi"/>
          <w:sz w:val="20"/>
          <w:lang w:val="es-419"/>
        </w:rPr>
      </w:pPr>
      <w:r w:rsidRPr="001A2C5B">
        <w:rPr>
          <w:rFonts w:asciiTheme="minorBidi" w:hAnsiTheme="minorBidi" w:cstheme="minorBidi"/>
          <w:noProof/>
          <w:position w:val="-7"/>
          <w:sz w:val="15"/>
          <w:lang w:val="es-419"/>
        </w:rPr>
        <w:drawing>
          <wp:inline distT="0" distB="0" distL="0" distR="0" wp14:anchorId="2F0A4FF3" wp14:editId="2F0A4FF4">
            <wp:extent cx="126993" cy="127000"/>
            <wp:effectExtent l="0" t="0" r="0" b="0"/>
            <wp:docPr id="277" name="Image 2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7" name="Image 277"/>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Sí</w:t>
      </w:r>
      <w:r w:rsidR="00D51DEC" w:rsidRPr="001A2C5B">
        <w:rPr>
          <w:rFonts w:asciiTheme="minorBidi" w:hAnsiTheme="minorBidi" w:cstheme="minorBidi"/>
          <w:position w:val="-3"/>
          <w:sz w:val="20"/>
          <w:lang w:val="es-419"/>
        </w:rPr>
        <w:tab/>
      </w:r>
      <w:r w:rsidR="00D51DEC" w:rsidRPr="001A2C5B">
        <w:rPr>
          <w:rFonts w:asciiTheme="minorBidi" w:hAnsiTheme="minorBidi" w:cstheme="minorBidi"/>
          <w:position w:val="-3"/>
          <w:sz w:val="20"/>
          <w:lang w:val="es-419"/>
        </w:rPr>
        <w:tab/>
      </w:r>
      <w:r w:rsidRPr="001A2C5B">
        <w:rPr>
          <w:rFonts w:asciiTheme="minorBidi" w:hAnsiTheme="minorBidi" w:cstheme="minorBidi"/>
          <w:noProof/>
          <w:position w:val="-7"/>
          <w:lang w:val="es-419"/>
        </w:rPr>
        <w:drawing>
          <wp:inline distT="0" distB="0" distL="0" distR="0" wp14:anchorId="2F0A4FF5" wp14:editId="2F0A4FF6">
            <wp:extent cx="126993" cy="127000"/>
            <wp:effectExtent l="0" t="0" r="0" b="0"/>
            <wp:docPr id="278" name="Image 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8" name="Image 278"/>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No</w:t>
      </w:r>
      <w:r w:rsidR="00D51DEC" w:rsidRPr="001A2C5B">
        <w:rPr>
          <w:rFonts w:asciiTheme="minorBidi" w:hAnsiTheme="minorBidi" w:cstheme="minorBidi"/>
          <w:position w:val="-3"/>
          <w:sz w:val="20"/>
          <w:lang w:val="es-419"/>
        </w:rPr>
        <w:tab/>
      </w:r>
      <w:r w:rsidR="00D51DEC" w:rsidRPr="001A2C5B">
        <w:rPr>
          <w:rFonts w:asciiTheme="minorBidi" w:hAnsiTheme="minorBidi" w:cstheme="minorBidi"/>
          <w:position w:val="-3"/>
          <w:sz w:val="20"/>
          <w:lang w:val="es-419"/>
        </w:rPr>
        <w:tab/>
      </w:r>
      <w:ins w:id="35" w:author="Author">
        <w:r w:rsidR="00BB1694" w:rsidRPr="001A2C5B">
          <w:rPr>
            <w:rFonts w:asciiTheme="minorBidi" w:hAnsiTheme="minorBidi" w:cstheme="minorBidi"/>
            <w:noProof/>
            <w:position w:val="-7"/>
            <w:lang w:val="es-419"/>
          </w:rPr>
          <w:drawing>
            <wp:inline distT="0" distB="0" distL="0" distR="0" wp14:anchorId="67CB1CD3" wp14:editId="761DB6D9">
              <wp:extent cx="126993" cy="127000"/>
              <wp:effectExtent l="0" t="0" r="0" b="0"/>
              <wp:docPr id="1144442443" name="Image 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8" name="Image 278"/>
                      <pic:cNvPicPr/>
                    </pic:nvPicPr>
                    <pic:blipFill>
                      <a:blip r:embed="rId8" cstate="print"/>
                      <a:stretch>
                        <a:fillRect/>
                      </a:stretch>
                    </pic:blipFill>
                    <pic:spPr>
                      <a:xfrm>
                        <a:off x="0" y="0"/>
                        <a:ext cx="126993" cy="127000"/>
                      </a:xfrm>
                      <a:prstGeom prst="rect">
                        <a:avLst/>
                      </a:prstGeom>
                    </pic:spPr>
                  </pic:pic>
                </a:graphicData>
              </a:graphic>
            </wp:inline>
          </w:drawing>
        </w:r>
      </w:ins>
      <w:r w:rsidR="001A2C5B">
        <w:rPr>
          <w:rFonts w:asciiTheme="minorBidi" w:hAnsiTheme="minorBidi" w:cstheme="minorBidi"/>
          <w:position w:val="-3"/>
          <w:sz w:val="20"/>
          <w:lang w:val="es-419"/>
        </w:rPr>
        <w:t xml:space="preserve"> </w:t>
      </w:r>
      <w:ins w:id="36" w:author="Author">
        <w:r w:rsidR="00BB1694" w:rsidRPr="001A2C5B">
          <w:rPr>
            <w:rFonts w:asciiTheme="minorBidi" w:hAnsiTheme="minorBidi" w:cstheme="minorBidi"/>
            <w:position w:val="-3"/>
            <w:sz w:val="20"/>
            <w:lang w:val="es-419"/>
          </w:rPr>
          <w:t>A veces</w:t>
        </w:r>
      </w:ins>
    </w:p>
    <w:p w14:paraId="75B7780D" w14:textId="77777777" w:rsidR="00B27D5B" w:rsidRPr="001A2C5B" w:rsidRDefault="00B27D5B">
      <w:pPr>
        <w:rPr>
          <w:rFonts w:asciiTheme="minorBidi" w:hAnsiTheme="minorBidi" w:cstheme="minorBidi"/>
          <w:sz w:val="20"/>
          <w:lang w:val="es-419"/>
        </w:rPr>
      </w:pPr>
      <w:r w:rsidRPr="001A2C5B">
        <w:rPr>
          <w:rFonts w:asciiTheme="minorBidi" w:hAnsiTheme="minorBidi" w:cstheme="minorBidi"/>
          <w:sz w:val="20"/>
          <w:lang w:val="es-419"/>
        </w:rPr>
        <w:br w:type="page"/>
      </w:r>
    </w:p>
    <w:p w14:paraId="2F0A4E60" w14:textId="5FC4F0EA" w:rsidR="00F54DB0" w:rsidRPr="001A2C5B" w:rsidRDefault="00D51DEC" w:rsidP="00084D91">
      <w:pPr>
        <w:pStyle w:val="ListParagraph"/>
        <w:numPr>
          <w:ilvl w:val="0"/>
          <w:numId w:val="18"/>
        </w:numPr>
        <w:tabs>
          <w:tab w:val="left" w:pos="821"/>
        </w:tabs>
        <w:spacing w:after="220"/>
        <w:ind w:left="360"/>
        <w:rPr>
          <w:rFonts w:asciiTheme="minorBidi" w:hAnsiTheme="minorBidi" w:cstheme="minorBidi"/>
          <w:sz w:val="20"/>
          <w:lang w:val="es-419"/>
        </w:rPr>
      </w:pPr>
      <w:r w:rsidRPr="001A2C5B">
        <w:rPr>
          <w:rFonts w:asciiTheme="minorBidi" w:hAnsiTheme="minorBidi" w:cstheme="minorBidi"/>
          <w:noProof/>
          <w:lang w:val="es-419"/>
        </w:rPr>
        <mc:AlternateContent>
          <mc:Choice Requires="wpg">
            <w:drawing>
              <wp:anchor distT="0" distB="0" distL="0" distR="0" simplePos="0" relativeHeight="251658253" behindDoc="0" locked="0" layoutInCell="1" allowOverlap="1" wp14:anchorId="3C88D5CC" wp14:editId="4500B64A">
                <wp:simplePos x="0" y="0"/>
                <wp:positionH relativeFrom="page">
                  <wp:posOffset>3932422</wp:posOffset>
                </wp:positionH>
                <wp:positionV relativeFrom="paragraph">
                  <wp:posOffset>288925</wp:posOffset>
                </wp:positionV>
                <wp:extent cx="127000" cy="127000"/>
                <wp:effectExtent l="0" t="0" r="25400" b="25400"/>
                <wp:wrapNone/>
                <wp:docPr id="1985275100" name="Group 1985275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93286469" name="Graphic 287"/>
                        <wps:cNvSpPr/>
                        <wps:spPr>
                          <a:xfrm>
                            <a:off x="0" y="3175"/>
                            <a:ext cx="120650" cy="1270"/>
                          </a:xfrm>
                          <a:custGeom>
                            <a:avLst/>
                            <a:gdLst/>
                            <a:ahLst/>
                            <a:cxnLst/>
                            <a:rect l="l" t="t" r="r" b="b"/>
                            <a:pathLst>
                              <a:path w="120650">
                                <a:moveTo>
                                  <a:pt x="0" y="0"/>
                                </a:moveTo>
                                <a:lnTo>
                                  <a:pt x="120650" y="0"/>
                                </a:lnTo>
                              </a:path>
                            </a:pathLst>
                          </a:custGeom>
                          <a:ln w="6350">
                            <a:solidFill>
                              <a:srgbClr val="808080"/>
                            </a:solidFill>
                            <a:prstDash val="solid"/>
                          </a:ln>
                        </wps:spPr>
                        <wps:bodyPr wrap="square" lIns="0" tIns="0" rIns="0" bIns="0" rtlCol="0">
                          <a:prstTxWarp prst="textNoShape">
                            <a:avLst/>
                          </a:prstTxWarp>
                          <a:noAutofit/>
                        </wps:bodyPr>
                      </wps:wsp>
                      <wps:wsp>
                        <wps:cNvPr id="234148857" name="Graphic 288"/>
                        <wps:cNvSpPr/>
                        <wps:spPr>
                          <a:xfrm>
                            <a:off x="3175" y="3175"/>
                            <a:ext cx="1270" cy="120650"/>
                          </a:xfrm>
                          <a:custGeom>
                            <a:avLst/>
                            <a:gdLst/>
                            <a:ahLst/>
                            <a:cxnLst/>
                            <a:rect l="l" t="t" r="r" b="b"/>
                            <a:pathLst>
                              <a:path h="120650">
                                <a:moveTo>
                                  <a:pt x="0" y="0"/>
                                </a:moveTo>
                                <a:lnTo>
                                  <a:pt x="0" y="120650"/>
                                </a:lnTo>
                              </a:path>
                            </a:pathLst>
                          </a:custGeom>
                          <a:ln w="6350">
                            <a:solidFill>
                              <a:srgbClr val="808080"/>
                            </a:solidFill>
                            <a:prstDash val="solid"/>
                          </a:ln>
                        </wps:spPr>
                        <wps:bodyPr wrap="square" lIns="0" tIns="0" rIns="0" bIns="0" rtlCol="0">
                          <a:prstTxWarp prst="textNoShape">
                            <a:avLst/>
                          </a:prstTxWarp>
                          <a:noAutofit/>
                        </wps:bodyPr>
                      </wps:wsp>
                      <wps:wsp>
                        <wps:cNvPr id="98371259" name="Graphic 289"/>
                        <wps:cNvSpPr/>
                        <wps:spPr>
                          <a:xfrm>
                            <a:off x="9525" y="9525"/>
                            <a:ext cx="1270" cy="104775"/>
                          </a:xfrm>
                          <a:custGeom>
                            <a:avLst/>
                            <a:gdLst/>
                            <a:ahLst/>
                            <a:cxnLst/>
                            <a:rect l="l" t="t" r="r" b="b"/>
                            <a:pathLst>
                              <a:path h="104775">
                                <a:moveTo>
                                  <a:pt x="0" y="0"/>
                                </a:moveTo>
                                <a:lnTo>
                                  <a:pt x="0" y="104775"/>
                                </a:lnTo>
                              </a:path>
                            </a:pathLst>
                          </a:custGeom>
                          <a:ln w="6350">
                            <a:solidFill>
                              <a:srgbClr val="404040"/>
                            </a:solidFill>
                            <a:prstDash val="solid"/>
                          </a:ln>
                        </wps:spPr>
                        <wps:bodyPr wrap="square" lIns="0" tIns="0" rIns="0" bIns="0" rtlCol="0">
                          <a:prstTxWarp prst="textNoShape">
                            <a:avLst/>
                          </a:prstTxWarp>
                          <a:noAutofit/>
                        </wps:bodyPr>
                      </wps:wsp>
                      <wps:wsp>
                        <wps:cNvPr id="54771820" name="Graphic 290"/>
                        <wps:cNvSpPr/>
                        <wps:spPr>
                          <a:xfrm>
                            <a:off x="6350" y="9525"/>
                            <a:ext cx="107950" cy="1270"/>
                          </a:xfrm>
                          <a:custGeom>
                            <a:avLst/>
                            <a:gdLst/>
                            <a:ahLst/>
                            <a:cxnLst/>
                            <a:rect l="l" t="t" r="r" b="b"/>
                            <a:pathLst>
                              <a:path w="107950">
                                <a:moveTo>
                                  <a:pt x="0" y="0"/>
                                </a:moveTo>
                                <a:lnTo>
                                  <a:pt x="107950" y="0"/>
                                </a:lnTo>
                              </a:path>
                            </a:pathLst>
                          </a:custGeom>
                          <a:ln w="6350">
                            <a:solidFill>
                              <a:srgbClr val="404040"/>
                            </a:solidFill>
                            <a:prstDash val="solid"/>
                          </a:ln>
                        </wps:spPr>
                        <wps:bodyPr wrap="square" lIns="0" tIns="0" rIns="0" bIns="0" rtlCol="0">
                          <a:prstTxWarp prst="textNoShape">
                            <a:avLst/>
                          </a:prstTxWarp>
                          <a:noAutofit/>
                        </wps:bodyPr>
                      </wps:wsp>
                      <wps:wsp>
                        <wps:cNvPr id="794316641" name="Graphic 291"/>
                        <wps:cNvSpPr/>
                        <wps:spPr>
                          <a:xfrm>
                            <a:off x="123825" y="0"/>
                            <a:ext cx="1270" cy="127000"/>
                          </a:xfrm>
                          <a:custGeom>
                            <a:avLst/>
                            <a:gdLst/>
                            <a:ahLst/>
                            <a:cxnLst/>
                            <a:rect l="l" t="t" r="r" b="b"/>
                            <a:pathLst>
                              <a:path h="127000">
                                <a:moveTo>
                                  <a:pt x="0" y="0"/>
                                </a:moveTo>
                                <a:lnTo>
                                  <a:pt x="0" y="127000"/>
                                </a:lnTo>
                              </a:path>
                            </a:pathLst>
                          </a:custGeom>
                          <a:ln w="6350">
                            <a:solidFill>
                              <a:srgbClr val="D3D0C7"/>
                            </a:solidFill>
                            <a:prstDash val="solid"/>
                          </a:ln>
                        </wps:spPr>
                        <wps:bodyPr wrap="square" lIns="0" tIns="0" rIns="0" bIns="0" rtlCol="0">
                          <a:prstTxWarp prst="textNoShape">
                            <a:avLst/>
                          </a:prstTxWarp>
                          <a:noAutofit/>
                        </wps:bodyPr>
                      </wps:wsp>
                      <wps:wsp>
                        <wps:cNvPr id="402457303" name="Graphic 292"/>
                        <wps:cNvSpPr/>
                        <wps:spPr>
                          <a:xfrm>
                            <a:off x="0" y="123825"/>
                            <a:ext cx="127000" cy="1270"/>
                          </a:xfrm>
                          <a:custGeom>
                            <a:avLst/>
                            <a:gdLst/>
                            <a:ahLst/>
                            <a:cxnLst/>
                            <a:rect l="l" t="t" r="r" b="b"/>
                            <a:pathLst>
                              <a:path w="127000">
                                <a:moveTo>
                                  <a:pt x="0" y="0"/>
                                </a:moveTo>
                                <a:lnTo>
                                  <a:pt x="127000" y="0"/>
                                </a:lnTo>
                              </a:path>
                            </a:pathLst>
                          </a:custGeom>
                          <a:ln w="6350">
                            <a:solidFill>
                              <a:srgbClr val="D3D0C7"/>
                            </a:solidFill>
                            <a:prstDash val="solid"/>
                          </a:ln>
                        </wps:spPr>
                        <wps:bodyPr wrap="square" lIns="0" tIns="0" rIns="0" bIns="0" rtlCol="0">
                          <a:prstTxWarp prst="textNoShape">
                            <a:avLst/>
                          </a:prstTxWarp>
                          <a:noAutofit/>
                        </wps:bodyPr>
                      </wps:wsp>
                    </wpg:wgp>
                  </a:graphicData>
                </a:graphic>
              </wp:anchor>
            </w:drawing>
          </mc:Choice>
          <mc:Fallback xmlns:arto="http://schemas.microsoft.com/office/word/2006/arto" xmlns:pic="http://schemas.openxmlformats.org/drawingml/2006/picture" xmlns:a="http://schemas.openxmlformats.org/drawingml/2006/main">
            <w:pict>
              <v:group id="Group 1985275100" style="position:absolute;margin-left:309.65pt;margin-top:22.75pt;width:10pt;height:10pt;z-index:251658264;mso-wrap-distance-left:0;mso-wrap-distance-right:0;mso-position-horizontal-relative:page" coordsize="127000,12700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" w14:anchorId="69E1492A">
                <v:shape id="Graphic 287" style="position:absolute;top:3175;width:120650;height:1270;visibility:visible;mso-wrap-style:square;v-text-anchor:top" coordsize="120650,1270" o:spid="_x0000_s1027" filled="f" strokecolor="gray" strokeweight=".5pt" path="m,l1206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">
                  <v:path arrowok="t"/>
                </v:shape>
                <v:shape id="Graphic 288" style="position:absolute;left:3175;top:3175;width:1270;height:120650;visibility:visible;mso-wrap-style:square;v-text-anchor:top" coordsize="1270,120650" o:spid="_x0000_s1028" filled="f" strokecolor="gray" strokeweight=".5pt" path="m,l,1206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">
                  <v:path arrowok="t"/>
                </v:shape>
                <v:shape id="Graphic 289" style="position:absolute;left:9525;top:9525;width:1270;height:104775;visibility:visible;mso-wrap-style:square;v-text-anchor:top" coordsize="1270,104775" o:spid="_x0000_s1029" filled="f" strokecolor="#404040" strokeweight=".5pt" path="m,l,1047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">
                  <v:path arrowok="t"/>
                </v:shape>
                <v:shape id="Graphic 290" style="position:absolute;left:6350;top:9525;width:107950;height:1270;visibility:visible;mso-wrap-style:square;v-text-anchor:top" coordsize="107950,1270" o:spid="_x0000_s1030" filled="f" strokecolor="#404040" strokeweight=".5pt" path="m,l1079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">
                  <v:path arrowok="t"/>
                </v:shape>
                <v:shape id="Graphic 291" style="position:absolute;left:123825;width:1270;height:127000;visibility:visible;mso-wrap-style:square;v-text-anchor:top" coordsize="1270,127000" o:spid="_x0000_s1031" filled="f" strokecolor="#d3d0c7" strokeweight=".5pt" path="m,l,1270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">
                  <v:path arrowok="t"/>
                </v:shape>
                <v:shape id="Graphic 292" style="position:absolute;top:123825;width:127000;height:1270;visibility:visible;mso-wrap-style:square;v-text-anchor:top" coordsize="127000,1270" o:spid="_x0000_s1032" filled="f" strokecolor="#d3d0c7" strokeweight=".5pt" path="m,l1270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">
                  <v:path arrowok="t"/>
                </v:shape>
                <w10:wrap anchorx="page"/>
              </v:group>
            </w:pict>
          </mc:Fallback>
        </mc:AlternateContent>
      </w:r>
      <w:r w:rsidRPr="001A2C5B">
        <w:rPr>
          <w:rFonts w:asciiTheme="minorBidi" w:hAnsiTheme="minorBidi" w:cstheme="minorBidi"/>
          <w:noProof/>
          <w:lang w:val="es-419"/>
        </w:rPr>
        <mc:AlternateContent>
          <mc:Choice Requires="wpg">
            <w:drawing>
              <wp:anchor distT="0" distB="0" distL="0" distR="0" simplePos="0" relativeHeight="251658240" behindDoc="0" locked="0" layoutInCell="1" allowOverlap="1" wp14:anchorId="2F0A4FF9" wp14:editId="4D94409D">
                <wp:simplePos x="0" y="0"/>
                <wp:positionH relativeFrom="page">
                  <wp:posOffset>1356360</wp:posOffset>
                </wp:positionH>
                <wp:positionV relativeFrom="paragraph">
                  <wp:posOffset>283845</wp:posOffset>
                </wp:positionV>
                <wp:extent cx="127000" cy="127000"/>
                <wp:effectExtent l="0" t="0" r="25400" b="25400"/>
                <wp:wrapNone/>
                <wp:docPr id="286" name="Group 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87" name="Graphic 287"/>
                        <wps:cNvSpPr/>
                        <wps:spPr>
                          <a:xfrm>
                            <a:off x="0" y="3175"/>
                            <a:ext cx="120650" cy="1270"/>
                          </a:xfrm>
                          <a:custGeom>
                            <a:avLst/>
                            <a:gdLst/>
                            <a:ahLst/>
                            <a:cxnLst/>
                            <a:rect l="l" t="t" r="r" b="b"/>
                            <a:pathLst>
                              <a:path w="120650">
                                <a:moveTo>
                                  <a:pt x="0" y="0"/>
                                </a:moveTo>
                                <a:lnTo>
                                  <a:pt x="120650" y="0"/>
                                </a:lnTo>
                              </a:path>
                            </a:pathLst>
                          </a:custGeom>
                          <a:ln w="6350">
                            <a:solidFill>
                              <a:srgbClr val="808080"/>
                            </a:solidFill>
                            <a:prstDash val="solid"/>
                          </a:ln>
                        </wps:spPr>
                        <wps:bodyPr wrap="square" lIns="0" tIns="0" rIns="0" bIns="0" rtlCol="0">
                          <a:prstTxWarp prst="textNoShape">
                            <a:avLst/>
                          </a:prstTxWarp>
                          <a:noAutofit/>
                        </wps:bodyPr>
                      </wps:wsp>
                      <wps:wsp>
                        <wps:cNvPr id="288" name="Graphic 288"/>
                        <wps:cNvSpPr/>
                        <wps:spPr>
                          <a:xfrm>
                            <a:off x="3175" y="3175"/>
                            <a:ext cx="1270" cy="120650"/>
                          </a:xfrm>
                          <a:custGeom>
                            <a:avLst/>
                            <a:gdLst/>
                            <a:ahLst/>
                            <a:cxnLst/>
                            <a:rect l="l" t="t" r="r" b="b"/>
                            <a:pathLst>
                              <a:path h="120650">
                                <a:moveTo>
                                  <a:pt x="0" y="0"/>
                                </a:moveTo>
                                <a:lnTo>
                                  <a:pt x="0" y="120650"/>
                                </a:lnTo>
                              </a:path>
                            </a:pathLst>
                          </a:custGeom>
                          <a:ln w="6350">
                            <a:solidFill>
                              <a:srgbClr val="808080"/>
                            </a:solidFill>
                            <a:prstDash val="solid"/>
                          </a:ln>
                        </wps:spPr>
                        <wps:bodyPr wrap="square" lIns="0" tIns="0" rIns="0" bIns="0" rtlCol="0">
                          <a:prstTxWarp prst="textNoShape">
                            <a:avLst/>
                          </a:prstTxWarp>
                          <a:noAutofit/>
                        </wps:bodyPr>
                      </wps:wsp>
                      <wps:wsp>
                        <wps:cNvPr id="289" name="Graphic 289"/>
                        <wps:cNvSpPr/>
                        <wps:spPr>
                          <a:xfrm>
                            <a:off x="9525" y="9525"/>
                            <a:ext cx="1270" cy="104775"/>
                          </a:xfrm>
                          <a:custGeom>
                            <a:avLst/>
                            <a:gdLst/>
                            <a:ahLst/>
                            <a:cxnLst/>
                            <a:rect l="l" t="t" r="r" b="b"/>
                            <a:pathLst>
                              <a:path h="104775">
                                <a:moveTo>
                                  <a:pt x="0" y="0"/>
                                </a:moveTo>
                                <a:lnTo>
                                  <a:pt x="0" y="104775"/>
                                </a:lnTo>
                              </a:path>
                            </a:pathLst>
                          </a:custGeom>
                          <a:ln w="6350">
                            <a:solidFill>
                              <a:srgbClr val="404040"/>
                            </a:solidFill>
                            <a:prstDash val="solid"/>
                          </a:ln>
                        </wps:spPr>
                        <wps:bodyPr wrap="square" lIns="0" tIns="0" rIns="0" bIns="0" rtlCol="0">
                          <a:prstTxWarp prst="textNoShape">
                            <a:avLst/>
                          </a:prstTxWarp>
                          <a:noAutofit/>
                        </wps:bodyPr>
                      </wps:wsp>
                      <wps:wsp>
                        <wps:cNvPr id="290" name="Graphic 290"/>
                        <wps:cNvSpPr/>
                        <wps:spPr>
                          <a:xfrm>
                            <a:off x="6350" y="9525"/>
                            <a:ext cx="107950" cy="1270"/>
                          </a:xfrm>
                          <a:custGeom>
                            <a:avLst/>
                            <a:gdLst/>
                            <a:ahLst/>
                            <a:cxnLst/>
                            <a:rect l="l" t="t" r="r" b="b"/>
                            <a:pathLst>
                              <a:path w="107950">
                                <a:moveTo>
                                  <a:pt x="0" y="0"/>
                                </a:moveTo>
                                <a:lnTo>
                                  <a:pt x="107950" y="0"/>
                                </a:lnTo>
                              </a:path>
                            </a:pathLst>
                          </a:custGeom>
                          <a:ln w="6350">
                            <a:solidFill>
                              <a:srgbClr val="404040"/>
                            </a:solidFill>
                            <a:prstDash val="solid"/>
                          </a:ln>
                        </wps:spPr>
                        <wps:bodyPr wrap="square" lIns="0" tIns="0" rIns="0" bIns="0" rtlCol="0">
                          <a:prstTxWarp prst="textNoShape">
                            <a:avLst/>
                          </a:prstTxWarp>
                          <a:noAutofit/>
                        </wps:bodyPr>
                      </wps:wsp>
                      <wps:wsp>
                        <wps:cNvPr id="291" name="Graphic 291"/>
                        <wps:cNvSpPr/>
                        <wps:spPr>
                          <a:xfrm>
                            <a:off x="123825" y="0"/>
                            <a:ext cx="1270" cy="127000"/>
                          </a:xfrm>
                          <a:custGeom>
                            <a:avLst/>
                            <a:gdLst/>
                            <a:ahLst/>
                            <a:cxnLst/>
                            <a:rect l="l" t="t" r="r" b="b"/>
                            <a:pathLst>
                              <a:path h="127000">
                                <a:moveTo>
                                  <a:pt x="0" y="0"/>
                                </a:moveTo>
                                <a:lnTo>
                                  <a:pt x="0" y="127000"/>
                                </a:lnTo>
                              </a:path>
                            </a:pathLst>
                          </a:custGeom>
                          <a:ln w="6350">
                            <a:solidFill>
                              <a:srgbClr val="D3D0C7"/>
                            </a:solidFill>
                            <a:prstDash val="solid"/>
                          </a:ln>
                        </wps:spPr>
                        <wps:bodyPr wrap="square" lIns="0" tIns="0" rIns="0" bIns="0" rtlCol="0">
                          <a:prstTxWarp prst="textNoShape">
                            <a:avLst/>
                          </a:prstTxWarp>
                          <a:noAutofit/>
                        </wps:bodyPr>
                      </wps:wsp>
                      <wps:wsp>
                        <wps:cNvPr id="292" name="Graphic 292"/>
                        <wps:cNvSpPr/>
                        <wps:spPr>
                          <a:xfrm>
                            <a:off x="0" y="123825"/>
                            <a:ext cx="127000" cy="1270"/>
                          </a:xfrm>
                          <a:custGeom>
                            <a:avLst/>
                            <a:gdLst/>
                            <a:ahLst/>
                            <a:cxnLst/>
                            <a:rect l="l" t="t" r="r" b="b"/>
                            <a:pathLst>
                              <a:path w="127000">
                                <a:moveTo>
                                  <a:pt x="0" y="0"/>
                                </a:moveTo>
                                <a:lnTo>
                                  <a:pt x="127000" y="0"/>
                                </a:lnTo>
                              </a:path>
                            </a:pathLst>
                          </a:custGeom>
                          <a:ln w="6350">
                            <a:solidFill>
                              <a:srgbClr val="D3D0C7"/>
                            </a:solidFill>
                            <a:prstDash val="solid"/>
                          </a:ln>
                        </wps:spPr>
                        <wps:bodyPr wrap="square" lIns="0" tIns="0" rIns="0" bIns="0" rtlCol="0">
                          <a:prstTxWarp prst="textNoShape">
                            <a:avLst/>
                          </a:prstTxWarp>
                          <a:noAutofit/>
                        </wps:bodyPr>
                      </wps:wsp>
                    </wpg:wgp>
                  </a:graphicData>
                </a:graphic>
              </wp:anchor>
            </w:drawing>
          </mc:Choice>
          <mc:Fallback xmlns:arto="http://schemas.microsoft.com/office/word/2006/arto" xmlns:pic="http://schemas.openxmlformats.org/drawingml/2006/picture" xmlns:a="http://schemas.openxmlformats.org/drawingml/2006/main">
            <w:pict>
              <v:group id="Group 286" style="position:absolute;margin-left:106.8pt;margin-top:22.35pt;width:10pt;height:10pt;z-index:251658240;mso-wrap-distance-left:0;mso-wrap-distance-right:0;mso-position-horizontal-relative:page" coordsize="127000,12700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" w14:anchorId="71C97F9A">
                <v:shape id="Graphic 287" style="position:absolute;top:3175;width:120650;height:1270;visibility:visible;mso-wrap-style:square;v-text-anchor:top" coordsize="120650,1270" o:spid="_x0000_s1027" filled="f" strokecolor="gray" strokeweight=".5pt" path="m,l1206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">
                  <v:path arrowok="t"/>
                </v:shape>
                <v:shape id="Graphic 288" style="position:absolute;left:3175;top:3175;width:1270;height:120650;visibility:visible;mso-wrap-style:square;v-text-anchor:top" coordsize="1270,120650" o:spid="_x0000_s1028" filled="f" strokecolor="gray" strokeweight=".5pt" path="m,l,1206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">
                  <v:path arrowok="t"/>
                </v:shape>
                <v:shape id="Graphic 289" style="position:absolute;left:9525;top:9525;width:1270;height:104775;visibility:visible;mso-wrap-style:square;v-text-anchor:top" coordsize="1270,104775" o:spid="_x0000_s1029" filled="f" strokecolor="#404040" strokeweight=".5pt" path="m,l,1047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">
                  <v:path arrowok="t"/>
                </v:shape>
                <v:shape id="Graphic 290" style="position:absolute;left:6350;top:9525;width:107950;height:1270;visibility:visible;mso-wrap-style:square;v-text-anchor:top" coordsize="107950,1270" o:spid="_x0000_s1030" filled="f" strokecolor="#404040" strokeweight=".5pt" path="m,l1079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">
                  <v:path arrowok="t"/>
                </v:shape>
                <v:shape id="Graphic 291" style="position:absolute;left:123825;width:1270;height:127000;visibility:visible;mso-wrap-style:square;v-text-anchor:top" coordsize="1270,127000" o:spid="_x0000_s1031" filled="f" strokecolor="#d3d0c7" strokeweight=".5pt" path="m,l,1270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">
                  <v:path arrowok="t"/>
                </v:shape>
                <v:shape id="Graphic 292" style="position:absolute;top:123825;width:127000;height:1270;visibility:visible;mso-wrap-style:square;v-text-anchor:top" coordsize="127000,1270" o:spid="_x0000_s1032" filled="f" strokecolor="#d3d0c7" strokeweight=".5pt" path="m,l1270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">
                  <v:path arrowok="t"/>
                </v:shape>
                <w10:wrap anchorx="page"/>
              </v:group>
            </w:pict>
          </mc:Fallback>
        </mc:AlternateContent>
      </w:r>
      <w:r w:rsidR="009A3235" w:rsidRPr="001A2C5B">
        <w:rPr>
          <w:rFonts w:asciiTheme="minorBidi" w:hAnsiTheme="minorBidi" w:cstheme="minorBidi"/>
          <w:sz w:val="20"/>
          <w:lang w:val="es-419"/>
        </w:rPr>
        <w:t xml:space="preserve">En caso </w:t>
      </w:r>
      <w:r w:rsidR="009A3235" w:rsidRPr="001A2C5B">
        <w:rPr>
          <w:rFonts w:asciiTheme="minorBidi" w:hAnsiTheme="minorBidi" w:cstheme="minorBidi"/>
          <w:spacing w:val="-2"/>
          <w:sz w:val="20"/>
          <w:lang w:val="es-419"/>
        </w:rPr>
        <w:t>afirmativo</w:t>
      </w:r>
      <w:r w:rsidR="009A3235" w:rsidRPr="001A2C5B">
        <w:rPr>
          <w:rFonts w:asciiTheme="minorBidi" w:hAnsiTheme="minorBidi" w:cstheme="minorBidi"/>
          <w:sz w:val="20"/>
          <w:lang w:val="es-419"/>
        </w:rPr>
        <w:t xml:space="preserve">, ¿qué identificadores únicos de </w:t>
      </w:r>
      <w:r w:rsidR="009A3235" w:rsidRPr="001A2C5B">
        <w:rPr>
          <w:rFonts w:asciiTheme="minorBidi" w:hAnsiTheme="minorBidi" w:cstheme="minorBidi"/>
          <w:spacing w:val="-2"/>
          <w:sz w:val="20"/>
          <w:lang w:val="es-419"/>
        </w:rPr>
        <w:t>documentos se utilizan?</w:t>
      </w:r>
    </w:p>
    <w:p w14:paraId="2F0A4E62" w14:textId="22E77EB1" w:rsidR="00F54DB0" w:rsidRPr="001A2C5B" w:rsidRDefault="00D51DEC" w:rsidP="00D51DEC">
      <w:pPr>
        <w:pStyle w:val="BodyText"/>
        <w:spacing w:after="220"/>
        <w:ind w:left="990"/>
        <w:rPr>
          <w:rFonts w:asciiTheme="minorBidi" w:hAnsiTheme="minorBidi" w:cstheme="minorBidi"/>
          <w:lang w:val="es-419"/>
        </w:rPr>
      </w:pPr>
      <w:r w:rsidRPr="001A2C5B">
        <w:rPr>
          <w:rFonts w:asciiTheme="minorBidi" w:hAnsiTheme="minorBidi" w:cstheme="minorBidi"/>
          <w:noProof/>
          <w:lang w:val="es-419"/>
        </w:rPr>
        <mc:AlternateContent>
          <mc:Choice Requires="wpg">
            <w:drawing>
              <wp:anchor distT="0" distB="0" distL="0" distR="0" simplePos="0" relativeHeight="251658254" behindDoc="0" locked="0" layoutInCell="1" allowOverlap="1" wp14:anchorId="3F62BBF2" wp14:editId="1DE33D52">
                <wp:simplePos x="0" y="0"/>
                <wp:positionH relativeFrom="page">
                  <wp:posOffset>1364438</wp:posOffset>
                </wp:positionH>
                <wp:positionV relativeFrom="paragraph">
                  <wp:posOffset>292735</wp:posOffset>
                </wp:positionV>
                <wp:extent cx="127000" cy="127000"/>
                <wp:effectExtent l="0" t="0" r="25400" b="25400"/>
                <wp:wrapNone/>
                <wp:docPr id="1981860652" name="Group 1981860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036165555" name="Graphic 287"/>
                        <wps:cNvSpPr/>
                        <wps:spPr>
                          <a:xfrm>
                            <a:off x="0" y="3175"/>
                            <a:ext cx="120650" cy="1270"/>
                          </a:xfrm>
                          <a:custGeom>
                            <a:avLst/>
                            <a:gdLst/>
                            <a:ahLst/>
                            <a:cxnLst/>
                            <a:rect l="l" t="t" r="r" b="b"/>
                            <a:pathLst>
                              <a:path w="120650">
                                <a:moveTo>
                                  <a:pt x="0" y="0"/>
                                </a:moveTo>
                                <a:lnTo>
                                  <a:pt x="120650" y="0"/>
                                </a:lnTo>
                              </a:path>
                            </a:pathLst>
                          </a:custGeom>
                          <a:ln w="6350">
                            <a:solidFill>
                              <a:srgbClr val="808080"/>
                            </a:solidFill>
                            <a:prstDash val="solid"/>
                          </a:ln>
                        </wps:spPr>
                        <wps:bodyPr wrap="square" lIns="0" tIns="0" rIns="0" bIns="0" rtlCol="0">
                          <a:prstTxWarp prst="textNoShape">
                            <a:avLst/>
                          </a:prstTxWarp>
                          <a:noAutofit/>
                        </wps:bodyPr>
                      </wps:wsp>
                      <wps:wsp>
                        <wps:cNvPr id="1489134940" name="Graphic 288"/>
                        <wps:cNvSpPr/>
                        <wps:spPr>
                          <a:xfrm>
                            <a:off x="3175" y="3175"/>
                            <a:ext cx="1270" cy="120650"/>
                          </a:xfrm>
                          <a:custGeom>
                            <a:avLst/>
                            <a:gdLst/>
                            <a:ahLst/>
                            <a:cxnLst/>
                            <a:rect l="l" t="t" r="r" b="b"/>
                            <a:pathLst>
                              <a:path h="120650">
                                <a:moveTo>
                                  <a:pt x="0" y="0"/>
                                </a:moveTo>
                                <a:lnTo>
                                  <a:pt x="0" y="120650"/>
                                </a:lnTo>
                              </a:path>
                            </a:pathLst>
                          </a:custGeom>
                          <a:ln w="6350">
                            <a:solidFill>
                              <a:srgbClr val="808080"/>
                            </a:solidFill>
                            <a:prstDash val="solid"/>
                          </a:ln>
                        </wps:spPr>
                        <wps:bodyPr wrap="square" lIns="0" tIns="0" rIns="0" bIns="0" rtlCol="0">
                          <a:prstTxWarp prst="textNoShape">
                            <a:avLst/>
                          </a:prstTxWarp>
                          <a:noAutofit/>
                        </wps:bodyPr>
                      </wps:wsp>
                      <wps:wsp>
                        <wps:cNvPr id="1031862875" name="Graphic 289"/>
                        <wps:cNvSpPr/>
                        <wps:spPr>
                          <a:xfrm>
                            <a:off x="9525" y="9525"/>
                            <a:ext cx="1270" cy="104775"/>
                          </a:xfrm>
                          <a:custGeom>
                            <a:avLst/>
                            <a:gdLst/>
                            <a:ahLst/>
                            <a:cxnLst/>
                            <a:rect l="l" t="t" r="r" b="b"/>
                            <a:pathLst>
                              <a:path h="104775">
                                <a:moveTo>
                                  <a:pt x="0" y="0"/>
                                </a:moveTo>
                                <a:lnTo>
                                  <a:pt x="0" y="104775"/>
                                </a:lnTo>
                              </a:path>
                            </a:pathLst>
                          </a:custGeom>
                          <a:ln w="6350">
                            <a:solidFill>
                              <a:srgbClr val="404040"/>
                            </a:solidFill>
                            <a:prstDash val="solid"/>
                          </a:ln>
                        </wps:spPr>
                        <wps:bodyPr wrap="square" lIns="0" tIns="0" rIns="0" bIns="0" rtlCol="0">
                          <a:prstTxWarp prst="textNoShape">
                            <a:avLst/>
                          </a:prstTxWarp>
                          <a:noAutofit/>
                        </wps:bodyPr>
                      </wps:wsp>
                      <wps:wsp>
                        <wps:cNvPr id="174051739" name="Graphic 290"/>
                        <wps:cNvSpPr/>
                        <wps:spPr>
                          <a:xfrm>
                            <a:off x="6350" y="9525"/>
                            <a:ext cx="107950" cy="1270"/>
                          </a:xfrm>
                          <a:custGeom>
                            <a:avLst/>
                            <a:gdLst/>
                            <a:ahLst/>
                            <a:cxnLst/>
                            <a:rect l="l" t="t" r="r" b="b"/>
                            <a:pathLst>
                              <a:path w="107950">
                                <a:moveTo>
                                  <a:pt x="0" y="0"/>
                                </a:moveTo>
                                <a:lnTo>
                                  <a:pt x="107950" y="0"/>
                                </a:lnTo>
                              </a:path>
                            </a:pathLst>
                          </a:custGeom>
                          <a:ln w="6350">
                            <a:solidFill>
                              <a:srgbClr val="404040"/>
                            </a:solidFill>
                            <a:prstDash val="solid"/>
                          </a:ln>
                        </wps:spPr>
                        <wps:bodyPr wrap="square" lIns="0" tIns="0" rIns="0" bIns="0" rtlCol="0">
                          <a:prstTxWarp prst="textNoShape">
                            <a:avLst/>
                          </a:prstTxWarp>
                          <a:noAutofit/>
                        </wps:bodyPr>
                      </wps:wsp>
                      <wps:wsp>
                        <wps:cNvPr id="1857173623" name="Graphic 291"/>
                        <wps:cNvSpPr/>
                        <wps:spPr>
                          <a:xfrm>
                            <a:off x="123825" y="0"/>
                            <a:ext cx="1270" cy="127000"/>
                          </a:xfrm>
                          <a:custGeom>
                            <a:avLst/>
                            <a:gdLst/>
                            <a:ahLst/>
                            <a:cxnLst/>
                            <a:rect l="l" t="t" r="r" b="b"/>
                            <a:pathLst>
                              <a:path h="127000">
                                <a:moveTo>
                                  <a:pt x="0" y="0"/>
                                </a:moveTo>
                                <a:lnTo>
                                  <a:pt x="0" y="127000"/>
                                </a:lnTo>
                              </a:path>
                            </a:pathLst>
                          </a:custGeom>
                          <a:ln w="6350">
                            <a:solidFill>
                              <a:srgbClr val="D3D0C7"/>
                            </a:solidFill>
                            <a:prstDash val="solid"/>
                          </a:ln>
                        </wps:spPr>
                        <wps:bodyPr wrap="square" lIns="0" tIns="0" rIns="0" bIns="0" rtlCol="0">
                          <a:prstTxWarp prst="textNoShape">
                            <a:avLst/>
                          </a:prstTxWarp>
                          <a:noAutofit/>
                        </wps:bodyPr>
                      </wps:wsp>
                      <wps:wsp>
                        <wps:cNvPr id="522449751" name="Graphic 292"/>
                        <wps:cNvSpPr/>
                        <wps:spPr>
                          <a:xfrm>
                            <a:off x="0" y="123825"/>
                            <a:ext cx="127000" cy="1270"/>
                          </a:xfrm>
                          <a:custGeom>
                            <a:avLst/>
                            <a:gdLst/>
                            <a:ahLst/>
                            <a:cxnLst/>
                            <a:rect l="l" t="t" r="r" b="b"/>
                            <a:pathLst>
                              <a:path w="127000">
                                <a:moveTo>
                                  <a:pt x="0" y="0"/>
                                </a:moveTo>
                                <a:lnTo>
                                  <a:pt x="127000" y="0"/>
                                </a:lnTo>
                              </a:path>
                            </a:pathLst>
                          </a:custGeom>
                          <a:ln w="6350">
                            <a:solidFill>
                              <a:srgbClr val="D3D0C7"/>
                            </a:solidFill>
                            <a:prstDash val="solid"/>
                          </a:ln>
                        </wps:spPr>
                        <wps:bodyPr wrap="square" lIns="0" tIns="0" rIns="0" bIns="0" rtlCol="0">
                          <a:prstTxWarp prst="textNoShape">
                            <a:avLst/>
                          </a:prstTxWarp>
                          <a:noAutofit/>
                        </wps:bodyPr>
                      </wps:wsp>
                    </wpg:wgp>
                  </a:graphicData>
                </a:graphic>
              </wp:anchor>
            </w:drawing>
          </mc:Choice>
          <mc:Fallback xmlns:arto="http://schemas.microsoft.com/office/word/2006/arto" xmlns:pic="http://schemas.openxmlformats.org/drawingml/2006/picture" xmlns:a="http://schemas.openxmlformats.org/drawingml/2006/main">
            <w:pict>
              <v:group id="Group 1981860652" style="position:absolute;margin-left:107.45pt;margin-top:23.05pt;width:10pt;height:10pt;z-index:251658265;mso-wrap-distance-left:0;mso-wrap-distance-right:0;mso-position-horizontal-relative:page" coordsize="127000,12700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" w14:anchorId="510199BB">
                <v:shape id="Graphic 287" style="position:absolute;top:3175;width:120650;height:1270;visibility:visible;mso-wrap-style:square;v-text-anchor:top" coordsize="120650,1270" o:spid="_x0000_s1027" filled="f" strokecolor="gray" strokeweight=".5pt" path="m,l1206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">
                  <v:path arrowok="t"/>
                </v:shape>
                <v:shape id="Graphic 288" style="position:absolute;left:3175;top:3175;width:1270;height:120650;visibility:visible;mso-wrap-style:square;v-text-anchor:top" coordsize="1270,120650" o:spid="_x0000_s1028" filled="f" strokecolor="gray" strokeweight=".5pt" path="m,l,1206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">
                  <v:path arrowok="t"/>
                </v:shape>
                <v:shape id="Graphic 289" style="position:absolute;left:9525;top:9525;width:1270;height:104775;visibility:visible;mso-wrap-style:square;v-text-anchor:top" coordsize="1270,104775" o:spid="_x0000_s1029" filled="f" strokecolor="#404040" strokeweight=".5pt" path="m,l,1047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">
                  <v:path arrowok="t"/>
                </v:shape>
                <v:shape id="Graphic 290" style="position:absolute;left:6350;top:9525;width:107950;height:1270;visibility:visible;mso-wrap-style:square;v-text-anchor:top" coordsize="107950,1270" o:spid="_x0000_s1030" filled="f" strokecolor="#404040" strokeweight=".5pt" path="m,l1079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">
                  <v:path arrowok="t"/>
                </v:shape>
                <v:shape id="Graphic 291" style="position:absolute;left:123825;width:1270;height:127000;visibility:visible;mso-wrap-style:square;v-text-anchor:top" coordsize="1270,127000" o:spid="_x0000_s1031" filled="f" strokecolor="#d3d0c7" strokeweight=".5pt" path="m,l,1270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">
                  <v:path arrowok="t"/>
                </v:shape>
                <v:shape id="Graphic 292" style="position:absolute;top:123825;width:127000;height:1270;visibility:visible;mso-wrap-style:square;v-text-anchor:top" coordsize="127000,1270" o:spid="_x0000_s1032" filled="f" strokecolor="#d3d0c7" strokeweight=".5pt" path="m,l1270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">
                  <v:path arrowok="t"/>
                </v:shape>
                <w10:wrap anchorx="page"/>
              </v:group>
            </w:pict>
          </mc:Fallback>
        </mc:AlternateContent>
      </w:r>
      <w:r w:rsidR="009A3235" w:rsidRPr="001A2C5B">
        <w:rPr>
          <w:rFonts w:asciiTheme="minorBidi" w:hAnsiTheme="minorBidi" w:cstheme="minorBidi"/>
          <w:lang w:val="es-419"/>
        </w:rPr>
        <w:t xml:space="preserve"> Identificador de objeto digital </w:t>
      </w:r>
      <w:r w:rsidR="009A3235" w:rsidRPr="001A2C5B">
        <w:rPr>
          <w:rFonts w:asciiTheme="minorBidi" w:hAnsiTheme="minorBidi" w:cstheme="minorBidi"/>
          <w:spacing w:val="-2"/>
          <w:lang w:val="es-419"/>
        </w:rPr>
        <w:t>(DOI)</w:t>
      </w:r>
      <w:r w:rsidR="009A3235" w:rsidRPr="001A2C5B">
        <w:rPr>
          <w:rFonts w:asciiTheme="minorBidi" w:hAnsiTheme="minorBidi" w:cstheme="minorBidi"/>
          <w:lang w:val="es-419"/>
        </w:rPr>
        <w:tab/>
      </w:r>
      <w:r w:rsidRPr="001A2C5B">
        <w:rPr>
          <w:rFonts w:asciiTheme="minorBidi" w:hAnsiTheme="minorBidi" w:cstheme="minorBidi"/>
          <w:lang w:val="es-419"/>
        </w:rPr>
        <w:tab/>
      </w:r>
      <w:r w:rsidRPr="001A2C5B">
        <w:rPr>
          <w:rFonts w:asciiTheme="minorBidi" w:hAnsiTheme="minorBidi" w:cstheme="minorBidi"/>
          <w:lang w:val="es-419"/>
        </w:rPr>
        <w:tab/>
      </w:r>
      <w:r w:rsidR="009A3235" w:rsidRPr="001A2C5B">
        <w:rPr>
          <w:rFonts w:asciiTheme="minorBidi" w:hAnsiTheme="minorBidi" w:cstheme="minorBidi"/>
          <w:lang w:val="es-419"/>
        </w:rPr>
        <w:t xml:space="preserve"> ISBN e </w:t>
      </w:r>
      <w:r w:rsidR="009A3235" w:rsidRPr="001A2C5B">
        <w:rPr>
          <w:rFonts w:asciiTheme="minorBidi" w:hAnsiTheme="minorBidi" w:cstheme="minorBidi"/>
          <w:spacing w:val="-4"/>
          <w:lang w:val="es-419"/>
        </w:rPr>
        <w:t>ISSN</w:t>
      </w:r>
    </w:p>
    <w:p w14:paraId="7B464D35" w14:textId="5A581613" w:rsidR="00D51DEC" w:rsidRPr="001A2C5B" w:rsidRDefault="00D51DEC" w:rsidP="00D51DEC">
      <w:pPr>
        <w:pStyle w:val="BodyText"/>
        <w:spacing w:before="155" w:after="220"/>
        <w:ind w:left="990"/>
        <w:rPr>
          <w:rFonts w:asciiTheme="minorBidi" w:hAnsiTheme="minorBidi" w:cstheme="minorBidi"/>
          <w:lang w:val="es-419"/>
        </w:rPr>
      </w:pPr>
      <w:r w:rsidRPr="001A2C5B">
        <w:rPr>
          <w:rFonts w:asciiTheme="minorBidi" w:hAnsiTheme="minorBidi" w:cstheme="minorBidi"/>
          <w:lang w:val="es-419"/>
        </w:rPr>
        <w:t xml:space="preserve"> Otros:</w:t>
      </w:r>
    </w:p>
    <w:p w14:paraId="644BF951" w14:textId="1F46D42C" w:rsidR="00D51DEC" w:rsidRPr="001A2C5B" w:rsidRDefault="00D51DEC" w:rsidP="00D51DEC">
      <w:pPr>
        <w:pStyle w:val="BodyText"/>
        <w:spacing w:before="155" w:after="220"/>
        <w:ind w:left="270" w:firstLine="720"/>
        <w:rPr>
          <w:rFonts w:asciiTheme="minorBidi" w:hAnsiTheme="minorBidi" w:cstheme="minorBidi"/>
          <w:sz w:val="15"/>
          <w:lang w:val="es-419"/>
        </w:rPr>
      </w:pPr>
      <w:r w:rsidRPr="001A2C5B">
        <w:rPr>
          <w:rFonts w:asciiTheme="minorBidi" w:hAnsiTheme="minorBidi" w:cstheme="minorBidi"/>
          <w:sz w:val="15"/>
          <w:lang w:val="es-419"/>
        </w:rPr>
        <w:t>En caso afirmativo, especifique:</w:t>
      </w:r>
    </w:p>
    <w:p w14:paraId="2F0A4E66" w14:textId="28B9C2E6" w:rsidR="00F54DB0" w:rsidRPr="001A2C5B" w:rsidRDefault="00D51DEC" w:rsidP="00D51DEC">
      <w:pPr>
        <w:pStyle w:val="BodyText"/>
        <w:spacing w:before="171" w:after="220"/>
        <w:ind w:left="99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7976AE51" wp14:editId="590A658A">
                <wp:extent cx="1903228" cy="393405"/>
                <wp:effectExtent l="0" t="0" r="20955" b="26035"/>
                <wp:docPr id="1482029092" name="Group 1482029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05902226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4235912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80027540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1428164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28851172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56262136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482029092"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Bit6G84DAAAQFAAADgAA&#10;AAAAAAAAAAAAAAAuAgAAZHJzL2Uyb0RvYy54bWxQSwECLQAUAAYACAAAACEAUD0ZEd0AAAAEAQAA&#10;DwAAAAAAAAAAAAAAAAAoBgAAZHJzL2Rvd25yZXYueG1sUEsFBgAAAAAEAAQA8wAAADIHAAAAAA==&#10;" w14:anchorId="10D0F50B">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">
                  <v:path arrowok="t"/>
                </v:shape>
                <w10:anchorlock/>
              </v:group>
            </w:pict>
          </mc:Fallback>
        </mc:AlternateContent>
      </w:r>
    </w:p>
    <w:p w14:paraId="152B6BB6" w14:textId="77777777" w:rsidR="00D51DEC" w:rsidRPr="001A2C5B" w:rsidRDefault="00D51DEC" w:rsidP="008E68BE">
      <w:pPr>
        <w:pStyle w:val="BodyText"/>
        <w:spacing w:before="171" w:after="220"/>
        <w:rPr>
          <w:rFonts w:asciiTheme="minorBidi" w:hAnsiTheme="minorBidi" w:cstheme="minorBidi"/>
          <w:lang w:val="es-419"/>
        </w:rPr>
      </w:pPr>
    </w:p>
    <w:p w14:paraId="64923D2E" w14:textId="0F935FDD" w:rsidR="00F54DB0" w:rsidRPr="001A2C5B" w:rsidRDefault="009A3235" w:rsidP="00EA2885">
      <w:pPr>
        <w:pStyle w:val="ListParagraph"/>
        <w:numPr>
          <w:ilvl w:val="0"/>
          <w:numId w:val="18"/>
        </w:numPr>
        <w:ind w:left="360"/>
        <w:rPr>
          <w:rFonts w:asciiTheme="minorBidi" w:hAnsiTheme="minorBidi" w:cstheme="minorBidi"/>
          <w:sz w:val="20"/>
          <w:lang w:val="es-419"/>
        </w:rPr>
      </w:pPr>
      <w:r w:rsidRPr="001A2C5B">
        <w:rPr>
          <w:rFonts w:asciiTheme="minorBidi" w:hAnsiTheme="minorBidi" w:cstheme="minorBidi"/>
          <w:sz w:val="20"/>
          <w:lang w:val="es-419"/>
        </w:rPr>
        <w:t>Por favor, comente cualquier diferencia importante entre la provisión de ISR y otras referencias de citas de informes de búsqueda</w:t>
      </w:r>
    </w:p>
    <w:p w14:paraId="537E43AC" w14:textId="77777777" w:rsidR="00F54DB0" w:rsidRPr="001A2C5B" w:rsidRDefault="00F54DB0" w:rsidP="00B27D5B">
      <w:pPr>
        <w:pStyle w:val="ListParagraph"/>
        <w:ind w:left="360" w:firstLine="0"/>
        <w:rPr>
          <w:rFonts w:asciiTheme="minorBidi" w:hAnsiTheme="minorBidi" w:cstheme="minorBidi"/>
          <w:sz w:val="20"/>
          <w:lang w:val="es-419"/>
        </w:rPr>
      </w:pPr>
    </w:p>
    <w:p w14:paraId="2F0A4E69" w14:textId="5BB36A07" w:rsidR="00F54DB0" w:rsidRPr="001A2C5B" w:rsidRDefault="00B27D5B" w:rsidP="00B27D5B">
      <w:pPr>
        <w:pStyle w:val="BodyText"/>
        <w:spacing w:before="3" w:after="220"/>
        <w:ind w:left="36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67F5BFB4" wp14:editId="59C83913">
                <wp:extent cx="1903228" cy="393405"/>
                <wp:effectExtent l="0" t="0" r="20955" b="26035"/>
                <wp:docPr id="1457250702" name="Group 1457250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5994614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888385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12904297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75315947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84617822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9039601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457250702"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" w14:anchorId="227A132D">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">
                  <v:path arrowok="t"/>
                </v:shape>
                <w10:anchorlock/>
              </v:group>
            </w:pict>
          </mc:Fallback>
        </mc:AlternateContent>
      </w:r>
    </w:p>
    <w:p w14:paraId="2F0A4E6E" w14:textId="77777777" w:rsidR="00F54DB0" w:rsidRPr="001A2C5B" w:rsidRDefault="00F54DB0" w:rsidP="008E68BE">
      <w:pPr>
        <w:pStyle w:val="BodyText"/>
        <w:spacing w:before="3" w:after="220"/>
        <w:rPr>
          <w:rFonts w:asciiTheme="minorBidi" w:hAnsiTheme="minorBidi" w:cstheme="minorBidi"/>
          <w:lang w:val="es-419"/>
        </w:rPr>
      </w:pPr>
    </w:p>
    <w:p w14:paraId="39942BF8" w14:textId="77777777" w:rsidR="009C7467" w:rsidRPr="001A2C5B" w:rsidRDefault="009C7467">
      <w:pPr>
        <w:rPr>
          <w:rFonts w:asciiTheme="minorBidi" w:hAnsiTheme="minorBidi" w:cstheme="minorBidi"/>
          <w:b/>
          <w:bCs/>
          <w:sz w:val="24"/>
          <w:szCs w:val="24"/>
          <w:lang w:val="es-419"/>
        </w:rPr>
      </w:pPr>
      <w:r w:rsidRPr="001A2C5B">
        <w:rPr>
          <w:rFonts w:asciiTheme="minorBidi" w:hAnsiTheme="minorBidi" w:cstheme="minorBidi"/>
          <w:lang w:val="es-419"/>
        </w:rPr>
        <w:br w:type="page"/>
      </w:r>
    </w:p>
    <w:p w14:paraId="2F0A4E6F" w14:textId="4CAD90AD" w:rsidR="00F54DB0" w:rsidRPr="001A2C5B" w:rsidRDefault="009A3235" w:rsidP="00B27D5B">
      <w:pPr>
        <w:pStyle w:val="Heading1"/>
        <w:spacing w:after="220"/>
        <w:ind w:left="0"/>
        <w:rPr>
          <w:rFonts w:asciiTheme="minorBidi" w:hAnsiTheme="minorBidi" w:cstheme="minorBidi"/>
          <w:lang w:val="es-419"/>
        </w:rPr>
      </w:pPr>
      <w:r w:rsidRPr="001A2C5B">
        <w:rPr>
          <w:rFonts w:asciiTheme="minorBidi" w:hAnsiTheme="minorBidi" w:cstheme="minorBidi"/>
          <w:lang w:val="es-419"/>
        </w:rPr>
        <w:t xml:space="preserve">Sección 4: Centralización/etiquetado de </w:t>
      </w:r>
      <w:r w:rsidRPr="001A2C5B">
        <w:rPr>
          <w:rFonts w:asciiTheme="minorBidi" w:hAnsiTheme="minorBidi" w:cstheme="minorBidi"/>
          <w:spacing w:val="-2"/>
          <w:lang w:val="es-419"/>
        </w:rPr>
        <w:t xml:space="preserve">referencias de </w:t>
      </w:r>
      <w:r w:rsidRPr="001A2C5B">
        <w:rPr>
          <w:rFonts w:asciiTheme="minorBidi" w:hAnsiTheme="minorBidi" w:cstheme="minorBidi"/>
          <w:lang w:val="es-419"/>
        </w:rPr>
        <w:t>citas</w:t>
      </w:r>
    </w:p>
    <w:p w14:paraId="2F0A4E70" w14:textId="25F40CAB" w:rsidR="00F54DB0" w:rsidRPr="001A2C5B" w:rsidRDefault="009A3235" w:rsidP="00B27D5B">
      <w:pPr>
        <w:spacing w:before="21" w:after="220"/>
        <w:rPr>
          <w:rFonts w:asciiTheme="minorBidi" w:hAnsiTheme="minorBidi" w:cstheme="minorBidi"/>
          <w:spacing w:val="-2"/>
          <w:sz w:val="18"/>
          <w:lang w:val="es-419"/>
        </w:rPr>
      </w:pPr>
      <w:r w:rsidRPr="001A2C5B">
        <w:rPr>
          <w:rFonts w:asciiTheme="minorBidi" w:hAnsiTheme="minorBidi" w:cstheme="minorBidi"/>
          <w:sz w:val="18"/>
          <w:lang w:val="es-419"/>
        </w:rPr>
        <w:t xml:space="preserve">por ejemplo, adecuadas para una base de datos que contenga elementos de datos que identifiquen la ubicación </w:t>
      </w:r>
      <w:r w:rsidRPr="001A2C5B">
        <w:rPr>
          <w:rFonts w:asciiTheme="minorBidi" w:hAnsiTheme="minorBidi" w:cstheme="minorBidi"/>
          <w:spacing w:val="-2"/>
          <w:sz w:val="18"/>
          <w:lang w:val="es-419"/>
        </w:rPr>
        <w:t xml:space="preserve">del texto/documentos </w:t>
      </w:r>
      <w:r w:rsidRPr="001A2C5B">
        <w:rPr>
          <w:rFonts w:asciiTheme="minorBidi" w:hAnsiTheme="minorBidi" w:cstheme="minorBidi"/>
          <w:sz w:val="18"/>
          <w:lang w:val="es-419"/>
        </w:rPr>
        <w:t>citados</w:t>
      </w:r>
    </w:p>
    <w:p w14:paraId="2F0A4E71" w14:textId="77777777" w:rsidR="00F54DB0" w:rsidRPr="001A2C5B" w:rsidRDefault="00F54DB0" w:rsidP="008E68BE">
      <w:pPr>
        <w:pStyle w:val="BodyText"/>
        <w:spacing w:before="15" w:after="220"/>
        <w:rPr>
          <w:rFonts w:asciiTheme="minorBidi" w:hAnsiTheme="minorBidi" w:cstheme="minorBidi"/>
          <w:sz w:val="18"/>
          <w:lang w:val="es-419"/>
        </w:rPr>
      </w:pPr>
    </w:p>
    <w:p w14:paraId="2F0A4E73" w14:textId="40E1E4A1" w:rsidR="00F54DB0" w:rsidRPr="001A2C5B" w:rsidRDefault="009A3235" w:rsidP="00932782">
      <w:pPr>
        <w:pStyle w:val="ListParagraph"/>
        <w:numPr>
          <w:ilvl w:val="0"/>
          <w:numId w:val="18"/>
        </w:numPr>
        <w:tabs>
          <w:tab w:val="left" w:pos="821"/>
        </w:tabs>
        <w:spacing w:before="14" w:after="220"/>
        <w:ind w:left="360"/>
        <w:rPr>
          <w:rFonts w:asciiTheme="minorBidi" w:hAnsiTheme="minorBidi" w:cstheme="minorBidi"/>
          <w:lang w:val="es-419"/>
        </w:rPr>
      </w:pPr>
      <w:r w:rsidRPr="001A2C5B">
        <w:rPr>
          <w:rFonts w:asciiTheme="minorBidi" w:hAnsiTheme="minorBidi" w:cstheme="minorBidi"/>
          <w:sz w:val="20"/>
          <w:lang w:val="es-419"/>
        </w:rPr>
        <w:t xml:space="preserve">¿Añade (tiene intención de añadir) etiquetas para identificar </w:t>
      </w:r>
      <w:r w:rsidRPr="001A2C5B">
        <w:rPr>
          <w:rFonts w:asciiTheme="minorBidi" w:hAnsiTheme="minorBidi" w:cstheme="minorBidi"/>
          <w:spacing w:val="-2"/>
          <w:sz w:val="20"/>
          <w:lang w:val="es-419"/>
        </w:rPr>
        <w:t>las referencias de las citas?</w:t>
      </w:r>
    </w:p>
    <w:p w14:paraId="2310184B" w14:textId="350CD825" w:rsidR="00D177AA" w:rsidRPr="001A2C5B" w:rsidRDefault="00D177AA" w:rsidP="00D177AA">
      <w:pPr>
        <w:pStyle w:val="ListParagraph"/>
        <w:tabs>
          <w:tab w:val="left" w:pos="821"/>
        </w:tabs>
        <w:spacing w:before="158" w:after="220"/>
        <w:ind w:left="720" w:firstLine="0"/>
        <w:jc w:val="both"/>
        <w:rPr>
          <w:rFonts w:asciiTheme="minorBidi" w:hAnsiTheme="minorBidi" w:cstheme="minorBidi"/>
          <w:sz w:val="20"/>
          <w:lang w:val="es-419"/>
        </w:rPr>
      </w:pPr>
      <w:r w:rsidRPr="001A2C5B">
        <w:rPr>
          <w:rFonts w:asciiTheme="minorBidi" w:hAnsiTheme="minorBidi" w:cstheme="minorBidi"/>
          <w:noProof/>
          <w:position w:val="-7"/>
          <w:lang w:val="es-419"/>
        </w:rPr>
        <w:drawing>
          <wp:inline distT="0" distB="0" distL="0" distR="0" wp14:anchorId="3B80AB6B" wp14:editId="523D0E39">
            <wp:extent cx="126993" cy="127000"/>
            <wp:effectExtent l="0" t="0" r="0" b="0"/>
            <wp:docPr id="924819646"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Sí</w:t>
      </w:r>
      <w:r w:rsidRPr="001A2C5B">
        <w:rPr>
          <w:rFonts w:asciiTheme="minorBidi" w:hAnsiTheme="minorBidi" w:cstheme="minorBidi"/>
          <w:position w:val="-3"/>
          <w:sz w:val="20"/>
          <w:lang w:val="es-419"/>
        </w:rPr>
        <w:tab/>
      </w:r>
      <w:r w:rsidRPr="001A2C5B">
        <w:rPr>
          <w:rFonts w:asciiTheme="minorBidi" w:hAnsiTheme="minorBidi" w:cstheme="minorBidi"/>
          <w:position w:val="-3"/>
          <w:sz w:val="20"/>
          <w:lang w:val="es-419"/>
        </w:rPr>
        <w:tab/>
      </w:r>
      <w:r w:rsidRPr="001A2C5B">
        <w:rPr>
          <w:rFonts w:asciiTheme="minorBidi" w:hAnsiTheme="minorBidi" w:cstheme="minorBidi"/>
          <w:noProof/>
          <w:position w:val="-7"/>
          <w:lang w:val="es-419"/>
        </w:rPr>
        <w:drawing>
          <wp:inline distT="0" distB="0" distL="0" distR="0" wp14:anchorId="0B577F32" wp14:editId="36B75684">
            <wp:extent cx="126993" cy="127000"/>
            <wp:effectExtent l="0" t="0" r="0" b="0"/>
            <wp:docPr id="1028884744"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No</w:t>
      </w:r>
      <w:r w:rsidRPr="001A2C5B">
        <w:rPr>
          <w:rFonts w:asciiTheme="minorBidi" w:hAnsiTheme="minorBidi" w:cstheme="minorBidi"/>
          <w:position w:val="-3"/>
          <w:sz w:val="20"/>
          <w:lang w:val="es-419"/>
        </w:rPr>
        <w:tab/>
      </w:r>
      <w:r w:rsidRPr="001A2C5B">
        <w:rPr>
          <w:rFonts w:asciiTheme="minorBidi" w:hAnsiTheme="minorBidi" w:cstheme="minorBidi"/>
          <w:position w:val="-3"/>
          <w:sz w:val="20"/>
          <w:lang w:val="es-419"/>
        </w:rPr>
        <w:tab/>
      </w:r>
      <w:r w:rsidRPr="001A2C5B">
        <w:rPr>
          <w:rFonts w:asciiTheme="minorBidi" w:hAnsiTheme="minorBidi" w:cstheme="minorBidi"/>
          <w:noProof/>
          <w:position w:val="-7"/>
          <w:lang w:val="es-419"/>
        </w:rPr>
        <w:drawing>
          <wp:inline distT="0" distB="0" distL="0" distR="0" wp14:anchorId="327EC605" wp14:editId="447F6CE8">
            <wp:extent cx="126993" cy="127000"/>
            <wp:effectExtent l="0" t="0" r="0" b="0"/>
            <wp:docPr id="2085337535"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8" cstate="print"/>
                    <a:stretch>
                      <a:fillRect/>
                    </a:stretch>
                  </pic:blipFill>
                  <pic:spPr>
                    <a:xfrm>
                      <a:off x="0" y="0"/>
                      <a:ext cx="126993" cy="127000"/>
                    </a:xfrm>
                    <a:prstGeom prst="rect">
                      <a:avLst/>
                    </a:prstGeom>
                  </pic:spPr>
                </pic:pic>
              </a:graphicData>
            </a:graphic>
          </wp:inline>
        </w:drawing>
      </w:r>
      <w:r w:rsidR="00637537" w:rsidRPr="001A2C5B">
        <w:rPr>
          <w:rFonts w:asciiTheme="minorBidi" w:hAnsiTheme="minorBidi" w:cstheme="minorBidi"/>
          <w:lang w:val="es-419"/>
        </w:rPr>
        <w:t xml:space="preserve"> Ahora no, pero tenemos intención de hacerlo en el futuro</w:t>
      </w:r>
    </w:p>
    <w:p w14:paraId="2F0A4E74" w14:textId="074BC9CC" w:rsidR="00F54DB0" w:rsidRPr="001A2C5B" w:rsidRDefault="009A3235" w:rsidP="003719F8">
      <w:pPr>
        <w:pStyle w:val="BodyText"/>
        <w:tabs>
          <w:tab w:val="left" w:pos="2136"/>
          <w:tab w:val="left" w:pos="3036"/>
          <w:tab w:val="left" w:pos="10590"/>
        </w:tabs>
        <w:spacing w:before="131" w:after="220"/>
        <w:ind w:left="720"/>
        <w:rPr>
          <w:rFonts w:asciiTheme="minorBidi" w:hAnsiTheme="minorBidi" w:cstheme="minorBidi"/>
          <w:spacing w:val="-4"/>
          <w:sz w:val="15"/>
          <w:szCs w:val="15"/>
          <w:lang w:val="es-419"/>
        </w:rPr>
      </w:pPr>
      <w:r w:rsidRPr="001A2C5B">
        <w:rPr>
          <w:rFonts w:asciiTheme="minorBidi" w:hAnsiTheme="minorBidi" w:cstheme="minorBidi"/>
          <w:spacing w:val="4"/>
          <w:sz w:val="15"/>
          <w:szCs w:val="15"/>
          <w:lang w:val="es-419"/>
        </w:rPr>
        <w:t xml:space="preserve">especifique </w:t>
      </w:r>
      <w:r w:rsidRPr="001A2C5B">
        <w:rPr>
          <w:rFonts w:asciiTheme="minorBidi" w:hAnsiTheme="minorBidi" w:cstheme="minorBidi"/>
          <w:spacing w:val="-4"/>
          <w:sz w:val="15"/>
          <w:szCs w:val="15"/>
          <w:lang w:val="es-419"/>
        </w:rPr>
        <w:t>cuándo</w:t>
      </w:r>
    </w:p>
    <w:p w14:paraId="4C0E8969" w14:textId="6ECEA4D2" w:rsidR="00806685" w:rsidRPr="001A2C5B" w:rsidRDefault="003719F8" w:rsidP="003719F8">
      <w:pPr>
        <w:pStyle w:val="BodyText"/>
        <w:tabs>
          <w:tab w:val="left" w:pos="2136"/>
          <w:tab w:val="left" w:pos="3036"/>
          <w:tab w:val="left" w:pos="10590"/>
        </w:tabs>
        <w:spacing w:before="131" w:after="220"/>
        <w:ind w:left="72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089609CC" wp14:editId="7F02942C">
                <wp:extent cx="1903228" cy="393405"/>
                <wp:effectExtent l="0" t="0" r="20955" b="26035"/>
                <wp:docPr id="13908563" name="Group 139085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8264569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0941971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86490922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70054841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1999543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9544583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3908563"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8WIfqc4DAAAQFAAADgAA&#10;AAAAAAAAAAAAAAAuAgAAZHJzL2Uyb0RvYy54bWxQSwECLQAUAAYACAAAACEAUD0ZEd0AAAAEAQAA&#10;DwAAAAAAAAAAAAAAAAAoBgAAZHJzL2Rvd25yZXYueG1sUEsFBgAAAAAEAAQA8wAAADIHAAAAAA==&#10;" w14:anchorId="2D243CA4">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">
                  <v:path arrowok="t"/>
                </v:shape>
                <w10:anchorlock/>
              </v:group>
            </w:pict>
          </mc:Fallback>
        </mc:AlternateContent>
      </w:r>
    </w:p>
    <w:p w14:paraId="2F0A4E76" w14:textId="77777777" w:rsidR="00F54DB0" w:rsidRPr="001A2C5B" w:rsidRDefault="009A3235" w:rsidP="00084D91">
      <w:pPr>
        <w:pStyle w:val="ListParagraph"/>
        <w:numPr>
          <w:ilvl w:val="0"/>
          <w:numId w:val="18"/>
        </w:numPr>
        <w:tabs>
          <w:tab w:val="left" w:pos="821"/>
        </w:tabs>
        <w:spacing w:before="1" w:after="220"/>
        <w:ind w:left="360"/>
        <w:rPr>
          <w:rFonts w:asciiTheme="minorBidi" w:hAnsiTheme="minorBidi" w:cstheme="minorBidi"/>
          <w:sz w:val="20"/>
          <w:lang w:val="es-419"/>
        </w:rPr>
      </w:pPr>
      <w:r w:rsidRPr="001A2C5B">
        <w:rPr>
          <w:rFonts w:asciiTheme="minorBidi" w:hAnsiTheme="minorBidi" w:cstheme="minorBidi"/>
          <w:sz w:val="20"/>
          <w:lang w:val="es-419"/>
        </w:rPr>
        <w:t xml:space="preserve">¿Dispone su OPI de una base de datos centralizada que contenga </w:t>
      </w:r>
      <w:r w:rsidRPr="001A2C5B">
        <w:rPr>
          <w:rFonts w:asciiTheme="minorBidi" w:hAnsiTheme="minorBidi" w:cstheme="minorBidi"/>
          <w:spacing w:val="-2"/>
          <w:sz w:val="20"/>
          <w:lang w:val="es-419"/>
        </w:rPr>
        <w:t xml:space="preserve">elementos de </w:t>
      </w:r>
      <w:r w:rsidRPr="001A2C5B">
        <w:rPr>
          <w:rFonts w:asciiTheme="minorBidi" w:hAnsiTheme="minorBidi" w:cstheme="minorBidi"/>
          <w:sz w:val="20"/>
          <w:lang w:val="es-419"/>
        </w:rPr>
        <w:t>datos de identificación de referencias de citas</w:t>
      </w:r>
      <w:r w:rsidRPr="001A2C5B">
        <w:rPr>
          <w:rFonts w:asciiTheme="minorBidi" w:hAnsiTheme="minorBidi" w:cstheme="minorBidi"/>
          <w:spacing w:val="-2"/>
          <w:sz w:val="20"/>
          <w:lang w:val="es-419"/>
        </w:rPr>
        <w:t>?</w:t>
      </w:r>
    </w:p>
    <w:p w14:paraId="715599BE" w14:textId="48CCCD3F" w:rsidR="00637537" w:rsidRPr="001A2C5B" w:rsidRDefault="00637537" w:rsidP="00637537">
      <w:pPr>
        <w:pStyle w:val="ListParagraph"/>
        <w:tabs>
          <w:tab w:val="left" w:pos="821"/>
        </w:tabs>
        <w:spacing w:before="158" w:after="220"/>
        <w:ind w:left="720" w:firstLine="0"/>
        <w:jc w:val="both"/>
        <w:rPr>
          <w:rFonts w:asciiTheme="minorBidi" w:hAnsiTheme="minorBidi" w:cstheme="minorBidi"/>
          <w:sz w:val="20"/>
          <w:lang w:val="es-419"/>
        </w:rPr>
      </w:pPr>
      <w:r w:rsidRPr="001A2C5B">
        <w:rPr>
          <w:rFonts w:asciiTheme="minorBidi" w:hAnsiTheme="minorBidi" w:cstheme="minorBidi"/>
          <w:noProof/>
          <w:position w:val="-7"/>
          <w:lang w:val="es-419"/>
        </w:rPr>
        <w:drawing>
          <wp:inline distT="0" distB="0" distL="0" distR="0" wp14:anchorId="7BF80AB3" wp14:editId="75BF7ED1">
            <wp:extent cx="126993" cy="127000"/>
            <wp:effectExtent l="0" t="0" r="0" b="0"/>
            <wp:docPr id="1779006534"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Sí</w:t>
      </w:r>
      <w:r w:rsidRPr="001A2C5B">
        <w:rPr>
          <w:rFonts w:asciiTheme="minorBidi" w:hAnsiTheme="minorBidi" w:cstheme="minorBidi"/>
          <w:position w:val="-3"/>
          <w:sz w:val="20"/>
          <w:lang w:val="es-419"/>
        </w:rPr>
        <w:tab/>
      </w:r>
      <w:r w:rsidRPr="001A2C5B">
        <w:rPr>
          <w:rFonts w:asciiTheme="minorBidi" w:hAnsiTheme="minorBidi" w:cstheme="minorBidi"/>
          <w:position w:val="-3"/>
          <w:sz w:val="20"/>
          <w:lang w:val="es-419"/>
        </w:rPr>
        <w:tab/>
      </w:r>
      <w:r w:rsidRPr="001A2C5B">
        <w:rPr>
          <w:rFonts w:asciiTheme="minorBidi" w:hAnsiTheme="minorBidi" w:cstheme="minorBidi"/>
          <w:noProof/>
          <w:position w:val="-7"/>
          <w:lang w:val="es-419"/>
        </w:rPr>
        <w:drawing>
          <wp:inline distT="0" distB="0" distL="0" distR="0" wp14:anchorId="4E7119A0" wp14:editId="63F0F926">
            <wp:extent cx="126993" cy="127000"/>
            <wp:effectExtent l="0" t="0" r="0" b="0"/>
            <wp:docPr id="1489101853"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No</w:t>
      </w:r>
      <w:r w:rsidRPr="001A2C5B">
        <w:rPr>
          <w:rFonts w:asciiTheme="minorBidi" w:hAnsiTheme="minorBidi" w:cstheme="minorBidi"/>
          <w:position w:val="-3"/>
          <w:sz w:val="20"/>
          <w:lang w:val="es-419"/>
        </w:rPr>
        <w:tab/>
      </w:r>
      <w:r w:rsidRPr="001A2C5B">
        <w:rPr>
          <w:rFonts w:asciiTheme="minorBidi" w:hAnsiTheme="minorBidi" w:cstheme="minorBidi"/>
          <w:position w:val="-3"/>
          <w:sz w:val="20"/>
          <w:lang w:val="es-419"/>
        </w:rPr>
        <w:tab/>
      </w:r>
      <w:r w:rsidRPr="001A2C5B">
        <w:rPr>
          <w:rFonts w:asciiTheme="minorBidi" w:hAnsiTheme="minorBidi" w:cstheme="minorBidi"/>
          <w:noProof/>
          <w:position w:val="-7"/>
          <w:lang w:val="es-419"/>
        </w:rPr>
        <w:drawing>
          <wp:inline distT="0" distB="0" distL="0" distR="0" wp14:anchorId="2E930178" wp14:editId="58AC2A31">
            <wp:extent cx="126993" cy="127000"/>
            <wp:effectExtent l="0" t="0" r="0" b="0"/>
            <wp:docPr id="1133743259"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lang w:val="es-419"/>
        </w:rPr>
        <w:t xml:space="preserve"> Ahora no, pero tenemos intención de hacerlo en el futuro</w:t>
      </w:r>
    </w:p>
    <w:p w14:paraId="5426F9D2" w14:textId="77777777" w:rsidR="003719F8" w:rsidRPr="001A2C5B" w:rsidRDefault="003719F8" w:rsidP="003719F8">
      <w:pPr>
        <w:pStyle w:val="BodyText"/>
        <w:tabs>
          <w:tab w:val="left" w:pos="2136"/>
          <w:tab w:val="left" w:pos="3036"/>
          <w:tab w:val="left" w:pos="10590"/>
        </w:tabs>
        <w:spacing w:before="131" w:after="220"/>
        <w:ind w:left="720"/>
        <w:rPr>
          <w:rFonts w:asciiTheme="minorBidi" w:hAnsiTheme="minorBidi" w:cstheme="minorBidi"/>
          <w:spacing w:val="-4"/>
          <w:sz w:val="15"/>
          <w:szCs w:val="15"/>
          <w:lang w:val="es-419"/>
        </w:rPr>
      </w:pPr>
      <w:r w:rsidRPr="001A2C5B">
        <w:rPr>
          <w:rFonts w:asciiTheme="minorBidi" w:hAnsiTheme="minorBidi" w:cstheme="minorBidi"/>
          <w:spacing w:val="4"/>
          <w:sz w:val="15"/>
          <w:szCs w:val="15"/>
          <w:lang w:val="es-419"/>
        </w:rPr>
        <w:t xml:space="preserve">especifique </w:t>
      </w:r>
      <w:r w:rsidRPr="001A2C5B">
        <w:rPr>
          <w:rFonts w:asciiTheme="minorBidi" w:hAnsiTheme="minorBidi" w:cstheme="minorBidi"/>
          <w:spacing w:val="-4"/>
          <w:sz w:val="15"/>
          <w:szCs w:val="15"/>
          <w:lang w:val="es-419"/>
        </w:rPr>
        <w:t>cuándo</w:t>
      </w:r>
    </w:p>
    <w:p w14:paraId="764AE1A6" w14:textId="77777777" w:rsidR="003719F8" w:rsidRPr="001A2C5B" w:rsidRDefault="003719F8" w:rsidP="003719F8">
      <w:pPr>
        <w:pStyle w:val="BodyText"/>
        <w:tabs>
          <w:tab w:val="left" w:pos="2136"/>
          <w:tab w:val="left" w:pos="3036"/>
          <w:tab w:val="left" w:pos="10590"/>
        </w:tabs>
        <w:spacing w:before="131" w:after="220"/>
        <w:ind w:left="72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31BFA0E1" wp14:editId="1F8BB015">
                <wp:extent cx="1903228" cy="393405"/>
                <wp:effectExtent l="0" t="0" r="20955" b="26035"/>
                <wp:docPr id="1365751925" name="Group 13657519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6073362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02660815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47513500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22223124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5579842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55649029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365751925"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E2ulVTMAwAADhQAAA4AAAAA&#10;AAAAAAAAAAAALgIAAGRycy9lMm9Eb2MueG1sUEsBAi0AFAAGAAgAAAAhAFA9GRHdAAAABAEAAA8A&#10;AAAAAAAAAAAAAAAAJgYAAGRycy9kb3ducmV2LnhtbFBLBQYAAAAABAAEAPMAAAAwBwAAAAA=&#10;" w14:anchorId="1722F9E2">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">
                  <v:path arrowok="t"/>
                </v:shape>
                <w10:anchorlock/>
              </v:group>
            </w:pict>
          </mc:Fallback>
        </mc:AlternateContent>
      </w:r>
    </w:p>
    <w:p w14:paraId="2F0A4E7B" w14:textId="20933FF0" w:rsidR="00F54DB0" w:rsidRPr="001A2C5B" w:rsidRDefault="00A372CA" w:rsidP="00084D91">
      <w:pPr>
        <w:pStyle w:val="ListParagraph"/>
        <w:numPr>
          <w:ilvl w:val="0"/>
          <w:numId w:val="18"/>
        </w:numPr>
        <w:tabs>
          <w:tab w:val="left" w:pos="821"/>
        </w:tabs>
        <w:spacing w:before="1" w:after="220"/>
        <w:ind w:left="360"/>
        <w:rPr>
          <w:rFonts w:asciiTheme="minorBidi" w:hAnsiTheme="minorBidi" w:cstheme="minorBidi"/>
          <w:sz w:val="20"/>
          <w:lang w:val="es-419"/>
        </w:rPr>
      </w:pPr>
      <w:ins w:id="37" w:author="Author">
        <w:r w:rsidRPr="001A2C5B">
          <w:rPr>
            <w:rFonts w:asciiTheme="minorBidi" w:hAnsiTheme="minorBidi" w:cstheme="minorBidi"/>
            <w:noProof/>
            <w:lang w:val="es-419"/>
          </w:rPr>
          <mc:AlternateContent>
            <mc:Choice Requires="wps">
              <w:drawing>
                <wp:anchor distT="45720" distB="45720" distL="114300" distR="114300" simplePos="0" relativeHeight="251658242" behindDoc="0" locked="0" layoutInCell="1" allowOverlap="1" wp14:anchorId="23B8173F" wp14:editId="23409825">
                  <wp:simplePos x="0" y="0"/>
                  <wp:positionH relativeFrom="column">
                    <wp:posOffset>3179445</wp:posOffset>
                  </wp:positionH>
                  <wp:positionV relativeFrom="paragraph">
                    <wp:posOffset>231775</wp:posOffset>
                  </wp:positionV>
                  <wp:extent cx="2360930" cy="238760"/>
                  <wp:effectExtent l="0" t="0" r="15240" b="27940"/>
                  <wp:wrapNone/>
                  <wp:docPr id="15309107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522939B2" w14:textId="77777777" w:rsidR="00D62526" w:rsidRPr="00A372CA" w:rsidRDefault="00D62526">
                              <w:pPr>
                                <w:rPr>
                                  <w:sz w:val="15"/>
                                  <w:szCs w:val="15"/>
                                </w:rPr>
                              </w:pPr>
                            </w:p>
                            <w:p w14:paraId="12974506" w14:textId="77777777" w:rsidR="00D62526" w:rsidRPr="00A372CA" w:rsidRDefault="00D62526">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3B8173F" id="_x0000_t202" coordsize="21600,21600" o:spt="202" path="m,l,21600r21600,l21600,xe">
                  <v:stroke joinstyle="miter"/>
                  <v:path gradientshapeok="t" o:connecttype="rect"/>
                </v:shapetype>
                <v:shape id="Text Box 2" o:spid="_x0000_s1026" type="#_x0000_t202" style="position:absolute;left:0;text-align:left;margin-left:250.35pt;margin-top:18.25pt;width:185.9pt;height:18.8pt;z-index:25165824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">
                  <v:textbox>
                    <w:txbxContent>
                      <w:p w14:paraId="522939B2" w14:textId="77777777" w:rsidR="00D62526" w:rsidRPr="00A372CA" w:rsidRDefault="00D62526">
                        <w:pPr>
                          <w:rPr>
                            <w:sz w:val="15"/>
                            <w:szCs w:val="15"/>
                          </w:rPr>
                        </w:pPr>
                      </w:p>
                      <w:p w14:paraId="12974506" w14:textId="77777777" w:rsidR="00D62526" w:rsidRPr="00A372CA" w:rsidRDefault="00D62526">
                        <w:pPr>
                          <w:rPr>
                            <w:sz w:val="15"/>
                            <w:szCs w:val="15"/>
                          </w:rPr>
                        </w:pPr>
                      </w:p>
                    </w:txbxContent>
                  </v:textbox>
                </v:shape>
              </w:pict>
            </mc:Fallback>
          </mc:AlternateContent>
        </w:r>
      </w:ins>
      <w:r w:rsidRPr="001A2C5B">
        <w:rPr>
          <w:rFonts w:asciiTheme="minorBidi" w:hAnsiTheme="minorBidi" w:cstheme="minorBidi"/>
          <w:noProof/>
          <w:sz w:val="20"/>
          <w:szCs w:val="20"/>
          <w:lang w:val="es-419"/>
        </w:rPr>
        <mc:AlternateContent>
          <mc:Choice Requires="wps">
            <w:drawing>
              <wp:anchor distT="45720" distB="45720" distL="114300" distR="114300" simplePos="0" relativeHeight="251658243" behindDoc="0" locked="0" layoutInCell="1" allowOverlap="1" wp14:anchorId="4D219875" wp14:editId="50045E3F">
                <wp:simplePos x="0" y="0"/>
                <wp:positionH relativeFrom="column">
                  <wp:posOffset>3179445</wp:posOffset>
                </wp:positionH>
                <wp:positionV relativeFrom="paragraph">
                  <wp:posOffset>560070</wp:posOffset>
                </wp:positionV>
                <wp:extent cx="2360930" cy="238760"/>
                <wp:effectExtent l="0" t="0" r="15240" b="27940"/>
                <wp:wrapNone/>
                <wp:docPr id="13618738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13CCF6E0" w14:textId="77777777" w:rsidR="00D62526" w:rsidRPr="00A372CA" w:rsidRDefault="00D62526" w:rsidP="00D62526">
                            <w:pPr>
                              <w:rPr>
                                <w:sz w:val="15"/>
                                <w:szCs w:val="15"/>
                              </w:rPr>
                            </w:pPr>
                          </w:p>
                          <w:p w14:paraId="3927A1E1" w14:textId="77777777" w:rsidR="00D62526" w:rsidRPr="00A372CA" w:rsidRDefault="00D62526" w:rsidP="00D62526">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D219875" id="_x0000_s1027" type="#_x0000_t202" style="position:absolute;left:0;text-align:left;margin-left:250.35pt;margin-top:44.1pt;width:185.9pt;height:18.8pt;z-index:251658243;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">
                <v:textbox>
                  <w:txbxContent>
                    <w:p w14:paraId="13CCF6E0" w14:textId="77777777" w:rsidR="00D62526" w:rsidRPr="00A372CA" w:rsidRDefault="00D62526" w:rsidP="00D62526">
                      <w:pPr>
                        <w:rPr>
                          <w:sz w:val="15"/>
                          <w:szCs w:val="15"/>
                        </w:rPr>
                      </w:pPr>
                    </w:p>
                    <w:p w14:paraId="3927A1E1" w14:textId="77777777" w:rsidR="00D62526" w:rsidRPr="00A372CA" w:rsidRDefault="00D62526" w:rsidP="00D62526">
                      <w:pPr>
                        <w:rPr>
                          <w:sz w:val="15"/>
                          <w:szCs w:val="15"/>
                        </w:rPr>
                      </w:pPr>
                    </w:p>
                  </w:txbxContent>
                </v:textbox>
              </v:shape>
            </w:pict>
          </mc:Fallback>
        </mc:AlternateContent>
      </w:r>
      <w:r w:rsidR="009A3235" w:rsidRPr="001A2C5B">
        <w:rPr>
          <w:rFonts w:asciiTheme="minorBidi" w:hAnsiTheme="minorBidi" w:cstheme="minorBidi"/>
          <w:sz w:val="20"/>
          <w:lang w:val="es-419"/>
        </w:rPr>
        <w:t xml:space="preserve">Si es posible, especifique los elementos estructurales en los que </w:t>
      </w:r>
      <w:r w:rsidR="009A3235" w:rsidRPr="001A2C5B">
        <w:rPr>
          <w:rFonts w:asciiTheme="minorBidi" w:hAnsiTheme="minorBidi" w:cstheme="minorBidi"/>
          <w:spacing w:val="-2"/>
          <w:sz w:val="20"/>
          <w:lang w:val="es-419"/>
        </w:rPr>
        <w:t xml:space="preserve">se basa la </w:t>
      </w:r>
      <w:r w:rsidR="009A3235" w:rsidRPr="001A2C5B">
        <w:rPr>
          <w:rFonts w:asciiTheme="minorBidi" w:hAnsiTheme="minorBidi" w:cstheme="minorBidi"/>
          <w:sz w:val="20"/>
          <w:lang w:val="es-419"/>
        </w:rPr>
        <w:t>base de datos</w:t>
      </w:r>
      <w:ins w:id="38" w:author="Author">
        <w:r w:rsidR="00024926" w:rsidRPr="001A2C5B">
          <w:rPr>
            <w:rFonts w:asciiTheme="minorBidi" w:hAnsiTheme="minorBidi" w:cstheme="minorBidi"/>
            <w:spacing w:val="-2"/>
            <w:sz w:val="20"/>
            <w:lang w:val="es-419"/>
          </w:rPr>
          <w:t>, por ejemplo</w:t>
        </w:r>
      </w:ins>
      <w:r w:rsidR="00965DC5" w:rsidRPr="001A2C5B">
        <w:rPr>
          <w:rFonts w:asciiTheme="minorBidi" w:hAnsiTheme="minorBidi" w:cstheme="minorBidi"/>
          <w:spacing w:val="-2"/>
          <w:sz w:val="20"/>
          <w:lang w:val="es-419"/>
        </w:rPr>
        <w:t>:</w:t>
      </w:r>
    </w:p>
    <w:p w14:paraId="098C7A81" w14:textId="366A9353" w:rsidR="00A372CA" w:rsidRPr="001A2C5B" w:rsidRDefault="00FD2B09" w:rsidP="00A372CA">
      <w:pPr>
        <w:pStyle w:val="ListParagraph"/>
        <w:spacing w:before="1" w:after="220"/>
        <w:ind w:left="720" w:firstLine="0"/>
        <w:rPr>
          <w:ins w:id="39" w:author="Author"/>
          <w:rFonts w:asciiTheme="minorBidi" w:hAnsiTheme="minorBidi" w:cstheme="minorBidi"/>
          <w:sz w:val="20"/>
          <w:szCs w:val="20"/>
          <w:lang w:val="es-419"/>
        </w:rPr>
      </w:pPr>
      <w:ins w:id="40" w:author="Author">
        <w:r w:rsidRPr="001A2C5B">
          <w:rPr>
            <w:rFonts w:asciiTheme="minorBidi" w:hAnsiTheme="minorBidi" w:cstheme="minorBidi"/>
            <w:sz w:val="20"/>
            <w:szCs w:val="20"/>
            <w:lang w:val="es-419"/>
          </w:rPr>
          <w:t>☐</w:t>
        </w:r>
        <w:r w:rsidR="00965DC5" w:rsidRPr="001A2C5B">
          <w:rPr>
            <w:rFonts w:asciiTheme="minorBidi" w:hAnsiTheme="minorBidi" w:cstheme="minorBidi"/>
            <w:sz w:val="20"/>
            <w:szCs w:val="20"/>
            <w:lang w:val="es-419"/>
          </w:rPr>
          <w:t xml:space="preserve"> </w:t>
        </w:r>
        <w:r w:rsidRPr="001A2C5B">
          <w:rPr>
            <w:rFonts w:asciiTheme="minorBidi" w:hAnsiTheme="minorBidi" w:cstheme="minorBidi"/>
            <w:sz w:val="20"/>
            <w:szCs w:val="20"/>
            <w:lang w:val="es-419"/>
          </w:rPr>
          <w:t>Norma</w:t>
        </w:r>
      </w:ins>
      <w:r w:rsidR="009F30BD" w:rsidRPr="001A2C5B">
        <w:rPr>
          <w:rFonts w:asciiTheme="minorBidi" w:hAnsiTheme="minorBidi" w:cstheme="minorBidi"/>
          <w:sz w:val="20"/>
          <w:szCs w:val="20"/>
          <w:lang w:val="es-419"/>
        </w:rPr>
        <w:t xml:space="preserve"> </w:t>
      </w:r>
      <w:ins w:id="41" w:author="Author">
        <w:r w:rsidR="0060318C" w:rsidRPr="001A2C5B">
          <w:rPr>
            <w:rFonts w:asciiTheme="minorBidi" w:hAnsiTheme="minorBidi" w:cstheme="minorBidi"/>
            <w:sz w:val="20"/>
            <w:szCs w:val="20"/>
            <w:lang w:val="es-419"/>
          </w:rPr>
          <w:t xml:space="preserve">ST.36 </w:t>
        </w:r>
        <w:r w:rsidR="00FD77A5" w:rsidRPr="001A2C5B">
          <w:rPr>
            <w:rFonts w:asciiTheme="minorBidi" w:hAnsiTheme="minorBidi" w:cstheme="minorBidi"/>
            <w:sz w:val="20"/>
            <w:szCs w:val="20"/>
            <w:lang w:val="es-419"/>
          </w:rPr>
          <w:t>o</w:t>
        </w:r>
      </w:ins>
      <w:r w:rsidR="009F30BD" w:rsidRPr="001A2C5B">
        <w:rPr>
          <w:rFonts w:asciiTheme="minorBidi" w:hAnsiTheme="minorBidi" w:cstheme="minorBidi"/>
          <w:sz w:val="20"/>
          <w:szCs w:val="20"/>
          <w:lang w:val="es-419"/>
        </w:rPr>
        <w:t xml:space="preserve"> </w:t>
      </w:r>
      <w:ins w:id="42" w:author="Author">
        <w:r w:rsidR="00FD77A5" w:rsidRPr="001A2C5B">
          <w:rPr>
            <w:rFonts w:asciiTheme="minorBidi" w:hAnsiTheme="minorBidi" w:cstheme="minorBidi"/>
            <w:sz w:val="20"/>
            <w:szCs w:val="20"/>
            <w:lang w:val="es-419"/>
          </w:rPr>
          <w:t>ST</w:t>
        </w:r>
        <w:r w:rsidR="0060318C" w:rsidRPr="001A2C5B">
          <w:rPr>
            <w:rFonts w:asciiTheme="minorBidi" w:hAnsiTheme="minorBidi" w:cstheme="minorBidi"/>
            <w:sz w:val="20"/>
            <w:szCs w:val="20"/>
            <w:lang w:val="es-419"/>
          </w:rPr>
          <w:t xml:space="preserve">.96 u otro XML </w:t>
        </w:r>
      </w:ins>
    </w:p>
    <w:p w14:paraId="632785FA" w14:textId="184BE9C9" w:rsidR="0060318C" w:rsidRPr="001A2C5B" w:rsidRDefault="00965DC5" w:rsidP="00A372CA">
      <w:pPr>
        <w:pStyle w:val="ListParagraph"/>
        <w:spacing w:before="1" w:after="220"/>
        <w:ind w:left="720" w:firstLine="0"/>
        <w:rPr>
          <w:ins w:id="43" w:author="Author"/>
          <w:rFonts w:asciiTheme="minorBidi" w:hAnsiTheme="minorBidi" w:cstheme="minorBidi"/>
          <w:sz w:val="20"/>
          <w:szCs w:val="20"/>
          <w:lang w:val="es-419"/>
        </w:rPr>
      </w:pPr>
      <w:r w:rsidRPr="001A2C5B">
        <w:rPr>
          <w:rFonts w:ascii="Segoe UI Symbol" w:hAnsi="Segoe UI Symbol" w:cs="Segoe UI Symbol"/>
          <w:sz w:val="20"/>
          <w:szCs w:val="20"/>
          <w:lang w:val="es-419"/>
        </w:rPr>
        <w:t xml:space="preserve">☐ </w:t>
      </w:r>
      <w:ins w:id="44" w:author="Author">
        <w:r w:rsidRPr="001A2C5B">
          <w:rPr>
            <w:rFonts w:ascii="Segoe UI Symbol" w:hAnsi="Segoe UI Symbol" w:cs="Segoe UI Symbol"/>
            <w:sz w:val="20"/>
            <w:szCs w:val="20"/>
            <w:lang w:val="es-419"/>
          </w:rPr>
          <w:t>ST</w:t>
        </w:r>
        <w:r w:rsidR="0060318C" w:rsidRPr="001A2C5B">
          <w:rPr>
            <w:rFonts w:asciiTheme="minorBidi" w:hAnsiTheme="minorBidi" w:cstheme="minorBidi"/>
            <w:sz w:val="20"/>
            <w:szCs w:val="20"/>
            <w:lang w:val="es-419"/>
          </w:rPr>
          <w:t>.97 u otro JSON</w:t>
        </w:r>
      </w:ins>
    </w:p>
    <w:p w14:paraId="7E4BB789" w14:textId="6AEDA867" w:rsidR="0060318C" w:rsidRPr="001A2C5B" w:rsidRDefault="00FD77A5" w:rsidP="00965DC5">
      <w:pPr>
        <w:pStyle w:val="ListParagraph"/>
        <w:spacing w:before="1" w:after="220"/>
        <w:ind w:left="720" w:firstLine="0"/>
        <w:rPr>
          <w:ins w:id="45" w:author="Author"/>
          <w:rFonts w:asciiTheme="minorBidi" w:hAnsiTheme="minorBidi" w:cstheme="minorBidi"/>
          <w:sz w:val="20"/>
          <w:szCs w:val="20"/>
          <w:lang w:val="es-419"/>
        </w:rPr>
      </w:pPr>
      <w:ins w:id="46" w:author="Author">
        <w:r w:rsidRPr="001A2C5B">
          <w:rPr>
            <w:rFonts w:asciiTheme="minorBidi" w:hAnsiTheme="minorBidi" w:cstheme="minorBidi"/>
            <w:noProof/>
            <w:sz w:val="20"/>
            <w:szCs w:val="20"/>
            <w:lang w:val="es-419"/>
          </w:rPr>
          <mc:AlternateContent>
            <mc:Choice Requires="wps">
              <w:drawing>
                <wp:anchor distT="45720" distB="45720" distL="114300" distR="114300" simplePos="0" relativeHeight="251658255" behindDoc="0" locked="0" layoutInCell="1" allowOverlap="1" wp14:anchorId="439C5746" wp14:editId="0560DE5C">
                  <wp:simplePos x="0" y="0"/>
                  <wp:positionH relativeFrom="column">
                    <wp:posOffset>3176905</wp:posOffset>
                  </wp:positionH>
                  <wp:positionV relativeFrom="paragraph">
                    <wp:posOffset>290830</wp:posOffset>
                  </wp:positionV>
                  <wp:extent cx="2360930" cy="238760"/>
                  <wp:effectExtent l="0" t="0" r="15240" b="27940"/>
                  <wp:wrapNone/>
                  <wp:docPr id="18071494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51477932" w14:textId="77777777" w:rsidR="00A372CA" w:rsidRPr="00A372CA" w:rsidRDefault="00A372CA" w:rsidP="00A372CA">
                              <w:pPr>
                                <w:rPr>
                                  <w:sz w:val="15"/>
                                  <w:szCs w:val="15"/>
                                </w:rPr>
                              </w:pPr>
                            </w:p>
                            <w:p w14:paraId="3E0153E6" w14:textId="77777777" w:rsidR="00A372CA" w:rsidRPr="00A372CA" w:rsidRDefault="00A372CA" w:rsidP="00A372CA">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39C5746" id="_x0000_s1028" type="#_x0000_t202" style="position:absolute;left:0;text-align:left;margin-left:250.15pt;margin-top:22.9pt;width:185.9pt;height:18.8pt;z-index:251658255;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">
                  <v:textbox>
                    <w:txbxContent>
                      <w:p w14:paraId="51477932" w14:textId="77777777" w:rsidR="00A372CA" w:rsidRPr="00A372CA" w:rsidRDefault="00A372CA" w:rsidP="00A372CA">
                        <w:pPr>
                          <w:rPr>
                            <w:sz w:val="15"/>
                            <w:szCs w:val="15"/>
                          </w:rPr>
                        </w:pPr>
                      </w:p>
                      <w:p w14:paraId="3E0153E6" w14:textId="77777777" w:rsidR="00A372CA" w:rsidRPr="00A372CA" w:rsidRDefault="00A372CA" w:rsidP="00A372CA">
                        <w:pPr>
                          <w:rPr>
                            <w:sz w:val="15"/>
                            <w:szCs w:val="15"/>
                          </w:rPr>
                        </w:pPr>
                      </w:p>
                    </w:txbxContent>
                  </v:textbox>
                </v:shape>
              </w:pict>
            </mc:Fallback>
          </mc:AlternateContent>
        </w:r>
        <w:r w:rsidRPr="001A2C5B">
          <w:rPr>
            <w:rFonts w:asciiTheme="minorBidi" w:hAnsiTheme="minorBidi" w:cstheme="minorBidi"/>
            <w:noProof/>
            <w:sz w:val="20"/>
            <w:szCs w:val="20"/>
            <w:lang w:val="es-419"/>
          </w:rPr>
          <mc:AlternateContent>
            <mc:Choice Requires="wps">
              <w:drawing>
                <wp:anchor distT="45720" distB="45720" distL="114300" distR="114300" simplePos="0" relativeHeight="251658244" behindDoc="0" locked="0" layoutInCell="1" allowOverlap="1" wp14:anchorId="01E9B5D5" wp14:editId="384F4D9F">
                  <wp:simplePos x="0" y="0"/>
                  <wp:positionH relativeFrom="column">
                    <wp:posOffset>3179445</wp:posOffset>
                  </wp:positionH>
                  <wp:positionV relativeFrom="paragraph">
                    <wp:posOffset>-34290</wp:posOffset>
                  </wp:positionV>
                  <wp:extent cx="2360930" cy="238760"/>
                  <wp:effectExtent l="0" t="0" r="15240" b="27940"/>
                  <wp:wrapNone/>
                  <wp:docPr id="890668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503FA51C" w14:textId="77777777" w:rsidR="00D62526" w:rsidRPr="00A372CA" w:rsidRDefault="00D62526" w:rsidP="00D62526">
                              <w:pPr>
                                <w:rPr>
                                  <w:sz w:val="15"/>
                                  <w:szCs w:val="15"/>
                                </w:rPr>
                              </w:pPr>
                            </w:p>
                            <w:p w14:paraId="34AE0A46" w14:textId="77777777" w:rsidR="00D62526" w:rsidRPr="00A372CA" w:rsidRDefault="00D62526" w:rsidP="00D62526">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1E9B5D5" id="_x0000_s1029" type="#_x0000_t202" style="position:absolute;left:0;text-align:left;margin-left:250.35pt;margin-top:-2.7pt;width:185.9pt;height:18.8pt;z-index:25165824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">
                  <v:textbox>
                    <w:txbxContent>
                      <w:p w14:paraId="503FA51C" w14:textId="77777777" w:rsidR="00D62526" w:rsidRPr="00A372CA" w:rsidRDefault="00D62526" w:rsidP="00D62526">
                        <w:pPr>
                          <w:rPr>
                            <w:sz w:val="15"/>
                            <w:szCs w:val="15"/>
                          </w:rPr>
                        </w:pPr>
                      </w:p>
                      <w:p w14:paraId="34AE0A46" w14:textId="77777777" w:rsidR="00D62526" w:rsidRPr="00A372CA" w:rsidRDefault="00D62526" w:rsidP="00D62526">
                        <w:pPr>
                          <w:rPr>
                            <w:sz w:val="15"/>
                            <w:szCs w:val="15"/>
                          </w:rPr>
                        </w:pPr>
                      </w:p>
                    </w:txbxContent>
                  </v:textbox>
                </v:shape>
              </w:pict>
            </mc:Fallback>
          </mc:AlternateContent>
        </w:r>
        <w:r w:rsidR="0060318C" w:rsidRPr="001A2C5B">
          <w:rPr>
            <w:rFonts w:ascii="Segoe UI Symbol" w:hAnsi="Segoe UI Symbol" w:cs="Segoe UI Symbol"/>
            <w:sz w:val="20"/>
            <w:szCs w:val="20"/>
            <w:lang w:val="es-419"/>
          </w:rPr>
          <w:t>☐</w:t>
        </w:r>
        <w:r w:rsidR="00965DC5" w:rsidRPr="001A2C5B">
          <w:rPr>
            <w:rFonts w:ascii="Segoe UI Symbol" w:hAnsi="Segoe UI Symbol" w:cs="Segoe UI Symbol"/>
            <w:sz w:val="20"/>
            <w:szCs w:val="20"/>
            <w:lang w:val="es-419"/>
          </w:rPr>
          <w:t xml:space="preserve"> </w:t>
        </w:r>
        <w:r w:rsidR="0060318C" w:rsidRPr="001A2C5B">
          <w:rPr>
            <w:rFonts w:asciiTheme="minorBidi" w:hAnsiTheme="minorBidi" w:cstheme="minorBidi"/>
            <w:sz w:val="20"/>
            <w:szCs w:val="20"/>
            <w:lang w:val="es-419"/>
          </w:rPr>
          <w:t>Base de datos</w:t>
        </w:r>
        <w:r w:rsidR="00965DC5" w:rsidRPr="001A2C5B">
          <w:rPr>
            <w:rFonts w:asciiTheme="minorBidi" w:hAnsiTheme="minorBidi" w:cstheme="minorBidi"/>
            <w:sz w:val="20"/>
            <w:szCs w:val="20"/>
            <w:lang w:val="es-419"/>
          </w:rPr>
          <w:t xml:space="preserve"> relacional</w:t>
        </w:r>
      </w:ins>
    </w:p>
    <w:p w14:paraId="39CCFC4E" w14:textId="1FFCADB6" w:rsidR="0060318C" w:rsidRPr="001A2C5B" w:rsidRDefault="009F30BD" w:rsidP="00965DC5">
      <w:pPr>
        <w:pStyle w:val="ListParagraph"/>
        <w:spacing w:before="1" w:after="220"/>
        <w:ind w:left="720" w:firstLine="0"/>
        <w:rPr>
          <w:ins w:id="47" w:author="Author"/>
          <w:rFonts w:asciiTheme="minorBidi" w:hAnsiTheme="minorBidi" w:cstheme="minorBidi"/>
          <w:sz w:val="20"/>
          <w:szCs w:val="20"/>
          <w:lang w:val="es-419"/>
        </w:rPr>
      </w:pPr>
      <w:r w:rsidRPr="001A2C5B">
        <w:rPr>
          <w:rFonts w:ascii="Segoe UI Symbol" w:hAnsi="Segoe UI Symbol" w:cs="Segoe UI Symbol"/>
          <w:sz w:val="20"/>
          <w:szCs w:val="20"/>
          <w:lang w:val="es-419"/>
        </w:rPr>
        <w:t>☐</w:t>
      </w:r>
      <w:r w:rsidRPr="001A2C5B">
        <w:rPr>
          <w:rFonts w:asciiTheme="minorBidi" w:hAnsiTheme="minorBidi" w:cstheme="minorBidi"/>
          <w:sz w:val="20"/>
          <w:szCs w:val="20"/>
          <w:lang w:val="es-419"/>
        </w:rPr>
        <w:t xml:space="preserve"> </w:t>
      </w:r>
      <w:ins w:id="48" w:author="Author">
        <w:r w:rsidR="0060318C" w:rsidRPr="001A2C5B">
          <w:rPr>
            <w:rFonts w:asciiTheme="minorBidi" w:hAnsiTheme="minorBidi" w:cstheme="minorBidi"/>
            <w:sz w:val="20"/>
            <w:szCs w:val="20"/>
            <w:lang w:val="es-419"/>
          </w:rPr>
          <w:t xml:space="preserve">Otros </w:t>
        </w:r>
        <w:r w:rsidR="00944907" w:rsidRPr="001A2C5B">
          <w:rPr>
            <w:rFonts w:asciiTheme="minorBidi" w:hAnsiTheme="minorBidi" w:cstheme="minorBidi"/>
            <w:sz w:val="20"/>
            <w:szCs w:val="20"/>
            <w:lang w:val="es-419"/>
          </w:rPr>
          <w:t>(</w:t>
        </w:r>
        <w:r w:rsidR="0060318C" w:rsidRPr="001A2C5B">
          <w:rPr>
            <w:rFonts w:asciiTheme="minorBidi" w:hAnsiTheme="minorBidi" w:cstheme="minorBidi"/>
            <w:i/>
            <w:sz w:val="20"/>
            <w:szCs w:val="20"/>
            <w:lang w:val="es-419"/>
          </w:rPr>
          <w:t>especifique</w:t>
        </w:r>
        <w:r w:rsidR="00944907" w:rsidRPr="001A2C5B">
          <w:rPr>
            <w:rFonts w:asciiTheme="minorBidi" w:hAnsiTheme="minorBidi" w:cstheme="minorBidi"/>
            <w:i/>
            <w:sz w:val="20"/>
            <w:szCs w:val="20"/>
            <w:lang w:val="es-419"/>
          </w:rPr>
          <w:t>)</w:t>
        </w:r>
      </w:ins>
    </w:p>
    <w:p w14:paraId="2F0A4E82" w14:textId="05F51319" w:rsidR="00F54DB0" w:rsidRPr="001A2C5B" w:rsidRDefault="009F30BD" w:rsidP="00084D91">
      <w:pPr>
        <w:pStyle w:val="ListParagraph"/>
        <w:numPr>
          <w:ilvl w:val="0"/>
          <w:numId w:val="18"/>
        </w:numPr>
        <w:tabs>
          <w:tab w:val="left" w:pos="877"/>
        </w:tabs>
        <w:spacing w:before="93" w:after="220"/>
        <w:ind w:left="360"/>
        <w:rPr>
          <w:rFonts w:asciiTheme="minorBidi" w:hAnsiTheme="minorBidi" w:cstheme="minorBidi"/>
          <w:sz w:val="20"/>
          <w:lang w:val="es-419"/>
        </w:rPr>
      </w:pPr>
      <w:r w:rsidRPr="001A2C5B">
        <w:rPr>
          <w:rFonts w:asciiTheme="minorBidi" w:hAnsiTheme="minorBidi" w:cstheme="minorBidi"/>
          <w:sz w:val="20"/>
          <w:lang w:val="es-419"/>
        </w:rPr>
        <w:t xml:space="preserve">¿Pueden consultarse </w:t>
      </w:r>
      <w:r w:rsidR="009A3235" w:rsidRPr="001A2C5B">
        <w:rPr>
          <w:rFonts w:asciiTheme="minorBidi" w:hAnsiTheme="minorBidi" w:cstheme="minorBidi"/>
          <w:sz w:val="20"/>
          <w:lang w:val="es-419"/>
        </w:rPr>
        <w:t xml:space="preserve">las referencias de su OPI </w:t>
      </w:r>
      <w:r w:rsidR="009A3235" w:rsidRPr="001A2C5B">
        <w:rPr>
          <w:rFonts w:asciiTheme="minorBidi" w:hAnsiTheme="minorBidi" w:cstheme="minorBidi"/>
          <w:spacing w:val="-2"/>
          <w:sz w:val="20"/>
          <w:lang w:val="es-419"/>
        </w:rPr>
        <w:t xml:space="preserve">por el público </w:t>
      </w:r>
      <w:r w:rsidR="009A3235" w:rsidRPr="001A2C5B">
        <w:rPr>
          <w:rFonts w:asciiTheme="minorBidi" w:hAnsiTheme="minorBidi" w:cstheme="minorBidi"/>
          <w:sz w:val="20"/>
          <w:lang w:val="es-419"/>
        </w:rPr>
        <w:t>en general</w:t>
      </w:r>
      <w:r w:rsidR="009A3235" w:rsidRPr="001A2C5B">
        <w:rPr>
          <w:rFonts w:asciiTheme="minorBidi" w:hAnsiTheme="minorBidi" w:cstheme="minorBidi"/>
          <w:spacing w:val="-2"/>
          <w:sz w:val="20"/>
          <w:lang w:val="es-419"/>
        </w:rPr>
        <w:t>?</w:t>
      </w:r>
    </w:p>
    <w:p w14:paraId="2F0A4E83" w14:textId="77777777" w:rsidR="00F54DB0" w:rsidRPr="001A2C5B" w:rsidRDefault="009A3235" w:rsidP="00A372CA">
      <w:pPr>
        <w:spacing w:before="16" w:after="220"/>
        <w:ind w:left="720"/>
        <w:rPr>
          <w:rFonts w:asciiTheme="minorBidi" w:hAnsiTheme="minorBidi" w:cstheme="minorBidi"/>
          <w:sz w:val="16"/>
          <w:lang w:val="es-419"/>
        </w:rPr>
      </w:pPr>
      <w:r w:rsidRPr="001A2C5B">
        <w:rPr>
          <w:rFonts w:asciiTheme="minorBidi" w:hAnsiTheme="minorBidi" w:cstheme="minorBidi"/>
          <w:sz w:val="15"/>
          <w:lang w:val="es-419"/>
        </w:rPr>
        <w:t xml:space="preserve">es decir, se puede buscar en el texto </w:t>
      </w:r>
      <w:r w:rsidRPr="001A2C5B">
        <w:rPr>
          <w:rFonts w:asciiTheme="minorBidi" w:hAnsiTheme="minorBidi" w:cstheme="minorBidi"/>
          <w:sz w:val="16"/>
          <w:lang w:val="es-419"/>
        </w:rPr>
        <w:t xml:space="preserve">de los elementos de datos que identifican el texto/documento </w:t>
      </w:r>
      <w:r w:rsidRPr="001A2C5B">
        <w:rPr>
          <w:rFonts w:asciiTheme="minorBidi" w:hAnsiTheme="minorBidi" w:cstheme="minorBidi"/>
          <w:spacing w:val="-2"/>
          <w:sz w:val="16"/>
          <w:lang w:val="es-419"/>
        </w:rPr>
        <w:t>citado</w:t>
      </w:r>
    </w:p>
    <w:p w14:paraId="2F0A4E86" w14:textId="6A422C93" w:rsidR="00F54DB0" w:rsidRPr="001A2C5B" w:rsidRDefault="009A3235" w:rsidP="00A372CA">
      <w:pPr>
        <w:pStyle w:val="BodyText"/>
        <w:spacing w:after="220"/>
        <w:ind w:left="720"/>
        <w:rPr>
          <w:rFonts w:asciiTheme="minorBidi" w:hAnsiTheme="minorBidi" w:cstheme="minorBidi"/>
          <w:lang w:val="es-419"/>
        </w:rPr>
      </w:pPr>
      <w:r w:rsidRPr="001A2C5B">
        <w:rPr>
          <w:rFonts w:asciiTheme="minorBidi" w:hAnsiTheme="minorBidi" w:cstheme="minorBidi"/>
          <w:noProof/>
          <w:position w:val="-3"/>
          <w:lang w:val="es-419"/>
        </w:rPr>
        <w:drawing>
          <wp:inline distT="0" distB="0" distL="0" distR="0" wp14:anchorId="2F0A5019" wp14:editId="2F0A501A">
            <wp:extent cx="126993" cy="127000"/>
            <wp:effectExtent l="0" t="0" r="0" b="0"/>
            <wp:docPr id="345" name="Image 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5" name="Image 345"/>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lang w:val="es-419"/>
        </w:rPr>
        <w:t xml:space="preserve"> Sí</w:t>
      </w:r>
      <w:r w:rsidRPr="001A2C5B">
        <w:rPr>
          <w:rFonts w:asciiTheme="minorBidi" w:hAnsiTheme="minorBidi" w:cstheme="minorBidi"/>
          <w:lang w:val="es-419"/>
        </w:rPr>
        <w:tab/>
      </w:r>
      <w:r w:rsidRPr="001A2C5B">
        <w:rPr>
          <w:rFonts w:asciiTheme="minorBidi" w:hAnsiTheme="minorBidi" w:cstheme="minorBidi"/>
          <w:lang w:val="es-419"/>
        </w:rPr>
        <w:tab/>
      </w:r>
      <w:r w:rsidRPr="001A2C5B">
        <w:rPr>
          <w:rFonts w:asciiTheme="minorBidi" w:hAnsiTheme="minorBidi" w:cstheme="minorBidi"/>
          <w:noProof/>
          <w:position w:val="-3"/>
          <w:lang w:val="es-419"/>
        </w:rPr>
        <w:drawing>
          <wp:inline distT="0" distB="0" distL="0" distR="0" wp14:anchorId="2F0A501B" wp14:editId="2F0A501C">
            <wp:extent cx="126993" cy="127000"/>
            <wp:effectExtent l="0" t="0" r="0" b="0"/>
            <wp:docPr id="346" name="Image 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6" name="Image 346"/>
                    <pic:cNvPicPr/>
                  </pic:nvPicPr>
                  <pic:blipFill>
                    <a:blip r:embed="rId12"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lang w:val="es-419"/>
        </w:rPr>
        <w:t xml:space="preserve"> No</w:t>
      </w:r>
    </w:p>
    <w:p w14:paraId="2F0A4E89" w14:textId="4A663760" w:rsidR="00F54DB0" w:rsidRPr="001A2C5B" w:rsidRDefault="00A372CA" w:rsidP="00A372CA">
      <w:pPr>
        <w:pStyle w:val="BodyText"/>
        <w:spacing w:before="49" w:after="220"/>
        <w:ind w:left="720"/>
        <w:rPr>
          <w:rFonts w:asciiTheme="minorBidi" w:hAnsiTheme="minorBidi" w:cstheme="minorBidi"/>
          <w:sz w:val="15"/>
          <w:lang w:val="es-419"/>
        </w:rPr>
      </w:pPr>
      <w:r w:rsidRPr="001A2C5B">
        <w:rPr>
          <w:rFonts w:asciiTheme="minorBidi" w:hAnsiTheme="minorBidi" w:cstheme="minorBidi"/>
          <w:sz w:val="15"/>
          <w:lang w:val="es-419"/>
        </w:rPr>
        <w:t>En caso afirmativo, especifique dónde se pueden buscar las referencias, por ejemplo, en http://www.</w:t>
      </w:r>
    </w:p>
    <w:p w14:paraId="2F0A4E8B" w14:textId="40AE2798" w:rsidR="00F54DB0" w:rsidRPr="001A2C5B" w:rsidRDefault="00A372CA" w:rsidP="00A372CA">
      <w:pPr>
        <w:pStyle w:val="BodyText"/>
        <w:spacing w:before="185" w:after="220"/>
        <w:ind w:left="72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7431D199" wp14:editId="3642E38D">
                <wp:extent cx="1903228" cy="393405"/>
                <wp:effectExtent l="0" t="0" r="20955" b="26035"/>
                <wp:docPr id="1530329873" name="Group 15303298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53754999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72893124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4650278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48535558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49516003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9325050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530329873"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" w14:anchorId="61B8E04C">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">
                  <v:path arrowok="t"/>
                </v:shape>
                <w10:anchorlock/>
              </v:group>
            </w:pict>
          </mc:Fallback>
        </mc:AlternateContent>
      </w:r>
    </w:p>
    <w:p w14:paraId="4369EC70" w14:textId="77777777" w:rsidR="00806685" w:rsidRPr="001A2C5B" w:rsidRDefault="009A3235" w:rsidP="00084D91">
      <w:pPr>
        <w:pStyle w:val="ListParagraph"/>
        <w:numPr>
          <w:ilvl w:val="0"/>
          <w:numId w:val="18"/>
        </w:numPr>
        <w:tabs>
          <w:tab w:val="left" w:pos="821"/>
          <w:tab w:val="left" w:pos="9156"/>
          <w:tab w:val="left" w:pos="10236"/>
        </w:tabs>
        <w:spacing w:before="1" w:after="220"/>
        <w:ind w:left="360"/>
        <w:rPr>
          <w:rFonts w:asciiTheme="minorBidi" w:hAnsiTheme="minorBidi" w:cstheme="minorBidi"/>
          <w:sz w:val="20"/>
          <w:szCs w:val="20"/>
          <w:lang w:val="es-419"/>
        </w:rPr>
      </w:pPr>
      <w:r w:rsidRPr="001A2C5B">
        <w:rPr>
          <w:rFonts w:asciiTheme="minorBidi" w:hAnsiTheme="minorBidi" w:cstheme="minorBidi"/>
          <w:sz w:val="20"/>
          <w:szCs w:val="20"/>
          <w:lang w:val="es-419"/>
        </w:rPr>
        <w:t xml:space="preserve">¿Es la información de la base de datos técnica y legalmente intercambiable, por ejemplo, con otras </w:t>
      </w:r>
      <w:r w:rsidRPr="001A2C5B">
        <w:rPr>
          <w:rFonts w:asciiTheme="minorBidi" w:hAnsiTheme="minorBidi" w:cstheme="minorBidi"/>
          <w:spacing w:val="-2"/>
          <w:sz w:val="20"/>
          <w:szCs w:val="20"/>
          <w:lang w:val="es-419"/>
        </w:rPr>
        <w:t>OPI?</w:t>
      </w:r>
    </w:p>
    <w:p w14:paraId="2F0A4E8C" w14:textId="2B4E3FAD" w:rsidR="00F54DB0" w:rsidRPr="001A2C5B" w:rsidRDefault="009A3235" w:rsidP="00A372CA">
      <w:pPr>
        <w:pStyle w:val="ListParagraph"/>
        <w:tabs>
          <w:tab w:val="left" w:pos="821"/>
        </w:tabs>
        <w:spacing w:before="1" w:after="220"/>
        <w:ind w:left="720" w:firstLine="0"/>
        <w:rPr>
          <w:rFonts w:asciiTheme="minorBidi" w:hAnsiTheme="minorBidi" w:cstheme="minorBidi"/>
          <w:sz w:val="20"/>
          <w:lang w:val="es-419"/>
        </w:rPr>
      </w:pPr>
      <w:r w:rsidRPr="001A2C5B">
        <w:rPr>
          <w:rFonts w:asciiTheme="minorBidi" w:hAnsiTheme="minorBidi" w:cstheme="minorBidi"/>
          <w:noProof/>
          <w:position w:val="-7"/>
          <w:lang w:val="es-419"/>
        </w:rPr>
        <w:drawing>
          <wp:inline distT="0" distB="0" distL="0" distR="0" wp14:anchorId="2F0A501F" wp14:editId="2F0A5020">
            <wp:extent cx="126993" cy="127000"/>
            <wp:effectExtent l="0" t="0" r="0" b="0"/>
            <wp:docPr id="354" name="Image 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4" name="Image 354"/>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Sí</w:t>
      </w:r>
      <w:r w:rsidR="00A372CA" w:rsidRPr="001A2C5B">
        <w:rPr>
          <w:rFonts w:asciiTheme="minorBidi" w:hAnsiTheme="minorBidi" w:cstheme="minorBidi"/>
          <w:position w:val="-3"/>
          <w:sz w:val="20"/>
          <w:lang w:val="es-419"/>
        </w:rPr>
        <w:tab/>
      </w:r>
      <w:r w:rsidR="00A372CA" w:rsidRPr="001A2C5B">
        <w:rPr>
          <w:rFonts w:asciiTheme="minorBidi" w:hAnsiTheme="minorBidi" w:cstheme="minorBidi"/>
          <w:position w:val="-3"/>
          <w:sz w:val="20"/>
          <w:lang w:val="es-419"/>
        </w:rPr>
        <w:tab/>
      </w:r>
      <w:r w:rsidRPr="001A2C5B">
        <w:rPr>
          <w:rFonts w:asciiTheme="minorBidi" w:hAnsiTheme="minorBidi" w:cstheme="minorBidi"/>
          <w:noProof/>
          <w:position w:val="-7"/>
          <w:lang w:val="es-419"/>
        </w:rPr>
        <w:drawing>
          <wp:inline distT="0" distB="0" distL="0" distR="0" wp14:anchorId="2F0A5021" wp14:editId="2F0A5022">
            <wp:extent cx="126993" cy="127000"/>
            <wp:effectExtent l="0" t="0" r="0" b="0"/>
            <wp:docPr id="355" name="Image 3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5" name="Image 355"/>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No</w:t>
      </w:r>
    </w:p>
    <w:p w14:paraId="2F0A4E90" w14:textId="0F1B33AF" w:rsidR="00F54DB0" w:rsidRPr="001A2C5B" w:rsidRDefault="009A3235" w:rsidP="00A372CA">
      <w:pPr>
        <w:pStyle w:val="ListParagraph"/>
        <w:numPr>
          <w:ilvl w:val="0"/>
          <w:numId w:val="18"/>
        </w:numPr>
        <w:tabs>
          <w:tab w:val="left" w:pos="849"/>
        </w:tabs>
        <w:spacing w:after="220" w:line="250" w:lineRule="auto"/>
        <w:ind w:left="360"/>
        <w:rPr>
          <w:rFonts w:asciiTheme="minorBidi" w:hAnsiTheme="minorBidi" w:cstheme="minorBidi"/>
          <w:sz w:val="20"/>
          <w:lang w:val="es-419"/>
        </w:rPr>
      </w:pPr>
      <w:r w:rsidRPr="001A2C5B">
        <w:rPr>
          <w:rFonts w:asciiTheme="minorBidi" w:hAnsiTheme="minorBidi" w:cstheme="minorBidi"/>
          <w:sz w:val="20"/>
          <w:lang w:val="es-419"/>
        </w:rPr>
        <w:t>Por favor, añada cualquier comentario adicional que pueda tener sobre cualquiera de las preguntas de la sección 4 anterior:</w:t>
      </w:r>
    </w:p>
    <w:p w14:paraId="0864E920" w14:textId="428EB84D" w:rsidR="00A3602F" w:rsidRPr="001A2C5B" w:rsidRDefault="00A372CA" w:rsidP="00D41948">
      <w:pPr>
        <w:pStyle w:val="BodyText"/>
        <w:spacing w:after="220"/>
        <w:ind w:left="360"/>
        <w:rPr>
          <w:rFonts w:asciiTheme="minorBidi" w:hAnsiTheme="minorBidi" w:cstheme="minorBidi"/>
          <w:b/>
          <w:bCs/>
          <w:sz w:val="26"/>
          <w:szCs w:val="26"/>
          <w:lang w:val="es-419"/>
        </w:rPr>
      </w:pPr>
      <w:r w:rsidRPr="001A2C5B">
        <w:rPr>
          <w:rFonts w:asciiTheme="minorBidi" w:hAnsiTheme="minorBidi" w:cstheme="minorBidi"/>
          <w:noProof/>
          <w:lang w:val="es-419"/>
        </w:rPr>
        <mc:AlternateContent>
          <mc:Choice Requires="wpg">
            <w:drawing>
              <wp:inline distT="0" distB="0" distL="0" distR="0" wp14:anchorId="3EC7585C" wp14:editId="00958E87">
                <wp:extent cx="1903228" cy="393405"/>
                <wp:effectExtent l="0" t="0" r="20955" b="26035"/>
                <wp:docPr id="1257949969" name="Group 12579499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206678928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822954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083216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09007701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2302399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06205871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257949969"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s6+IzQMAAA8UAAAOAAAA&#10;AAAAAAAAAAAAAC4CAABkcnMvZTJvRG9jLnhtbFBLAQItABQABgAIAAAAIQBQPRkR3QAAAAQBAAAP&#10;AAAAAAAAAAAAAAAAACcGAABkcnMvZG93bnJldi54bWxQSwUGAAAAAAQABADzAAAAMQcAAAAA&#10;" w14:anchorId="2F69DD57">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">
                  <v:path arrowok="t"/>
                </v:shape>
                <w10:anchorlock/>
              </v:group>
            </w:pict>
          </mc:Fallback>
        </mc:AlternateContent>
      </w:r>
      <w:r w:rsidR="00A3602F" w:rsidRPr="001A2C5B">
        <w:rPr>
          <w:rFonts w:asciiTheme="minorBidi" w:hAnsiTheme="minorBidi" w:cstheme="minorBidi"/>
          <w:b/>
          <w:bCs/>
          <w:sz w:val="26"/>
          <w:szCs w:val="26"/>
          <w:lang w:val="es-419"/>
        </w:rPr>
        <w:br w:type="page"/>
      </w:r>
    </w:p>
    <w:p w14:paraId="2F0A4E9B" w14:textId="42AE6CB2" w:rsidR="00F54DB0" w:rsidRPr="001A2C5B" w:rsidRDefault="009A3235" w:rsidP="008E68BE">
      <w:pPr>
        <w:spacing w:after="220"/>
        <w:rPr>
          <w:rFonts w:asciiTheme="minorBidi" w:hAnsiTheme="minorBidi" w:cstheme="minorBidi"/>
          <w:b/>
          <w:lang w:val="es-419"/>
        </w:rPr>
      </w:pPr>
      <w:r w:rsidRPr="001A2C5B">
        <w:rPr>
          <w:rFonts w:asciiTheme="minorBidi" w:hAnsiTheme="minorBidi" w:cstheme="minorBidi"/>
          <w:b/>
          <w:lang w:val="es-419"/>
        </w:rPr>
        <w:t>Preguntas sobre los documentos publicados por su OPI que pueden citarse (dentro de una referencia de citación): Secciones 5 a 7</w:t>
      </w:r>
    </w:p>
    <w:p w14:paraId="2F0A4E9C" w14:textId="388CC906" w:rsidR="00F54DB0" w:rsidRPr="001A2C5B" w:rsidRDefault="009A3235" w:rsidP="008A2252">
      <w:pPr>
        <w:spacing w:before="224" w:after="220"/>
        <w:rPr>
          <w:rFonts w:asciiTheme="minorBidi" w:hAnsiTheme="minorBidi" w:cstheme="minorBidi"/>
          <w:b/>
          <w:lang w:val="es-419"/>
        </w:rPr>
      </w:pPr>
      <w:r w:rsidRPr="001A2C5B">
        <w:rPr>
          <w:rFonts w:asciiTheme="minorBidi" w:hAnsiTheme="minorBidi" w:cstheme="minorBidi"/>
          <w:b/>
          <w:lang w:val="es-419"/>
        </w:rPr>
        <w:t xml:space="preserve">Sección 5: Localización de los documentos de patente publicados que pueden considerarse una (o la) </w:t>
      </w:r>
      <w:r w:rsidRPr="001A2C5B">
        <w:rPr>
          <w:rFonts w:asciiTheme="minorBidi" w:hAnsiTheme="minorBidi" w:cstheme="minorBidi"/>
          <w:b/>
          <w:spacing w:val="-2"/>
          <w:lang w:val="es-419"/>
        </w:rPr>
        <w:t xml:space="preserve">fuente </w:t>
      </w:r>
      <w:r w:rsidRPr="001A2C5B">
        <w:rPr>
          <w:rFonts w:asciiTheme="minorBidi" w:hAnsiTheme="minorBidi" w:cstheme="minorBidi"/>
          <w:b/>
          <w:lang w:val="es-419"/>
        </w:rPr>
        <w:t>auténtica</w:t>
      </w:r>
    </w:p>
    <w:p w14:paraId="2F0A4E9D" w14:textId="3CAD2448" w:rsidR="00F54DB0" w:rsidRPr="001A2C5B" w:rsidRDefault="009A3235" w:rsidP="00084D91">
      <w:pPr>
        <w:pStyle w:val="ListParagraph"/>
        <w:numPr>
          <w:ilvl w:val="0"/>
          <w:numId w:val="18"/>
        </w:numPr>
        <w:tabs>
          <w:tab w:val="left" w:pos="641"/>
        </w:tabs>
        <w:spacing w:before="90" w:after="220" w:line="249" w:lineRule="auto"/>
        <w:ind w:left="360" w:right="604"/>
        <w:rPr>
          <w:rFonts w:asciiTheme="minorBidi" w:hAnsiTheme="minorBidi" w:cstheme="minorBidi"/>
          <w:sz w:val="18"/>
          <w:lang w:val="es-419"/>
        </w:rPr>
      </w:pPr>
      <w:r w:rsidRPr="001A2C5B">
        <w:rPr>
          <w:rFonts w:asciiTheme="minorBidi" w:hAnsiTheme="minorBidi" w:cstheme="minorBidi"/>
          <w:sz w:val="20"/>
          <w:lang w:val="es-419"/>
        </w:rPr>
        <w:t xml:space="preserve">¿Qué medio y formato representa la (o una) interpretación jurídica auténtica (fuente fidedigna) de </w:t>
      </w:r>
      <w:del w:id="49" w:author="Author">
        <w:r w:rsidRPr="001A2C5B">
          <w:rPr>
            <w:rFonts w:asciiTheme="minorBidi" w:hAnsiTheme="minorBidi" w:cstheme="minorBidi"/>
            <w:sz w:val="20"/>
            <w:lang w:val="es-419"/>
          </w:rPr>
          <w:delText>los documentos</w:delText>
        </w:r>
      </w:del>
      <w:ins w:id="50" w:author="Author">
        <w:r w:rsidR="00F36137" w:rsidRPr="001A2C5B">
          <w:rPr>
            <w:rFonts w:asciiTheme="minorBidi" w:hAnsiTheme="minorBidi" w:cstheme="minorBidi"/>
            <w:sz w:val="20"/>
            <w:lang w:val="es-419"/>
          </w:rPr>
          <w:t>la solicitud</w:t>
        </w:r>
      </w:ins>
      <w:r w:rsidR="00F36137" w:rsidRPr="001A2C5B">
        <w:rPr>
          <w:rFonts w:asciiTheme="minorBidi" w:hAnsiTheme="minorBidi" w:cstheme="minorBidi"/>
          <w:sz w:val="20"/>
          <w:lang w:val="es-419"/>
        </w:rPr>
        <w:t xml:space="preserve"> de patente </w:t>
      </w:r>
      <w:del w:id="51" w:author="Author">
        <w:r w:rsidRPr="001A2C5B">
          <w:rPr>
            <w:rFonts w:asciiTheme="minorBidi" w:hAnsiTheme="minorBidi" w:cstheme="minorBidi"/>
            <w:sz w:val="20"/>
            <w:lang w:val="es-419"/>
          </w:rPr>
          <w:delText>publicados</w:delText>
        </w:r>
      </w:del>
      <w:ins w:id="52" w:author="Author">
        <w:r w:rsidRPr="001A2C5B">
          <w:rPr>
            <w:rFonts w:asciiTheme="minorBidi" w:hAnsiTheme="minorBidi" w:cstheme="minorBidi"/>
            <w:sz w:val="20"/>
            <w:lang w:val="es-419"/>
          </w:rPr>
          <w:t>publicada</w:t>
        </w:r>
      </w:ins>
      <w:r w:rsidRPr="001A2C5B">
        <w:rPr>
          <w:rFonts w:asciiTheme="minorBidi" w:hAnsiTheme="minorBidi" w:cstheme="minorBidi"/>
          <w:sz w:val="20"/>
          <w:lang w:val="es-419"/>
        </w:rPr>
        <w:t xml:space="preserve"> por su </w:t>
      </w:r>
      <w:r w:rsidR="005C0AC4" w:rsidRPr="001A2C5B">
        <w:rPr>
          <w:rFonts w:asciiTheme="minorBidi" w:hAnsiTheme="minorBidi" w:cstheme="minorBidi"/>
          <w:sz w:val="20"/>
          <w:lang w:val="es-419"/>
        </w:rPr>
        <w:t>OPI</w:t>
      </w:r>
      <w:r w:rsidR="00656DD3" w:rsidRPr="001A2C5B">
        <w:rPr>
          <w:rFonts w:asciiTheme="minorBidi" w:hAnsiTheme="minorBidi" w:cstheme="minorBidi"/>
          <w:sz w:val="20"/>
          <w:lang w:val="es-419"/>
        </w:rPr>
        <w:t xml:space="preserve">? </w:t>
      </w:r>
      <w:ins w:id="53" w:author="Author">
        <w:r w:rsidR="00F36137" w:rsidRPr="001A2C5B">
          <w:rPr>
            <w:rFonts w:asciiTheme="minorBidi" w:hAnsiTheme="minorBidi" w:cstheme="minorBidi"/>
            <w:i/>
            <w:sz w:val="20"/>
            <w:lang w:val="es-419"/>
          </w:rPr>
          <w:t>Seleccione todos los que correspondan</w:t>
        </w:r>
        <w:r w:rsidR="00656DD3" w:rsidRPr="001A2C5B">
          <w:rPr>
            <w:rFonts w:asciiTheme="minorBidi" w:hAnsiTheme="minorBidi" w:cstheme="minorBidi"/>
            <w:i/>
            <w:sz w:val="20"/>
            <w:lang w:val="es-419"/>
          </w:rPr>
          <w:t xml:space="preserve">. </w:t>
        </w:r>
      </w:ins>
      <w:r w:rsidRPr="001A2C5B">
        <w:rPr>
          <w:rFonts w:asciiTheme="minorBidi" w:hAnsiTheme="minorBidi" w:cstheme="minorBidi"/>
          <w:sz w:val="18"/>
          <w:lang w:val="es-419"/>
        </w:rPr>
        <w:t>Una versión jurídica es, por ejemplo, un documento a disposición del público que podría consultarse en un procedimiento judicial.</w:t>
      </w:r>
    </w:p>
    <w:p w14:paraId="300CD6FF" w14:textId="03536307" w:rsidR="003A1452" w:rsidRPr="001A2C5B" w:rsidRDefault="003A1452" w:rsidP="008A2252">
      <w:pPr>
        <w:pStyle w:val="ListParagraph"/>
        <w:widowControl/>
        <w:autoSpaceDE/>
        <w:autoSpaceDN/>
        <w:spacing w:after="220" w:line="259" w:lineRule="auto"/>
        <w:ind w:left="720" w:firstLine="0"/>
        <w:rPr>
          <w:ins w:id="54" w:author="Author"/>
          <w:rFonts w:asciiTheme="minorBidi" w:hAnsiTheme="minorBidi" w:cstheme="minorBidi"/>
          <w:sz w:val="20"/>
          <w:szCs w:val="20"/>
          <w:lang w:val="es-419"/>
        </w:rPr>
      </w:pPr>
      <w:bookmarkStart w:id="55" w:name="_Hlk212556073"/>
      <w:r w:rsidRPr="001A2C5B">
        <w:rPr>
          <w:rFonts w:asciiTheme="minorBidi" w:hAnsiTheme="minorBidi" w:cstheme="minorBidi"/>
          <w:sz w:val="20"/>
          <w:szCs w:val="20"/>
          <w:lang w:val="es-419"/>
        </w:rPr>
        <w:t>☐</w:t>
      </w:r>
      <w:r w:rsidR="00BF68FF" w:rsidRPr="001A2C5B">
        <w:rPr>
          <w:rFonts w:asciiTheme="minorBidi" w:hAnsiTheme="minorBidi" w:cstheme="minorBidi"/>
          <w:sz w:val="20"/>
          <w:szCs w:val="20"/>
          <w:lang w:val="es-419"/>
        </w:rPr>
        <w:t xml:space="preserve"> </w:t>
      </w:r>
      <w:ins w:id="56" w:author="Author">
        <w:r w:rsidRPr="001A2C5B">
          <w:rPr>
            <w:rFonts w:asciiTheme="minorBidi" w:hAnsiTheme="minorBidi" w:cstheme="minorBidi"/>
            <w:sz w:val="20"/>
            <w:szCs w:val="20"/>
            <w:lang w:val="es-419"/>
          </w:rPr>
          <w:t xml:space="preserve">Papel </w:t>
        </w:r>
      </w:ins>
    </w:p>
    <w:p w14:paraId="77A0C209" w14:textId="3DE0E588" w:rsidR="003A1452" w:rsidRPr="001A2C5B" w:rsidRDefault="00BF68FF" w:rsidP="008A2252">
      <w:pPr>
        <w:pStyle w:val="ListParagraph"/>
        <w:widowControl/>
        <w:autoSpaceDE/>
        <w:autoSpaceDN/>
        <w:spacing w:after="220" w:line="259" w:lineRule="auto"/>
        <w:ind w:left="720" w:firstLine="0"/>
        <w:rPr>
          <w:ins w:id="57" w:author="Author"/>
          <w:rFonts w:asciiTheme="minorBidi" w:hAnsiTheme="minorBidi" w:cstheme="minorBidi"/>
          <w:sz w:val="20"/>
          <w:szCs w:val="20"/>
          <w:lang w:val="es-419"/>
        </w:rPr>
      </w:pPr>
      <w:r w:rsidRPr="001A2C5B">
        <w:rPr>
          <w:rFonts w:ascii="Segoe UI Symbol" w:hAnsi="Segoe UI Symbol" w:cs="Segoe UI Symbol"/>
          <w:sz w:val="20"/>
          <w:szCs w:val="20"/>
          <w:lang w:val="es-419"/>
        </w:rPr>
        <w:t>☐</w:t>
      </w:r>
      <w:r w:rsidRPr="001A2C5B">
        <w:rPr>
          <w:rFonts w:asciiTheme="minorBidi" w:hAnsiTheme="minorBidi" w:cstheme="minorBidi"/>
          <w:sz w:val="20"/>
          <w:szCs w:val="20"/>
          <w:lang w:val="es-419"/>
        </w:rPr>
        <w:t xml:space="preserve"> </w:t>
      </w:r>
      <w:ins w:id="58" w:author="Author">
        <w:r w:rsidRPr="001A2C5B">
          <w:rPr>
            <w:rFonts w:asciiTheme="minorBidi" w:hAnsiTheme="minorBidi" w:cstheme="minorBidi"/>
            <w:sz w:val="20"/>
            <w:szCs w:val="20"/>
            <w:lang w:val="es-419"/>
          </w:rPr>
          <w:t xml:space="preserve">Sitio </w:t>
        </w:r>
        <w:r w:rsidR="003A1452" w:rsidRPr="001A2C5B">
          <w:rPr>
            <w:rFonts w:asciiTheme="minorBidi" w:hAnsiTheme="minorBidi" w:cstheme="minorBidi"/>
            <w:sz w:val="20"/>
            <w:szCs w:val="20"/>
            <w:lang w:val="es-419"/>
          </w:rPr>
          <w:t>web</w:t>
        </w:r>
      </w:ins>
    </w:p>
    <w:p w14:paraId="6D40C575" w14:textId="65E1BF47" w:rsidR="003A1452" w:rsidRPr="001A2C5B" w:rsidRDefault="003A1452" w:rsidP="008A2252">
      <w:pPr>
        <w:pStyle w:val="ListParagraph"/>
        <w:widowControl/>
        <w:autoSpaceDE/>
        <w:autoSpaceDN/>
        <w:spacing w:after="220" w:line="259" w:lineRule="auto"/>
        <w:ind w:left="720" w:firstLine="0"/>
        <w:rPr>
          <w:ins w:id="59" w:author="Author"/>
          <w:rFonts w:asciiTheme="minorBidi" w:hAnsiTheme="minorBidi" w:cstheme="minorBidi"/>
          <w:sz w:val="20"/>
          <w:szCs w:val="20"/>
          <w:lang w:val="es-419"/>
        </w:rPr>
      </w:pPr>
      <w:ins w:id="60" w:author="Author">
        <w:r w:rsidRPr="001A2C5B">
          <w:rPr>
            <w:rFonts w:asciiTheme="minorBidi" w:hAnsiTheme="minorBidi" w:cstheme="minorBidi"/>
            <w:sz w:val="20"/>
            <w:szCs w:val="20"/>
            <w:lang w:val="es-419"/>
          </w:rPr>
          <w:t>☐</w:t>
        </w:r>
        <w:r w:rsidR="00BF68FF" w:rsidRPr="001A2C5B">
          <w:rPr>
            <w:rFonts w:asciiTheme="minorBidi" w:hAnsiTheme="minorBidi" w:cstheme="minorBidi"/>
            <w:sz w:val="20"/>
            <w:szCs w:val="20"/>
            <w:lang w:val="es-419"/>
          </w:rPr>
          <w:t xml:space="preserve"> </w:t>
        </w:r>
        <w:r w:rsidRPr="001A2C5B">
          <w:rPr>
            <w:rFonts w:asciiTheme="minorBidi" w:hAnsiTheme="minorBidi" w:cstheme="minorBidi"/>
            <w:sz w:val="20"/>
            <w:szCs w:val="20"/>
            <w:lang w:val="es-419"/>
          </w:rPr>
          <w:t>Publicación</w:t>
        </w:r>
        <w:r w:rsidR="00BF68FF" w:rsidRPr="001A2C5B">
          <w:rPr>
            <w:rFonts w:asciiTheme="minorBidi" w:hAnsiTheme="minorBidi" w:cstheme="minorBidi"/>
            <w:sz w:val="20"/>
            <w:szCs w:val="20"/>
            <w:lang w:val="es-419"/>
          </w:rPr>
          <w:t xml:space="preserve"> en bloque</w:t>
        </w:r>
        <w:r w:rsidR="00BF68FF" w:rsidRPr="001A2C5B" w:rsidDel="00BF68FF">
          <w:rPr>
            <w:rFonts w:asciiTheme="minorBidi" w:hAnsiTheme="minorBidi" w:cstheme="minorBidi"/>
            <w:sz w:val="20"/>
            <w:szCs w:val="20"/>
            <w:lang w:val="es-419"/>
          </w:rPr>
          <w:t xml:space="preserve"> </w:t>
        </w:r>
        <w:r w:rsidRPr="001A2C5B">
          <w:rPr>
            <w:rFonts w:asciiTheme="minorBidi" w:hAnsiTheme="minorBidi" w:cstheme="minorBidi"/>
            <w:sz w:val="20"/>
            <w:szCs w:val="20"/>
            <w:lang w:val="es-419"/>
          </w:rPr>
          <w:t>(a través de SFTP</w:t>
        </w:r>
      </w:ins>
      <w:r w:rsidRPr="001A2C5B">
        <w:rPr>
          <w:rFonts w:asciiTheme="minorBidi" w:hAnsiTheme="minorBidi" w:cstheme="minorBidi"/>
          <w:sz w:val="20"/>
          <w:szCs w:val="20"/>
          <w:lang w:val="es-419"/>
        </w:rPr>
        <w:t xml:space="preserve"> o </w:t>
      </w:r>
      <w:ins w:id="61" w:author="Author">
        <w:r w:rsidRPr="001A2C5B">
          <w:rPr>
            <w:rFonts w:asciiTheme="minorBidi" w:hAnsiTheme="minorBidi" w:cstheme="minorBidi"/>
            <w:sz w:val="20"/>
            <w:szCs w:val="20"/>
            <w:lang w:val="es-419"/>
          </w:rPr>
          <w:t xml:space="preserve">API) </w:t>
        </w:r>
      </w:ins>
    </w:p>
    <w:p w14:paraId="68E412D0" w14:textId="44D96373" w:rsidR="003A1452" w:rsidRPr="001A2C5B" w:rsidRDefault="003A1452" w:rsidP="008A2252">
      <w:pPr>
        <w:pStyle w:val="ListParagraph"/>
        <w:widowControl/>
        <w:autoSpaceDE/>
        <w:autoSpaceDN/>
        <w:spacing w:after="220" w:line="259" w:lineRule="auto"/>
        <w:ind w:left="720" w:firstLine="0"/>
        <w:rPr>
          <w:ins w:id="62" w:author="Author"/>
          <w:rFonts w:asciiTheme="minorBidi" w:hAnsiTheme="minorBidi" w:cstheme="minorBidi"/>
          <w:sz w:val="20"/>
          <w:szCs w:val="20"/>
          <w:lang w:val="es-419"/>
        </w:rPr>
      </w:pPr>
      <w:ins w:id="63" w:author="Author">
        <w:r w:rsidRPr="001A2C5B">
          <w:rPr>
            <w:rFonts w:asciiTheme="minorBidi" w:hAnsiTheme="minorBidi" w:cstheme="minorBidi"/>
            <w:sz w:val="20"/>
            <w:szCs w:val="20"/>
            <w:lang w:val="es-419"/>
          </w:rPr>
          <w:t>☐</w:t>
        </w:r>
      </w:ins>
      <w:r w:rsidR="00BF68FF" w:rsidRPr="001A2C5B">
        <w:rPr>
          <w:rFonts w:asciiTheme="minorBidi" w:hAnsiTheme="minorBidi" w:cstheme="minorBidi"/>
          <w:sz w:val="20"/>
          <w:szCs w:val="20"/>
          <w:lang w:val="es-419"/>
        </w:rPr>
        <w:t xml:space="preserve"> </w:t>
      </w:r>
      <w:ins w:id="64" w:author="Author">
        <w:r w:rsidRPr="001A2C5B">
          <w:rPr>
            <w:rFonts w:asciiTheme="minorBidi" w:hAnsiTheme="minorBidi" w:cstheme="minorBidi"/>
            <w:sz w:val="20"/>
            <w:szCs w:val="20"/>
            <w:lang w:val="es-419"/>
          </w:rPr>
          <w:t xml:space="preserve">CD/DVD </w:t>
        </w:r>
      </w:ins>
    </w:p>
    <w:p w14:paraId="10B29267" w14:textId="368D845A" w:rsidR="003A1452" w:rsidRPr="001A2C5B" w:rsidRDefault="003A1452" w:rsidP="008A2252">
      <w:pPr>
        <w:pStyle w:val="ListParagraph"/>
        <w:widowControl/>
        <w:autoSpaceDE/>
        <w:autoSpaceDN/>
        <w:spacing w:after="220" w:line="259" w:lineRule="auto"/>
        <w:ind w:left="720" w:firstLine="0"/>
        <w:rPr>
          <w:ins w:id="65" w:author="Author"/>
          <w:rFonts w:asciiTheme="minorBidi" w:hAnsiTheme="minorBidi" w:cstheme="minorBidi"/>
          <w:sz w:val="20"/>
          <w:szCs w:val="20"/>
          <w:lang w:val="es-419"/>
        </w:rPr>
      </w:pPr>
      <w:ins w:id="66" w:author="Author">
        <w:r w:rsidRPr="001A2C5B">
          <w:rPr>
            <w:rFonts w:asciiTheme="minorBidi" w:hAnsiTheme="minorBidi" w:cstheme="minorBidi"/>
            <w:sz w:val="20"/>
            <w:szCs w:val="20"/>
            <w:lang w:val="es-419"/>
          </w:rPr>
          <w:t>☐</w:t>
        </w:r>
      </w:ins>
      <w:r w:rsidR="00BF68FF" w:rsidRPr="001A2C5B">
        <w:rPr>
          <w:rFonts w:asciiTheme="minorBidi" w:hAnsiTheme="minorBidi" w:cstheme="minorBidi"/>
          <w:sz w:val="20"/>
          <w:szCs w:val="20"/>
          <w:lang w:val="es-419"/>
        </w:rPr>
        <w:t xml:space="preserve"> </w:t>
      </w:r>
      <w:ins w:id="67" w:author="Author">
        <w:r w:rsidRPr="001A2C5B">
          <w:rPr>
            <w:rFonts w:asciiTheme="minorBidi" w:hAnsiTheme="minorBidi" w:cstheme="minorBidi"/>
            <w:sz w:val="20"/>
            <w:szCs w:val="20"/>
            <w:lang w:val="es-419"/>
          </w:rPr>
          <w:t>[Otro]</w:t>
        </w:r>
        <w:r w:rsidR="00FC7289" w:rsidRPr="001A2C5B">
          <w:rPr>
            <w:rFonts w:asciiTheme="minorBidi" w:hAnsiTheme="minorBidi" w:cstheme="minorBidi"/>
            <w:sz w:val="20"/>
            <w:szCs w:val="20"/>
            <w:lang w:val="es-419"/>
          </w:rPr>
          <w:t>, especifique</w:t>
        </w:r>
      </w:ins>
    </w:p>
    <w:bookmarkEnd w:id="55"/>
    <w:p w14:paraId="2F0A4EA1" w14:textId="66FE4C76" w:rsidR="00F54DB0" w:rsidRPr="001A2C5B" w:rsidRDefault="008A2252" w:rsidP="008E68BE">
      <w:pPr>
        <w:spacing w:after="220"/>
        <w:ind w:firstLine="720"/>
        <w:rPr>
          <w:ins w:id="68" w:author="Author"/>
          <w:rFonts w:asciiTheme="minorBidi" w:hAnsiTheme="minorBidi" w:cstheme="minorBidi"/>
          <w:sz w:val="16"/>
          <w:lang w:val="es-419"/>
        </w:rPr>
      </w:pPr>
      <w:ins w:id="69" w:author="Author">
        <w:r w:rsidRPr="001A2C5B">
          <w:rPr>
            <w:rFonts w:asciiTheme="minorBidi" w:hAnsiTheme="minorBidi" w:cstheme="minorBidi"/>
            <w:noProof/>
            <w:lang w:val="es-419"/>
          </w:rPr>
          <mc:AlternateContent>
            <mc:Choice Requires="wpg">
              <w:drawing>
                <wp:inline distT="0" distB="0" distL="0" distR="0" wp14:anchorId="6926D118" wp14:editId="113062DC">
                  <wp:extent cx="1903228" cy="393405"/>
                  <wp:effectExtent l="0" t="0" r="20955" b="26035"/>
                  <wp:docPr id="218718121" name="Group 218718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961655002"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88911224"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64618707"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90562788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0101036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4179830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218718121"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OzzU5vMAwAADBQAAA4AAAAA&#10;AAAAAAAAAAAALgIAAGRycy9lMm9Eb2MueG1sUEsBAi0AFAAGAAgAAAAhAFA9GRHdAAAABAEAAA8A&#10;AAAAAAAAAAAAAAAAJgYAAGRycy9kb3ducmV2LnhtbFBLBQYAAAAABAAEAPMAAAAwBwAAAAA=&#10;" w14:anchorId="59CCC5B5">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">
                    <v:path arrowok="t"/>
                  </v:shape>
                  <w10:anchorlock/>
                </v:group>
              </w:pict>
            </mc:Fallback>
          </mc:AlternateContent>
        </w:r>
      </w:ins>
    </w:p>
    <w:p w14:paraId="77D31490" w14:textId="2100F6F2" w:rsidR="00666350" w:rsidRPr="001A2C5B" w:rsidRDefault="00666350" w:rsidP="00084D91">
      <w:pPr>
        <w:pStyle w:val="ListParagraph"/>
        <w:numPr>
          <w:ilvl w:val="0"/>
          <w:numId w:val="18"/>
        </w:numPr>
        <w:spacing w:after="220"/>
        <w:ind w:left="360"/>
        <w:rPr>
          <w:rFonts w:asciiTheme="minorBidi" w:hAnsiTheme="minorBidi" w:cstheme="minorBidi"/>
          <w:i/>
          <w:sz w:val="20"/>
          <w:szCs w:val="20"/>
          <w:lang w:val="es-419"/>
        </w:rPr>
      </w:pPr>
      <w:proofErr w:type="gramStart"/>
      <w:ins w:id="70" w:author="Author">
        <w:r w:rsidRPr="001A2C5B">
          <w:rPr>
            <w:rFonts w:asciiTheme="minorBidi" w:hAnsiTheme="minorBidi" w:cstheme="minorBidi"/>
            <w:sz w:val="20"/>
            <w:szCs w:val="20"/>
            <w:lang w:val="es-419"/>
          </w:rPr>
          <w:t>Qué medio y formato representa la (o una) interpretación jurídica auténtica (fuente autorizada) de las patentes concedidas publicadas de su OPI?</w:t>
        </w:r>
        <w:proofErr w:type="gramEnd"/>
        <w:r w:rsidRPr="001A2C5B">
          <w:rPr>
            <w:rFonts w:asciiTheme="minorBidi" w:hAnsiTheme="minorBidi" w:cstheme="minorBidi"/>
            <w:sz w:val="20"/>
            <w:szCs w:val="20"/>
            <w:lang w:val="es-419"/>
          </w:rPr>
          <w:t xml:space="preserve"> </w:t>
        </w:r>
        <w:r w:rsidRPr="001A2C5B">
          <w:rPr>
            <w:rFonts w:asciiTheme="minorBidi" w:hAnsiTheme="minorBidi" w:cstheme="minorBidi"/>
            <w:i/>
            <w:sz w:val="20"/>
            <w:szCs w:val="20"/>
            <w:lang w:val="es-419"/>
          </w:rPr>
          <w:t>Seleccione todo lo que corresponda:</w:t>
        </w:r>
      </w:ins>
    </w:p>
    <w:p w14:paraId="0A921651" w14:textId="77777777" w:rsidR="0084021A" w:rsidRPr="001A2C5B" w:rsidRDefault="0084021A" w:rsidP="0084021A">
      <w:pPr>
        <w:pStyle w:val="ListParagraph"/>
        <w:widowControl/>
        <w:autoSpaceDE/>
        <w:autoSpaceDN/>
        <w:spacing w:after="220" w:line="259" w:lineRule="auto"/>
        <w:rPr>
          <w:ins w:id="71" w:author="Author"/>
          <w:rFonts w:asciiTheme="minorBidi" w:hAnsiTheme="minorBidi" w:cstheme="minorBidi"/>
          <w:sz w:val="20"/>
          <w:szCs w:val="20"/>
          <w:lang w:val="es-419"/>
        </w:rPr>
      </w:pPr>
      <w:ins w:id="72" w:author="Author">
        <w:r w:rsidRPr="001A2C5B">
          <w:rPr>
            <w:rFonts w:ascii="Segoe UI Symbol" w:hAnsi="Segoe UI Symbol" w:cs="Segoe UI Symbol"/>
            <w:sz w:val="20"/>
            <w:szCs w:val="20"/>
            <w:lang w:val="es-419"/>
          </w:rPr>
          <w:t>☐</w:t>
        </w:r>
        <w:r w:rsidRPr="001A2C5B">
          <w:rPr>
            <w:rFonts w:asciiTheme="minorBidi" w:hAnsiTheme="minorBidi" w:cstheme="minorBidi"/>
            <w:sz w:val="20"/>
            <w:szCs w:val="20"/>
            <w:lang w:val="es-419"/>
          </w:rPr>
          <w:t xml:space="preserve"> Solo papel </w:t>
        </w:r>
      </w:ins>
    </w:p>
    <w:p w14:paraId="216ECA44" w14:textId="77777777" w:rsidR="0084021A" w:rsidRPr="001A2C5B" w:rsidRDefault="0084021A" w:rsidP="0084021A">
      <w:pPr>
        <w:pStyle w:val="ListParagraph"/>
        <w:widowControl/>
        <w:autoSpaceDE/>
        <w:autoSpaceDN/>
        <w:spacing w:after="220" w:line="259" w:lineRule="auto"/>
        <w:rPr>
          <w:ins w:id="73" w:author="Author"/>
          <w:rFonts w:asciiTheme="minorBidi" w:hAnsiTheme="minorBidi" w:cstheme="minorBidi"/>
          <w:sz w:val="20"/>
          <w:szCs w:val="20"/>
          <w:lang w:val="es-419"/>
        </w:rPr>
      </w:pPr>
      <w:ins w:id="74" w:author="Author">
        <w:r w:rsidRPr="001A2C5B">
          <w:rPr>
            <w:rFonts w:ascii="Segoe UI Symbol" w:hAnsi="Segoe UI Symbol" w:cs="Segoe UI Symbol"/>
            <w:sz w:val="20"/>
            <w:szCs w:val="20"/>
            <w:lang w:val="es-419"/>
          </w:rPr>
          <w:t>☐</w:t>
        </w:r>
        <w:r w:rsidRPr="001A2C5B">
          <w:rPr>
            <w:rFonts w:asciiTheme="minorBidi" w:hAnsiTheme="minorBidi" w:cstheme="minorBidi"/>
            <w:sz w:val="20"/>
            <w:szCs w:val="20"/>
            <w:lang w:val="es-419"/>
          </w:rPr>
          <w:t xml:space="preserve"> Sitio web</w:t>
        </w:r>
      </w:ins>
    </w:p>
    <w:p w14:paraId="325245F5" w14:textId="77777777" w:rsidR="0084021A" w:rsidRPr="001A2C5B" w:rsidRDefault="0084021A" w:rsidP="0084021A">
      <w:pPr>
        <w:pStyle w:val="ListParagraph"/>
        <w:widowControl/>
        <w:autoSpaceDE/>
        <w:autoSpaceDN/>
        <w:spacing w:after="220" w:line="259" w:lineRule="auto"/>
        <w:rPr>
          <w:ins w:id="75" w:author="Author"/>
          <w:rFonts w:asciiTheme="minorBidi" w:hAnsiTheme="minorBidi" w:cstheme="minorBidi"/>
          <w:sz w:val="20"/>
          <w:szCs w:val="20"/>
          <w:lang w:val="es-419"/>
        </w:rPr>
      </w:pPr>
      <w:ins w:id="76" w:author="Author">
        <w:r w:rsidRPr="001A2C5B">
          <w:rPr>
            <w:rFonts w:ascii="Segoe UI Symbol" w:hAnsi="Segoe UI Symbol" w:cs="Segoe UI Symbol"/>
            <w:sz w:val="20"/>
            <w:szCs w:val="20"/>
            <w:lang w:val="es-419"/>
          </w:rPr>
          <w:t>☐</w:t>
        </w:r>
        <w:r w:rsidRPr="001A2C5B">
          <w:rPr>
            <w:rFonts w:asciiTheme="minorBidi" w:hAnsiTheme="minorBidi" w:cstheme="minorBidi"/>
            <w:sz w:val="20"/>
            <w:szCs w:val="20"/>
            <w:lang w:val="es-419"/>
          </w:rPr>
          <w:t xml:space="preserve"> Publicación en bloque (a través de SFTP o API) </w:t>
        </w:r>
      </w:ins>
    </w:p>
    <w:p w14:paraId="195284C6" w14:textId="77777777" w:rsidR="0084021A" w:rsidRPr="001A2C5B" w:rsidRDefault="0084021A" w:rsidP="0084021A">
      <w:pPr>
        <w:pStyle w:val="ListParagraph"/>
        <w:widowControl/>
        <w:autoSpaceDE/>
        <w:autoSpaceDN/>
        <w:spacing w:after="220" w:line="259" w:lineRule="auto"/>
        <w:rPr>
          <w:ins w:id="77" w:author="Author"/>
          <w:rFonts w:asciiTheme="minorBidi" w:hAnsiTheme="minorBidi" w:cstheme="minorBidi"/>
          <w:sz w:val="20"/>
          <w:szCs w:val="20"/>
          <w:lang w:val="es-419"/>
        </w:rPr>
      </w:pPr>
      <w:ins w:id="78" w:author="Author">
        <w:r w:rsidRPr="001A2C5B">
          <w:rPr>
            <w:rFonts w:ascii="Segoe UI Symbol" w:hAnsi="Segoe UI Symbol" w:cs="Segoe UI Symbol"/>
            <w:sz w:val="20"/>
            <w:szCs w:val="20"/>
            <w:lang w:val="es-419"/>
          </w:rPr>
          <w:t>☐</w:t>
        </w:r>
        <w:r w:rsidRPr="001A2C5B">
          <w:rPr>
            <w:rFonts w:asciiTheme="minorBidi" w:hAnsiTheme="minorBidi" w:cstheme="minorBidi"/>
            <w:sz w:val="20"/>
            <w:szCs w:val="20"/>
            <w:lang w:val="es-419"/>
          </w:rPr>
          <w:t xml:space="preserve"> CD/DVD </w:t>
        </w:r>
      </w:ins>
    </w:p>
    <w:p w14:paraId="3475DADD" w14:textId="0DBC5F53" w:rsidR="0084021A" w:rsidRPr="001A2C5B" w:rsidRDefault="0084021A" w:rsidP="0084021A">
      <w:pPr>
        <w:pStyle w:val="ListParagraph"/>
        <w:widowControl/>
        <w:autoSpaceDE/>
        <w:autoSpaceDN/>
        <w:spacing w:after="220" w:line="259" w:lineRule="auto"/>
        <w:rPr>
          <w:rFonts w:asciiTheme="minorBidi" w:hAnsiTheme="minorBidi" w:cstheme="minorBidi"/>
          <w:sz w:val="20"/>
          <w:szCs w:val="20"/>
          <w:lang w:val="es-419"/>
        </w:rPr>
      </w:pPr>
      <w:ins w:id="79" w:author="Author">
        <w:r w:rsidRPr="001A2C5B">
          <w:rPr>
            <w:rFonts w:ascii="Segoe UI Symbol" w:hAnsi="Segoe UI Symbol" w:cs="Segoe UI Symbol"/>
            <w:sz w:val="20"/>
            <w:szCs w:val="20"/>
            <w:lang w:val="es-419"/>
          </w:rPr>
          <w:t>☐</w:t>
        </w:r>
        <w:r w:rsidRPr="001A2C5B">
          <w:rPr>
            <w:rFonts w:asciiTheme="minorBidi" w:hAnsiTheme="minorBidi" w:cstheme="minorBidi"/>
            <w:sz w:val="20"/>
            <w:szCs w:val="20"/>
            <w:lang w:val="es-419"/>
          </w:rPr>
          <w:t xml:space="preserve"> [Otro], especifique</w:t>
        </w:r>
      </w:ins>
    </w:p>
    <w:p w14:paraId="07AF3A97" w14:textId="197189BD" w:rsidR="00666350" w:rsidRPr="001A2C5B" w:rsidRDefault="008A2252" w:rsidP="008A2252">
      <w:pPr>
        <w:tabs>
          <w:tab w:val="left" w:pos="709"/>
        </w:tabs>
        <w:spacing w:after="220"/>
        <w:ind w:left="709"/>
        <w:rPr>
          <w:rFonts w:asciiTheme="minorBidi" w:hAnsiTheme="minorBidi" w:cstheme="minorBidi"/>
          <w:sz w:val="16"/>
          <w:lang w:val="es-419"/>
        </w:rPr>
      </w:pPr>
      <w:r w:rsidRPr="001A2C5B">
        <w:rPr>
          <w:rFonts w:asciiTheme="minorBidi" w:hAnsiTheme="minorBidi" w:cstheme="minorBidi"/>
          <w:noProof/>
          <w:lang w:val="es-419"/>
        </w:rPr>
        <mc:AlternateContent>
          <mc:Choice Requires="wpg">
            <w:drawing>
              <wp:inline distT="0" distB="0" distL="0" distR="0" wp14:anchorId="7B5592A3" wp14:editId="1CE76EA7">
                <wp:extent cx="1903228" cy="393405"/>
                <wp:effectExtent l="0" t="0" r="20955" b="26035"/>
                <wp:docPr id="1603313511" name="Group 16033135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36884711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8311415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8629148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42443500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46239893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36104815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603313511"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MI5Yp7PAwAADxQAAA4A&#10;AAAAAAAAAAAAAAAALgIAAGRycy9lMm9Eb2MueG1sUEsBAi0AFAAGAAgAAAAhAFA9GRHdAAAABAEA&#10;AA8AAAAAAAAAAAAAAAAAKQYAAGRycy9kb3ducmV2LnhtbFBLBQYAAAAABAAEAPMAAAAzBwAAAAA=&#10;" w14:anchorId="7EACDB61">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">
                  <v:path arrowok="t"/>
                </v:shape>
                <w10:anchorlock/>
              </v:group>
            </w:pict>
          </mc:Fallback>
        </mc:AlternateContent>
      </w:r>
    </w:p>
    <w:p w14:paraId="2F0A4EA3" w14:textId="7D3E9A8B" w:rsidR="00F54DB0" w:rsidRPr="001A2C5B" w:rsidRDefault="009A3235" w:rsidP="00C8557E">
      <w:pPr>
        <w:pStyle w:val="ListParagraph"/>
        <w:numPr>
          <w:ilvl w:val="0"/>
          <w:numId w:val="18"/>
        </w:numPr>
        <w:spacing w:after="220"/>
        <w:ind w:left="360"/>
        <w:rPr>
          <w:rFonts w:asciiTheme="minorBidi" w:hAnsiTheme="minorBidi" w:cstheme="minorBidi"/>
          <w:sz w:val="20"/>
          <w:szCs w:val="20"/>
          <w:lang w:val="es-419"/>
        </w:rPr>
      </w:pPr>
      <w:r w:rsidRPr="001A2C5B">
        <w:rPr>
          <w:rFonts w:asciiTheme="minorBidi" w:hAnsiTheme="minorBidi" w:cstheme="minorBidi"/>
          <w:sz w:val="20"/>
          <w:szCs w:val="20"/>
          <w:lang w:val="es-419"/>
        </w:rPr>
        <w:t xml:space="preserve">Indique cómo localizar el soporte que ha seleccionado: (por ejemplo, especifique el título de un DVD </w:t>
      </w:r>
      <w:ins w:id="80" w:author="Author">
        <w:r w:rsidR="00A467EE" w:rsidRPr="001A2C5B">
          <w:rPr>
            <w:rFonts w:asciiTheme="minorBidi" w:hAnsiTheme="minorBidi" w:cstheme="minorBidi"/>
            <w:sz w:val="20"/>
            <w:szCs w:val="20"/>
            <w:lang w:val="es-419"/>
          </w:rPr>
          <w:t xml:space="preserve">o de una </w:t>
        </w:r>
        <w:r w:rsidR="004D054A" w:rsidRPr="001A2C5B">
          <w:rPr>
            <w:rFonts w:asciiTheme="minorBidi" w:hAnsiTheme="minorBidi" w:cstheme="minorBidi"/>
            <w:sz w:val="20"/>
            <w:szCs w:val="20"/>
            <w:lang w:val="es-419"/>
          </w:rPr>
          <w:t>recopilación</w:t>
        </w:r>
        <w:r w:rsidR="00A467EE" w:rsidRPr="001A2C5B">
          <w:rPr>
            <w:rFonts w:asciiTheme="minorBidi" w:hAnsiTheme="minorBidi" w:cstheme="minorBidi"/>
            <w:sz w:val="20"/>
            <w:szCs w:val="20"/>
            <w:lang w:val="es-419"/>
          </w:rPr>
          <w:t xml:space="preserve"> de </w:t>
        </w:r>
        <w:r w:rsidR="004D054A" w:rsidRPr="001A2C5B">
          <w:rPr>
            <w:rFonts w:asciiTheme="minorBidi" w:hAnsiTheme="minorBidi" w:cstheme="minorBidi"/>
            <w:spacing w:val="-4"/>
            <w:sz w:val="20"/>
            <w:szCs w:val="20"/>
            <w:lang w:val="es-419"/>
          </w:rPr>
          <w:t xml:space="preserve">datos </w:t>
        </w:r>
      </w:ins>
      <w:r w:rsidRPr="001A2C5B">
        <w:rPr>
          <w:rFonts w:asciiTheme="minorBidi" w:hAnsiTheme="minorBidi" w:cstheme="minorBidi"/>
          <w:sz w:val="20"/>
          <w:szCs w:val="20"/>
          <w:lang w:val="es-419"/>
        </w:rPr>
        <w:t>y una dirección de Internet para solicitarla</w:t>
      </w:r>
      <w:r w:rsidRPr="001A2C5B">
        <w:rPr>
          <w:rFonts w:asciiTheme="minorBidi" w:hAnsiTheme="minorBidi" w:cstheme="minorBidi"/>
          <w:spacing w:val="-4"/>
          <w:sz w:val="20"/>
          <w:szCs w:val="20"/>
          <w:lang w:val="es-419"/>
        </w:rPr>
        <w:t>)</w:t>
      </w:r>
    </w:p>
    <w:p w14:paraId="45910864" w14:textId="3BEFEC15" w:rsidR="00723D3C" w:rsidRPr="001A2C5B" w:rsidRDefault="00B542EC" w:rsidP="00B542EC">
      <w:pPr>
        <w:tabs>
          <w:tab w:val="left" w:pos="709"/>
        </w:tabs>
        <w:spacing w:after="220"/>
        <w:ind w:left="360"/>
        <w:rPr>
          <w:rFonts w:asciiTheme="minorBidi" w:hAnsiTheme="minorBidi" w:cstheme="minorBidi"/>
          <w:sz w:val="16"/>
          <w:lang w:val="es-419"/>
        </w:rPr>
      </w:pPr>
      <w:r w:rsidRPr="001A2C5B">
        <w:rPr>
          <w:rFonts w:asciiTheme="minorBidi" w:hAnsiTheme="minorBidi" w:cstheme="minorBidi"/>
          <w:noProof/>
          <w:lang w:val="es-419"/>
        </w:rPr>
        <mc:AlternateContent>
          <mc:Choice Requires="wpg">
            <w:drawing>
              <wp:inline distT="0" distB="0" distL="0" distR="0" wp14:anchorId="7E40A895" wp14:editId="11905CDC">
                <wp:extent cx="1903228" cy="393405"/>
                <wp:effectExtent l="0" t="0" r="20955" b="26035"/>
                <wp:docPr id="1189089323" name="Group 1189089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1652123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2312612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9764498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9979573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39726022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27355524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189089323"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" w14:anchorId="3D97659E">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">
                  <v:path arrowok="t"/>
                </v:shape>
                <w10:anchorlock/>
              </v:group>
            </w:pict>
          </mc:Fallback>
        </mc:AlternateContent>
      </w:r>
    </w:p>
    <w:p w14:paraId="2F0A4EA4" w14:textId="4C18D8E7" w:rsidR="00F54DB0" w:rsidRPr="001A2C5B" w:rsidRDefault="009A3235" w:rsidP="00C8557E">
      <w:pPr>
        <w:pStyle w:val="ListParagraph"/>
        <w:numPr>
          <w:ilvl w:val="0"/>
          <w:numId w:val="18"/>
        </w:numPr>
        <w:spacing w:before="55" w:after="220"/>
        <w:ind w:left="360"/>
        <w:rPr>
          <w:rFonts w:asciiTheme="minorBidi" w:hAnsiTheme="minorBidi" w:cstheme="minorBidi"/>
          <w:sz w:val="20"/>
          <w:lang w:val="es-419"/>
        </w:rPr>
      </w:pPr>
      <w:r w:rsidRPr="001A2C5B">
        <w:rPr>
          <w:rFonts w:asciiTheme="minorBidi" w:hAnsiTheme="minorBidi" w:cstheme="minorBidi"/>
          <w:sz w:val="20"/>
          <w:lang w:val="es-419"/>
        </w:rPr>
        <w:t xml:space="preserve">En relación con el soporte indicado anteriormente, ¿hay uno o más formatos (de archivo) que deberían tenerse </w:t>
      </w:r>
      <w:r w:rsidRPr="001A2C5B">
        <w:rPr>
          <w:rFonts w:asciiTheme="minorBidi" w:hAnsiTheme="minorBidi" w:cstheme="minorBidi"/>
          <w:spacing w:val="-5"/>
          <w:sz w:val="20"/>
          <w:lang w:val="es-419"/>
        </w:rPr>
        <w:t xml:space="preserve">en </w:t>
      </w:r>
      <w:r w:rsidRPr="001A2C5B">
        <w:rPr>
          <w:rFonts w:asciiTheme="minorBidi" w:hAnsiTheme="minorBidi" w:cstheme="minorBidi"/>
          <w:sz w:val="20"/>
          <w:lang w:val="es-419"/>
        </w:rPr>
        <w:t>cuenta</w:t>
      </w:r>
    </w:p>
    <w:p w14:paraId="5404D881" w14:textId="2CF69D0E" w:rsidR="00723D3C" w:rsidRPr="001A2C5B" w:rsidRDefault="009A3235" w:rsidP="00FF1BC9">
      <w:pPr>
        <w:spacing w:before="10" w:after="220" w:line="168" w:lineRule="exact"/>
        <w:ind w:left="360"/>
        <w:rPr>
          <w:rFonts w:asciiTheme="minorBidi" w:hAnsiTheme="minorBidi" w:cstheme="minorBidi"/>
          <w:sz w:val="20"/>
          <w:lang w:val="es-419"/>
        </w:rPr>
      </w:pPr>
      <w:r w:rsidRPr="001A2C5B">
        <w:rPr>
          <w:rFonts w:asciiTheme="minorBidi" w:hAnsiTheme="minorBidi" w:cstheme="minorBidi"/>
          <w:sz w:val="16"/>
          <w:lang w:val="es-419"/>
        </w:rPr>
        <w:t xml:space="preserve">(con preferencia a otros </w:t>
      </w:r>
      <w:r w:rsidRPr="001A2C5B">
        <w:rPr>
          <w:rFonts w:asciiTheme="minorBidi" w:hAnsiTheme="minorBidi" w:cstheme="minorBidi"/>
          <w:spacing w:val="-2"/>
          <w:sz w:val="16"/>
          <w:lang w:val="es-419"/>
        </w:rPr>
        <w:t>formatos)</w:t>
      </w:r>
      <w:r w:rsidRPr="001A2C5B">
        <w:rPr>
          <w:rFonts w:asciiTheme="minorBidi" w:hAnsiTheme="minorBidi" w:cstheme="minorBidi"/>
          <w:spacing w:val="-2"/>
          <w:sz w:val="20"/>
          <w:lang w:val="es-419"/>
        </w:rPr>
        <w:t>?</w:t>
      </w:r>
    </w:p>
    <w:p w14:paraId="6E404B71" w14:textId="77777777" w:rsidR="004928BC" w:rsidRPr="001A2C5B" w:rsidRDefault="004928BC" w:rsidP="004928BC">
      <w:pPr>
        <w:pStyle w:val="ListParagraph"/>
        <w:tabs>
          <w:tab w:val="left" w:pos="821"/>
        </w:tabs>
        <w:spacing w:before="1" w:after="220"/>
        <w:ind w:firstLine="0"/>
        <w:rPr>
          <w:rFonts w:asciiTheme="minorBidi" w:hAnsiTheme="minorBidi" w:cstheme="minorBidi"/>
          <w:sz w:val="20"/>
          <w:lang w:val="es-419"/>
        </w:rPr>
      </w:pPr>
      <w:r w:rsidRPr="001A2C5B">
        <w:rPr>
          <w:rFonts w:asciiTheme="minorBidi" w:hAnsiTheme="minorBidi" w:cstheme="minorBidi"/>
          <w:noProof/>
          <w:position w:val="-7"/>
          <w:lang w:val="es-419"/>
        </w:rPr>
        <w:drawing>
          <wp:inline distT="0" distB="0" distL="0" distR="0" wp14:anchorId="339B28EF" wp14:editId="627E2E77">
            <wp:extent cx="126993" cy="127000"/>
            <wp:effectExtent l="0" t="0" r="0" b="0"/>
            <wp:docPr id="75874427" name="Image 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4" name="Image 354"/>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Sí</w:t>
      </w:r>
      <w:r w:rsidRPr="001A2C5B">
        <w:rPr>
          <w:rFonts w:asciiTheme="minorBidi" w:hAnsiTheme="minorBidi" w:cstheme="minorBidi"/>
          <w:position w:val="-3"/>
          <w:sz w:val="20"/>
          <w:lang w:val="es-419"/>
        </w:rPr>
        <w:tab/>
      </w:r>
      <w:r w:rsidRPr="001A2C5B">
        <w:rPr>
          <w:rFonts w:asciiTheme="minorBidi" w:hAnsiTheme="minorBidi" w:cstheme="minorBidi"/>
          <w:position w:val="-3"/>
          <w:sz w:val="20"/>
          <w:lang w:val="es-419"/>
        </w:rPr>
        <w:tab/>
      </w:r>
      <w:r w:rsidRPr="001A2C5B">
        <w:rPr>
          <w:rFonts w:asciiTheme="minorBidi" w:hAnsiTheme="minorBidi" w:cstheme="minorBidi"/>
          <w:noProof/>
          <w:position w:val="-7"/>
          <w:lang w:val="es-419"/>
        </w:rPr>
        <w:drawing>
          <wp:inline distT="0" distB="0" distL="0" distR="0" wp14:anchorId="1DC97CAD" wp14:editId="55C0AC79">
            <wp:extent cx="126993" cy="127000"/>
            <wp:effectExtent l="0" t="0" r="0" b="0"/>
            <wp:docPr id="548364474" name="Image 3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5" name="Image 355"/>
                    <pic:cNvPicPr/>
                  </pic:nvPicPr>
                  <pic:blipFill>
                    <a:blip r:embed="rId8" cstate="print"/>
                    <a:stretch>
                      <a:fillRect/>
                    </a:stretch>
                  </pic:blipFill>
                  <pic:spPr>
                    <a:xfrm>
                      <a:off x="0" y="0"/>
                      <a:ext cx="126993" cy="127000"/>
                    </a:xfrm>
                    <a:prstGeom prst="rect">
                      <a:avLst/>
                    </a:prstGeom>
                  </pic:spPr>
                </pic:pic>
              </a:graphicData>
            </a:graphic>
          </wp:inline>
        </w:drawing>
      </w:r>
      <w:r w:rsidRPr="001A2C5B">
        <w:rPr>
          <w:rFonts w:asciiTheme="minorBidi" w:hAnsiTheme="minorBidi" w:cstheme="minorBidi"/>
          <w:position w:val="-3"/>
          <w:sz w:val="20"/>
          <w:lang w:val="es-419"/>
        </w:rPr>
        <w:t>No</w:t>
      </w:r>
    </w:p>
    <w:p w14:paraId="2F0A4EA8" w14:textId="77777777" w:rsidR="00F54DB0" w:rsidRPr="001A2C5B" w:rsidRDefault="009A3235" w:rsidP="004928BC">
      <w:pPr>
        <w:pStyle w:val="ListParagraph"/>
        <w:numPr>
          <w:ilvl w:val="0"/>
          <w:numId w:val="18"/>
        </w:numPr>
        <w:spacing w:after="220"/>
        <w:ind w:left="360"/>
        <w:rPr>
          <w:rFonts w:asciiTheme="minorBidi" w:hAnsiTheme="minorBidi" w:cstheme="minorBidi"/>
          <w:sz w:val="20"/>
          <w:lang w:val="es-419"/>
        </w:rPr>
      </w:pPr>
      <w:r w:rsidRPr="001A2C5B">
        <w:rPr>
          <w:rFonts w:asciiTheme="minorBidi" w:hAnsiTheme="minorBidi" w:cstheme="minorBidi"/>
          <w:sz w:val="20"/>
          <w:lang w:val="es-419"/>
        </w:rPr>
        <w:t xml:space="preserve">En caso afirmativo, seleccione todos los formatos que deberían considerarse con preferencia a otros </w:t>
      </w:r>
      <w:r w:rsidRPr="001A2C5B">
        <w:rPr>
          <w:rFonts w:asciiTheme="minorBidi" w:hAnsiTheme="minorBidi" w:cstheme="minorBidi"/>
          <w:spacing w:val="-2"/>
          <w:sz w:val="20"/>
          <w:lang w:val="es-419"/>
        </w:rPr>
        <w:t>formatos</w:t>
      </w:r>
    </w:p>
    <w:p w14:paraId="4709F21B" w14:textId="63132D61" w:rsidR="00B94389" w:rsidRPr="001A2C5B" w:rsidRDefault="009A3235" w:rsidP="00E955A8">
      <w:pPr>
        <w:pStyle w:val="BodyText"/>
        <w:tabs>
          <w:tab w:val="left" w:pos="3304"/>
          <w:tab w:val="left" w:pos="5464"/>
          <w:tab w:val="left" w:pos="7624"/>
        </w:tabs>
        <w:spacing w:before="1" w:after="220"/>
        <w:ind w:left="360"/>
        <w:rPr>
          <w:rFonts w:asciiTheme="minorBidi" w:hAnsiTheme="minorBidi" w:cstheme="minorBidi"/>
          <w:lang w:val="es-419"/>
        </w:rPr>
      </w:pPr>
      <w:r w:rsidRPr="001A2C5B">
        <w:rPr>
          <w:rFonts w:asciiTheme="minorBidi" w:hAnsiTheme="minorBidi" w:cstheme="minorBidi"/>
          <w:lang w:val="es-419"/>
        </w:rPr>
        <w:t>☐</w:t>
      </w:r>
      <w:r w:rsidR="001B6AFB" w:rsidRPr="001A2C5B">
        <w:rPr>
          <w:rFonts w:asciiTheme="minorBidi" w:hAnsiTheme="minorBidi" w:cstheme="minorBidi"/>
          <w:lang w:val="es-419"/>
        </w:rPr>
        <w:t xml:space="preserve"> </w:t>
      </w:r>
      <w:r w:rsidRPr="001A2C5B">
        <w:rPr>
          <w:rFonts w:asciiTheme="minorBidi" w:hAnsiTheme="minorBidi" w:cstheme="minorBidi"/>
          <w:lang w:val="es-419"/>
        </w:rPr>
        <w:t>.</w:t>
      </w:r>
      <w:proofErr w:type="spellStart"/>
      <w:r w:rsidRPr="001A2C5B">
        <w:rPr>
          <w:rFonts w:asciiTheme="minorBidi" w:hAnsiTheme="minorBidi" w:cstheme="minorBidi"/>
          <w:lang w:val="es-419"/>
        </w:rPr>
        <w:t>pdf</w:t>
      </w:r>
      <w:proofErr w:type="spellEnd"/>
      <w:r w:rsidRPr="001A2C5B">
        <w:rPr>
          <w:rFonts w:asciiTheme="minorBidi" w:hAnsiTheme="minorBidi" w:cstheme="minorBidi"/>
          <w:lang w:val="es-419"/>
        </w:rPr>
        <w:t xml:space="preserve"> </w:t>
      </w:r>
      <w:r w:rsidRPr="001A2C5B">
        <w:rPr>
          <w:rFonts w:asciiTheme="minorBidi" w:hAnsiTheme="minorBidi" w:cstheme="minorBidi"/>
          <w:spacing w:val="-2"/>
          <w:lang w:val="es-419"/>
        </w:rPr>
        <w:t>(Adobe)</w:t>
      </w:r>
      <w:r w:rsidRPr="001A2C5B">
        <w:rPr>
          <w:rFonts w:asciiTheme="minorBidi" w:hAnsiTheme="minorBidi" w:cstheme="minorBidi"/>
          <w:lang w:val="es-419"/>
        </w:rPr>
        <w:tab/>
      </w:r>
      <w:r w:rsidRPr="001A2C5B">
        <w:rPr>
          <w:rFonts w:asciiTheme="minorBidi" w:hAnsiTheme="minorBidi" w:cstheme="minorBidi"/>
          <w:spacing w:val="-2"/>
          <w:lang w:val="es-419"/>
        </w:rPr>
        <w:t>☐</w:t>
      </w:r>
      <w:r w:rsidR="001B6AFB" w:rsidRPr="001A2C5B">
        <w:rPr>
          <w:rFonts w:asciiTheme="minorBidi" w:hAnsiTheme="minorBidi" w:cstheme="minorBidi"/>
          <w:spacing w:val="-2"/>
          <w:lang w:val="es-419"/>
        </w:rPr>
        <w:t xml:space="preserve"> </w:t>
      </w:r>
      <w:r w:rsidRPr="001A2C5B">
        <w:rPr>
          <w:rFonts w:asciiTheme="minorBidi" w:hAnsiTheme="minorBidi" w:cstheme="minorBidi"/>
          <w:spacing w:val="-2"/>
          <w:lang w:val="es-419"/>
        </w:rPr>
        <w:t>.</w:t>
      </w:r>
      <w:proofErr w:type="spellStart"/>
      <w:r w:rsidRPr="001A2C5B">
        <w:rPr>
          <w:rFonts w:asciiTheme="minorBidi" w:hAnsiTheme="minorBidi" w:cstheme="minorBidi"/>
          <w:spacing w:val="-2"/>
          <w:lang w:val="es-419"/>
        </w:rPr>
        <w:t>html</w:t>
      </w:r>
      <w:proofErr w:type="spellEnd"/>
      <w:r w:rsidRPr="001A2C5B">
        <w:rPr>
          <w:rFonts w:asciiTheme="minorBidi" w:hAnsiTheme="minorBidi" w:cstheme="minorBidi"/>
          <w:lang w:val="es-419"/>
        </w:rPr>
        <w:tab/>
        <w:t>☐</w:t>
      </w:r>
      <w:r w:rsidR="001B6AFB" w:rsidRPr="001A2C5B">
        <w:rPr>
          <w:rFonts w:asciiTheme="minorBidi" w:hAnsiTheme="minorBidi" w:cstheme="minorBidi"/>
          <w:lang w:val="es-419"/>
        </w:rPr>
        <w:t xml:space="preserve"> imagen .</w:t>
      </w:r>
      <w:proofErr w:type="spellStart"/>
      <w:r w:rsidRPr="001A2C5B">
        <w:rPr>
          <w:rFonts w:asciiTheme="minorBidi" w:hAnsiTheme="minorBidi" w:cstheme="minorBidi"/>
          <w:lang w:val="es-419"/>
        </w:rPr>
        <w:t>tif</w:t>
      </w:r>
      <w:proofErr w:type="spellEnd"/>
    </w:p>
    <w:p w14:paraId="2F0A4EAA" w14:textId="6399DF61" w:rsidR="00F54DB0" w:rsidRPr="001A2C5B" w:rsidRDefault="009A3235" w:rsidP="00E955A8">
      <w:pPr>
        <w:pStyle w:val="BodyText"/>
        <w:tabs>
          <w:tab w:val="left" w:pos="3304"/>
          <w:tab w:val="left" w:pos="5464"/>
          <w:tab w:val="left" w:pos="7624"/>
        </w:tabs>
        <w:spacing w:before="1" w:after="220"/>
        <w:ind w:left="360"/>
        <w:rPr>
          <w:rFonts w:asciiTheme="minorBidi" w:hAnsiTheme="minorBidi" w:cstheme="minorBidi"/>
          <w:spacing w:val="-2"/>
          <w:lang w:val="es-419"/>
        </w:rPr>
      </w:pPr>
      <w:r w:rsidRPr="001A2C5B">
        <w:rPr>
          <w:rFonts w:asciiTheme="minorBidi" w:hAnsiTheme="minorBidi" w:cstheme="minorBidi"/>
          <w:spacing w:val="-2"/>
          <w:lang w:val="es-419"/>
        </w:rPr>
        <w:t>☐Papel</w:t>
      </w:r>
      <w:r w:rsidR="000C0A82" w:rsidRPr="001A2C5B">
        <w:rPr>
          <w:rFonts w:asciiTheme="minorBidi" w:hAnsiTheme="minorBidi" w:cstheme="minorBidi"/>
          <w:spacing w:val="-2"/>
          <w:lang w:val="es-419"/>
        </w:rPr>
        <w:tab/>
      </w:r>
      <w:ins w:id="81" w:author="Author">
        <w:r w:rsidR="00D43380" w:rsidRPr="001A2C5B">
          <w:rPr>
            <w:rFonts w:asciiTheme="minorBidi" w:hAnsiTheme="minorBidi" w:cstheme="minorBidi"/>
            <w:spacing w:val="-2"/>
            <w:lang w:val="es-419"/>
          </w:rPr>
          <w:t>☐.xml</w:t>
        </w:r>
        <w:r w:rsidR="00D43380" w:rsidRPr="001A2C5B">
          <w:rPr>
            <w:rFonts w:asciiTheme="minorBidi" w:hAnsiTheme="minorBidi" w:cstheme="minorBidi"/>
            <w:spacing w:val="-2"/>
            <w:lang w:val="es-419"/>
          </w:rPr>
          <w:tab/>
          <w:t>☐.</w:t>
        </w:r>
        <w:proofErr w:type="spellStart"/>
        <w:r w:rsidR="00D43380" w:rsidRPr="001A2C5B">
          <w:rPr>
            <w:rFonts w:asciiTheme="minorBidi" w:hAnsiTheme="minorBidi" w:cstheme="minorBidi"/>
            <w:spacing w:val="-2"/>
            <w:lang w:val="es-419"/>
          </w:rPr>
          <w:t>json</w:t>
        </w:r>
      </w:ins>
      <w:proofErr w:type="spellEnd"/>
    </w:p>
    <w:p w14:paraId="24B58E60" w14:textId="36B40108" w:rsidR="00C16D98" w:rsidRPr="001A2C5B" w:rsidRDefault="00C16D98" w:rsidP="00E955A8">
      <w:pPr>
        <w:spacing w:before="119" w:after="220"/>
        <w:ind w:left="360"/>
        <w:rPr>
          <w:rFonts w:asciiTheme="minorBidi" w:hAnsiTheme="minorBidi" w:cstheme="minorBidi"/>
          <w:spacing w:val="-2"/>
          <w:sz w:val="20"/>
          <w:szCs w:val="20"/>
          <w:lang w:val="es-419"/>
        </w:rPr>
      </w:pPr>
      <w:r w:rsidRPr="001A2C5B">
        <w:rPr>
          <w:rFonts w:asciiTheme="minorBidi" w:hAnsiTheme="minorBidi" w:cstheme="minorBidi"/>
          <w:spacing w:val="-2"/>
          <w:sz w:val="20"/>
          <w:szCs w:val="20"/>
          <w:lang w:val="es-419"/>
        </w:rPr>
        <w:t>☐Otros</w:t>
      </w:r>
      <w:r w:rsidRPr="001A2C5B">
        <w:rPr>
          <w:rFonts w:asciiTheme="minorBidi" w:hAnsiTheme="minorBidi" w:cstheme="minorBidi"/>
          <w:spacing w:val="-2"/>
          <w:sz w:val="20"/>
          <w:szCs w:val="20"/>
          <w:lang w:val="es-419"/>
        </w:rPr>
        <w:tab/>
      </w:r>
    </w:p>
    <w:p w14:paraId="62F7E59E" w14:textId="7C856661" w:rsidR="00C16D98" w:rsidRPr="001A2C5B" w:rsidRDefault="00C16D98" w:rsidP="00E955A8">
      <w:pPr>
        <w:spacing w:before="119" w:after="220"/>
        <w:ind w:left="360"/>
        <w:rPr>
          <w:rFonts w:asciiTheme="minorBidi" w:hAnsiTheme="minorBidi" w:cstheme="minorBidi"/>
          <w:sz w:val="15"/>
          <w:lang w:val="es-419"/>
        </w:rPr>
      </w:pPr>
      <w:r w:rsidRPr="001A2C5B">
        <w:rPr>
          <w:rFonts w:asciiTheme="minorBidi" w:hAnsiTheme="minorBidi" w:cstheme="minorBidi"/>
          <w:sz w:val="15"/>
          <w:lang w:val="es-419"/>
        </w:rPr>
        <w:t xml:space="preserve">Por favor, comente si es </w:t>
      </w:r>
      <w:r w:rsidRPr="001A2C5B">
        <w:rPr>
          <w:rFonts w:asciiTheme="minorBidi" w:hAnsiTheme="minorBidi" w:cstheme="minorBidi"/>
          <w:spacing w:val="-2"/>
          <w:sz w:val="15"/>
          <w:lang w:val="es-419"/>
        </w:rPr>
        <w:t>"Otro"</w:t>
      </w:r>
    </w:p>
    <w:p w14:paraId="2F0A4EAB" w14:textId="7B835681" w:rsidR="00F54DB0" w:rsidRPr="001A2C5B" w:rsidRDefault="00C16D98" w:rsidP="00E955A8">
      <w:pPr>
        <w:pStyle w:val="BodyText"/>
        <w:tabs>
          <w:tab w:val="left" w:pos="3304"/>
          <w:tab w:val="left" w:pos="5464"/>
          <w:tab w:val="left" w:pos="7624"/>
        </w:tabs>
        <w:spacing w:before="1" w:after="220"/>
        <w:ind w:left="360"/>
        <w:rPr>
          <w:rFonts w:asciiTheme="minorBidi" w:hAnsiTheme="minorBidi" w:cstheme="minorBidi"/>
          <w:sz w:val="18"/>
          <w:lang w:val="es-419"/>
        </w:rPr>
      </w:pPr>
      <w:r w:rsidRPr="001A2C5B">
        <w:rPr>
          <w:rFonts w:asciiTheme="minorBidi" w:hAnsiTheme="minorBidi" w:cstheme="minorBidi"/>
          <w:noProof/>
          <w:lang w:val="es-419"/>
        </w:rPr>
        <mc:AlternateContent>
          <mc:Choice Requires="wpg">
            <w:drawing>
              <wp:inline distT="0" distB="0" distL="0" distR="0" wp14:anchorId="334EBC43" wp14:editId="6E99192C">
                <wp:extent cx="1903228" cy="393405"/>
                <wp:effectExtent l="0" t="0" r="20955" b="26035"/>
                <wp:docPr id="81751376" name="Group 81751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65992272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7154647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9240950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0752722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50938414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6434828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81751376"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" w14:anchorId="6A588396">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">
                  <v:path arrowok="t"/>
                </v:shape>
                <w10:anchorlock/>
              </v:group>
            </w:pict>
          </mc:Fallback>
        </mc:AlternateContent>
      </w:r>
    </w:p>
    <w:p w14:paraId="2F0A4EAC" w14:textId="77777777" w:rsidR="00F54DB0" w:rsidRPr="001A2C5B" w:rsidRDefault="00F54DB0" w:rsidP="00E955A8">
      <w:pPr>
        <w:spacing w:after="220"/>
        <w:rPr>
          <w:rFonts w:asciiTheme="minorBidi" w:hAnsiTheme="minorBidi" w:cstheme="minorBidi"/>
          <w:sz w:val="18"/>
          <w:lang w:val="es-419"/>
        </w:rPr>
        <w:sectPr w:rsidR="00F54DB0" w:rsidRPr="001A2C5B" w:rsidSect="00845911">
          <w:headerReference w:type="default" r:id="rId15"/>
          <w:footerReference w:type="even" r:id="rId16"/>
          <w:footerReference w:type="default" r:id="rId17"/>
          <w:headerReference w:type="first" r:id="rId18"/>
          <w:footerReference w:type="first" r:id="rId19"/>
          <w:pgSz w:w="11906" w:h="16838" w:code="9"/>
          <w:pgMar w:top="562" w:right="1138" w:bottom="1282" w:left="1411" w:header="331" w:footer="0" w:gutter="0"/>
          <w:cols w:space="720"/>
          <w:titlePg/>
          <w:docGrid w:linePitch="299"/>
        </w:sectPr>
      </w:pPr>
    </w:p>
    <w:p w14:paraId="2F0A4EB1" w14:textId="72FF7681" w:rsidR="00F54DB0" w:rsidRPr="001A2C5B" w:rsidRDefault="00F54DB0" w:rsidP="008E68BE">
      <w:pPr>
        <w:pStyle w:val="BodyText"/>
        <w:spacing w:after="220" w:line="20" w:lineRule="exact"/>
        <w:ind w:left="100"/>
        <w:rPr>
          <w:rFonts w:asciiTheme="minorBidi" w:hAnsiTheme="minorBidi" w:cstheme="minorBidi"/>
          <w:sz w:val="2"/>
          <w:lang w:val="es-419"/>
        </w:rPr>
      </w:pPr>
    </w:p>
    <w:p w14:paraId="3306824B" w14:textId="77777777" w:rsidR="00C8557E" w:rsidRPr="001A2C5B" w:rsidRDefault="009A3235" w:rsidP="00C8557E">
      <w:pPr>
        <w:pStyle w:val="ListParagraph"/>
        <w:numPr>
          <w:ilvl w:val="0"/>
          <w:numId w:val="18"/>
        </w:numPr>
        <w:spacing w:before="158" w:after="220"/>
        <w:ind w:left="360"/>
        <w:rPr>
          <w:rFonts w:asciiTheme="minorBidi" w:hAnsiTheme="minorBidi" w:cstheme="minorBidi"/>
          <w:sz w:val="15"/>
          <w:lang w:val="es-419"/>
        </w:rPr>
      </w:pPr>
      <w:proofErr w:type="gramStart"/>
      <w:r w:rsidRPr="001A2C5B">
        <w:rPr>
          <w:rFonts w:asciiTheme="minorBidi" w:hAnsiTheme="minorBidi" w:cstheme="minorBidi"/>
          <w:sz w:val="20"/>
          <w:lang w:val="es-419"/>
        </w:rPr>
        <w:t>Dónde más se pueden encontrar sus documentos de patente publicados?</w:t>
      </w:r>
      <w:proofErr w:type="gramEnd"/>
      <w:r w:rsidRPr="001A2C5B">
        <w:rPr>
          <w:rFonts w:asciiTheme="minorBidi" w:hAnsiTheme="minorBidi" w:cstheme="minorBidi"/>
          <w:sz w:val="20"/>
          <w:lang w:val="es-419"/>
        </w:rPr>
        <w:t xml:space="preserve"> </w:t>
      </w:r>
    </w:p>
    <w:p w14:paraId="2F0A4EB2" w14:textId="38561268" w:rsidR="00F54DB0" w:rsidRPr="001A2C5B" w:rsidRDefault="009A3235" w:rsidP="00C8557E">
      <w:pPr>
        <w:spacing w:before="158" w:after="220"/>
        <w:ind w:left="360"/>
        <w:rPr>
          <w:rFonts w:asciiTheme="minorBidi" w:hAnsiTheme="minorBidi" w:cstheme="minorBidi"/>
          <w:sz w:val="15"/>
          <w:lang w:val="es-419"/>
        </w:rPr>
      </w:pPr>
      <w:r w:rsidRPr="001A2C5B">
        <w:rPr>
          <w:rFonts w:asciiTheme="minorBidi" w:hAnsiTheme="minorBidi" w:cstheme="minorBidi"/>
          <w:sz w:val="15"/>
          <w:lang w:val="es-419"/>
        </w:rPr>
        <w:t xml:space="preserve">Seleccione tantos como sean </w:t>
      </w:r>
      <w:r w:rsidRPr="001A2C5B">
        <w:rPr>
          <w:rFonts w:asciiTheme="minorBidi" w:hAnsiTheme="minorBidi" w:cstheme="minorBidi"/>
          <w:spacing w:val="-2"/>
          <w:sz w:val="15"/>
          <w:lang w:val="es-419"/>
        </w:rPr>
        <w:t>aplicables</w:t>
      </w:r>
      <w:r w:rsidR="00EC7A18" w:rsidRPr="001A2C5B">
        <w:rPr>
          <w:rFonts w:asciiTheme="minorBidi" w:hAnsiTheme="minorBidi" w:cstheme="minorBidi"/>
          <w:spacing w:val="-2"/>
          <w:sz w:val="15"/>
          <w:lang w:val="es-419"/>
        </w:rPr>
        <w:t>.</w:t>
      </w:r>
    </w:p>
    <w:p w14:paraId="4CCFE3DE" w14:textId="07770DD9" w:rsidR="006C6AB1" w:rsidRPr="001A2C5B" w:rsidRDefault="009A3235" w:rsidP="00C8557E">
      <w:pPr>
        <w:pStyle w:val="BodyText"/>
        <w:tabs>
          <w:tab w:val="left" w:pos="1956"/>
        </w:tabs>
        <w:spacing w:after="220"/>
        <w:ind w:left="360"/>
        <w:rPr>
          <w:rFonts w:asciiTheme="minorBidi" w:hAnsiTheme="minorBidi" w:cstheme="minorBidi"/>
          <w:spacing w:val="-2"/>
          <w:lang w:val="es-419"/>
        </w:rPr>
      </w:pPr>
      <w:r w:rsidRPr="001A2C5B">
        <w:rPr>
          <w:rFonts w:asciiTheme="minorBidi" w:hAnsiTheme="minorBidi" w:cstheme="minorBidi"/>
          <w:spacing w:val="-2"/>
          <w:position w:val="2"/>
          <w:lang w:val="es-419"/>
        </w:rPr>
        <w:t>☐</w:t>
      </w:r>
      <w:r w:rsidR="0084021A" w:rsidRPr="001A2C5B">
        <w:rPr>
          <w:rFonts w:asciiTheme="minorBidi" w:hAnsiTheme="minorBidi" w:cstheme="minorBidi"/>
          <w:spacing w:val="-2"/>
          <w:position w:val="2"/>
          <w:lang w:val="es-419"/>
        </w:rPr>
        <w:t xml:space="preserve"> </w:t>
      </w:r>
      <w:r w:rsidRPr="001A2C5B">
        <w:rPr>
          <w:rFonts w:asciiTheme="minorBidi" w:hAnsiTheme="minorBidi" w:cstheme="minorBidi"/>
          <w:spacing w:val="-2"/>
          <w:position w:val="2"/>
          <w:lang w:val="es-419"/>
        </w:rPr>
        <w:t>Internet</w:t>
      </w:r>
      <w:r w:rsidRPr="001A2C5B">
        <w:rPr>
          <w:rFonts w:asciiTheme="minorBidi" w:hAnsiTheme="minorBidi" w:cstheme="minorBidi"/>
          <w:position w:val="2"/>
          <w:lang w:val="es-419"/>
        </w:rPr>
        <w:tab/>
      </w:r>
      <w:r w:rsidRPr="001A2C5B">
        <w:rPr>
          <w:rFonts w:asciiTheme="minorBidi" w:hAnsiTheme="minorBidi" w:cstheme="minorBidi"/>
          <w:spacing w:val="-2"/>
          <w:lang w:val="es-419"/>
        </w:rPr>
        <w:t xml:space="preserve">Dirección </w:t>
      </w:r>
      <w:r w:rsidRPr="001A2C5B">
        <w:rPr>
          <w:rFonts w:asciiTheme="minorBidi" w:hAnsiTheme="minorBidi" w:cstheme="minorBidi"/>
          <w:lang w:val="es-419"/>
        </w:rPr>
        <w:t>principal de Internet</w:t>
      </w:r>
      <w:r w:rsidRPr="001A2C5B">
        <w:rPr>
          <w:rFonts w:asciiTheme="minorBidi" w:hAnsiTheme="minorBidi" w:cstheme="minorBidi"/>
          <w:spacing w:val="-2"/>
          <w:lang w:val="es-419"/>
        </w:rPr>
        <w:t>:</w:t>
      </w:r>
    </w:p>
    <w:p w14:paraId="2F0A4EB4" w14:textId="535F3C4D" w:rsidR="00F54DB0" w:rsidRPr="001A2C5B" w:rsidRDefault="006C6AB1" w:rsidP="00321253">
      <w:pPr>
        <w:pStyle w:val="BodyText"/>
        <w:spacing w:after="220"/>
        <w:ind w:left="2160"/>
        <w:rPr>
          <w:rFonts w:asciiTheme="minorBidi" w:hAnsiTheme="minorBidi" w:cstheme="minorBidi"/>
          <w:spacing w:val="-2"/>
          <w:lang w:val="es-419"/>
        </w:rPr>
      </w:pPr>
      <w:r w:rsidRPr="001A2C5B">
        <w:rPr>
          <w:rFonts w:asciiTheme="minorBidi" w:hAnsiTheme="minorBidi" w:cstheme="minorBidi"/>
          <w:noProof/>
          <w:lang w:val="es-419"/>
        </w:rPr>
        <mc:AlternateContent>
          <mc:Choice Requires="wpg">
            <w:drawing>
              <wp:inline distT="0" distB="0" distL="0" distR="0" wp14:anchorId="0766501B" wp14:editId="623B7F34">
                <wp:extent cx="1903228" cy="180754"/>
                <wp:effectExtent l="0" t="0" r="20955" b="10160"/>
                <wp:docPr id="476349338" name="Group 476349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60908332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8344507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90497467"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5394428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3487390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002583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476349338" style="width:149.85pt;height:14.25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" w14:anchorId="5D102F68">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">
                  <v:path arrowok="t"/>
                </v:shape>
                <w10:anchorlock/>
              </v:group>
            </w:pict>
          </mc:Fallback>
        </mc:AlternateContent>
      </w:r>
    </w:p>
    <w:p w14:paraId="0E37ACDB" w14:textId="133E6658" w:rsidR="006C6AB1" w:rsidRPr="001A2C5B" w:rsidRDefault="0084021A" w:rsidP="006C6AB1">
      <w:pPr>
        <w:pStyle w:val="BodyText"/>
        <w:tabs>
          <w:tab w:val="left" w:pos="1956"/>
        </w:tabs>
        <w:spacing w:after="220"/>
        <w:ind w:left="360"/>
        <w:rPr>
          <w:rFonts w:asciiTheme="minorBidi" w:hAnsiTheme="minorBidi" w:cstheme="minorBidi"/>
          <w:sz w:val="18"/>
          <w:lang w:val="es-419"/>
        </w:rPr>
      </w:pPr>
      <w:r w:rsidRPr="001A2C5B">
        <w:rPr>
          <w:rFonts w:ascii="Segoe UI Symbol" w:hAnsi="Segoe UI Symbol" w:cs="Segoe UI Symbol"/>
          <w:spacing w:val="-2"/>
          <w:position w:val="2"/>
          <w:lang w:val="es-419"/>
        </w:rPr>
        <w:t xml:space="preserve">☐ </w:t>
      </w:r>
      <w:r w:rsidRPr="001A2C5B">
        <w:rPr>
          <w:rFonts w:asciiTheme="minorBidi" w:hAnsiTheme="minorBidi" w:cstheme="minorBidi"/>
          <w:spacing w:val="-2"/>
          <w:position w:val="2"/>
          <w:lang w:val="es-419"/>
        </w:rPr>
        <w:t xml:space="preserve">Otras </w:t>
      </w:r>
      <w:r w:rsidR="006C6AB1" w:rsidRPr="001A2C5B">
        <w:rPr>
          <w:rFonts w:asciiTheme="minorBidi" w:hAnsiTheme="minorBidi" w:cstheme="minorBidi"/>
          <w:spacing w:val="-2"/>
          <w:position w:val="2"/>
          <w:lang w:val="es-419"/>
        </w:rPr>
        <w:t>direcciones de Internet conocidas:</w:t>
      </w:r>
      <w:r w:rsidR="006C6AB1" w:rsidRPr="001A2C5B">
        <w:rPr>
          <w:rFonts w:asciiTheme="minorBidi" w:hAnsiTheme="minorBidi" w:cstheme="minorBidi"/>
          <w:position w:val="2"/>
          <w:lang w:val="es-419"/>
        </w:rPr>
        <w:tab/>
      </w:r>
      <w:r w:rsidR="006C6AB1" w:rsidRPr="001A2C5B">
        <w:rPr>
          <w:rFonts w:asciiTheme="minorBidi" w:hAnsiTheme="minorBidi" w:cstheme="minorBidi"/>
          <w:sz w:val="18"/>
          <w:lang w:val="es-419"/>
        </w:rPr>
        <w:t xml:space="preserve">Separe cada dirección con </w:t>
      </w:r>
      <w:r w:rsidRPr="001A2C5B">
        <w:rPr>
          <w:rFonts w:asciiTheme="minorBidi" w:hAnsiTheme="minorBidi" w:cstheme="minorBidi"/>
          <w:sz w:val="18"/>
          <w:lang w:val="es-419"/>
        </w:rPr>
        <w:t>un punto</w:t>
      </w:r>
      <w:r w:rsidR="006C6AB1" w:rsidRPr="001A2C5B">
        <w:rPr>
          <w:rFonts w:asciiTheme="minorBidi" w:hAnsiTheme="minorBidi" w:cstheme="minorBidi"/>
          <w:sz w:val="18"/>
          <w:lang w:val="es-419"/>
        </w:rPr>
        <w:t xml:space="preserve"> y coma </w:t>
      </w:r>
      <w:r w:rsidRPr="001A2C5B">
        <w:rPr>
          <w:rFonts w:asciiTheme="minorBidi" w:hAnsiTheme="minorBidi" w:cstheme="minorBidi"/>
          <w:sz w:val="18"/>
          <w:lang w:val="es-419"/>
        </w:rPr>
        <w:t>(</w:t>
      </w:r>
      <w:r w:rsidR="006C6AB1" w:rsidRPr="001A2C5B">
        <w:rPr>
          <w:rFonts w:asciiTheme="minorBidi" w:hAnsiTheme="minorBidi" w:cstheme="minorBidi"/>
          <w:sz w:val="18"/>
          <w:lang w:val="es-419"/>
        </w:rPr>
        <w:t>;</w:t>
      </w:r>
      <w:r w:rsidRPr="001A2C5B">
        <w:rPr>
          <w:rFonts w:asciiTheme="minorBidi" w:hAnsiTheme="minorBidi" w:cstheme="minorBidi"/>
          <w:sz w:val="18"/>
          <w:lang w:val="es-419"/>
        </w:rPr>
        <w:t>)</w:t>
      </w:r>
    </w:p>
    <w:p w14:paraId="4A8BCFC2" w14:textId="5BD8C878" w:rsidR="00F54DB0" w:rsidRPr="001A2C5B" w:rsidRDefault="00321253" w:rsidP="00914CF5">
      <w:pPr>
        <w:pStyle w:val="BodyText"/>
        <w:spacing w:after="220"/>
        <w:ind w:left="720"/>
        <w:rPr>
          <w:rFonts w:asciiTheme="minorBidi" w:hAnsiTheme="minorBidi" w:cstheme="minorBidi"/>
          <w:spacing w:val="-2"/>
          <w:lang w:val="es-419"/>
        </w:rPr>
      </w:pPr>
      <w:r w:rsidRPr="001A2C5B">
        <w:rPr>
          <w:rFonts w:asciiTheme="minorBidi" w:hAnsiTheme="minorBidi" w:cstheme="minorBidi"/>
          <w:noProof/>
          <w:lang w:val="es-419"/>
        </w:rPr>
        <mc:AlternateContent>
          <mc:Choice Requires="wpg">
            <w:drawing>
              <wp:inline distT="0" distB="0" distL="0" distR="0" wp14:anchorId="481B1652" wp14:editId="52342BD1">
                <wp:extent cx="1903228" cy="180754"/>
                <wp:effectExtent l="0" t="0" r="20955" b="10160"/>
                <wp:docPr id="1421405042" name="Group 14214050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88302222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21520494"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32572127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1814234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839897788"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4364684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421405042" style="width:149.85pt;height:14.25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" w14:anchorId="6D895272">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">
                  <v:path arrowok="t"/>
                </v:shape>
                <w10:anchorlock/>
              </v:group>
            </w:pict>
          </mc:Fallback>
        </mc:AlternateContent>
      </w:r>
    </w:p>
    <w:p w14:paraId="2F0A4EB8" w14:textId="0FB026E3" w:rsidR="00F54DB0" w:rsidRPr="001A2C5B" w:rsidRDefault="009A3235" w:rsidP="00600E9B">
      <w:pPr>
        <w:spacing w:after="220"/>
        <w:ind w:left="720"/>
        <w:rPr>
          <w:rFonts w:asciiTheme="minorBidi" w:hAnsiTheme="minorBidi" w:cstheme="minorBidi"/>
          <w:spacing w:val="-2"/>
          <w:sz w:val="15"/>
          <w:lang w:val="es-419"/>
        </w:rPr>
      </w:pPr>
      <w:r w:rsidRPr="001A2C5B">
        <w:rPr>
          <w:rFonts w:asciiTheme="minorBidi" w:hAnsiTheme="minorBidi" w:cstheme="minorBidi"/>
          <w:sz w:val="15"/>
          <w:lang w:val="es-419"/>
        </w:rPr>
        <w:t xml:space="preserve">Si </w:t>
      </w:r>
      <w:r w:rsidRPr="001A2C5B">
        <w:rPr>
          <w:rFonts w:asciiTheme="minorBidi" w:hAnsiTheme="minorBidi" w:cstheme="minorBidi"/>
          <w:spacing w:val="-3"/>
          <w:sz w:val="15"/>
          <w:lang w:val="es-419"/>
        </w:rPr>
        <w:t xml:space="preserve">están </w:t>
      </w:r>
      <w:r w:rsidRPr="001A2C5B">
        <w:rPr>
          <w:rFonts w:asciiTheme="minorBidi" w:hAnsiTheme="minorBidi" w:cstheme="minorBidi"/>
          <w:sz w:val="15"/>
          <w:lang w:val="es-419"/>
        </w:rPr>
        <w:t xml:space="preserve">disponibles, indique cómo encontrar o suscribirse a cada fuente disponible (por ejemplo, apartado de correos o </w:t>
      </w:r>
      <w:r w:rsidRPr="001A2C5B">
        <w:rPr>
          <w:rFonts w:asciiTheme="minorBidi" w:hAnsiTheme="minorBidi" w:cstheme="minorBidi"/>
          <w:spacing w:val="-2"/>
          <w:sz w:val="15"/>
          <w:lang w:val="es-419"/>
        </w:rPr>
        <w:t xml:space="preserve">dirección de </w:t>
      </w:r>
      <w:r w:rsidRPr="001A2C5B">
        <w:rPr>
          <w:rFonts w:asciiTheme="minorBidi" w:hAnsiTheme="minorBidi" w:cstheme="minorBidi"/>
          <w:sz w:val="15"/>
          <w:lang w:val="es-419"/>
        </w:rPr>
        <w:t>Internet</w:t>
      </w:r>
      <w:r w:rsidRPr="001A2C5B">
        <w:rPr>
          <w:rFonts w:asciiTheme="minorBidi" w:hAnsiTheme="minorBidi" w:cstheme="minorBidi"/>
          <w:spacing w:val="-2"/>
          <w:sz w:val="15"/>
          <w:lang w:val="es-419"/>
        </w:rPr>
        <w:t>)</w:t>
      </w:r>
    </w:p>
    <w:p w14:paraId="2F0A4EB9" w14:textId="1C09D10E" w:rsidR="00F54DB0" w:rsidRPr="001A2C5B" w:rsidRDefault="009A3235" w:rsidP="00321253">
      <w:pPr>
        <w:pStyle w:val="BodyText"/>
        <w:spacing w:before="99" w:after="220"/>
        <w:ind w:left="360"/>
        <w:rPr>
          <w:rFonts w:asciiTheme="minorBidi" w:hAnsiTheme="minorBidi" w:cstheme="minorBidi"/>
          <w:lang w:val="es-419"/>
        </w:rPr>
      </w:pPr>
      <w:r w:rsidRPr="001A2C5B">
        <w:rPr>
          <w:rFonts w:asciiTheme="minorBidi" w:hAnsiTheme="minorBidi" w:cstheme="minorBidi"/>
          <w:spacing w:val="-2"/>
          <w:position w:val="2"/>
          <w:lang w:val="es-419"/>
        </w:rPr>
        <w:t>☐CD/DVD</w:t>
      </w:r>
      <w:r w:rsidRPr="001A2C5B">
        <w:rPr>
          <w:rFonts w:asciiTheme="minorBidi" w:hAnsiTheme="minorBidi" w:cstheme="minorBidi"/>
          <w:position w:val="2"/>
          <w:lang w:val="es-419"/>
        </w:rPr>
        <w:tab/>
      </w:r>
      <w:r w:rsidR="00321253" w:rsidRPr="001A2C5B">
        <w:rPr>
          <w:rFonts w:asciiTheme="minorBidi" w:hAnsiTheme="minorBidi" w:cstheme="minorBidi"/>
          <w:position w:val="2"/>
          <w:lang w:val="es-419"/>
        </w:rPr>
        <w:tab/>
      </w:r>
      <w:r w:rsidR="00321253" w:rsidRPr="001A2C5B">
        <w:rPr>
          <w:rFonts w:asciiTheme="minorBidi" w:hAnsiTheme="minorBidi" w:cstheme="minorBidi"/>
          <w:position w:val="2"/>
          <w:lang w:val="es-419"/>
        </w:rPr>
        <w:tab/>
      </w:r>
      <w:r w:rsidRPr="001A2C5B">
        <w:rPr>
          <w:rFonts w:asciiTheme="minorBidi" w:hAnsiTheme="minorBidi" w:cstheme="minorBidi"/>
          <w:lang w:val="es-419"/>
        </w:rPr>
        <w:t xml:space="preserve">Título / </w:t>
      </w:r>
      <w:r w:rsidRPr="001A2C5B">
        <w:rPr>
          <w:rFonts w:asciiTheme="minorBidi" w:hAnsiTheme="minorBidi" w:cstheme="minorBidi"/>
          <w:spacing w:val="-2"/>
          <w:lang w:val="es-419"/>
        </w:rPr>
        <w:t>ubicación:</w:t>
      </w:r>
    </w:p>
    <w:p w14:paraId="2F0A4EBA" w14:textId="4EE5E8EA" w:rsidR="00F54DB0" w:rsidRPr="001A2C5B" w:rsidRDefault="00321253" w:rsidP="00914CF5">
      <w:pPr>
        <w:pStyle w:val="BodyText"/>
        <w:spacing w:after="220"/>
        <w:ind w:left="288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2383E967" wp14:editId="169DEBA3">
                <wp:extent cx="1903228" cy="180754"/>
                <wp:effectExtent l="0" t="0" r="20955" b="10160"/>
                <wp:docPr id="483531094" name="Group 4835310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76151940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27329457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63483717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26509447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6827742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44007753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483531094" style="width:149.85pt;height:14.25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" w14:anchorId="0AB2649A">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">
                  <v:path arrowok="t"/>
                </v:shape>
                <w10:anchorlock/>
              </v:group>
            </w:pict>
          </mc:Fallback>
        </mc:AlternateContent>
      </w:r>
    </w:p>
    <w:p w14:paraId="2F0A4EBC" w14:textId="28FAEC92" w:rsidR="00F54DB0" w:rsidRPr="001A2C5B" w:rsidRDefault="009A3235" w:rsidP="00321253">
      <w:pPr>
        <w:pStyle w:val="BodyText"/>
        <w:spacing w:before="190" w:after="220"/>
        <w:ind w:left="360"/>
        <w:rPr>
          <w:rFonts w:asciiTheme="minorBidi" w:hAnsiTheme="minorBidi" w:cstheme="minorBidi"/>
          <w:spacing w:val="-2"/>
          <w:lang w:val="es-419"/>
        </w:rPr>
      </w:pPr>
      <w:r w:rsidRPr="001A2C5B">
        <w:rPr>
          <w:rFonts w:asciiTheme="minorBidi" w:hAnsiTheme="minorBidi" w:cstheme="minorBidi"/>
          <w:spacing w:val="-5"/>
          <w:position w:val="2"/>
          <w:lang w:val="es-419"/>
        </w:rPr>
        <w:t>☐FTP</w:t>
      </w:r>
      <w:r w:rsidRPr="001A2C5B">
        <w:rPr>
          <w:rFonts w:asciiTheme="minorBidi" w:hAnsiTheme="minorBidi" w:cstheme="minorBidi"/>
          <w:position w:val="2"/>
          <w:lang w:val="es-419"/>
        </w:rPr>
        <w:tab/>
      </w:r>
      <w:r w:rsidR="00321253" w:rsidRPr="001A2C5B">
        <w:rPr>
          <w:rFonts w:asciiTheme="minorBidi" w:hAnsiTheme="minorBidi" w:cstheme="minorBidi"/>
          <w:position w:val="2"/>
          <w:lang w:val="es-419"/>
        </w:rPr>
        <w:tab/>
      </w:r>
      <w:r w:rsidR="00321253" w:rsidRPr="001A2C5B">
        <w:rPr>
          <w:rFonts w:asciiTheme="minorBidi" w:hAnsiTheme="minorBidi" w:cstheme="minorBidi"/>
          <w:position w:val="2"/>
          <w:lang w:val="es-419"/>
        </w:rPr>
        <w:tab/>
      </w:r>
      <w:r w:rsidRPr="001A2C5B">
        <w:rPr>
          <w:rFonts w:asciiTheme="minorBidi" w:hAnsiTheme="minorBidi" w:cstheme="minorBidi"/>
          <w:lang w:val="es-419"/>
        </w:rPr>
        <w:t xml:space="preserve">Título / </w:t>
      </w:r>
      <w:r w:rsidRPr="001A2C5B">
        <w:rPr>
          <w:rFonts w:asciiTheme="minorBidi" w:hAnsiTheme="minorBidi" w:cstheme="minorBidi"/>
          <w:spacing w:val="-2"/>
          <w:lang w:val="es-419"/>
        </w:rPr>
        <w:t>ubicación:</w:t>
      </w:r>
    </w:p>
    <w:p w14:paraId="572CFEF8" w14:textId="7F0D5193" w:rsidR="00321253" w:rsidRPr="001A2C5B" w:rsidRDefault="00321253" w:rsidP="00914CF5">
      <w:pPr>
        <w:pStyle w:val="BodyText"/>
        <w:spacing w:before="190" w:after="220"/>
        <w:ind w:left="288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3CFF6C37" wp14:editId="2DE73E8B">
                <wp:extent cx="1903228" cy="180754"/>
                <wp:effectExtent l="0" t="0" r="20955" b="10160"/>
                <wp:docPr id="1805254394" name="Group 1805254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68103215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6795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9391735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0230391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27078474"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84619173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805254394" style="width:149.85pt;height:14.25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" w14:anchorId="20D44FE3">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">
                  <v:path arrowok="t"/>
                </v:shape>
                <w10:anchorlock/>
              </v:group>
            </w:pict>
          </mc:Fallback>
        </mc:AlternateContent>
      </w:r>
    </w:p>
    <w:p w14:paraId="2F0A4EBE" w14:textId="684FAC25" w:rsidR="00F54DB0" w:rsidRPr="001A2C5B" w:rsidRDefault="009A3235" w:rsidP="00321253">
      <w:pPr>
        <w:pStyle w:val="BodyText"/>
        <w:spacing w:after="220"/>
        <w:ind w:left="360"/>
        <w:rPr>
          <w:rFonts w:asciiTheme="minorBidi" w:hAnsiTheme="minorBidi" w:cstheme="minorBidi"/>
          <w:spacing w:val="-2"/>
          <w:lang w:val="es-419"/>
        </w:rPr>
      </w:pPr>
      <w:r w:rsidRPr="001A2C5B">
        <w:rPr>
          <w:rFonts w:asciiTheme="minorBidi" w:hAnsiTheme="minorBidi" w:cstheme="minorBidi"/>
          <w:spacing w:val="-2"/>
          <w:position w:val="2"/>
          <w:lang w:val="es-419"/>
        </w:rPr>
        <w:t>☐Papel</w:t>
      </w:r>
      <w:r w:rsidRPr="001A2C5B">
        <w:rPr>
          <w:rFonts w:asciiTheme="minorBidi" w:hAnsiTheme="minorBidi" w:cstheme="minorBidi"/>
          <w:position w:val="2"/>
          <w:lang w:val="es-419"/>
        </w:rPr>
        <w:tab/>
      </w:r>
      <w:r w:rsidR="00321253" w:rsidRPr="001A2C5B">
        <w:rPr>
          <w:rFonts w:asciiTheme="minorBidi" w:hAnsiTheme="minorBidi" w:cstheme="minorBidi"/>
          <w:position w:val="2"/>
          <w:lang w:val="es-419"/>
        </w:rPr>
        <w:tab/>
      </w:r>
      <w:r w:rsidR="00321253" w:rsidRPr="001A2C5B">
        <w:rPr>
          <w:rFonts w:asciiTheme="minorBidi" w:hAnsiTheme="minorBidi" w:cstheme="minorBidi"/>
          <w:position w:val="2"/>
          <w:lang w:val="es-419"/>
        </w:rPr>
        <w:tab/>
      </w:r>
      <w:r w:rsidRPr="001A2C5B">
        <w:rPr>
          <w:rFonts w:asciiTheme="minorBidi" w:hAnsiTheme="minorBidi" w:cstheme="minorBidi"/>
          <w:lang w:val="es-419"/>
        </w:rPr>
        <w:t xml:space="preserve">Título / </w:t>
      </w:r>
      <w:r w:rsidRPr="001A2C5B">
        <w:rPr>
          <w:rFonts w:asciiTheme="minorBidi" w:hAnsiTheme="minorBidi" w:cstheme="minorBidi"/>
          <w:spacing w:val="-2"/>
          <w:lang w:val="es-419"/>
        </w:rPr>
        <w:t>Ubicación:</w:t>
      </w:r>
    </w:p>
    <w:p w14:paraId="573E567C" w14:textId="2331440A" w:rsidR="00321253" w:rsidRPr="001A2C5B" w:rsidRDefault="00321253" w:rsidP="00914CF5">
      <w:pPr>
        <w:pStyle w:val="BodyText"/>
        <w:spacing w:after="220"/>
        <w:ind w:left="288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340C0648" wp14:editId="4C59B90B">
                <wp:extent cx="1903228" cy="180754"/>
                <wp:effectExtent l="0" t="0" r="20955" b="10160"/>
                <wp:docPr id="380093443" name="Group 3800934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29925508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55166664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97064312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44302160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5478856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0776412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380093443" style="width:149.85pt;height:14.25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" w14:anchorId="4DB21712">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">
                  <v:path arrowok="t"/>
                </v:shape>
                <w10:anchorlock/>
              </v:group>
            </w:pict>
          </mc:Fallback>
        </mc:AlternateContent>
      </w:r>
    </w:p>
    <w:p w14:paraId="6C9837CC" w14:textId="3F1439BC" w:rsidR="005B1F66" w:rsidRPr="001A2C5B" w:rsidRDefault="0084021A" w:rsidP="005B1F66">
      <w:pPr>
        <w:pStyle w:val="BodyText"/>
        <w:spacing w:before="112" w:after="220"/>
        <w:ind w:left="360"/>
        <w:rPr>
          <w:rFonts w:asciiTheme="minorBidi" w:hAnsiTheme="minorBidi" w:cstheme="minorBidi"/>
          <w:lang w:val="es-419"/>
        </w:rPr>
      </w:pPr>
      <w:r w:rsidRPr="001A2C5B">
        <w:rPr>
          <w:rFonts w:ascii="Segoe UI Symbol" w:hAnsi="Segoe UI Symbol" w:cs="Segoe UI Symbol"/>
          <w:spacing w:val="-2"/>
          <w:lang w:val="es-419"/>
        </w:rPr>
        <w:t>☐</w:t>
      </w:r>
      <w:r w:rsidR="005B1F66" w:rsidRPr="001A2C5B">
        <w:rPr>
          <w:rFonts w:asciiTheme="minorBidi" w:hAnsiTheme="minorBidi" w:cstheme="minorBidi"/>
          <w:spacing w:val="-2"/>
          <w:lang w:val="es-419"/>
        </w:rPr>
        <w:t>Servicios web</w:t>
      </w:r>
      <w:r w:rsidR="005B1F66" w:rsidRPr="001A2C5B">
        <w:rPr>
          <w:rFonts w:asciiTheme="minorBidi" w:hAnsiTheme="minorBidi" w:cstheme="minorBidi"/>
          <w:lang w:val="es-419"/>
        </w:rPr>
        <w:tab/>
      </w:r>
      <w:r w:rsidR="005B1F66" w:rsidRPr="001A2C5B">
        <w:rPr>
          <w:rFonts w:asciiTheme="minorBidi" w:hAnsiTheme="minorBidi" w:cstheme="minorBidi"/>
          <w:lang w:val="es-419"/>
        </w:rPr>
        <w:tab/>
        <w:t xml:space="preserve">Título / </w:t>
      </w:r>
      <w:r w:rsidR="005B1F66" w:rsidRPr="001A2C5B">
        <w:rPr>
          <w:rFonts w:asciiTheme="minorBidi" w:hAnsiTheme="minorBidi" w:cstheme="minorBidi"/>
          <w:spacing w:val="-2"/>
          <w:lang w:val="es-419"/>
        </w:rPr>
        <w:t>Ubicación:</w:t>
      </w:r>
    </w:p>
    <w:p w14:paraId="24AE5A97" w14:textId="2F609864" w:rsidR="005B1F66" w:rsidRPr="001A2C5B" w:rsidRDefault="00124E51" w:rsidP="00914CF5">
      <w:pPr>
        <w:pStyle w:val="BodyText"/>
        <w:spacing w:before="94" w:after="220"/>
        <w:ind w:left="288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27C30A46" wp14:editId="006DE006">
                <wp:extent cx="1903228" cy="180754"/>
                <wp:effectExtent l="0" t="0" r="20955" b="10160"/>
                <wp:docPr id="1403787039" name="Group 14037870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5755137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3375760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3445507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52234723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48794485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8206820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403787039" style="width:149.85pt;height:14.25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" w14:anchorId="63201275">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">
                  <v:path arrowok="t"/>
                </v:shape>
                <w10:anchorlock/>
              </v:group>
            </w:pict>
          </mc:Fallback>
        </mc:AlternateContent>
      </w:r>
    </w:p>
    <w:p w14:paraId="4FD609ED" w14:textId="25D8974E" w:rsidR="005B1F66" w:rsidRPr="001A2C5B" w:rsidRDefault="005B1F66" w:rsidP="00124E51">
      <w:pPr>
        <w:spacing w:before="16" w:after="220"/>
        <w:ind w:left="720"/>
        <w:rPr>
          <w:rFonts w:asciiTheme="minorBidi" w:hAnsiTheme="minorBidi" w:cstheme="minorBidi"/>
          <w:sz w:val="16"/>
          <w:lang w:val="es-419"/>
        </w:rPr>
      </w:pPr>
      <w:r w:rsidRPr="001A2C5B">
        <w:rPr>
          <w:rFonts w:asciiTheme="minorBidi" w:hAnsiTheme="minorBidi" w:cstheme="minorBidi"/>
          <w:sz w:val="16"/>
          <w:lang w:val="es-419"/>
        </w:rPr>
        <w:t>(</w:t>
      </w:r>
      <w:r w:rsidRPr="001A2C5B">
        <w:rPr>
          <w:rFonts w:asciiTheme="minorBidi" w:hAnsiTheme="minorBidi" w:cstheme="minorBidi"/>
          <w:spacing w:val="-2"/>
          <w:sz w:val="16"/>
          <w:lang w:val="es-419"/>
        </w:rPr>
        <w:t xml:space="preserve">descarga </w:t>
      </w:r>
      <w:r w:rsidRPr="001A2C5B">
        <w:rPr>
          <w:rFonts w:asciiTheme="minorBidi" w:hAnsiTheme="minorBidi" w:cstheme="minorBidi"/>
          <w:sz w:val="16"/>
          <w:lang w:val="es-419"/>
        </w:rPr>
        <w:t>de datos</w:t>
      </w:r>
      <w:r w:rsidR="0084021A" w:rsidRPr="001A2C5B">
        <w:rPr>
          <w:rFonts w:asciiTheme="minorBidi" w:hAnsiTheme="minorBidi" w:cstheme="minorBidi"/>
          <w:sz w:val="16"/>
          <w:lang w:val="es-419"/>
        </w:rPr>
        <w:t xml:space="preserve"> en bloque</w:t>
      </w:r>
      <w:r w:rsidRPr="001A2C5B">
        <w:rPr>
          <w:rFonts w:asciiTheme="minorBidi" w:hAnsiTheme="minorBidi" w:cstheme="minorBidi"/>
          <w:spacing w:val="-2"/>
          <w:sz w:val="16"/>
          <w:lang w:val="es-419"/>
        </w:rPr>
        <w:t>)</w:t>
      </w:r>
    </w:p>
    <w:p w14:paraId="549AA84A" w14:textId="6F5D1E88" w:rsidR="00124E51" w:rsidRPr="001A2C5B" w:rsidRDefault="0084021A" w:rsidP="00124E51">
      <w:pPr>
        <w:pStyle w:val="BodyText"/>
        <w:spacing w:after="220"/>
        <w:ind w:left="360"/>
        <w:rPr>
          <w:rFonts w:asciiTheme="minorBidi" w:hAnsiTheme="minorBidi" w:cstheme="minorBidi"/>
          <w:lang w:val="es-419"/>
        </w:rPr>
      </w:pPr>
      <w:r w:rsidRPr="001A2C5B">
        <w:rPr>
          <w:rFonts w:ascii="Segoe UI Symbol" w:hAnsi="Segoe UI Symbol" w:cs="Segoe UI Symbol"/>
          <w:spacing w:val="-2"/>
          <w:position w:val="2"/>
          <w:lang w:val="es-419"/>
        </w:rPr>
        <w:t>☐</w:t>
      </w:r>
      <w:r w:rsidR="00124E51" w:rsidRPr="001A2C5B">
        <w:rPr>
          <w:rFonts w:asciiTheme="minorBidi" w:hAnsiTheme="minorBidi" w:cstheme="minorBidi"/>
          <w:spacing w:val="-2"/>
          <w:position w:val="2"/>
          <w:lang w:val="es-419"/>
        </w:rPr>
        <w:t xml:space="preserve">Proveedores </w:t>
      </w:r>
      <w:r w:rsidR="00124E51" w:rsidRPr="001A2C5B">
        <w:rPr>
          <w:rFonts w:asciiTheme="minorBidi" w:hAnsiTheme="minorBidi" w:cstheme="minorBidi"/>
          <w:position w:val="2"/>
          <w:lang w:val="es-419"/>
        </w:rPr>
        <w:t>comerciales</w:t>
      </w:r>
      <w:r w:rsidR="00124E51" w:rsidRPr="001A2C5B">
        <w:rPr>
          <w:rFonts w:asciiTheme="minorBidi" w:hAnsiTheme="minorBidi" w:cstheme="minorBidi"/>
          <w:position w:val="2"/>
          <w:lang w:val="es-419"/>
        </w:rPr>
        <w:tab/>
      </w:r>
      <w:r w:rsidR="00124E51" w:rsidRPr="001A2C5B">
        <w:rPr>
          <w:rFonts w:asciiTheme="minorBidi" w:hAnsiTheme="minorBidi" w:cstheme="minorBidi"/>
          <w:sz w:val="15"/>
          <w:szCs w:val="15"/>
          <w:lang w:val="es-419"/>
        </w:rPr>
        <w:t>Especifíquese</w:t>
      </w:r>
      <w:r w:rsidRPr="001A2C5B">
        <w:rPr>
          <w:rFonts w:asciiTheme="minorBidi" w:hAnsiTheme="minorBidi" w:cstheme="minorBidi"/>
          <w:sz w:val="15"/>
          <w:szCs w:val="15"/>
          <w:lang w:val="es-419"/>
        </w:rPr>
        <w:t xml:space="preserve"> (opcional)</w:t>
      </w:r>
    </w:p>
    <w:p w14:paraId="4C36F3DA" w14:textId="6B585801" w:rsidR="00124E51" w:rsidRPr="001A2C5B" w:rsidRDefault="00124E51" w:rsidP="00914CF5">
      <w:pPr>
        <w:pStyle w:val="BodyText"/>
        <w:spacing w:before="118" w:after="220"/>
        <w:ind w:left="288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37351713" wp14:editId="0AC2FF5C">
                <wp:extent cx="1903228" cy="180754"/>
                <wp:effectExtent l="0" t="0" r="20955" b="10160"/>
                <wp:docPr id="760047545" name="Group 7600475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7101106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47455355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5369100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92362223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28726447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97659632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760047545" style="width:149.85pt;height:14.25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" w14:anchorId="00530F23">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">
                  <v:path arrowok="t"/>
                </v:shape>
                <w10:anchorlock/>
              </v:group>
            </w:pict>
          </mc:Fallback>
        </mc:AlternateContent>
      </w:r>
    </w:p>
    <w:p w14:paraId="71C4883B" w14:textId="30204412" w:rsidR="00124E51" w:rsidRPr="001A2C5B" w:rsidRDefault="00124E51" w:rsidP="00124E51">
      <w:pPr>
        <w:spacing w:after="220"/>
        <w:ind w:left="360"/>
        <w:rPr>
          <w:rFonts w:asciiTheme="minorBidi" w:hAnsiTheme="minorBidi" w:cstheme="minorBidi"/>
          <w:sz w:val="15"/>
          <w:lang w:val="es-419"/>
        </w:rPr>
      </w:pPr>
      <w:r w:rsidRPr="001A2C5B">
        <w:rPr>
          <w:rFonts w:asciiTheme="minorBidi" w:hAnsiTheme="minorBidi" w:cstheme="minorBidi"/>
          <w:spacing w:val="-2"/>
          <w:position w:val="-1"/>
          <w:sz w:val="20"/>
          <w:lang w:val="es-419"/>
        </w:rPr>
        <w:t>☐Otros</w:t>
      </w:r>
      <w:r w:rsidRPr="001A2C5B">
        <w:rPr>
          <w:rFonts w:asciiTheme="minorBidi" w:hAnsiTheme="minorBidi" w:cstheme="minorBidi"/>
          <w:spacing w:val="-2"/>
          <w:position w:val="-1"/>
          <w:sz w:val="20"/>
          <w:lang w:val="es-419"/>
        </w:rPr>
        <w:tab/>
      </w:r>
      <w:r w:rsidRPr="001A2C5B">
        <w:rPr>
          <w:rFonts w:asciiTheme="minorBidi" w:hAnsiTheme="minorBidi" w:cstheme="minorBidi"/>
          <w:position w:val="-1"/>
          <w:sz w:val="20"/>
          <w:lang w:val="es-419"/>
        </w:rPr>
        <w:tab/>
      </w:r>
      <w:r w:rsidR="00914CF5" w:rsidRPr="001A2C5B">
        <w:rPr>
          <w:rFonts w:asciiTheme="minorBidi" w:hAnsiTheme="minorBidi" w:cstheme="minorBidi"/>
          <w:position w:val="-1"/>
          <w:sz w:val="20"/>
          <w:lang w:val="es-419"/>
        </w:rPr>
        <w:tab/>
      </w:r>
      <w:r w:rsidRPr="001A2C5B">
        <w:rPr>
          <w:rFonts w:asciiTheme="minorBidi" w:hAnsiTheme="minorBidi" w:cstheme="minorBidi"/>
          <w:sz w:val="15"/>
          <w:lang w:val="es-419"/>
        </w:rPr>
        <w:t xml:space="preserve">Sírvase </w:t>
      </w:r>
      <w:r w:rsidRPr="001A2C5B">
        <w:rPr>
          <w:rFonts w:asciiTheme="minorBidi" w:hAnsiTheme="minorBidi" w:cstheme="minorBidi"/>
          <w:spacing w:val="-2"/>
          <w:sz w:val="15"/>
          <w:lang w:val="es-419"/>
        </w:rPr>
        <w:t>especificar:</w:t>
      </w:r>
    </w:p>
    <w:p w14:paraId="2F0A4EC0" w14:textId="090AE705" w:rsidR="00F54DB0" w:rsidRPr="001A2C5B" w:rsidRDefault="00124E51" w:rsidP="00914CF5">
      <w:pPr>
        <w:pStyle w:val="BodyText"/>
        <w:spacing w:after="220"/>
        <w:ind w:left="288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1B2854C5" wp14:editId="7548C8BA">
                <wp:extent cx="1903228" cy="180754"/>
                <wp:effectExtent l="0" t="0" r="20955" b="10160"/>
                <wp:docPr id="1015856620" name="Group 1015856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52266463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83948894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66263837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4567554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2255564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84941103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015856620" style="width:149.85pt;height:14.25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" w14:anchorId="1B37B70B">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">
                  <v:path arrowok="t"/>
                </v:shape>
                <w10:anchorlock/>
              </v:group>
            </w:pict>
          </mc:Fallback>
        </mc:AlternateContent>
      </w:r>
    </w:p>
    <w:p w14:paraId="2F0A4EC1" w14:textId="77777777" w:rsidR="00F54DB0" w:rsidRPr="001A2C5B" w:rsidRDefault="00F54DB0" w:rsidP="008E68BE">
      <w:pPr>
        <w:spacing w:after="220"/>
        <w:rPr>
          <w:rFonts w:asciiTheme="minorBidi" w:hAnsiTheme="minorBidi" w:cstheme="minorBidi"/>
          <w:lang w:val="es-419"/>
        </w:rPr>
        <w:sectPr w:rsidR="00F54DB0" w:rsidRPr="001A2C5B" w:rsidSect="00845911">
          <w:pgSz w:w="11906" w:h="16838" w:code="9"/>
          <w:pgMar w:top="562" w:right="1138" w:bottom="1282" w:left="1411" w:header="331" w:footer="0" w:gutter="0"/>
          <w:cols w:space="720"/>
        </w:sectPr>
      </w:pPr>
    </w:p>
    <w:p w14:paraId="13388993" w14:textId="77777777" w:rsidR="00C44C93" w:rsidRPr="001A2C5B" w:rsidRDefault="00C34FC6" w:rsidP="008E68BE">
      <w:pPr>
        <w:spacing w:before="152" w:after="220" w:line="254" w:lineRule="auto"/>
        <w:ind w:right="213"/>
        <w:rPr>
          <w:rFonts w:asciiTheme="minorBidi" w:hAnsiTheme="minorBidi" w:cstheme="minorBidi"/>
          <w:b/>
          <w:spacing w:val="-7"/>
          <w:lang w:val="es-419"/>
        </w:rPr>
      </w:pPr>
      <w:r w:rsidRPr="001A2C5B">
        <w:rPr>
          <w:rFonts w:asciiTheme="minorBidi" w:hAnsiTheme="minorBidi" w:cstheme="minorBidi"/>
          <w:b/>
          <w:lang w:val="es-419"/>
        </w:rPr>
        <w:t xml:space="preserve">Sección 6: Disponibilidad de identificadores de localización </w:t>
      </w:r>
    </w:p>
    <w:p w14:paraId="7CE37EF0" w14:textId="137DA9F7" w:rsidR="00C34FC6" w:rsidRPr="001A2C5B" w:rsidRDefault="00C34FC6" w:rsidP="008E68BE">
      <w:pPr>
        <w:spacing w:before="152" w:after="220" w:line="254" w:lineRule="auto"/>
        <w:ind w:right="213"/>
        <w:rPr>
          <w:rFonts w:asciiTheme="minorBidi" w:hAnsiTheme="minorBidi" w:cstheme="minorBidi"/>
          <w:sz w:val="20"/>
          <w:szCs w:val="20"/>
          <w:lang w:val="es-419"/>
        </w:rPr>
      </w:pPr>
      <w:r w:rsidRPr="001A2C5B">
        <w:rPr>
          <w:rFonts w:asciiTheme="minorBidi" w:hAnsiTheme="minorBidi" w:cstheme="minorBidi"/>
          <w:sz w:val="24"/>
          <w:szCs w:val="24"/>
          <w:lang w:val="es-419"/>
        </w:rPr>
        <w:t>(</w:t>
      </w:r>
      <w:r w:rsidRPr="001A2C5B">
        <w:rPr>
          <w:rFonts w:asciiTheme="minorBidi" w:hAnsiTheme="minorBidi" w:cstheme="minorBidi"/>
          <w:sz w:val="20"/>
          <w:szCs w:val="20"/>
          <w:lang w:val="es-419"/>
        </w:rPr>
        <w:t>para citar posteriormente dentro de un informe de búsqueda) que se produzcan dentro de algunos o todos los documentos legales auténticos publicados de su OPI (indicados en la primera parte de la sección 5 anterior); por ejemplo, un identificador de localización puede ser un número de página, de párrafo o de imagen</w:t>
      </w:r>
      <w:r w:rsidRPr="001A2C5B">
        <w:rPr>
          <w:rFonts w:asciiTheme="minorBidi" w:hAnsiTheme="minorBidi" w:cstheme="minorBidi"/>
          <w:i/>
          <w:sz w:val="20"/>
          <w:szCs w:val="20"/>
          <w:lang w:val="es-419"/>
        </w:rPr>
        <w:t xml:space="preserve">. </w:t>
      </w:r>
      <w:r w:rsidRPr="001A2C5B">
        <w:rPr>
          <w:rFonts w:asciiTheme="minorBidi" w:hAnsiTheme="minorBidi" w:cstheme="minorBidi"/>
          <w:sz w:val="20"/>
          <w:szCs w:val="20"/>
          <w:lang w:val="es-419"/>
        </w:rPr>
        <w:t>Responda a esta pregunta de acuerdo con sus procedimientos de publicación actuales.</w:t>
      </w:r>
    </w:p>
    <w:p w14:paraId="3E89A63D" w14:textId="0B972DE1" w:rsidR="00C34FC6" w:rsidRPr="001A2C5B" w:rsidRDefault="00C34FC6" w:rsidP="00C44C93">
      <w:pPr>
        <w:pStyle w:val="ListParagraph"/>
        <w:numPr>
          <w:ilvl w:val="0"/>
          <w:numId w:val="18"/>
        </w:numPr>
        <w:spacing w:before="151" w:after="220"/>
        <w:ind w:left="360"/>
        <w:rPr>
          <w:rFonts w:asciiTheme="minorBidi" w:hAnsiTheme="minorBidi" w:cstheme="minorBidi"/>
          <w:sz w:val="20"/>
          <w:szCs w:val="20"/>
          <w:lang w:val="es-419"/>
        </w:rPr>
      </w:pPr>
      <w:r w:rsidRPr="001A2C5B">
        <w:rPr>
          <w:rFonts w:asciiTheme="minorBidi" w:hAnsiTheme="minorBidi" w:cstheme="minorBidi"/>
          <w:sz w:val="20"/>
          <w:szCs w:val="20"/>
          <w:lang w:val="es-419"/>
        </w:rPr>
        <w:t xml:space="preserve">Qué identificadores basados en </w:t>
      </w:r>
      <w:del w:id="82" w:author="Author">
        <w:r w:rsidR="00035BE3" w:rsidRPr="001A2C5B">
          <w:rPr>
            <w:rFonts w:asciiTheme="minorBidi" w:hAnsiTheme="minorBidi" w:cstheme="minorBidi"/>
            <w:spacing w:val="-1"/>
            <w:sz w:val="20"/>
            <w:szCs w:val="20"/>
            <w:lang w:val="es-419"/>
          </w:rPr>
          <w:delText>páginas</w:delText>
        </w:r>
      </w:del>
      <w:ins w:id="83" w:author="Author">
        <w:r w:rsidRPr="001A2C5B">
          <w:rPr>
            <w:rFonts w:asciiTheme="minorBidi" w:hAnsiTheme="minorBidi" w:cstheme="minorBidi"/>
            <w:sz w:val="20"/>
            <w:szCs w:val="20"/>
            <w:lang w:val="es-419"/>
          </w:rPr>
          <w:t>texto</w:t>
        </w:r>
      </w:ins>
      <w:r w:rsidRPr="001A2C5B">
        <w:rPr>
          <w:rFonts w:asciiTheme="minorBidi" w:hAnsiTheme="minorBidi" w:cstheme="minorBidi"/>
          <w:sz w:val="20"/>
          <w:szCs w:val="20"/>
          <w:lang w:val="es-419"/>
        </w:rPr>
        <w:t xml:space="preserve"> contienen, en su caso, sus documentos de patente publicados: marque todo lo que </w:t>
      </w:r>
      <w:r w:rsidRPr="001A2C5B">
        <w:rPr>
          <w:rFonts w:asciiTheme="minorBidi" w:hAnsiTheme="minorBidi" w:cstheme="minorBidi"/>
          <w:spacing w:val="-2"/>
          <w:sz w:val="20"/>
          <w:szCs w:val="20"/>
          <w:lang w:val="es-419"/>
        </w:rPr>
        <w:t>corresponda</w:t>
      </w:r>
    </w:p>
    <w:p w14:paraId="3BBF5BC8" w14:textId="001DD1E1" w:rsidR="00C34FC6" w:rsidRPr="001A2C5B" w:rsidRDefault="00000000" w:rsidP="00F85F2F">
      <w:pPr>
        <w:spacing w:after="220"/>
        <w:ind w:left="360"/>
        <w:rPr>
          <w:rFonts w:asciiTheme="minorBidi" w:hAnsiTheme="minorBidi" w:cstheme="minorBidi"/>
          <w:spacing w:val="-2"/>
          <w:sz w:val="20"/>
          <w:szCs w:val="20"/>
          <w:lang w:val="es-419"/>
        </w:rPr>
      </w:pPr>
      <w:sdt>
        <w:sdtPr>
          <w:rPr>
            <w:rFonts w:asciiTheme="minorBidi" w:hAnsiTheme="minorBidi" w:cstheme="minorBidi"/>
            <w:sz w:val="20"/>
            <w:szCs w:val="20"/>
            <w:lang w:val="es-419"/>
          </w:rPr>
          <w:id w:val="941504893"/>
          <w14:checkbox>
            <w14:checked w14:val="0"/>
            <w14:checkedState w14:val="2612" w14:font="MS Gothic"/>
            <w14:uncheckedState w14:val="2610" w14:font="MS Gothic"/>
          </w14:checkbox>
        </w:sdtPr>
        <w:sdtContent>
          <w:r w:rsidR="00C34FC6" w:rsidRPr="001A2C5B">
            <w:rPr>
              <w:rFonts w:ascii="Segoe UI Symbol" w:eastAsia="MS Gothic" w:hAnsi="Segoe UI Symbol" w:cs="Segoe UI Symbol"/>
              <w:sz w:val="20"/>
              <w:szCs w:val="20"/>
              <w:lang w:val="es-419"/>
            </w:rPr>
            <w:t xml:space="preserve">☐ </w:t>
          </w:r>
        </w:sdtContent>
      </w:sdt>
      <w:r w:rsidR="00C34FC6" w:rsidRPr="001A2C5B">
        <w:rPr>
          <w:rFonts w:asciiTheme="minorBidi" w:hAnsiTheme="minorBidi" w:cstheme="minorBidi"/>
          <w:spacing w:val="-2"/>
          <w:sz w:val="20"/>
          <w:szCs w:val="20"/>
          <w:lang w:val="es-419"/>
        </w:rPr>
        <w:t xml:space="preserve">Números de </w:t>
      </w:r>
      <w:r w:rsidR="00C34FC6" w:rsidRPr="001A2C5B">
        <w:rPr>
          <w:rFonts w:asciiTheme="minorBidi" w:hAnsiTheme="minorBidi" w:cstheme="minorBidi"/>
          <w:sz w:val="20"/>
          <w:szCs w:val="20"/>
          <w:lang w:val="es-419"/>
        </w:rPr>
        <w:t xml:space="preserve">página </w:t>
      </w:r>
      <w:r w:rsidR="00C34FC6" w:rsidRPr="001A2C5B">
        <w:rPr>
          <w:rFonts w:asciiTheme="minorBidi" w:hAnsiTheme="minorBidi" w:cstheme="minorBidi"/>
          <w:spacing w:val="-2"/>
          <w:sz w:val="20"/>
          <w:szCs w:val="20"/>
          <w:lang w:val="es-419"/>
        </w:rPr>
        <w:tab/>
      </w:r>
      <w:r w:rsidR="00C34FC6" w:rsidRPr="001A2C5B">
        <w:rPr>
          <w:rFonts w:asciiTheme="minorBidi" w:hAnsiTheme="minorBidi" w:cstheme="minorBidi"/>
          <w:spacing w:val="-2"/>
          <w:sz w:val="20"/>
          <w:szCs w:val="20"/>
          <w:lang w:val="es-419"/>
        </w:rPr>
        <w:tab/>
      </w:r>
      <w:r w:rsidR="00C34FC6" w:rsidRPr="001A2C5B">
        <w:rPr>
          <w:rFonts w:asciiTheme="minorBidi" w:hAnsiTheme="minorBidi" w:cstheme="minorBidi"/>
          <w:spacing w:val="-2"/>
          <w:sz w:val="20"/>
          <w:szCs w:val="20"/>
          <w:lang w:val="es-419"/>
        </w:rPr>
        <w:tab/>
      </w:r>
      <w:sdt>
        <w:sdtPr>
          <w:rPr>
            <w:rFonts w:asciiTheme="minorBidi" w:hAnsiTheme="minorBidi" w:cstheme="minorBidi"/>
            <w:spacing w:val="-2"/>
            <w:sz w:val="20"/>
            <w:szCs w:val="20"/>
            <w:lang w:val="es-419"/>
          </w:rPr>
          <w:id w:val="532072056"/>
          <w14:checkbox>
            <w14:checked w14:val="0"/>
            <w14:checkedState w14:val="2612" w14:font="MS Gothic"/>
            <w14:uncheckedState w14:val="2610" w14:font="MS Gothic"/>
          </w14:checkbox>
        </w:sdtPr>
        <w:sdtContent>
          <w:r w:rsidR="00C34FC6" w:rsidRPr="001A2C5B">
            <w:rPr>
              <w:rFonts w:ascii="Segoe UI Symbol" w:eastAsia="MS Gothic" w:hAnsi="Segoe UI Symbol" w:cs="Segoe UI Symbol"/>
              <w:spacing w:val="-2"/>
              <w:sz w:val="20"/>
              <w:szCs w:val="20"/>
              <w:lang w:val="es-419"/>
            </w:rPr>
            <w:t xml:space="preserve">☐ </w:t>
          </w:r>
        </w:sdtContent>
      </w:sdt>
      <w:r w:rsidR="00C34FC6" w:rsidRPr="001A2C5B">
        <w:rPr>
          <w:rFonts w:asciiTheme="minorBidi" w:hAnsiTheme="minorBidi" w:cstheme="minorBidi"/>
          <w:spacing w:val="-2"/>
          <w:sz w:val="20"/>
          <w:szCs w:val="20"/>
          <w:lang w:val="es-419"/>
        </w:rPr>
        <w:t xml:space="preserve">Números de </w:t>
      </w:r>
      <w:r w:rsidR="00C34FC6" w:rsidRPr="001A2C5B">
        <w:rPr>
          <w:rFonts w:asciiTheme="minorBidi" w:hAnsiTheme="minorBidi" w:cstheme="minorBidi"/>
          <w:sz w:val="20"/>
          <w:szCs w:val="20"/>
          <w:lang w:val="es-419"/>
        </w:rPr>
        <w:t>columna</w:t>
      </w:r>
      <w:r w:rsidR="00C34FC6" w:rsidRPr="001A2C5B">
        <w:rPr>
          <w:rFonts w:asciiTheme="minorBidi" w:hAnsiTheme="minorBidi" w:cstheme="minorBidi"/>
          <w:spacing w:val="-2"/>
          <w:sz w:val="20"/>
          <w:szCs w:val="20"/>
          <w:lang w:val="es-419"/>
        </w:rPr>
        <w:tab/>
      </w:r>
      <w:r w:rsidR="00C34FC6" w:rsidRPr="001A2C5B">
        <w:rPr>
          <w:rFonts w:asciiTheme="minorBidi" w:hAnsiTheme="minorBidi" w:cstheme="minorBidi"/>
          <w:spacing w:val="-2"/>
          <w:sz w:val="20"/>
          <w:szCs w:val="20"/>
          <w:lang w:val="es-419"/>
        </w:rPr>
        <w:tab/>
      </w:r>
      <w:sdt>
        <w:sdtPr>
          <w:rPr>
            <w:rFonts w:asciiTheme="minorBidi" w:hAnsiTheme="minorBidi" w:cstheme="minorBidi"/>
            <w:spacing w:val="-2"/>
            <w:sz w:val="20"/>
            <w:szCs w:val="20"/>
            <w:lang w:val="es-419"/>
          </w:rPr>
          <w:id w:val="-1237472656"/>
          <w14:checkbox>
            <w14:checked w14:val="0"/>
            <w14:checkedState w14:val="2612" w14:font="MS Gothic"/>
            <w14:uncheckedState w14:val="2610" w14:font="MS Gothic"/>
          </w14:checkbox>
        </w:sdtPr>
        <w:sdtContent>
          <w:r w:rsidR="00C34FC6" w:rsidRPr="001A2C5B">
            <w:rPr>
              <w:rFonts w:ascii="Segoe UI Symbol" w:eastAsia="MS Gothic" w:hAnsi="Segoe UI Symbol" w:cs="Segoe UI Symbol"/>
              <w:spacing w:val="-2"/>
              <w:sz w:val="20"/>
              <w:szCs w:val="20"/>
              <w:lang w:val="es-419"/>
            </w:rPr>
            <w:t xml:space="preserve">☐ </w:t>
          </w:r>
        </w:sdtContent>
      </w:sdt>
      <w:r w:rsidR="00C34FC6" w:rsidRPr="001A2C5B">
        <w:rPr>
          <w:rFonts w:asciiTheme="minorBidi" w:hAnsiTheme="minorBidi" w:cstheme="minorBidi"/>
          <w:spacing w:val="-2"/>
          <w:sz w:val="20"/>
          <w:szCs w:val="20"/>
          <w:lang w:val="es-419"/>
        </w:rPr>
        <w:t xml:space="preserve">Números de </w:t>
      </w:r>
      <w:r w:rsidR="00C34FC6" w:rsidRPr="001A2C5B">
        <w:rPr>
          <w:rFonts w:asciiTheme="minorBidi" w:hAnsiTheme="minorBidi" w:cstheme="minorBidi"/>
          <w:sz w:val="20"/>
          <w:szCs w:val="20"/>
          <w:lang w:val="es-419"/>
        </w:rPr>
        <w:t xml:space="preserve">línea </w:t>
      </w:r>
    </w:p>
    <w:p w14:paraId="3F8FEE12" w14:textId="77777777" w:rsidR="00C34FC6" w:rsidRPr="001A2C5B" w:rsidRDefault="00C34FC6" w:rsidP="00F85F2F">
      <w:pPr>
        <w:spacing w:after="220"/>
        <w:ind w:left="360"/>
        <w:rPr>
          <w:rFonts w:asciiTheme="minorBidi" w:hAnsiTheme="minorBidi" w:cstheme="minorBidi"/>
          <w:spacing w:val="-2"/>
          <w:sz w:val="20"/>
          <w:szCs w:val="20"/>
          <w:lang w:val="es-419"/>
        </w:rPr>
      </w:pPr>
      <w:r w:rsidRPr="001A2C5B">
        <w:rPr>
          <w:rFonts w:asciiTheme="minorBidi" w:hAnsiTheme="minorBidi" w:cstheme="minorBidi"/>
          <w:spacing w:val="-2"/>
          <w:sz w:val="20"/>
          <w:szCs w:val="20"/>
          <w:lang w:val="es-419"/>
        </w:rPr>
        <w:t>Otros (especifique)</w:t>
      </w:r>
      <w:r w:rsidRPr="001A2C5B">
        <w:rPr>
          <w:rFonts w:asciiTheme="minorBidi" w:hAnsiTheme="minorBidi" w:cstheme="minorBidi"/>
          <w:spacing w:val="-2"/>
          <w:sz w:val="20"/>
          <w:szCs w:val="20"/>
          <w:lang w:val="es-419"/>
        </w:rPr>
        <w:tab/>
      </w:r>
    </w:p>
    <w:p w14:paraId="0FACF5CB" w14:textId="17F0CC59" w:rsidR="00C34FC6" w:rsidRPr="001A2C5B" w:rsidRDefault="00F85F2F" w:rsidP="00F85F2F">
      <w:pPr>
        <w:spacing w:after="220"/>
        <w:ind w:left="360"/>
        <w:rPr>
          <w:rFonts w:asciiTheme="minorBidi" w:hAnsiTheme="minorBidi" w:cstheme="minorBidi"/>
          <w:spacing w:val="-2"/>
          <w:sz w:val="20"/>
          <w:szCs w:val="20"/>
          <w:lang w:val="es-419"/>
        </w:rPr>
      </w:pPr>
      <w:r w:rsidRPr="001A2C5B">
        <w:rPr>
          <w:rFonts w:asciiTheme="minorBidi" w:hAnsiTheme="minorBidi" w:cstheme="minorBidi"/>
          <w:noProof/>
          <w:lang w:val="es-419"/>
        </w:rPr>
        <mc:AlternateContent>
          <mc:Choice Requires="wpg">
            <w:drawing>
              <wp:inline distT="0" distB="0" distL="0" distR="0" wp14:anchorId="65B956C1" wp14:editId="12420DD9">
                <wp:extent cx="1903228" cy="393405"/>
                <wp:effectExtent l="0" t="0" r="20955" b="26035"/>
                <wp:docPr id="1431791035" name="Group 14317910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57773190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2283086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92495931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8522402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77142883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9307112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431791035"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" w14:anchorId="6ED3B342">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">
                  <v:path arrowok="t"/>
                </v:shape>
                <w10:anchorlock/>
              </v:group>
            </w:pict>
          </mc:Fallback>
        </mc:AlternateContent>
      </w:r>
    </w:p>
    <w:p w14:paraId="2C968A67" w14:textId="1309458F" w:rsidR="00C34FC6" w:rsidRPr="001A2C5B" w:rsidRDefault="009865DA" w:rsidP="007432DC">
      <w:pPr>
        <w:pStyle w:val="ListParagraph"/>
        <w:numPr>
          <w:ilvl w:val="0"/>
          <w:numId w:val="18"/>
        </w:numPr>
        <w:tabs>
          <w:tab w:val="left" w:pos="821"/>
        </w:tabs>
        <w:spacing w:after="220"/>
        <w:ind w:left="360"/>
        <w:rPr>
          <w:rFonts w:asciiTheme="minorBidi" w:hAnsiTheme="minorBidi" w:cstheme="minorBidi"/>
          <w:sz w:val="16"/>
          <w:szCs w:val="16"/>
          <w:lang w:val="es-419"/>
        </w:rPr>
      </w:pPr>
      <w:r w:rsidRPr="001A2C5B">
        <w:rPr>
          <w:rFonts w:asciiTheme="minorBidi" w:hAnsiTheme="minorBidi" w:cstheme="minorBidi"/>
          <w:noProof/>
          <w:spacing w:val="-2"/>
          <w:sz w:val="20"/>
          <w:szCs w:val="20"/>
          <w:lang w:val="es-419"/>
        </w:rPr>
        <mc:AlternateContent>
          <mc:Choice Requires="wps">
            <w:drawing>
              <wp:anchor distT="45720" distB="45720" distL="114300" distR="114300" simplePos="0" relativeHeight="251658245" behindDoc="0" locked="0" layoutInCell="1" allowOverlap="1" wp14:anchorId="172D4F81" wp14:editId="3B0C4A70">
                <wp:simplePos x="0" y="0"/>
                <wp:positionH relativeFrom="column">
                  <wp:posOffset>2684145</wp:posOffset>
                </wp:positionH>
                <wp:positionV relativeFrom="paragraph">
                  <wp:posOffset>412363</wp:posOffset>
                </wp:positionV>
                <wp:extent cx="3437890" cy="270510"/>
                <wp:effectExtent l="0" t="0" r="10160" b="15240"/>
                <wp:wrapSquare wrapText="bothSides"/>
                <wp:docPr id="4734427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08396B00"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2D4F81" id="_x0000_s1030" type="#_x0000_t202" style="position:absolute;left:0;text-align:left;margin-left:211.35pt;margin-top:32.45pt;width:270.7pt;height:21.3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e43FQ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">
                <v:textbox>
                  <w:txbxContent>
                    <w:p w14:paraId="08396B00" w14:textId="77777777" w:rsidR="00C34FC6" w:rsidRDefault="00C34FC6" w:rsidP="00C34FC6"/>
                  </w:txbxContent>
                </v:textbox>
                <w10:wrap type="square"/>
              </v:shape>
            </w:pict>
          </mc:Fallback>
        </mc:AlternateContent>
      </w:r>
      <w:r w:rsidR="00C34FC6" w:rsidRPr="001A2C5B">
        <w:rPr>
          <w:rFonts w:asciiTheme="minorBidi" w:hAnsiTheme="minorBidi" w:cstheme="minorBidi"/>
          <w:sz w:val="20"/>
          <w:szCs w:val="20"/>
          <w:lang w:val="es-419"/>
        </w:rPr>
        <w:t xml:space="preserve">Qué identificadores de elementos no textuales, en su </w:t>
      </w:r>
      <w:r w:rsidR="00C34FC6" w:rsidRPr="001A2C5B">
        <w:rPr>
          <w:rFonts w:asciiTheme="minorBidi" w:hAnsiTheme="minorBidi" w:cstheme="minorBidi"/>
          <w:spacing w:val="-2"/>
          <w:sz w:val="20"/>
          <w:szCs w:val="20"/>
          <w:lang w:val="es-419"/>
        </w:rPr>
        <w:t>caso</w:t>
      </w:r>
      <w:r w:rsidR="00C34FC6" w:rsidRPr="001A2C5B">
        <w:rPr>
          <w:rFonts w:asciiTheme="minorBidi" w:hAnsiTheme="minorBidi" w:cstheme="minorBidi"/>
          <w:sz w:val="20"/>
          <w:szCs w:val="20"/>
          <w:lang w:val="es-419"/>
        </w:rPr>
        <w:t xml:space="preserve">, aparecen dentro de la parte de descripción de su </w:t>
      </w:r>
      <w:r w:rsidR="00C34FC6" w:rsidRPr="001A2C5B">
        <w:rPr>
          <w:rFonts w:asciiTheme="minorBidi" w:hAnsiTheme="minorBidi" w:cstheme="minorBidi"/>
          <w:spacing w:val="-2"/>
          <w:sz w:val="20"/>
          <w:szCs w:val="20"/>
          <w:lang w:val="es-419"/>
        </w:rPr>
        <w:t xml:space="preserve">documento de </w:t>
      </w:r>
      <w:r w:rsidR="00C34FC6" w:rsidRPr="001A2C5B">
        <w:rPr>
          <w:rFonts w:asciiTheme="minorBidi" w:hAnsiTheme="minorBidi" w:cstheme="minorBidi"/>
          <w:sz w:val="20"/>
          <w:szCs w:val="20"/>
          <w:lang w:val="es-419"/>
        </w:rPr>
        <w:t xml:space="preserve">patente </w:t>
      </w:r>
      <w:r w:rsidR="00C34FC6" w:rsidRPr="001A2C5B">
        <w:rPr>
          <w:rFonts w:asciiTheme="minorBidi" w:hAnsiTheme="minorBidi" w:cstheme="minorBidi"/>
          <w:spacing w:val="-2"/>
          <w:sz w:val="20"/>
          <w:szCs w:val="20"/>
          <w:lang w:val="es-419"/>
        </w:rPr>
        <w:t xml:space="preserve">publicado: </w:t>
      </w:r>
      <w:r w:rsidR="00C34FC6" w:rsidRPr="001A2C5B">
        <w:rPr>
          <w:rFonts w:asciiTheme="minorBidi" w:hAnsiTheme="minorBidi" w:cstheme="minorBidi"/>
          <w:sz w:val="16"/>
          <w:szCs w:val="16"/>
          <w:lang w:val="es-419"/>
        </w:rPr>
        <w:t xml:space="preserve">(marque todos los que </w:t>
      </w:r>
      <w:r w:rsidR="00C34FC6" w:rsidRPr="001A2C5B">
        <w:rPr>
          <w:rFonts w:asciiTheme="minorBidi" w:hAnsiTheme="minorBidi" w:cstheme="minorBidi"/>
          <w:spacing w:val="-2"/>
          <w:sz w:val="16"/>
          <w:szCs w:val="16"/>
          <w:lang w:val="es-419"/>
        </w:rPr>
        <w:t xml:space="preserve">procedan e </w:t>
      </w:r>
      <w:r w:rsidR="00C34FC6" w:rsidRPr="001A2C5B">
        <w:rPr>
          <w:rFonts w:asciiTheme="minorBidi" w:hAnsiTheme="minorBidi" w:cstheme="minorBidi"/>
          <w:sz w:val="16"/>
          <w:szCs w:val="16"/>
          <w:lang w:val="es-419"/>
        </w:rPr>
        <w:t xml:space="preserve">incluya un comentario si </w:t>
      </w:r>
      <w:r w:rsidR="00C34FC6" w:rsidRPr="001A2C5B">
        <w:rPr>
          <w:rFonts w:asciiTheme="minorBidi" w:hAnsiTheme="minorBidi" w:cstheme="minorBidi"/>
          <w:spacing w:val="-2"/>
          <w:sz w:val="16"/>
          <w:szCs w:val="16"/>
          <w:lang w:val="es-419"/>
        </w:rPr>
        <w:t>procede)</w:t>
      </w:r>
    </w:p>
    <w:p w14:paraId="439DD0C5" w14:textId="6E273368" w:rsidR="00C34FC6" w:rsidRPr="001A2C5B" w:rsidRDefault="00000000" w:rsidP="009865DA">
      <w:pPr>
        <w:spacing w:after="220"/>
        <w:ind w:left="360"/>
        <w:rPr>
          <w:rFonts w:asciiTheme="minorBidi" w:hAnsiTheme="minorBidi" w:cstheme="minorBidi"/>
          <w:position w:val="2"/>
          <w:sz w:val="20"/>
          <w:szCs w:val="20"/>
          <w:lang w:val="es-419"/>
        </w:rPr>
      </w:pPr>
      <w:sdt>
        <w:sdtPr>
          <w:rPr>
            <w:rFonts w:asciiTheme="minorBidi" w:hAnsiTheme="minorBidi" w:cstheme="minorBidi"/>
            <w:position w:val="2"/>
            <w:sz w:val="20"/>
            <w:szCs w:val="20"/>
            <w:lang w:val="es-419"/>
          </w:rPr>
          <w:id w:val="-1167629712"/>
          <w14:checkbox>
            <w14:checked w14:val="0"/>
            <w14:checkedState w14:val="2612" w14:font="MS Gothic"/>
            <w14:uncheckedState w14:val="2610" w14:font="MS Gothic"/>
          </w14:checkbox>
        </w:sdtPr>
        <w:sdtContent>
          <w:r w:rsidR="009646DB" w:rsidRPr="001A2C5B">
            <w:rPr>
              <w:rFonts w:ascii="Segoe UI Symbol" w:eastAsia="MS Gothic" w:hAnsi="Segoe UI Symbol" w:cs="Segoe UI Symbol"/>
              <w:position w:val="2"/>
              <w:sz w:val="20"/>
              <w:szCs w:val="20"/>
              <w:lang w:val="es-419"/>
            </w:rPr>
            <w:t xml:space="preserve">☐ </w:t>
          </w:r>
        </w:sdtContent>
      </w:sdt>
      <w:r w:rsidR="00C34FC6" w:rsidRPr="001A2C5B">
        <w:rPr>
          <w:rFonts w:asciiTheme="minorBidi" w:hAnsiTheme="minorBidi" w:cstheme="minorBidi"/>
          <w:position w:val="2"/>
          <w:sz w:val="20"/>
          <w:szCs w:val="20"/>
          <w:lang w:val="es-419"/>
        </w:rPr>
        <w:t xml:space="preserve">Números de </w:t>
      </w:r>
      <w:r w:rsidR="009B7A45" w:rsidRPr="001A2C5B">
        <w:rPr>
          <w:rFonts w:asciiTheme="minorBidi" w:hAnsiTheme="minorBidi" w:cstheme="minorBidi"/>
          <w:position w:val="2"/>
          <w:sz w:val="20"/>
          <w:szCs w:val="20"/>
          <w:lang w:val="es-419"/>
        </w:rPr>
        <w:t>imagen</w:t>
      </w:r>
      <w:ins w:id="84" w:author="Author">
        <w:r w:rsidR="009B7A45" w:rsidRPr="001A2C5B">
          <w:rPr>
            <w:rFonts w:asciiTheme="minorBidi" w:hAnsiTheme="minorBidi" w:cstheme="minorBidi"/>
            <w:position w:val="2"/>
            <w:sz w:val="20"/>
            <w:szCs w:val="20"/>
            <w:lang w:val="es-419"/>
          </w:rPr>
          <w:t>/figura</w:t>
        </w:r>
      </w:ins>
      <w:r w:rsidR="009B7A45" w:rsidRPr="001A2C5B">
        <w:rPr>
          <w:rFonts w:asciiTheme="minorBidi" w:hAnsiTheme="minorBidi" w:cstheme="minorBidi"/>
          <w:position w:val="2"/>
          <w:sz w:val="20"/>
          <w:szCs w:val="20"/>
          <w:lang w:val="es-419"/>
        </w:rPr>
        <w:t xml:space="preserve"> </w:t>
      </w:r>
      <w:r w:rsidR="00C34FC6" w:rsidRPr="001A2C5B">
        <w:rPr>
          <w:rFonts w:asciiTheme="minorBidi" w:hAnsiTheme="minorBidi" w:cstheme="minorBidi"/>
          <w:position w:val="2"/>
          <w:sz w:val="20"/>
          <w:szCs w:val="20"/>
          <w:lang w:val="es-419"/>
        </w:rPr>
        <w:t>dentro de la descripción</w:t>
      </w:r>
    </w:p>
    <w:p w14:paraId="04B4AAA8" w14:textId="65BE47DB" w:rsidR="00C34FC6" w:rsidRPr="001A2C5B" w:rsidRDefault="009865DA" w:rsidP="009865DA">
      <w:pPr>
        <w:spacing w:after="220"/>
        <w:ind w:left="360"/>
        <w:rPr>
          <w:rFonts w:asciiTheme="minorBidi" w:hAnsiTheme="minorBidi" w:cstheme="minorBidi"/>
          <w:spacing w:val="-2"/>
          <w:position w:val="2"/>
          <w:sz w:val="20"/>
          <w:szCs w:val="20"/>
          <w:lang w:val="es-419"/>
        </w:rPr>
      </w:pPr>
      <w:r w:rsidRPr="001A2C5B">
        <w:rPr>
          <w:rFonts w:asciiTheme="minorBidi" w:hAnsiTheme="minorBidi" w:cstheme="minorBidi"/>
          <w:noProof/>
          <w:spacing w:val="-2"/>
          <w:sz w:val="20"/>
          <w:szCs w:val="20"/>
          <w:lang w:val="es-419"/>
        </w:rPr>
        <mc:AlternateContent>
          <mc:Choice Requires="wps">
            <w:drawing>
              <wp:anchor distT="45720" distB="45720" distL="114300" distR="114300" simplePos="0" relativeHeight="251658247" behindDoc="0" locked="0" layoutInCell="1" allowOverlap="1" wp14:anchorId="63CE9B90" wp14:editId="2C9BC4CA">
                <wp:simplePos x="0" y="0"/>
                <wp:positionH relativeFrom="column">
                  <wp:posOffset>2682240</wp:posOffset>
                </wp:positionH>
                <wp:positionV relativeFrom="paragraph">
                  <wp:posOffset>233235</wp:posOffset>
                </wp:positionV>
                <wp:extent cx="3437890" cy="270510"/>
                <wp:effectExtent l="0" t="0" r="10160" b="15240"/>
                <wp:wrapSquare wrapText="bothSides"/>
                <wp:docPr id="8017985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77C034FA"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CE9B90" id="_x0000_s1031" type="#_x0000_t202" style="position:absolute;left:0;text-align:left;margin-left:211.2pt;margin-top:18.35pt;width:270.7pt;height:21.3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oDBFQ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">
                <v:textbox>
                  <w:txbxContent>
                    <w:p w14:paraId="77C034FA" w14:textId="77777777" w:rsidR="00C34FC6" w:rsidRDefault="00C34FC6" w:rsidP="00C34FC6"/>
                  </w:txbxContent>
                </v:textbox>
                <w10:wrap type="square"/>
              </v:shape>
            </w:pict>
          </mc:Fallback>
        </mc:AlternateContent>
      </w:r>
      <w:r w:rsidRPr="001A2C5B">
        <w:rPr>
          <w:rFonts w:asciiTheme="minorBidi" w:hAnsiTheme="minorBidi" w:cstheme="minorBidi"/>
          <w:noProof/>
          <w:spacing w:val="-2"/>
          <w:sz w:val="20"/>
          <w:szCs w:val="20"/>
          <w:lang w:val="es-419"/>
        </w:rPr>
        <mc:AlternateContent>
          <mc:Choice Requires="wps">
            <w:drawing>
              <wp:anchor distT="45720" distB="45720" distL="114300" distR="114300" simplePos="0" relativeHeight="251658246" behindDoc="0" locked="0" layoutInCell="1" allowOverlap="1" wp14:anchorId="5153A1ED" wp14:editId="1077A493">
                <wp:simplePos x="0" y="0"/>
                <wp:positionH relativeFrom="column">
                  <wp:posOffset>2676525</wp:posOffset>
                </wp:positionH>
                <wp:positionV relativeFrom="paragraph">
                  <wp:posOffset>-97600</wp:posOffset>
                </wp:positionV>
                <wp:extent cx="3437890" cy="270510"/>
                <wp:effectExtent l="0" t="0" r="10160" b="15240"/>
                <wp:wrapSquare wrapText="bothSides"/>
                <wp:docPr id="1637530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00FD3181"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53A1ED" id="_x0000_s1032" type="#_x0000_t202" style="position:absolute;left:0;text-align:left;margin-left:210.75pt;margin-top:-7.7pt;width:270.7pt;height:21.3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">
                <v:textbox>
                  <w:txbxContent>
                    <w:p w14:paraId="00FD3181" w14:textId="77777777" w:rsidR="00C34FC6" w:rsidRDefault="00C34FC6" w:rsidP="00C34FC6"/>
                  </w:txbxContent>
                </v:textbox>
                <w10:wrap type="square"/>
              </v:shape>
            </w:pict>
          </mc:Fallback>
        </mc:AlternateContent>
      </w:r>
      <w:sdt>
        <w:sdtPr>
          <w:rPr>
            <w:rFonts w:asciiTheme="minorBidi" w:hAnsiTheme="minorBidi" w:cstheme="minorBidi"/>
            <w:position w:val="2"/>
            <w:sz w:val="20"/>
            <w:szCs w:val="20"/>
            <w:lang w:val="es-419"/>
          </w:rPr>
          <w:id w:val="582266682"/>
          <w14:checkbox>
            <w14:checked w14:val="0"/>
            <w14:checkedState w14:val="2612" w14:font="MS Gothic"/>
            <w14:uncheckedState w14:val="2610" w14:font="MS Gothic"/>
          </w14:checkbox>
        </w:sdtPr>
        <w:sdtContent>
          <w:r w:rsidRPr="001A2C5B">
            <w:rPr>
              <w:rFonts w:ascii="MS Gothic" w:eastAsia="MS Gothic" w:hAnsi="MS Gothic" w:cstheme="minorBidi"/>
              <w:position w:val="2"/>
              <w:sz w:val="20"/>
              <w:szCs w:val="20"/>
              <w:lang w:val="es-419"/>
            </w:rPr>
            <w:t xml:space="preserve">☐ </w:t>
          </w:r>
        </w:sdtContent>
      </w:sdt>
      <w:r w:rsidR="00C34FC6" w:rsidRPr="001A2C5B">
        <w:rPr>
          <w:rFonts w:asciiTheme="minorBidi" w:hAnsiTheme="minorBidi" w:cstheme="minorBidi"/>
          <w:spacing w:val="-2"/>
          <w:position w:val="2"/>
          <w:sz w:val="20"/>
          <w:szCs w:val="20"/>
          <w:lang w:val="es-419"/>
        </w:rPr>
        <w:t xml:space="preserve">Números </w:t>
      </w:r>
      <w:r w:rsidR="00C34FC6" w:rsidRPr="001A2C5B">
        <w:rPr>
          <w:rFonts w:asciiTheme="minorBidi" w:hAnsiTheme="minorBidi" w:cstheme="minorBidi"/>
          <w:position w:val="2"/>
          <w:sz w:val="20"/>
          <w:szCs w:val="20"/>
          <w:lang w:val="es-419"/>
        </w:rPr>
        <w:t>de fórmulas químicas</w:t>
      </w:r>
    </w:p>
    <w:p w14:paraId="55D09B83" w14:textId="29B408D1" w:rsidR="00C34FC6" w:rsidRPr="001A2C5B" w:rsidRDefault="00000000" w:rsidP="009865DA">
      <w:pPr>
        <w:spacing w:after="220"/>
        <w:ind w:left="360"/>
        <w:rPr>
          <w:rFonts w:asciiTheme="minorBidi" w:hAnsiTheme="minorBidi" w:cstheme="minorBidi"/>
          <w:spacing w:val="-2"/>
          <w:position w:val="2"/>
          <w:sz w:val="20"/>
          <w:szCs w:val="20"/>
          <w:lang w:val="es-419"/>
        </w:rPr>
      </w:pPr>
      <w:sdt>
        <w:sdtPr>
          <w:rPr>
            <w:rFonts w:asciiTheme="minorBidi" w:hAnsiTheme="minorBidi" w:cstheme="minorBidi"/>
            <w:spacing w:val="-2"/>
            <w:position w:val="2"/>
            <w:sz w:val="20"/>
            <w:szCs w:val="20"/>
            <w:lang w:val="es-419"/>
          </w:rPr>
          <w:id w:val="903716544"/>
          <w14:checkbox>
            <w14:checked w14:val="0"/>
            <w14:checkedState w14:val="2612" w14:font="MS Gothic"/>
            <w14:uncheckedState w14:val="2610" w14:font="MS Gothic"/>
          </w14:checkbox>
        </w:sdtPr>
        <w:sdtContent>
          <w:r w:rsidR="009646DB" w:rsidRPr="001A2C5B">
            <w:rPr>
              <w:rFonts w:ascii="Segoe UI Symbol" w:eastAsia="MS Gothic" w:hAnsi="Segoe UI Symbol" w:cs="Segoe UI Symbol"/>
              <w:spacing w:val="-2"/>
              <w:position w:val="2"/>
              <w:sz w:val="20"/>
              <w:szCs w:val="20"/>
              <w:lang w:val="es-419"/>
            </w:rPr>
            <w:t xml:space="preserve">☐ </w:t>
          </w:r>
        </w:sdtContent>
      </w:sdt>
      <w:r w:rsidR="00C34FC6" w:rsidRPr="001A2C5B">
        <w:rPr>
          <w:rFonts w:asciiTheme="minorBidi" w:hAnsiTheme="minorBidi" w:cstheme="minorBidi"/>
          <w:spacing w:val="-2"/>
          <w:position w:val="2"/>
          <w:sz w:val="20"/>
          <w:szCs w:val="20"/>
          <w:lang w:val="es-419"/>
        </w:rPr>
        <w:t>Tablas</w:t>
      </w:r>
    </w:p>
    <w:p w14:paraId="524799E8" w14:textId="1D7FCF56" w:rsidR="00C34FC6" w:rsidRPr="001A2C5B" w:rsidRDefault="00C34FC6" w:rsidP="009865DA">
      <w:pPr>
        <w:spacing w:after="220"/>
        <w:ind w:left="360"/>
        <w:rPr>
          <w:rFonts w:asciiTheme="minorBidi" w:hAnsiTheme="minorBidi" w:cstheme="minorBidi"/>
          <w:spacing w:val="-2"/>
          <w:sz w:val="20"/>
          <w:szCs w:val="20"/>
          <w:lang w:val="es-419"/>
        </w:rPr>
      </w:pPr>
      <w:r w:rsidRPr="001A2C5B">
        <w:rPr>
          <w:rFonts w:asciiTheme="minorBidi" w:hAnsiTheme="minorBidi" w:cstheme="minorBidi"/>
          <w:noProof/>
          <w:spacing w:val="-2"/>
          <w:sz w:val="20"/>
          <w:szCs w:val="20"/>
          <w:lang w:val="es-419"/>
        </w:rPr>
        <mc:AlternateContent>
          <mc:Choice Requires="wps">
            <w:drawing>
              <wp:anchor distT="45720" distB="45720" distL="114300" distR="114300" simplePos="0" relativeHeight="251658248" behindDoc="0" locked="0" layoutInCell="1" allowOverlap="1" wp14:anchorId="1D83D35C" wp14:editId="08443492">
                <wp:simplePos x="0" y="0"/>
                <wp:positionH relativeFrom="column">
                  <wp:posOffset>2676525</wp:posOffset>
                </wp:positionH>
                <wp:positionV relativeFrom="paragraph">
                  <wp:posOffset>-50610</wp:posOffset>
                </wp:positionV>
                <wp:extent cx="3437890" cy="270510"/>
                <wp:effectExtent l="0" t="0" r="10160" b="15240"/>
                <wp:wrapSquare wrapText="bothSides"/>
                <wp:docPr id="5601407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313BC3C2"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83D35C" id="_x0000_s1033" type="#_x0000_t202" style="position:absolute;left:0;text-align:left;margin-left:210.75pt;margin-top:-4pt;width:270.7pt;height:21.3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">
                <v:textbox>
                  <w:txbxContent>
                    <w:p w14:paraId="313BC3C2" w14:textId="77777777" w:rsidR="00C34FC6" w:rsidRDefault="00C34FC6" w:rsidP="00C34FC6"/>
                  </w:txbxContent>
                </v:textbox>
                <w10:wrap type="square"/>
              </v:shape>
            </w:pict>
          </mc:Fallback>
        </mc:AlternateContent>
      </w:r>
      <w:r w:rsidRPr="001A2C5B">
        <w:rPr>
          <w:rFonts w:asciiTheme="minorBidi" w:hAnsiTheme="minorBidi" w:cstheme="minorBidi"/>
          <w:spacing w:val="-2"/>
          <w:sz w:val="20"/>
          <w:szCs w:val="20"/>
          <w:lang w:val="es-419"/>
        </w:rPr>
        <w:t xml:space="preserve"> ☐Secuencias de genes</w:t>
      </w:r>
    </w:p>
    <w:p w14:paraId="29A7C1D1" w14:textId="4B41E285" w:rsidR="00C34FC6" w:rsidRPr="001A2C5B" w:rsidRDefault="00C34FC6" w:rsidP="009865DA">
      <w:pPr>
        <w:pStyle w:val="BodyText"/>
        <w:spacing w:before="93" w:after="220"/>
        <w:ind w:left="360"/>
        <w:rPr>
          <w:rFonts w:asciiTheme="minorBidi" w:hAnsiTheme="minorBidi" w:cstheme="minorBidi"/>
          <w:spacing w:val="-2"/>
          <w:lang w:val="es-419"/>
        </w:rPr>
      </w:pPr>
      <w:r w:rsidRPr="001A2C5B">
        <w:rPr>
          <w:rFonts w:asciiTheme="minorBidi" w:hAnsiTheme="minorBidi" w:cstheme="minorBidi"/>
          <w:noProof/>
          <w:spacing w:val="-2"/>
          <w:lang w:val="es-419"/>
        </w:rPr>
        <mc:AlternateContent>
          <mc:Choice Requires="wps">
            <w:drawing>
              <wp:anchor distT="45720" distB="45720" distL="114300" distR="114300" simplePos="0" relativeHeight="251658249" behindDoc="0" locked="0" layoutInCell="1" allowOverlap="1" wp14:anchorId="50E5248D" wp14:editId="0DE44B9D">
                <wp:simplePos x="0" y="0"/>
                <wp:positionH relativeFrom="column">
                  <wp:posOffset>2682240</wp:posOffset>
                </wp:positionH>
                <wp:positionV relativeFrom="paragraph">
                  <wp:posOffset>-33210</wp:posOffset>
                </wp:positionV>
                <wp:extent cx="3437890" cy="270510"/>
                <wp:effectExtent l="0" t="0" r="10160" b="15240"/>
                <wp:wrapSquare wrapText="bothSides"/>
                <wp:docPr id="21381952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74E8BB7C"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E5248D" id="_x0000_s1034" type="#_x0000_t202" style="position:absolute;left:0;text-align:left;margin-left:211.2pt;margin-top:-2.6pt;width:270.7pt;height:21.3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eGFA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">
                <v:textbox>
                  <w:txbxContent>
                    <w:p w14:paraId="74E8BB7C" w14:textId="77777777" w:rsidR="00C34FC6" w:rsidRDefault="00C34FC6" w:rsidP="00C34FC6"/>
                  </w:txbxContent>
                </v:textbox>
                <w10:wrap type="square"/>
              </v:shape>
            </w:pict>
          </mc:Fallback>
        </mc:AlternateContent>
      </w:r>
      <w:r w:rsidRPr="001A2C5B">
        <w:rPr>
          <w:rFonts w:asciiTheme="minorBidi" w:hAnsiTheme="minorBidi" w:cstheme="minorBidi"/>
          <w:spacing w:val="-2"/>
          <w:lang w:val="es-419"/>
        </w:rPr>
        <w:t xml:space="preserve"> ☐Fórmulas matemáticas</w:t>
      </w:r>
    </w:p>
    <w:p w14:paraId="11420D20" w14:textId="399BDEB6" w:rsidR="00C34FC6" w:rsidRPr="001A2C5B" w:rsidRDefault="00A6421D" w:rsidP="009865DA">
      <w:pPr>
        <w:pStyle w:val="BodyText"/>
        <w:spacing w:before="94" w:after="220"/>
        <w:ind w:left="360"/>
        <w:rPr>
          <w:rFonts w:asciiTheme="minorBidi" w:hAnsiTheme="minorBidi" w:cstheme="minorBidi"/>
          <w:spacing w:val="-2"/>
          <w:lang w:val="es-419"/>
        </w:rPr>
      </w:pPr>
      <w:r w:rsidRPr="001A2C5B">
        <w:rPr>
          <w:rFonts w:asciiTheme="minorBidi" w:hAnsiTheme="minorBidi" w:cstheme="minorBidi"/>
          <w:noProof/>
          <w:spacing w:val="-2"/>
          <w:lang w:val="es-419"/>
        </w:rPr>
        <mc:AlternateContent>
          <mc:Choice Requires="wps">
            <w:drawing>
              <wp:anchor distT="45720" distB="45720" distL="114300" distR="114300" simplePos="0" relativeHeight="251658256" behindDoc="0" locked="0" layoutInCell="1" allowOverlap="1" wp14:anchorId="572CEAD6" wp14:editId="0B4E7A4B">
                <wp:simplePos x="0" y="0"/>
                <wp:positionH relativeFrom="column">
                  <wp:posOffset>2683510</wp:posOffset>
                </wp:positionH>
                <wp:positionV relativeFrom="paragraph">
                  <wp:posOffset>-16065</wp:posOffset>
                </wp:positionV>
                <wp:extent cx="3437890" cy="270510"/>
                <wp:effectExtent l="0" t="0" r="10160" b="15240"/>
                <wp:wrapSquare wrapText="bothSides"/>
                <wp:docPr id="761581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3096F6EF" w14:textId="77777777" w:rsidR="00A6421D" w:rsidRDefault="00A6421D" w:rsidP="00A6421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2CEAD6" id="_x0000_s1035" type="#_x0000_t202" style="position:absolute;left:0;text-align:left;margin-left:211.3pt;margin-top:-1.25pt;width:270.7pt;height:21.3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mlwFA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">
                <v:textbox>
                  <w:txbxContent>
                    <w:p w14:paraId="3096F6EF" w14:textId="77777777" w:rsidR="00A6421D" w:rsidRDefault="00A6421D" w:rsidP="00A6421D"/>
                  </w:txbxContent>
                </v:textbox>
                <w10:wrap type="square"/>
              </v:shape>
            </w:pict>
          </mc:Fallback>
        </mc:AlternateContent>
      </w:r>
      <w:sdt>
        <w:sdtPr>
          <w:rPr>
            <w:rFonts w:asciiTheme="minorBidi" w:hAnsiTheme="minorBidi" w:cstheme="minorBidi"/>
            <w:lang w:val="es-419"/>
          </w:rPr>
          <w:id w:val="-1710176812"/>
          <w14:checkbox>
            <w14:checked w14:val="0"/>
            <w14:checkedState w14:val="2612" w14:font="MS Gothic"/>
            <w14:uncheckedState w14:val="2610" w14:font="MS Gothic"/>
          </w14:checkbox>
        </w:sdtPr>
        <w:sdtContent>
          <w:r w:rsidR="002D51DF" w:rsidRPr="001A2C5B">
            <w:rPr>
              <w:rFonts w:ascii="Segoe UI Symbol" w:eastAsia="MS Gothic" w:hAnsi="Segoe UI Symbol" w:cs="Segoe UI Symbol"/>
              <w:lang w:val="es-419"/>
            </w:rPr>
            <w:t xml:space="preserve">☐ </w:t>
          </w:r>
        </w:sdtContent>
      </w:sdt>
      <w:r w:rsidR="00C34FC6" w:rsidRPr="001A2C5B">
        <w:rPr>
          <w:rFonts w:asciiTheme="minorBidi" w:hAnsiTheme="minorBidi" w:cstheme="minorBidi"/>
          <w:spacing w:val="-2"/>
          <w:lang w:val="es-419"/>
        </w:rPr>
        <w:t xml:space="preserve">Programas </w:t>
      </w:r>
      <w:r w:rsidR="00C34FC6" w:rsidRPr="001A2C5B">
        <w:rPr>
          <w:rFonts w:asciiTheme="minorBidi" w:hAnsiTheme="minorBidi" w:cstheme="minorBidi"/>
          <w:lang w:val="es-419"/>
        </w:rPr>
        <w:t>informáticos</w:t>
      </w:r>
    </w:p>
    <w:p w14:paraId="49B5B1A4" w14:textId="2BBBB027" w:rsidR="00C34FC6" w:rsidRPr="001A2C5B" w:rsidRDefault="00A6421D" w:rsidP="009865DA">
      <w:pPr>
        <w:pStyle w:val="BodyText"/>
        <w:spacing w:before="94" w:after="220"/>
        <w:ind w:left="360"/>
        <w:rPr>
          <w:ins w:id="85" w:author="Author"/>
          <w:rFonts w:asciiTheme="minorBidi" w:hAnsiTheme="minorBidi" w:cstheme="minorBidi"/>
          <w:lang w:val="es-419"/>
        </w:rPr>
      </w:pPr>
      <w:ins w:id="86" w:author="Author">
        <w:r w:rsidRPr="001A2C5B">
          <w:rPr>
            <w:rFonts w:asciiTheme="minorBidi" w:hAnsiTheme="minorBidi" w:cstheme="minorBidi"/>
            <w:noProof/>
            <w:spacing w:val="-2"/>
            <w:lang w:val="es-419"/>
          </w:rPr>
          <mc:AlternateContent>
            <mc:Choice Requires="wps">
              <w:drawing>
                <wp:anchor distT="45720" distB="45720" distL="114300" distR="114300" simplePos="0" relativeHeight="251658250" behindDoc="0" locked="0" layoutInCell="1" allowOverlap="1" wp14:anchorId="0D26AA7D" wp14:editId="58B1734A">
                  <wp:simplePos x="0" y="0"/>
                  <wp:positionH relativeFrom="column">
                    <wp:posOffset>2682875</wp:posOffset>
                  </wp:positionH>
                  <wp:positionV relativeFrom="paragraph">
                    <wp:posOffset>17145</wp:posOffset>
                  </wp:positionV>
                  <wp:extent cx="3437890" cy="270510"/>
                  <wp:effectExtent l="0" t="0" r="10160" b="15240"/>
                  <wp:wrapSquare wrapText="bothSides"/>
                  <wp:docPr id="1305531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46270C34"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26AA7D" id="_x0000_s1036" type="#_x0000_t202" style="position:absolute;left:0;text-align:left;margin-left:211.25pt;margin-top:1.35pt;width:270.7pt;height:21.3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">
                  <v:textbox>
                    <w:txbxContent>
                      <w:p w14:paraId="46270C34" w14:textId="77777777" w:rsidR="00C34FC6" w:rsidRDefault="00C34FC6" w:rsidP="00C34FC6"/>
                    </w:txbxContent>
                  </v:textbox>
                  <w10:wrap type="square"/>
                </v:shape>
              </w:pict>
            </mc:Fallback>
          </mc:AlternateContent>
        </w:r>
        <w:r w:rsidR="00F66EDA" w:rsidRPr="001A2C5B">
          <w:rPr>
            <w:rFonts w:asciiTheme="minorBidi" w:hAnsiTheme="minorBidi" w:cstheme="minorBidi"/>
            <w:noProof/>
            <w:spacing w:val="-2"/>
            <w:lang w:val="es-419"/>
          </w:rPr>
          <mc:AlternateContent>
            <mc:Choice Requires="wps">
              <w:drawing>
                <wp:anchor distT="45720" distB="45720" distL="114300" distR="114300" simplePos="0" relativeHeight="251658252" behindDoc="0" locked="0" layoutInCell="1" allowOverlap="1" wp14:anchorId="5CD43837" wp14:editId="69A78D41">
                  <wp:simplePos x="0" y="0"/>
                  <wp:positionH relativeFrom="column">
                    <wp:posOffset>2683510</wp:posOffset>
                  </wp:positionH>
                  <wp:positionV relativeFrom="paragraph">
                    <wp:posOffset>424180</wp:posOffset>
                  </wp:positionV>
                  <wp:extent cx="3437890" cy="270510"/>
                  <wp:effectExtent l="0" t="0" r="10160" b="15240"/>
                  <wp:wrapSquare wrapText="bothSides"/>
                  <wp:docPr id="21310835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36D9BF09" w14:textId="77777777" w:rsidR="00444918" w:rsidRDefault="00444918" w:rsidP="004449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D43837" id="_x0000_s1037" type="#_x0000_t202" style="position:absolute;left:0;text-align:left;margin-left:211.3pt;margin-top:33.4pt;width:270.7pt;height:21.3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">
                  <v:textbox>
                    <w:txbxContent>
                      <w:p w14:paraId="36D9BF09" w14:textId="77777777" w:rsidR="00444918" w:rsidRDefault="00444918" w:rsidP="00444918"/>
                    </w:txbxContent>
                  </v:textbox>
                  <w10:wrap type="square"/>
                </v:shape>
              </w:pict>
            </mc:Fallback>
          </mc:AlternateContent>
        </w:r>
      </w:ins>
      <w:sdt>
        <w:sdtPr>
          <w:rPr>
            <w:rFonts w:asciiTheme="minorBidi" w:hAnsiTheme="minorBidi" w:cstheme="minorBidi"/>
            <w:lang w:val="es-419"/>
          </w:rPr>
          <w:id w:val="983977054"/>
          <w14:checkbox>
            <w14:checked w14:val="0"/>
            <w14:checkedState w14:val="2612" w14:font="MS Gothic"/>
            <w14:uncheckedState w14:val="2610" w14:font="MS Gothic"/>
          </w14:checkbox>
        </w:sdtPr>
        <w:sdtContent>
          <w:r w:rsidR="002D51DF" w:rsidRPr="001A2C5B">
            <w:rPr>
              <w:rFonts w:ascii="Segoe UI Symbol" w:eastAsia="MS Gothic" w:hAnsi="Segoe UI Symbol" w:cs="Segoe UI Symbol"/>
              <w:lang w:val="es-419"/>
            </w:rPr>
            <w:t xml:space="preserve">☐ </w:t>
          </w:r>
        </w:sdtContent>
      </w:sdt>
      <w:ins w:id="87" w:author="Author">
        <w:r w:rsidR="00AD3A17" w:rsidRPr="001A2C5B">
          <w:rPr>
            <w:rFonts w:asciiTheme="minorBidi" w:hAnsiTheme="minorBidi" w:cstheme="minorBidi"/>
            <w:lang w:val="es-419"/>
          </w:rPr>
          <w:t>Minutos/Segundos</w:t>
        </w:r>
        <w:r w:rsidR="00AD3A17" w:rsidRPr="001A2C5B">
          <w:rPr>
            <w:rFonts w:asciiTheme="minorBidi" w:hAnsiTheme="minorBidi" w:cstheme="minorBidi"/>
            <w:i/>
            <w:sz w:val="16"/>
            <w:szCs w:val="16"/>
            <w:lang w:val="es-419"/>
          </w:rPr>
          <w:t>(</w:t>
        </w:r>
        <w:r w:rsidR="00A825CC" w:rsidRPr="001A2C5B">
          <w:rPr>
            <w:rFonts w:asciiTheme="minorBidi" w:hAnsiTheme="minorBidi" w:cstheme="minorBidi"/>
            <w:i/>
            <w:sz w:val="16"/>
            <w:szCs w:val="16"/>
            <w:lang w:val="es-419"/>
          </w:rPr>
          <w:t>para referenciar vídeos</w:t>
        </w:r>
        <w:r w:rsidR="009A719B" w:rsidRPr="001A2C5B">
          <w:rPr>
            <w:rFonts w:asciiTheme="minorBidi" w:hAnsiTheme="minorBidi" w:cstheme="minorBidi"/>
            <w:i/>
            <w:sz w:val="16"/>
            <w:szCs w:val="16"/>
            <w:lang w:val="es-419"/>
          </w:rPr>
          <w:t>)</w:t>
        </w:r>
      </w:ins>
    </w:p>
    <w:p w14:paraId="479FE07E" w14:textId="5A619F4F" w:rsidR="00AA140B" w:rsidRPr="001A2C5B" w:rsidRDefault="00000000" w:rsidP="009865DA">
      <w:pPr>
        <w:pStyle w:val="BodyText"/>
        <w:spacing w:before="94" w:after="220"/>
        <w:ind w:left="360"/>
        <w:rPr>
          <w:ins w:id="88" w:author="Author"/>
          <w:rFonts w:asciiTheme="minorBidi" w:hAnsiTheme="minorBidi" w:cstheme="minorBidi"/>
          <w:i/>
          <w:sz w:val="18"/>
          <w:szCs w:val="18"/>
          <w:lang w:val="es-419"/>
        </w:rPr>
      </w:pPr>
      <w:sdt>
        <w:sdtPr>
          <w:rPr>
            <w:rFonts w:asciiTheme="minorBidi" w:hAnsiTheme="minorBidi" w:cstheme="minorBidi"/>
            <w:lang w:val="es-419"/>
          </w:rPr>
          <w:id w:val="-609665411"/>
          <w14:checkbox>
            <w14:checked w14:val="0"/>
            <w14:checkedState w14:val="2612" w14:font="MS Gothic"/>
            <w14:uncheckedState w14:val="2610" w14:font="MS Gothic"/>
          </w14:checkbox>
        </w:sdtPr>
        <w:sdtContent>
          <w:r w:rsidR="002D51DF" w:rsidRPr="001A2C5B">
            <w:rPr>
              <w:rFonts w:ascii="Segoe UI Symbol" w:eastAsia="MS Gothic" w:hAnsi="Segoe UI Symbol" w:cs="Segoe UI Symbol"/>
              <w:lang w:val="es-419"/>
            </w:rPr>
            <w:t xml:space="preserve">☐ </w:t>
          </w:r>
        </w:sdtContent>
      </w:sdt>
      <w:ins w:id="89" w:author="Author">
        <w:r w:rsidR="00AA140B" w:rsidRPr="001A2C5B">
          <w:rPr>
            <w:rFonts w:asciiTheme="minorBidi" w:hAnsiTheme="minorBidi" w:cstheme="minorBidi"/>
            <w:lang w:val="es-419"/>
          </w:rPr>
          <w:t xml:space="preserve">Identificadores de páginas web </w:t>
        </w:r>
        <w:r w:rsidR="00AA140B" w:rsidRPr="001A2C5B">
          <w:rPr>
            <w:rFonts w:asciiTheme="minorBidi" w:hAnsiTheme="minorBidi" w:cstheme="minorBidi"/>
            <w:i/>
            <w:sz w:val="18"/>
            <w:szCs w:val="18"/>
            <w:lang w:val="es-419"/>
          </w:rPr>
          <w:t xml:space="preserve">(URL con </w:t>
        </w:r>
      </w:ins>
    </w:p>
    <w:p w14:paraId="19A74778" w14:textId="7AFFEFCF" w:rsidR="00AA140B" w:rsidRPr="001A2C5B" w:rsidRDefault="009865DA" w:rsidP="000F2AE9">
      <w:pPr>
        <w:pStyle w:val="BodyText"/>
        <w:spacing w:before="94" w:after="220"/>
        <w:ind w:left="180" w:firstLine="360"/>
        <w:rPr>
          <w:ins w:id="90" w:author="Author"/>
          <w:rFonts w:asciiTheme="minorBidi" w:hAnsiTheme="minorBidi" w:cstheme="minorBidi"/>
          <w:i/>
          <w:sz w:val="18"/>
          <w:szCs w:val="18"/>
          <w:lang w:val="es-419"/>
        </w:rPr>
      </w:pPr>
      <w:ins w:id="91" w:author="Author">
        <w:r w:rsidRPr="001A2C5B">
          <w:rPr>
            <w:rFonts w:asciiTheme="minorBidi" w:hAnsiTheme="minorBidi" w:cstheme="minorBidi"/>
            <w:noProof/>
            <w:spacing w:val="-2"/>
            <w:lang w:val="es-419"/>
          </w:rPr>
          <mc:AlternateContent>
            <mc:Choice Requires="wps">
              <w:drawing>
                <wp:anchor distT="45720" distB="45720" distL="114300" distR="114300" simplePos="0" relativeHeight="251658251" behindDoc="0" locked="0" layoutInCell="1" allowOverlap="1" wp14:anchorId="54BA1DE8" wp14:editId="11FC8CB4">
                  <wp:simplePos x="0" y="0"/>
                  <wp:positionH relativeFrom="column">
                    <wp:posOffset>2683510</wp:posOffset>
                  </wp:positionH>
                  <wp:positionV relativeFrom="paragraph">
                    <wp:posOffset>179070</wp:posOffset>
                  </wp:positionV>
                  <wp:extent cx="3437890" cy="270510"/>
                  <wp:effectExtent l="0" t="0" r="10160" b="15240"/>
                  <wp:wrapSquare wrapText="bothSides"/>
                  <wp:docPr id="3605405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5E0EFCE8"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BA1DE8" id="_x0000_s1038" type="#_x0000_t202" style="position:absolute;left:0;text-align:left;margin-left:211.3pt;margin-top:14.1pt;width:270.7pt;height:21.3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">
                  <v:textbox>
                    <w:txbxContent>
                      <w:p w14:paraId="5E0EFCE8" w14:textId="77777777" w:rsidR="00C34FC6" w:rsidRDefault="00C34FC6" w:rsidP="00C34FC6"/>
                    </w:txbxContent>
                  </v:textbox>
                  <w10:wrap type="square"/>
                </v:shape>
              </w:pict>
            </mc:Fallback>
          </mc:AlternateContent>
        </w:r>
        <w:r w:rsidR="00AA140B" w:rsidRPr="001A2C5B">
          <w:rPr>
            <w:rFonts w:asciiTheme="minorBidi" w:hAnsiTheme="minorBidi" w:cstheme="minorBidi"/>
            <w:i/>
            <w:sz w:val="18"/>
            <w:szCs w:val="18"/>
            <w:lang w:val="es-419"/>
          </w:rPr>
          <w:t>referencia al encabezamiento/sección)</w:t>
        </w:r>
      </w:ins>
    </w:p>
    <w:p w14:paraId="5A6CAC41" w14:textId="0137A76D" w:rsidR="00C34FC6" w:rsidRPr="001A2C5B" w:rsidRDefault="00C34FC6" w:rsidP="009865DA">
      <w:pPr>
        <w:pStyle w:val="BodyText"/>
        <w:spacing w:before="94" w:after="220"/>
        <w:ind w:left="360"/>
        <w:rPr>
          <w:rFonts w:asciiTheme="minorBidi" w:hAnsiTheme="minorBidi" w:cstheme="minorBidi"/>
          <w:lang w:val="es-419"/>
        </w:rPr>
      </w:pPr>
      <w:r w:rsidRPr="001A2C5B">
        <w:rPr>
          <w:rFonts w:asciiTheme="minorBidi" w:hAnsiTheme="minorBidi" w:cstheme="minorBidi"/>
          <w:spacing w:val="-2"/>
          <w:position w:val="2"/>
          <w:lang w:val="es-419"/>
        </w:rPr>
        <w:t>☐ Otros (especifique)</w:t>
      </w:r>
    </w:p>
    <w:p w14:paraId="4048834B" w14:textId="77777777" w:rsidR="00C62287" w:rsidRPr="001A2C5B" w:rsidRDefault="00C62287" w:rsidP="008E68BE">
      <w:pPr>
        <w:spacing w:before="152" w:after="220"/>
        <w:rPr>
          <w:rFonts w:asciiTheme="minorBidi" w:hAnsiTheme="minorBidi" w:cstheme="minorBidi"/>
          <w:b/>
          <w:sz w:val="20"/>
          <w:szCs w:val="20"/>
          <w:lang w:val="es-419"/>
        </w:rPr>
      </w:pPr>
    </w:p>
    <w:p w14:paraId="42C64DA4" w14:textId="77777777" w:rsidR="009C7467" w:rsidRPr="001A2C5B" w:rsidRDefault="009C7467">
      <w:pPr>
        <w:rPr>
          <w:rFonts w:asciiTheme="minorBidi" w:hAnsiTheme="minorBidi" w:cstheme="minorBidi"/>
          <w:b/>
          <w:sz w:val="24"/>
          <w:szCs w:val="24"/>
          <w:lang w:val="es-419"/>
        </w:rPr>
      </w:pPr>
      <w:r w:rsidRPr="001A2C5B">
        <w:rPr>
          <w:rFonts w:asciiTheme="minorBidi" w:hAnsiTheme="minorBidi" w:cstheme="minorBidi"/>
          <w:b/>
          <w:sz w:val="24"/>
          <w:szCs w:val="24"/>
          <w:lang w:val="es-419"/>
        </w:rPr>
        <w:br w:type="page"/>
      </w:r>
    </w:p>
    <w:p w14:paraId="0EDA84AB" w14:textId="425144B9" w:rsidR="00C62287" w:rsidRPr="001A2C5B" w:rsidRDefault="00C62287" w:rsidP="008E68BE">
      <w:pPr>
        <w:spacing w:before="152" w:after="220"/>
        <w:rPr>
          <w:rFonts w:asciiTheme="minorBidi" w:hAnsiTheme="minorBidi" w:cstheme="minorBidi"/>
          <w:spacing w:val="-2"/>
          <w:sz w:val="20"/>
          <w:szCs w:val="20"/>
          <w:lang w:val="es-419"/>
        </w:rPr>
      </w:pPr>
      <w:r w:rsidRPr="001A2C5B">
        <w:rPr>
          <w:rFonts w:asciiTheme="minorBidi" w:hAnsiTheme="minorBidi" w:cstheme="minorBidi"/>
          <w:b/>
          <w:sz w:val="24"/>
          <w:szCs w:val="24"/>
          <w:lang w:val="es-419"/>
        </w:rPr>
        <w:t xml:space="preserve">Sección 7: Detalles del número de párrafo: </w:t>
      </w:r>
      <w:r w:rsidRPr="001A2C5B">
        <w:rPr>
          <w:rFonts w:asciiTheme="minorBidi" w:hAnsiTheme="minorBidi" w:cstheme="minorBidi"/>
          <w:sz w:val="20"/>
          <w:szCs w:val="20"/>
          <w:lang w:val="es-419"/>
        </w:rPr>
        <w:t xml:space="preserve">cumplimente esta sección si sus documentos de patente publicados incluyen </w:t>
      </w:r>
      <w:r w:rsidRPr="001A2C5B">
        <w:rPr>
          <w:rFonts w:asciiTheme="minorBidi" w:hAnsiTheme="minorBidi" w:cstheme="minorBidi"/>
          <w:spacing w:val="-2"/>
          <w:sz w:val="20"/>
          <w:szCs w:val="20"/>
          <w:lang w:val="es-419"/>
        </w:rPr>
        <w:t>números de párrafo</w:t>
      </w:r>
    </w:p>
    <w:p w14:paraId="7020490E" w14:textId="4DDDDB75" w:rsidR="00C62287" w:rsidRPr="001A2C5B" w:rsidRDefault="00C62287" w:rsidP="00EC302E">
      <w:pPr>
        <w:pStyle w:val="ListParagraph"/>
        <w:numPr>
          <w:ilvl w:val="0"/>
          <w:numId w:val="18"/>
        </w:numPr>
        <w:spacing w:before="152" w:after="220"/>
        <w:ind w:left="360"/>
        <w:rPr>
          <w:rFonts w:asciiTheme="minorBidi" w:hAnsiTheme="minorBidi" w:cstheme="minorBidi"/>
          <w:spacing w:val="-5"/>
          <w:sz w:val="20"/>
          <w:szCs w:val="20"/>
          <w:lang w:val="es-419"/>
        </w:rPr>
      </w:pPr>
      <w:r w:rsidRPr="001A2C5B">
        <w:rPr>
          <w:rFonts w:asciiTheme="minorBidi" w:hAnsiTheme="minorBidi" w:cstheme="minorBidi"/>
          <w:sz w:val="20"/>
          <w:szCs w:val="20"/>
          <w:lang w:val="es-419"/>
        </w:rPr>
        <w:t xml:space="preserve">Los números de párrafo suelen crearse </w:t>
      </w:r>
      <w:r w:rsidRPr="001A2C5B">
        <w:rPr>
          <w:rFonts w:asciiTheme="minorBidi" w:hAnsiTheme="minorBidi" w:cstheme="minorBidi"/>
          <w:spacing w:val="-5"/>
          <w:sz w:val="20"/>
          <w:szCs w:val="20"/>
          <w:lang w:val="es-419"/>
        </w:rPr>
        <w:t>mediante:</w:t>
      </w:r>
    </w:p>
    <w:p w14:paraId="219F97BC" w14:textId="584CC37C" w:rsidR="00C62287" w:rsidRPr="001A2C5B" w:rsidRDefault="007D5D5B" w:rsidP="00EC302E">
      <w:pPr>
        <w:spacing w:before="152" w:after="220"/>
        <w:ind w:left="360"/>
        <w:rPr>
          <w:rFonts w:asciiTheme="minorBidi" w:hAnsiTheme="minorBidi" w:cstheme="minorBidi"/>
          <w:spacing w:val="-2"/>
          <w:sz w:val="20"/>
          <w:szCs w:val="20"/>
          <w:lang w:val="es-419"/>
        </w:rPr>
      </w:pPr>
      <w:r w:rsidRPr="001A2C5B">
        <w:rPr>
          <w:rFonts w:ascii="Segoe UI Symbol" w:hAnsi="Segoe UI Symbol" w:cs="Segoe UI Symbol"/>
          <w:sz w:val="20"/>
          <w:szCs w:val="20"/>
          <w:lang w:val="es-419"/>
        </w:rPr>
        <w:t xml:space="preserve">☐ </w:t>
      </w:r>
      <w:r w:rsidRPr="001A2C5B">
        <w:rPr>
          <w:rFonts w:asciiTheme="minorBidi" w:hAnsiTheme="minorBidi" w:cstheme="minorBidi"/>
          <w:sz w:val="20"/>
          <w:szCs w:val="20"/>
          <w:lang w:val="es-419"/>
        </w:rPr>
        <w:t>So</w:t>
      </w:r>
      <w:r w:rsidR="00C62287" w:rsidRPr="001A2C5B">
        <w:rPr>
          <w:rFonts w:asciiTheme="minorBidi" w:hAnsiTheme="minorBidi" w:cstheme="minorBidi"/>
          <w:sz w:val="20"/>
          <w:szCs w:val="20"/>
          <w:lang w:val="es-419"/>
        </w:rPr>
        <w:t xml:space="preserve">licitante / </w:t>
      </w:r>
      <w:r w:rsidR="00C62287" w:rsidRPr="001A2C5B">
        <w:rPr>
          <w:rFonts w:asciiTheme="minorBidi" w:hAnsiTheme="minorBidi" w:cstheme="minorBidi"/>
          <w:spacing w:val="-2"/>
          <w:sz w:val="20"/>
          <w:szCs w:val="20"/>
          <w:lang w:val="es-419"/>
        </w:rPr>
        <w:t>Inventor</w:t>
      </w:r>
      <w:r w:rsidR="00C62287" w:rsidRPr="001A2C5B">
        <w:rPr>
          <w:rFonts w:asciiTheme="minorBidi" w:hAnsiTheme="minorBidi" w:cstheme="minorBidi"/>
          <w:spacing w:val="-2"/>
          <w:sz w:val="20"/>
          <w:szCs w:val="20"/>
          <w:lang w:val="es-419"/>
        </w:rPr>
        <w:tab/>
      </w:r>
      <w:r w:rsidRPr="001A2C5B">
        <w:rPr>
          <w:rFonts w:ascii="Segoe UI Symbol" w:hAnsi="Segoe UI Symbol" w:cs="Segoe UI Symbol"/>
          <w:spacing w:val="-2"/>
          <w:sz w:val="20"/>
          <w:szCs w:val="20"/>
          <w:lang w:val="es-419"/>
        </w:rPr>
        <w:t>☐ S</w:t>
      </w:r>
      <w:r w:rsidR="00C62287" w:rsidRPr="001A2C5B">
        <w:rPr>
          <w:rFonts w:asciiTheme="minorBidi" w:hAnsiTheme="minorBidi" w:cstheme="minorBidi"/>
          <w:sz w:val="20"/>
          <w:szCs w:val="20"/>
          <w:lang w:val="es-419"/>
        </w:rPr>
        <w:t xml:space="preserve">u OPI, por ejemplo, los </w:t>
      </w:r>
      <w:r w:rsidR="00C62287" w:rsidRPr="001A2C5B">
        <w:rPr>
          <w:rFonts w:asciiTheme="minorBidi" w:hAnsiTheme="minorBidi" w:cstheme="minorBidi"/>
          <w:spacing w:val="-2"/>
          <w:sz w:val="20"/>
          <w:szCs w:val="20"/>
          <w:lang w:val="es-419"/>
        </w:rPr>
        <w:t>examinadores</w:t>
      </w:r>
      <w:r w:rsidR="00C62287" w:rsidRPr="001A2C5B">
        <w:rPr>
          <w:rFonts w:asciiTheme="minorBidi" w:hAnsiTheme="minorBidi" w:cstheme="minorBidi"/>
          <w:spacing w:val="-2"/>
          <w:sz w:val="20"/>
          <w:szCs w:val="20"/>
          <w:lang w:val="es-419"/>
        </w:rPr>
        <w:tab/>
      </w:r>
      <w:sdt>
        <w:sdtPr>
          <w:rPr>
            <w:rFonts w:asciiTheme="minorBidi" w:hAnsiTheme="minorBidi" w:cstheme="minorBidi"/>
            <w:spacing w:val="-2"/>
            <w:sz w:val="20"/>
            <w:szCs w:val="20"/>
            <w:lang w:val="es-419"/>
          </w:rPr>
          <w:id w:val="-604116125"/>
          <w14:checkbox>
            <w14:checked w14:val="0"/>
            <w14:checkedState w14:val="2612" w14:font="MS Gothic"/>
            <w14:uncheckedState w14:val="2610" w14:font="MS Gothic"/>
          </w14:checkbox>
        </w:sdtPr>
        <w:sdtContent>
          <w:r w:rsidR="00C62287" w:rsidRPr="001A2C5B">
            <w:rPr>
              <w:rFonts w:ascii="Segoe UI Symbol" w:eastAsia="MS Gothic" w:hAnsi="Segoe UI Symbol" w:cs="Segoe UI Symbol"/>
              <w:spacing w:val="-2"/>
              <w:sz w:val="20"/>
              <w:szCs w:val="20"/>
              <w:lang w:val="es-419"/>
            </w:rPr>
            <w:t xml:space="preserve">☐ </w:t>
          </w:r>
        </w:sdtContent>
      </w:sdt>
      <w:r w:rsidR="00C62287" w:rsidRPr="001A2C5B">
        <w:rPr>
          <w:rFonts w:asciiTheme="minorBidi" w:hAnsiTheme="minorBidi" w:cstheme="minorBidi"/>
          <w:spacing w:val="-2"/>
          <w:sz w:val="20"/>
          <w:szCs w:val="20"/>
          <w:lang w:val="es-419"/>
        </w:rPr>
        <w:t xml:space="preserve">Un editor </w:t>
      </w:r>
      <w:r w:rsidR="00C62287" w:rsidRPr="001A2C5B">
        <w:rPr>
          <w:rFonts w:asciiTheme="minorBidi" w:hAnsiTheme="minorBidi" w:cstheme="minorBidi"/>
          <w:sz w:val="20"/>
          <w:szCs w:val="20"/>
          <w:lang w:val="es-419"/>
        </w:rPr>
        <w:t>externo</w:t>
      </w:r>
    </w:p>
    <w:p w14:paraId="028CC9EA" w14:textId="77777777" w:rsidR="00C62287" w:rsidRPr="001A2C5B" w:rsidRDefault="00C62287" w:rsidP="00EC302E">
      <w:pPr>
        <w:spacing w:before="152" w:after="220"/>
        <w:ind w:left="360"/>
        <w:rPr>
          <w:rFonts w:asciiTheme="minorBidi" w:hAnsiTheme="minorBidi" w:cstheme="minorBidi"/>
          <w:spacing w:val="-5"/>
          <w:sz w:val="20"/>
          <w:szCs w:val="20"/>
          <w:lang w:val="es-419"/>
        </w:rPr>
      </w:pPr>
      <w:r w:rsidRPr="001A2C5B">
        <w:rPr>
          <w:rFonts w:asciiTheme="minorBidi" w:hAnsiTheme="minorBidi" w:cstheme="minorBidi"/>
          <w:position w:val="-1"/>
          <w:sz w:val="20"/>
          <w:szCs w:val="20"/>
          <w:lang w:val="es-419"/>
        </w:rPr>
        <w:t>☐ Otros (especifique)</w:t>
      </w:r>
    </w:p>
    <w:p w14:paraId="6E2AB57A" w14:textId="4F6D6C9D" w:rsidR="00C62287" w:rsidRPr="001A2C5B" w:rsidRDefault="00C40645" w:rsidP="00C40645">
      <w:pPr>
        <w:spacing w:before="152" w:after="220"/>
        <w:ind w:left="360"/>
        <w:rPr>
          <w:rFonts w:asciiTheme="minorBidi" w:hAnsiTheme="minorBidi" w:cstheme="minorBidi"/>
          <w:spacing w:val="-2"/>
          <w:sz w:val="20"/>
          <w:szCs w:val="20"/>
          <w:lang w:val="es-419"/>
        </w:rPr>
      </w:pPr>
      <w:r w:rsidRPr="001A2C5B">
        <w:rPr>
          <w:rFonts w:asciiTheme="minorBidi" w:hAnsiTheme="minorBidi" w:cstheme="minorBidi"/>
          <w:noProof/>
          <w:lang w:val="es-419"/>
        </w:rPr>
        <mc:AlternateContent>
          <mc:Choice Requires="wpg">
            <w:drawing>
              <wp:inline distT="0" distB="0" distL="0" distR="0" wp14:anchorId="0D60EC33" wp14:editId="5A520FA8">
                <wp:extent cx="1903228" cy="393405"/>
                <wp:effectExtent l="0" t="0" r="20955" b="26035"/>
                <wp:docPr id="868823746" name="Group 8688237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96037754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8395462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0962183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5963090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7791631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7650948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868823746"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GDDw+zQMAABIUAAAOAAAA&#10;AAAAAAAAAAAAAC4CAABkcnMvZTJvRG9jLnhtbFBLAQItABQABgAIAAAAIQBQPRkR3QAAAAQBAAAP&#10;AAAAAAAAAAAAAAAAACcGAABkcnMvZG93bnJldi54bWxQSwUGAAAAAAQABADzAAAAMQcAAAAA&#10;" w14:anchorId="49AE9E99">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">
                  <v:path arrowok="t"/>
                </v:shape>
                <w10:anchorlock/>
              </v:group>
            </w:pict>
          </mc:Fallback>
        </mc:AlternateContent>
      </w:r>
    </w:p>
    <w:p w14:paraId="2840F16E" w14:textId="01007CF2" w:rsidR="00C62287" w:rsidRPr="001A2C5B" w:rsidRDefault="00C62287" w:rsidP="00C40645">
      <w:pPr>
        <w:pStyle w:val="ListParagraph"/>
        <w:numPr>
          <w:ilvl w:val="0"/>
          <w:numId w:val="18"/>
        </w:numPr>
        <w:tabs>
          <w:tab w:val="left" w:pos="821"/>
        </w:tabs>
        <w:spacing w:after="220"/>
        <w:ind w:left="360"/>
        <w:rPr>
          <w:rFonts w:asciiTheme="minorBidi" w:hAnsiTheme="minorBidi" w:cstheme="minorBidi"/>
          <w:spacing w:val="-2"/>
          <w:sz w:val="20"/>
          <w:szCs w:val="20"/>
          <w:lang w:val="es-419"/>
        </w:rPr>
      </w:pPr>
      <w:r w:rsidRPr="001A2C5B">
        <w:rPr>
          <w:rFonts w:asciiTheme="minorBidi" w:hAnsiTheme="minorBidi" w:cstheme="minorBidi"/>
          <w:sz w:val="20"/>
          <w:szCs w:val="20"/>
          <w:lang w:val="es-419"/>
        </w:rPr>
        <w:t xml:space="preserve">Se recrean los números de párrafo: marque todo lo que </w:t>
      </w:r>
      <w:r w:rsidRPr="001A2C5B">
        <w:rPr>
          <w:rFonts w:asciiTheme="minorBidi" w:hAnsiTheme="minorBidi" w:cstheme="minorBidi"/>
          <w:spacing w:val="-2"/>
          <w:sz w:val="20"/>
          <w:szCs w:val="20"/>
          <w:lang w:val="es-419"/>
        </w:rPr>
        <w:t>corresponda</w:t>
      </w:r>
    </w:p>
    <w:p w14:paraId="2A86EDB7" w14:textId="5D6FAE18" w:rsidR="00C62287" w:rsidRPr="001A2C5B" w:rsidRDefault="00000000" w:rsidP="00FF1BC9">
      <w:pPr>
        <w:pStyle w:val="BodyText"/>
        <w:tabs>
          <w:tab w:val="left" w:pos="5120"/>
        </w:tabs>
        <w:spacing w:before="1" w:after="220"/>
        <w:ind w:left="360"/>
        <w:rPr>
          <w:rFonts w:asciiTheme="minorBidi" w:hAnsiTheme="minorBidi" w:cstheme="minorBidi"/>
          <w:spacing w:val="-2"/>
          <w:lang w:val="es-419"/>
        </w:rPr>
      </w:pPr>
      <w:sdt>
        <w:sdtPr>
          <w:rPr>
            <w:rFonts w:asciiTheme="minorBidi" w:hAnsiTheme="minorBidi" w:cstheme="minorBidi"/>
            <w:lang w:val="es-419"/>
          </w:rPr>
          <w:id w:val="1742222007"/>
          <w14:checkbox>
            <w14:checked w14:val="0"/>
            <w14:checkedState w14:val="2612" w14:font="MS Gothic"/>
            <w14:uncheckedState w14:val="2610" w14:font="MS Gothic"/>
          </w14:checkbox>
        </w:sdtPr>
        <w:sdtContent>
          <w:r w:rsidR="00FF1BC9" w:rsidRPr="001A2C5B">
            <w:rPr>
              <w:rFonts w:ascii="MS Gothic" w:eastAsia="MS Gothic" w:hAnsi="MS Gothic" w:cstheme="minorBidi"/>
              <w:lang w:val="es-419"/>
            </w:rPr>
            <w:t xml:space="preserve">☐ </w:t>
          </w:r>
        </w:sdtContent>
      </w:sdt>
      <w:r w:rsidR="00C62287" w:rsidRPr="001A2C5B">
        <w:rPr>
          <w:rFonts w:asciiTheme="minorBidi" w:hAnsiTheme="minorBidi" w:cstheme="minorBidi"/>
          <w:lang w:val="es-419"/>
        </w:rPr>
        <w:t xml:space="preserve">Durante </w:t>
      </w:r>
      <w:r w:rsidR="00C62287" w:rsidRPr="001A2C5B">
        <w:rPr>
          <w:rFonts w:asciiTheme="minorBidi" w:hAnsiTheme="minorBidi" w:cstheme="minorBidi"/>
          <w:spacing w:val="-2"/>
          <w:lang w:val="es-419"/>
        </w:rPr>
        <w:t xml:space="preserve">el proceso de </w:t>
      </w:r>
      <w:r w:rsidR="00C62287" w:rsidRPr="001A2C5B">
        <w:rPr>
          <w:rFonts w:asciiTheme="minorBidi" w:hAnsiTheme="minorBidi" w:cstheme="minorBidi"/>
          <w:lang w:val="es-419"/>
        </w:rPr>
        <w:t xml:space="preserve">publicación </w:t>
      </w:r>
    </w:p>
    <w:p w14:paraId="46ABA299" w14:textId="77777777" w:rsidR="00C62287" w:rsidRPr="001A2C5B" w:rsidRDefault="00000000" w:rsidP="000A1E5A">
      <w:pPr>
        <w:pStyle w:val="BodyText"/>
        <w:tabs>
          <w:tab w:val="left" w:pos="5120"/>
        </w:tabs>
        <w:spacing w:before="1" w:after="220"/>
        <w:ind w:left="360"/>
        <w:rPr>
          <w:rFonts w:asciiTheme="minorBidi" w:hAnsiTheme="minorBidi" w:cstheme="minorBidi"/>
          <w:spacing w:val="-2"/>
          <w:lang w:val="es-419"/>
        </w:rPr>
      </w:pPr>
      <w:sdt>
        <w:sdtPr>
          <w:rPr>
            <w:rFonts w:asciiTheme="minorBidi" w:hAnsiTheme="minorBidi" w:cstheme="minorBidi"/>
            <w:spacing w:val="-2"/>
            <w:lang w:val="es-419"/>
          </w:rPr>
          <w:id w:val="-1337150144"/>
          <w14:checkbox>
            <w14:checked w14:val="0"/>
            <w14:checkedState w14:val="2612" w14:font="MS Gothic"/>
            <w14:uncheckedState w14:val="2610" w14:font="MS Gothic"/>
          </w14:checkbox>
        </w:sdtPr>
        <w:sdtContent>
          <w:r w:rsidR="00C62287" w:rsidRPr="001A2C5B">
            <w:rPr>
              <w:rFonts w:ascii="Segoe UI Symbol" w:eastAsia="MS Gothic" w:hAnsi="Segoe UI Symbol" w:cs="Segoe UI Symbol"/>
              <w:spacing w:val="-2"/>
              <w:lang w:val="es-419"/>
            </w:rPr>
            <w:t xml:space="preserve">☐ </w:t>
          </w:r>
        </w:sdtContent>
      </w:sdt>
      <w:r w:rsidR="00C62287" w:rsidRPr="001A2C5B">
        <w:rPr>
          <w:rFonts w:asciiTheme="minorBidi" w:hAnsiTheme="minorBidi" w:cstheme="minorBidi"/>
          <w:lang w:val="es-419"/>
        </w:rPr>
        <w:t xml:space="preserve">Cuando se </w:t>
      </w:r>
      <w:r w:rsidR="00C62287" w:rsidRPr="001A2C5B">
        <w:rPr>
          <w:rFonts w:asciiTheme="minorBidi" w:hAnsiTheme="minorBidi" w:cstheme="minorBidi"/>
          <w:spacing w:val="-2"/>
          <w:lang w:val="es-419"/>
        </w:rPr>
        <w:t xml:space="preserve">modifican </w:t>
      </w:r>
      <w:r w:rsidR="00C62287" w:rsidRPr="001A2C5B">
        <w:rPr>
          <w:rFonts w:asciiTheme="minorBidi" w:hAnsiTheme="minorBidi" w:cstheme="minorBidi"/>
          <w:lang w:val="es-419"/>
        </w:rPr>
        <w:t>los párrafos numerados</w:t>
      </w:r>
    </w:p>
    <w:p w14:paraId="5A7521B6" w14:textId="28576DC7" w:rsidR="00C62287" w:rsidRPr="001A2C5B" w:rsidRDefault="00C62287" w:rsidP="000A1E5A">
      <w:pPr>
        <w:pStyle w:val="BodyText"/>
        <w:tabs>
          <w:tab w:val="left" w:pos="5120"/>
        </w:tabs>
        <w:spacing w:before="1" w:after="220"/>
        <w:ind w:left="360"/>
        <w:rPr>
          <w:rFonts w:asciiTheme="minorBidi" w:hAnsiTheme="minorBidi" w:cstheme="minorBidi"/>
          <w:lang w:val="es-419"/>
        </w:rPr>
      </w:pPr>
      <w:r w:rsidRPr="001A2C5B">
        <w:rPr>
          <w:rFonts w:asciiTheme="minorBidi" w:hAnsiTheme="minorBidi" w:cstheme="minorBidi"/>
          <w:spacing w:val="-2"/>
          <w:lang w:val="es-419"/>
        </w:rPr>
        <w:t xml:space="preserve">☐ Otro proceso (especifique) </w:t>
      </w:r>
    </w:p>
    <w:p w14:paraId="0EFA0EEA" w14:textId="19325BCF" w:rsidR="00C62287" w:rsidRPr="001A2C5B" w:rsidRDefault="000A1E5A" w:rsidP="000A1E5A">
      <w:pPr>
        <w:spacing w:before="152" w:after="220"/>
        <w:ind w:left="360"/>
        <w:rPr>
          <w:rFonts w:asciiTheme="minorBidi" w:hAnsiTheme="minorBidi" w:cstheme="minorBidi"/>
          <w:spacing w:val="-2"/>
          <w:sz w:val="20"/>
          <w:szCs w:val="20"/>
          <w:lang w:val="es-419"/>
        </w:rPr>
      </w:pPr>
      <w:r w:rsidRPr="001A2C5B">
        <w:rPr>
          <w:rFonts w:asciiTheme="minorBidi" w:hAnsiTheme="minorBidi" w:cstheme="minorBidi"/>
          <w:noProof/>
          <w:lang w:val="es-419"/>
        </w:rPr>
        <mc:AlternateContent>
          <mc:Choice Requires="wpg">
            <w:drawing>
              <wp:inline distT="0" distB="0" distL="0" distR="0" wp14:anchorId="37570AE8" wp14:editId="3BF8D696">
                <wp:extent cx="1903228" cy="393405"/>
                <wp:effectExtent l="0" t="0" r="20955" b="26035"/>
                <wp:docPr id="39837794" name="Group 39837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201372163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8238804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738805453"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96011240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72112150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92364014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39837794"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" w14:anchorId="7CF109D3">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">
                  <v:path arrowok="t"/>
                </v:shape>
                <w10:anchorlock/>
              </v:group>
            </w:pict>
          </mc:Fallback>
        </mc:AlternateContent>
      </w:r>
    </w:p>
    <w:p w14:paraId="2A1AF250" w14:textId="22E5FA67" w:rsidR="00C62287" w:rsidRPr="001A2C5B" w:rsidRDefault="00C62287" w:rsidP="00C40645">
      <w:pPr>
        <w:pStyle w:val="ListParagraph"/>
        <w:numPr>
          <w:ilvl w:val="0"/>
          <w:numId w:val="18"/>
        </w:numPr>
        <w:spacing w:before="152" w:after="220"/>
        <w:ind w:left="360"/>
        <w:rPr>
          <w:rFonts w:asciiTheme="minorBidi" w:hAnsiTheme="minorBidi" w:cstheme="minorBidi"/>
          <w:sz w:val="20"/>
          <w:lang w:val="es-419"/>
        </w:rPr>
      </w:pPr>
      <w:r w:rsidRPr="001A2C5B">
        <w:rPr>
          <w:rFonts w:asciiTheme="minorBidi" w:hAnsiTheme="minorBidi" w:cstheme="minorBidi"/>
          <w:sz w:val="20"/>
          <w:lang w:val="es-419"/>
        </w:rPr>
        <w:t xml:space="preserve">Describa cualquier tratamiento especial que dé a los párrafos largos: </w:t>
      </w:r>
    </w:p>
    <w:p w14:paraId="66CEAF97" w14:textId="77777777" w:rsidR="00C62287" w:rsidRPr="001A2C5B" w:rsidRDefault="00C62287" w:rsidP="00B853F1">
      <w:pPr>
        <w:spacing w:before="9" w:after="220"/>
        <w:ind w:left="360"/>
        <w:rPr>
          <w:rFonts w:asciiTheme="minorBidi" w:hAnsiTheme="minorBidi" w:cstheme="minorBidi"/>
          <w:sz w:val="15"/>
          <w:lang w:val="es-419"/>
        </w:rPr>
      </w:pPr>
      <w:r w:rsidRPr="001A2C5B">
        <w:rPr>
          <w:rFonts w:asciiTheme="minorBidi" w:hAnsiTheme="minorBidi" w:cstheme="minorBidi"/>
          <w:sz w:val="15"/>
          <w:lang w:val="es-419"/>
        </w:rPr>
        <w:t xml:space="preserve">es decir, de más de 300 </w:t>
      </w:r>
      <w:r w:rsidRPr="001A2C5B">
        <w:rPr>
          <w:rFonts w:asciiTheme="minorBidi" w:hAnsiTheme="minorBidi" w:cstheme="minorBidi"/>
          <w:spacing w:val="-2"/>
          <w:sz w:val="15"/>
          <w:lang w:val="es-419"/>
        </w:rPr>
        <w:t>palabras</w:t>
      </w:r>
    </w:p>
    <w:p w14:paraId="22332D77" w14:textId="66DB9819" w:rsidR="00C62287" w:rsidRPr="001A2C5B" w:rsidRDefault="000903A0" w:rsidP="00B853F1">
      <w:pPr>
        <w:spacing w:before="152" w:after="220"/>
        <w:ind w:left="360"/>
        <w:rPr>
          <w:rFonts w:asciiTheme="minorBidi" w:hAnsiTheme="minorBidi" w:cstheme="minorBidi"/>
          <w:spacing w:val="-2"/>
          <w:sz w:val="20"/>
          <w:szCs w:val="20"/>
          <w:lang w:val="es-419"/>
        </w:rPr>
      </w:pPr>
      <w:r w:rsidRPr="001A2C5B">
        <w:rPr>
          <w:rFonts w:asciiTheme="minorBidi" w:hAnsiTheme="minorBidi" w:cstheme="minorBidi"/>
          <w:noProof/>
          <w:lang w:val="es-419"/>
        </w:rPr>
        <mc:AlternateContent>
          <mc:Choice Requires="wpg">
            <w:drawing>
              <wp:inline distT="0" distB="0" distL="0" distR="0" wp14:anchorId="76DAB2E8" wp14:editId="3F0E5FDF">
                <wp:extent cx="1903228" cy="393405"/>
                <wp:effectExtent l="0" t="0" r="20955" b="26035"/>
                <wp:docPr id="148692696" name="Group 148692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42348040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23913797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79266666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6704224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2670769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31188782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48692696"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C+6fO/zQMAAA4UAAAOAAAA&#10;AAAAAAAAAAAAAC4CAABkcnMvZTJvRG9jLnhtbFBLAQItABQABgAIAAAAIQBQPRkR3QAAAAQBAAAP&#10;AAAAAAAAAAAAAAAAACcGAABkcnMvZG93bnJldi54bWxQSwUGAAAAAAQABADzAAAAMQcAAAAA&#10;" w14:anchorId="76F448A2">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">
                  <v:path arrowok="t"/>
                </v:shape>
                <w10:anchorlock/>
              </v:group>
            </w:pict>
          </mc:Fallback>
        </mc:AlternateContent>
      </w:r>
    </w:p>
    <w:p w14:paraId="5029CF79" w14:textId="6823077C" w:rsidR="00C62287" w:rsidRPr="001A2C5B" w:rsidRDefault="00C62287" w:rsidP="00C40645">
      <w:pPr>
        <w:pStyle w:val="ListParagraph"/>
        <w:numPr>
          <w:ilvl w:val="0"/>
          <w:numId w:val="18"/>
        </w:numPr>
        <w:spacing w:before="152" w:after="220"/>
        <w:ind w:left="360"/>
        <w:rPr>
          <w:rFonts w:asciiTheme="minorBidi" w:hAnsiTheme="minorBidi" w:cstheme="minorBidi"/>
          <w:sz w:val="20"/>
          <w:lang w:val="es-419"/>
        </w:rPr>
      </w:pPr>
      <w:r w:rsidRPr="001A2C5B">
        <w:rPr>
          <w:rFonts w:asciiTheme="minorBidi" w:hAnsiTheme="minorBidi" w:cstheme="minorBidi"/>
          <w:sz w:val="20"/>
          <w:lang w:val="es-419"/>
        </w:rPr>
        <w:t xml:space="preserve">Describa cómo trata los párrafos numerados que se modifican posteriormente: </w:t>
      </w:r>
    </w:p>
    <w:p w14:paraId="6F092B32" w14:textId="77777777" w:rsidR="00C62287" w:rsidRPr="001A2C5B" w:rsidRDefault="00C62287" w:rsidP="00B853F1">
      <w:pPr>
        <w:spacing w:before="152" w:after="220"/>
        <w:ind w:left="360"/>
        <w:rPr>
          <w:rFonts w:asciiTheme="minorBidi" w:hAnsiTheme="minorBidi" w:cstheme="minorBidi"/>
          <w:sz w:val="15"/>
          <w:lang w:val="es-419"/>
        </w:rPr>
      </w:pPr>
      <w:r w:rsidRPr="001A2C5B">
        <w:rPr>
          <w:rFonts w:asciiTheme="minorBidi" w:hAnsiTheme="minorBidi" w:cstheme="minorBidi"/>
          <w:sz w:val="15"/>
          <w:lang w:val="es-419"/>
        </w:rPr>
        <w:t>en particular cuando se sustituye un párrafo por varios, o se suprimen uno o varios párrafos</w:t>
      </w:r>
    </w:p>
    <w:p w14:paraId="4DCB1FFD" w14:textId="1166E588" w:rsidR="00C62287" w:rsidRPr="001A2C5B" w:rsidRDefault="000903A0" w:rsidP="00B853F1">
      <w:pPr>
        <w:spacing w:before="152" w:after="220"/>
        <w:ind w:left="360"/>
        <w:rPr>
          <w:rFonts w:asciiTheme="minorBidi" w:hAnsiTheme="minorBidi" w:cstheme="minorBidi"/>
          <w:sz w:val="20"/>
          <w:szCs w:val="20"/>
          <w:lang w:val="es-419"/>
        </w:rPr>
      </w:pPr>
      <w:r w:rsidRPr="001A2C5B">
        <w:rPr>
          <w:rFonts w:asciiTheme="minorBidi" w:hAnsiTheme="minorBidi" w:cstheme="minorBidi"/>
          <w:noProof/>
          <w:lang w:val="es-419"/>
        </w:rPr>
        <mc:AlternateContent>
          <mc:Choice Requires="wpg">
            <w:drawing>
              <wp:inline distT="0" distB="0" distL="0" distR="0" wp14:anchorId="09360612" wp14:editId="78939104">
                <wp:extent cx="1903228" cy="393405"/>
                <wp:effectExtent l="0" t="0" r="20955" b="26035"/>
                <wp:docPr id="424430694" name="Group 424430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19781147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70850808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64892128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9700304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3679259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7864506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424430694"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" w14:anchorId="5A254DCC">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">
                  <v:path arrowok="t"/>
                </v:shape>
                <w10:anchorlock/>
              </v:group>
            </w:pict>
          </mc:Fallback>
        </mc:AlternateContent>
      </w:r>
    </w:p>
    <w:p w14:paraId="768C0950" w14:textId="663434EE" w:rsidR="00C62287" w:rsidRPr="001A2C5B" w:rsidRDefault="00C62287" w:rsidP="00C40645">
      <w:pPr>
        <w:pStyle w:val="ListParagraph"/>
        <w:numPr>
          <w:ilvl w:val="0"/>
          <w:numId w:val="18"/>
        </w:numPr>
        <w:spacing w:before="152" w:after="220"/>
        <w:ind w:left="360"/>
        <w:rPr>
          <w:rFonts w:asciiTheme="minorBidi" w:hAnsiTheme="minorBidi" w:cstheme="minorBidi"/>
          <w:spacing w:val="-2"/>
          <w:sz w:val="20"/>
          <w:szCs w:val="20"/>
          <w:lang w:val="es-419"/>
        </w:rPr>
      </w:pPr>
      <w:r w:rsidRPr="001A2C5B">
        <w:rPr>
          <w:rFonts w:asciiTheme="minorBidi" w:hAnsiTheme="minorBidi" w:cstheme="minorBidi"/>
          <w:sz w:val="20"/>
          <w:lang w:val="es-419"/>
        </w:rPr>
        <w:t>Si es necesario, proporcione comentarios adicionales sobre cualquier parte de las preguntas o respuestas dadas anteriormente en esta sección.</w:t>
      </w:r>
    </w:p>
    <w:p w14:paraId="46CA415E" w14:textId="33803BD8" w:rsidR="00C34FC6" w:rsidRPr="001A2C5B" w:rsidRDefault="000903A0" w:rsidP="00B853F1">
      <w:pPr>
        <w:spacing w:after="220"/>
        <w:ind w:left="360"/>
        <w:rPr>
          <w:rFonts w:asciiTheme="minorBidi" w:hAnsiTheme="minorBidi" w:cstheme="minorBidi"/>
          <w:sz w:val="20"/>
          <w:szCs w:val="20"/>
          <w:lang w:val="es-419"/>
        </w:rPr>
      </w:pPr>
      <w:r w:rsidRPr="001A2C5B">
        <w:rPr>
          <w:rFonts w:asciiTheme="minorBidi" w:hAnsiTheme="minorBidi" w:cstheme="minorBidi"/>
          <w:noProof/>
          <w:lang w:val="es-419"/>
        </w:rPr>
        <mc:AlternateContent>
          <mc:Choice Requires="wpg">
            <w:drawing>
              <wp:inline distT="0" distB="0" distL="0" distR="0" wp14:anchorId="17456255" wp14:editId="5BDA210E">
                <wp:extent cx="1903228" cy="393405"/>
                <wp:effectExtent l="0" t="0" r="20955" b="26035"/>
                <wp:docPr id="647360224" name="Group 647360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36765866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206000232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527965243"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46830243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1179030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2728826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647360224"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" w14:anchorId="7005D6DD">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">
                  <v:path arrowok="t"/>
                </v:shape>
                <w10:anchorlock/>
              </v:group>
            </w:pict>
          </mc:Fallback>
        </mc:AlternateContent>
      </w:r>
    </w:p>
    <w:p w14:paraId="73BEA7F0" w14:textId="77777777" w:rsidR="00CA56AF" w:rsidRPr="001A2C5B" w:rsidRDefault="00CA56AF" w:rsidP="008E68BE">
      <w:pPr>
        <w:spacing w:after="220"/>
        <w:rPr>
          <w:rFonts w:asciiTheme="minorBidi" w:hAnsiTheme="minorBidi" w:cstheme="minorBidi"/>
          <w:sz w:val="20"/>
          <w:lang w:val="es-419"/>
        </w:rPr>
      </w:pPr>
    </w:p>
    <w:p w14:paraId="4C1E97AC" w14:textId="77777777" w:rsidR="009C7467" w:rsidRPr="001A2C5B" w:rsidRDefault="009C7467">
      <w:pPr>
        <w:rPr>
          <w:rFonts w:asciiTheme="minorBidi" w:hAnsiTheme="minorBidi" w:cstheme="minorBidi"/>
          <w:b/>
          <w:sz w:val="24"/>
          <w:szCs w:val="24"/>
          <w:lang w:val="es-419"/>
        </w:rPr>
      </w:pPr>
      <w:r w:rsidRPr="001A2C5B">
        <w:rPr>
          <w:rFonts w:asciiTheme="minorBidi" w:hAnsiTheme="minorBidi" w:cstheme="minorBidi"/>
          <w:b/>
          <w:sz w:val="24"/>
          <w:szCs w:val="24"/>
          <w:lang w:val="es-419"/>
        </w:rPr>
        <w:br w:type="page"/>
      </w:r>
    </w:p>
    <w:p w14:paraId="2F0A4F22" w14:textId="13F4601D" w:rsidR="00F54DB0" w:rsidRPr="001A2C5B" w:rsidRDefault="004018D7" w:rsidP="008E68BE">
      <w:pPr>
        <w:pStyle w:val="BodyText"/>
        <w:spacing w:after="220"/>
        <w:rPr>
          <w:ins w:id="92" w:author="Author"/>
          <w:rFonts w:asciiTheme="minorBidi" w:hAnsiTheme="minorBidi" w:cstheme="minorBidi"/>
          <w:sz w:val="22"/>
          <w:szCs w:val="22"/>
          <w:lang w:val="es-419"/>
        </w:rPr>
      </w:pPr>
      <w:ins w:id="93" w:author="Author">
        <w:r w:rsidRPr="001A2C5B">
          <w:rPr>
            <w:rFonts w:asciiTheme="minorBidi" w:hAnsiTheme="minorBidi" w:cstheme="minorBidi"/>
            <w:b/>
            <w:sz w:val="22"/>
            <w:szCs w:val="22"/>
            <w:lang w:val="es-419"/>
          </w:rPr>
          <w:t xml:space="preserve">Sección 8: </w:t>
        </w:r>
        <w:r w:rsidR="00444DA8" w:rsidRPr="001A2C5B">
          <w:rPr>
            <w:rFonts w:asciiTheme="minorBidi" w:hAnsiTheme="minorBidi" w:cstheme="minorBidi"/>
            <w:b/>
            <w:spacing w:val="-5"/>
            <w:sz w:val="22"/>
            <w:szCs w:val="22"/>
            <w:lang w:val="es-419"/>
          </w:rPr>
          <w:t xml:space="preserve">Cita de </w:t>
        </w:r>
        <w:r w:rsidR="00444DA8" w:rsidRPr="001A2C5B">
          <w:rPr>
            <w:rFonts w:asciiTheme="minorBidi" w:hAnsiTheme="minorBidi" w:cstheme="minorBidi"/>
            <w:b/>
            <w:sz w:val="22"/>
            <w:szCs w:val="22"/>
            <w:lang w:val="es-419"/>
          </w:rPr>
          <w:t>documentos basados en traducciones automáticas</w:t>
        </w:r>
      </w:ins>
    </w:p>
    <w:p w14:paraId="025B4B1B" w14:textId="1B90E7D9" w:rsidR="00B3493B" w:rsidRPr="001A2C5B" w:rsidRDefault="00B3493B" w:rsidP="00FF1BC9">
      <w:pPr>
        <w:pStyle w:val="ListParagraph"/>
        <w:widowControl/>
        <w:numPr>
          <w:ilvl w:val="0"/>
          <w:numId w:val="18"/>
        </w:numPr>
        <w:autoSpaceDE/>
        <w:autoSpaceDN/>
        <w:spacing w:before="180" w:after="220"/>
        <w:ind w:left="360"/>
        <w:rPr>
          <w:ins w:id="94" w:author="Author"/>
          <w:rFonts w:asciiTheme="minorBidi" w:hAnsiTheme="minorBidi" w:cstheme="minorBidi"/>
          <w:sz w:val="20"/>
          <w:szCs w:val="20"/>
          <w:lang w:val="es-419"/>
        </w:rPr>
      </w:pPr>
      <w:proofErr w:type="gramStart"/>
      <w:ins w:id="95" w:author="Author">
        <w:r w:rsidRPr="001A2C5B">
          <w:rPr>
            <w:rFonts w:asciiTheme="minorBidi" w:hAnsiTheme="minorBidi" w:cstheme="minorBidi"/>
            <w:sz w:val="20"/>
            <w:szCs w:val="20"/>
            <w:lang w:val="es-419"/>
          </w:rPr>
          <w:t xml:space="preserve">Permite actualmente su Oficina citar documentos traducidos automáticamente en los informes de búsqueda </w:t>
        </w:r>
        <w:r w:rsidR="00F63C5A" w:rsidRPr="001A2C5B">
          <w:rPr>
            <w:rFonts w:asciiTheme="minorBidi" w:hAnsiTheme="minorBidi" w:cstheme="minorBidi"/>
            <w:sz w:val="20"/>
            <w:szCs w:val="20"/>
            <w:lang w:val="es-419"/>
          </w:rPr>
          <w:t>o de examen</w:t>
        </w:r>
        <w:r w:rsidRPr="001A2C5B">
          <w:rPr>
            <w:rFonts w:asciiTheme="minorBidi" w:hAnsiTheme="minorBidi" w:cstheme="minorBidi"/>
            <w:sz w:val="20"/>
            <w:szCs w:val="20"/>
            <w:lang w:val="es-419"/>
          </w:rPr>
          <w:t>?</w:t>
        </w:r>
        <w:proofErr w:type="gramEnd"/>
      </w:ins>
    </w:p>
    <w:p w14:paraId="3B22A08E" w14:textId="14A8751E" w:rsidR="00491E8C" w:rsidRPr="001A2C5B" w:rsidRDefault="00000000" w:rsidP="00491E8C">
      <w:pPr>
        <w:pStyle w:val="ListParagraph"/>
        <w:widowControl/>
        <w:autoSpaceDE/>
        <w:autoSpaceDN/>
        <w:spacing w:before="180" w:after="220"/>
        <w:ind w:left="360" w:firstLine="0"/>
        <w:rPr>
          <w:ins w:id="96" w:author="Author"/>
          <w:rFonts w:asciiTheme="minorBidi" w:hAnsiTheme="minorBidi" w:cstheme="minorBidi"/>
          <w:sz w:val="20"/>
          <w:szCs w:val="20"/>
          <w:lang w:val="es-419"/>
        </w:rPr>
      </w:pPr>
      <w:sdt>
        <w:sdtPr>
          <w:rPr>
            <w:rFonts w:asciiTheme="minorBidi" w:hAnsiTheme="minorBidi" w:cstheme="minorBidi"/>
            <w:sz w:val="20"/>
            <w:szCs w:val="20"/>
            <w:lang w:val="es-419"/>
          </w:rPr>
          <w:id w:val="2002542396"/>
          <w14:checkbox>
            <w14:checked w14:val="0"/>
            <w14:checkedState w14:val="2612" w14:font="MS Gothic"/>
            <w14:uncheckedState w14:val="2610" w14:font="MS Gothic"/>
          </w14:checkbox>
        </w:sdtPr>
        <w:sdtContent>
          <w:r w:rsidR="00C16FD6" w:rsidRPr="001A2C5B">
            <w:rPr>
              <w:rFonts w:ascii="MS Gothic" w:eastAsia="MS Gothic" w:hAnsi="MS Gothic" w:cstheme="minorBidi"/>
              <w:sz w:val="20"/>
              <w:szCs w:val="20"/>
              <w:lang w:val="es-419"/>
            </w:rPr>
            <w:t>☐ S</w:t>
          </w:r>
        </w:sdtContent>
      </w:sdt>
      <w:ins w:id="97" w:author="Author">
        <w:r w:rsidR="00C16FD6" w:rsidRPr="001A2C5B">
          <w:rPr>
            <w:rFonts w:asciiTheme="minorBidi" w:hAnsiTheme="minorBidi" w:cstheme="minorBidi"/>
            <w:sz w:val="20"/>
            <w:szCs w:val="20"/>
            <w:lang w:val="es-419"/>
          </w:rPr>
          <w:t>í</w:t>
        </w:r>
        <w:r w:rsidR="00491E8C" w:rsidRPr="001A2C5B">
          <w:rPr>
            <w:rFonts w:asciiTheme="minorBidi" w:hAnsiTheme="minorBidi" w:cstheme="minorBidi"/>
            <w:sz w:val="20"/>
            <w:szCs w:val="20"/>
            <w:lang w:val="es-419"/>
          </w:rPr>
          <w:tab/>
        </w:r>
        <w:r w:rsidR="00C16FD6" w:rsidRPr="001A2C5B">
          <w:rPr>
            <w:rFonts w:asciiTheme="minorBidi" w:hAnsiTheme="minorBidi" w:cstheme="minorBidi"/>
            <w:sz w:val="20"/>
            <w:szCs w:val="20"/>
            <w:lang w:val="es-419"/>
          </w:rPr>
          <w:tab/>
        </w:r>
        <w:r w:rsidR="00C16FD6" w:rsidRPr="001A2C5B">
          <w:rPr>
            <w:rFonts w:asciiTheme="minorBidi" w:hAnsiTheme="minorBidi" w:cstheme="minorBidi"/>
            <w:sz w:val="20"/>
            <w:szCs w:val="20"/>
            <w:lang w:val="es-419"/>
          </w:rPr>
          <w:tab/>
        </w:r>
      </w:ins>
      <w:sdt>
        <w:sdtPr>
          <w:rPr>
            <w:rFonts w:asciiTheme="minorBidi" w:hAnsiTheme="minorBidi" w:cstheme="minorBidi"/>
            <w:sz w:val="20"/>
            <w:szCs w:val="20"/>
            <w:lang w:val="es-419"/>
          </w:rPr>
          <w:id w:val="-292134776"/>
          <w14:checkbox>
            <w14:checked w14:val="0"/>
            <w14:checkedState w14:val="2612" w14:font="MS Gothic"/>
            <w14:uncheckedState w14:val="2610" w14:font="MS Gothic"/>
          </w14:checkbox>
        </w:sdtPr>
        <w:sdtContent>
          <w:r w:rsidR="00C16FD6" w:rsidRPr="001A2C5B">
            <w:rPr>
              <w:rFonts w:ascii="Segoe UI Symbol" w:eastAsia="MS Gothic" w:hAnsi="Segoe UI Symbol" w:cs="Segoe UI Symbol"/>
              <w:sz w:val="20"/>
              <w:szCs w:val="20"/>
              <w:lang w:val="es-419"/>
            </w:rPr>
            <w:t xml:space="preserve">☐ </w:t>
          </w:r>
        </w:sdtContent>
      </w:sdt>
      <w:ins w:id="98" w:author="Author">
        <w:r w:rsidR="00C16FD6" w:rsidRPr="001A2C5B">
          <w:rPr>
            <w:rFonts w:asciiTheme="minorBidi" w:hAnsiTheme="minorBidi" w:cstheme="minorBidi"/>
            <w:sz w:val="20"/>
            <w:szCs w:val="20"/>
            <w:lang w:val="es-419"/>
          </w:rPr>
          <w:t>No</w:t>
        </w:r>
      </w:ins>
    </w:p>
    <w:p w14:paraId="30C2147A" w14:textId="10DBBE20" w:rsidR="00C16FD6" w:rsidRPr="001A2C5B" w:rsidRDefault="001B00EA" w:rsidP="00491E8C">
      <w:pPr>
        <w:pStyle w:val="ListParagraph"/>
        <w:widowControl/>
        <w:autoSpaceDE/>
        <w:autoSpaceDN/>
        <w:spacing w:before="180" w:after="220"/>
        <w:ind w:left="360" w:firstLine="0"/>
        <w:rPr>
          <w:ins w:id="99" w:author="Author"/>
          <w:rFonts w:asciiTheme="minorBidi" w:hAnsiTheme="minorBidi" w:cstheme="minorBidi"/>
          <w:sz w:val="20"/>
          <w:szCs w:val="20"/>
          <w:lang w:val="es-419"/>
        </w:rPr>
      </w:pPr>
      <w:ins w:id="100" w:author="Author">
        <w:r w:rsidRPr="001A2C5B">
          <w:rPr>
            <w:rFonts w:asciiTheme="minorBidi" w:hAnsiTheme="minorBidi" w:cstheme="minorBidi"/>
            <w:sz w:val="20"/>
            <w:szCs w:val="20"/>
            <w:lang w:val="es-419"/>
          </w:rPr>
          <w:t>☐ Otros (especifique)</w:t>
        </w:r>
      </w:ins>
    </w:p>
    <w:p w14:paraId="4D9FA933" w14:textId="4A79611D" w:rsidR="00491E8C" w:rsidRPr="001A2C5B" w:rsidRDefault="00491E8C" w:rsidP="00491E8C">
      <w:pPr>
        <w:pStyle w:val="ListParagraph"/>
        <w:widowControl/>
        <w:autoSpaceDE/>
        <w:autoSpaceDN/>
        <w:spacing w:before="180" w:after="220"/>
        <w:ind w:left="360" w:firstLine="0"/>
        <w:rPr>
          <w:rFonts w:asciiTheme="minorBidi" w:hAnsiTheme="minorBidi" w:cstheme="minorBidi"/>
          <w:sz w:val="20"/>
          <w:szCs w:val="20"/>
          <w:lang w:val="es-419"/>
        </w:rPr>
      </w:pPr>
      <w:r w:rsidRPr="001A2C5B">
        <w:rPr>
          <w:rFonts w:asciiTheme="minorBidi" w:hAnsiTheme="minorBidi" w:cstheme="minorBidi"/>
          <w:noProof/>
          <w:lang w:val="es-419"/>
        </w:rPr>
        <mc:AlternateContent>
          <mc:Choice Requires="wpg">
            <w:drawing>
              <wp:inline distT="0" distB="0" distL="0" distR="0" wp14:anchorId="6891BA17" wp14:editId="399CF0A1">
                <wp:extent cx="1903228" cy="393405"/>
                <wp:effectExtent l="0" t="0" r="20955" b="26035"/>
                <wp:docPr id="185487225" name="Group 185487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2087460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5599981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70378691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4034508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8631094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75055462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85487225"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NohJLzMAwAADhQAAA4AAAAA&#10;AAAAAAAAAAAALgIAAGRycy9lMm9Eb2MueG1sUEsBAi0AFAAGAAgAAAAhAFA9GRHdAAAABAEAAA8A&#10;AAAAAAAAAAAAAAAAJgYAAGRycy9kb3ducmV2LnhtbFBLBQYAAAAABAAEAPMAAAAwBwAAAAA=&#10;" w14:anchorId="3FB9964E">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">
                  <v:path arrowok="t"/>
                </v:shape>
                <w10:anchorlock/>
              </v:group>
            </w:pict>
          </mc:Fallback>
        </mc:AlternateContent>
      </w:r>
    </w:p>
    <w:p w14:paraId="3E1C5D85" w14:textId="15C9BD7A" w:rsidR="00B85E01" w:rsidRPr="001A2C5B" w:rsidRDefault="00B85E01" w:rsidP="00FF1BC9">
      <w:pPr>
        <w:pStyle w:val="ListParagraph"/>
        <w:numPr>
          <w:ilvl w:val="0"/>
          <w:numId w:val="18"/>
        </w:numPr>
        <w:spacing w:before="180" w:after="220"/>
        <w:ind w:left="360"/>
        <w:rPr>
          <w:ins w:id="101" w:author="Author"/>
          <w:rFonts w:asciiTheme="minorBidi" w:hAnsiTheme="minorBidi" w:cstheme="minorBidi"/>
          <w:sz w:val="20"/>
          <w:szCs w:val="20"/>
          <w:lang w:val="es-419"/>
        </w:rPr>
      </w:pPr>
      <w:ins w:id="102" w:author="Author">
        <w:r w:rsidRPr="001A2C5B">
          <w:rPr>
            <w:rFonts w:asciiTheme="minorBidi" w:hAnsiTheme="minorBidi" w:cstheme="minorBidi"/>
            <w:sz w:val="20"/>
            <w:szCs w:val="20"/>
            <w:lang w:val="es-419"/>
          </w:rPr>
          <w:t>Cuando se cita un documento sin numeración de párrafos, ¿cómo identifica su Oficina el pasaje pertinente en la traducción automática?</w:t>
        </w:r>
      </w:ins>
    </w:p>
    <w:p w14:paraId="2A2C4299" w14:textId="7761F6C0" w:rsidR="00B85E01" w:rsidRPr="001A2C5B" w:rsidRDefault="000903A0" w:rsidP="000903A0">
      <w:pPr>
        <w:pStyle w:val="ListParagraph"/>
        <w:spacing w:before="180" w:after="220"/>
        <w:ind w:left="360" w:firstLine="0"/>
        <w:rPr>
          <w:ins w:id="103" w:author="Author"/>
          <w:rFonts w:asciiTheme="minorBidi" w:hAnsiTheme="minorBidi" w:cstheme="minorBidi"/>
          <w:sz w:val="20"/>
          <w:szCs w:val="20"/>
          <w:lang w:val="es-419"/>
        </w:rPr>
      </w:pPr>
      <w:ins w:id="104" w:author="Author">
        <w:r w:rsidRPr="001A2C5B">
          <w:rPr>
            <w:rFonts w:asciiTheme="minorBidi" w:hAnsiTheme="minorBidi" w:cstheme="minorBidi"/>
            <w:noProof/>
            <w:lang w:val="es-419"/>
          </w:rPr>
          <mc:AlternateContent>
            <mc:Choice Requires="wpg">
              <w:drawing>
                <wp:inline distT="0" distB="0" distL="0" distR="0" wp14:anchorId="0444206F" wp14:editId="449CFF64">
                  <wp:extent cx="1903228" cy="393405"/>
                  <wp:effectExtent l="0" t="0" r="20955" b="26035"/>
                  <wp:docPr id="1564221072" name="Group 15642210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62229682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24422951"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71354245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2603017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03362728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5215574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564221072"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" w14:anchorId="189D3F1F">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">
                    <v:path arrowok="t"/>
                  </v:shape>
                  <w10:anchorlock/>
                </v:group>
              </w:pict>
            </mc:Fallback>
          </mc:AlternateContent>
        </w:r>
      </w:ins>
    </w:p>
    <w:p w14:paraId="2EC27EE6" w14:textId="208E1CF4" w:rsidR="00751D3D" w:rsidRPr="001A2C5B" w:rsidRDefault="00751D3D" w:rsidP="00FF1BC9">
      <w:pPr>
        <w:pStyle w:val="ListParagraph"/>
        <w:numPr>
          <w:ilvl w:val="0"/>
          <w:numId w:val="18"/>
        </w:numPr>
        <w:spacing w:before="180" w:after="220"/>
        <w:ind w:left="360"/>
        <w:rPr>
          <w:ins w:id="105" w:author="Author"/>
          <w:rFonts w:asciiTheme="minorBidi" w:hAnsiTheme="minorBidi" w:cstheme="minorBidi"/>
          <w:sz w:val="20"/>
          <w:szCs w:val="20"/>
          <w:lang w:val="es-419"/>
        </w:rPr>
      </w:pPr>
      <w:proofErr w:type="gramStart"/>
      <w:ins w:id="106" w:author="Author">
        <w:r w:rsidRPr="001A2C5B">
          <w:rPr>
            <w:rFonts w:asciiTheme="minorBidi" w:hAnsiTheme="minorBidi" w:cstheme="minorBidi"/>
            <w:sz w:val="20"/>
            <w:szCs w:val="20"/>
            <w:lang w:val="es-419"/>
          </w:rPr>
          <w:t xml:space="preserve">Cómo garantiza </w:t>
        </w:r>
        <w:r w:rsidR="009D0B56" w:rsidRPr="001A2C5B">
          <w:rPr>
            <w:rFonts w:asciiTheme="minorBidi" w:hAnsiTheme="minorBidi" w:cstheme="minorBidi"/>
            <w:sz w:val="20"/>
            <w:szCs w:val="20"/>
            <w:lang w:val="es-419"/>
          </w:rPr>
          <w:t xml:space="preserve">su Oficina </w:t>
        </w:r>
        <w:r w:rsidRPr="001A2C5B">
          <w:rPr>
            <w:rFonts w:asciiTheme="minorBidi" w:hAnsiTheme="minorBidi" w:cstheme="minorBidi"/>
            <w:sz w:val="20"/>
            <w:szCs w:val="20"/>
            <w:lang w:val="es-419"/>
          </w:rPr>
          <w:t xml:space="preserve">que los solicitantes puedan acceder a la traducción automática exacta utilizada por </w:t>
        </w:r>
        <w:r w:rsidR="009D0B56" w:rsidRPr="001A2C5B">
          <w:rPr>
            <w:rFonts w:asciiTheme="minorBidi" w:hAnsiTheme="minorBidi" w:cstheme="minorBidi"/>
            <w:sz w:val="20"/>
            <w:szCs w:val="20"/>
            <w:lang w:val="es-419"/>
          </w:rPr>
          <w:t>su Oficina</w:t>
        </w:r>
        <w:r w:rsidRPr="001A2C5B">
          <w:rPr>
            <w:rFonts w:asciiTheme="minorBidi" w:hAnsiTheme="minorBidi" w:cstheme="minorBidi"/>
            <w:sz w:val="20"/>
            <w:szCs w:val="20"/>
            <w:lang w:val="es-419"/>
          </w:rPr>
          <w:t>?</w:t>
        </w:r>
        <w:proofErr w:type="gramEnd"/>
      </w:ins>
    </w:p>
    <w:p w14:paraId="768AFF44" w14:textId="492B5528" w:rsidR="00751D3D" w:rsidRPr="001A2C5B" w:rsidRDefault="007F1B29" w:rsidP="008E68BE">
      <w:pPr>
        <w:spacing w:before="180" w:after="220"/>
        <w:ind w:firstLine="720"/>
        <w:rPr>
          <w:ins w:id="107" w:author="Author"/>
          <w:rFonts w:asciiTheme="minorBidi" w:hAnsiTheme="minorBidi" w:cstheme="minorBidi"/>
          <w:sz w:val="20"/>
          <w:szCs w:val="20"/>
          <w:lang w:val="es-419"/>
        </w:rPr>
      </w:pPr>
      <w:ins w:id="108" w:author="Author">
        <w:r w:rsidRPr="001A2C5B">
          <w:rPr>
            <w:rFonts w:asciiTheme="minorBidi" w:eastAsia="MS Gothic" w:hAnsiTheme="minorBidi" w:cstheme="minorBidi"/>
            <w:sz w:val="20"/>
            <w:szCs w:val="20"/>
            <w:lang w:val="es-419"/>
          </w:rPr>
          <w:t>☐ S</w:t>
        </w:r>
        <w:r w:rsidR="00751D3D" w:rsidRPr="001A2C5B">
          <w:rPr>
            <w:rFonts w:asciiTheme="minorBidi" w:hAnsiTheme="minorBidi" w:cstheme="minorBidi"/>
            <w:sz w:val="20"/>
            <w:szCs w:val="20"/>
            <w:lang w:val="es-419"/>
          </w:rPr>
          <w:t>e envía directamente al solicitante</w:t>
        </w:r>
      </w:ins>
    </w:p>
    <w:p w14:paraId="4D6FB901" w14:textId="08836A48" w:rsidR="00751D3D" w:rsidRPr="001A2C5B" w:rsidRDefault="00000000" w:rsidP="008E68BE">
      <w:pPr>
        <w:spacing w:after="220"/>
        <w:ind w:firstLine="720"/>
        <w:rPr>
          <w:ins w:id="109" w:author="Author"/>
          <w:rFonts w:asciiTheme="minorBidi" w:hAnsiTheme="minorBidi" w:cstheme="minorBidi"/>
          <w:sz w:val="20"/>
          <w:szCs w:val="20"/>
          <w:lang w:val="es-419"/>
        </w:rPr>
      </w:pPr>
      <w:sdt>
        <w:sdtPr>
          <w:rPr>
            <w:rFonts w:asciiTheme="minorBidi" w:eastAsia="MS Gothic" w:hAnsiTheme="minorBidi" w:cstheme="minorBidi"/>
            <w:sz w:val="20"/>
            <w:szCs w:val="20"/>
            <w:lang w:val="es-419"/>
          </w:rPr>
          <w:id w:val="-356507264"/>
          <w14:checkbox>
            <w14:checked w14:val="0"/>
            <w14:checkedState w14:val="2612" w14:font="MS Gothic"/>
            <w14:uncheckedState w14:val="2610" w14:font="MS Gothic"/>
          </w14:checkbox>
        </w:sdtPr>
        <w:sdtContent>
          <w:r w:rsidR="00283843" w:rsidRPr="001A2C5B">
            <w:rPr>
              <w:rFonts w:ascii="Segoe UI Symbol" w:eastAsia="MS Gothic" w:hAnsi="Segoe UI Symbol" w:cs="Segoe UI Symbol"/>
              <w:sz w:val="20"/>
              <w:szCs w:val="20"/>
              <w:lang w:val="es-419"/>
            </w:rPr>
            <w:t>☐ S</w:t>
          </w:r>
        </w:sdtContent>
      </w:sdt>
      <w:proofErr w:type="spellStart"/>
      <w:ins w:id="110" w:author="Author">
        <w:r w:rsidR="00751D3D" w:rsidRPr="001A2C5B">
          <w:rPr>
            <w:rFonts w:asciiTheme="minorBidi" w:hAnsiTheme="minorBidi" w:cstheme="minorBidi"/>
            <w:sz w:val="20"/>
            <w:szCs w:val="20"/>
            <w:lang w:val="es-419"/>
          </w:rPr>
          <w:t>e</w:t>
        </w:r>
        <w:proofErr w:type="spellEnd"/>
        <w:r w:rsidR="00751D3D" w:rsidRPr="001A2C5B">
          <w:rPr>
            <w:rFonts w:asciiTheme="minorBidi" w:hAnsiTheme="minorBidi" w:cstheme="minorBidi"/>
            <w:sz w:val="20"/>
            <w:szCs w:val="20"/>
            <w:lang w:val="es-419"/>
          </w:rPr>
          <w:t xml:space="preserve"> carga en el expediente electrónico </w:t>
        </w:r>
        <w:r w:rsidR="009D0B56" w:rsidRPr="001A2C5B">
          <w:rPr>
            <w:rFonts w:asciiTheme="minorBidi" w:hAnsiTheme="minorBidi" w:cstheme="minorBidi"/>
            <w:sz w:val="20"/>
            <w:szCs w:val="20"/>
            <w:lang w:val="es-419"/>
          </w:rPr>
          <w:t>a un registro en línea</w:t>
        </w:r>
      </w:ins>
    </w:p>
    <w:p w14:paraId="52194B61" w14:textId="59665C78" w:rsidR="00751D3D" w:rsidRPr="001A2C5B" w:rsidRDefault="00000000" w:rsidP="008E68BE">
      <w:pPr>
        <w:spacing w:before="180" w:after="220"/>
        <w:ind w:firstLine="720"/>
        <w:rPr>
          <w:ins w:id="111" w:author="Author"/>
          <w:rFonts w:asciiTheme="minorBidi" w:hAnsiTheme="minorBidi" w:cstheme="minorBidi"/>
          <w:sz w:val="20"/>
          <w:szCs w:val="20"/>
          <w:lang w:val="es-419"/>
        </w:rPr>
      </w:pPr>
      <w:sdt>
        <w:sdtPr>
          <w:rPr>
            <w:rFonts w:asciiTheme="minorBidi" w:hAnsiTheme="minorBidi" w:cstheme="minorBidi"/>
            <w:sz w:val="20"/>
            <w:szCs w:val="20"/>
            <w:lang w:val="es-419"/>
          </w:rPr>
          <w:id w:val="1570075019"/>
          <w14:checkbox>
            <w14:checked w14:val="0"/>
            <w14:checkedState w14:val="2612" w14:font="MS Gothic"/>
            <w14:uncheckedState w14:val="2610" w14:font="MS Gothic"/>
          </w14:checkbox>
        </w:sdtPr>
        <w:sdtContent>
          <w:r w:rsidR="009E41F5" w:rsidRPr="001A2C5B">
            <w:rPr>
              <w:rFonts w:ascii="Segoe UI Symbol" w:eastAsia="MS Gothic" w:hAnsi="Segoe UI Symbol" w:cs="Segoe UI Symbol"/>
              <w:sz w:val="20"/>
              <w:szCs w:val="20"/>
              <w:lang w:val="es-419"/>
            </w:rPr>
            <w:t xml:space="preserve">☐ </w:t>
          </w:r>
        </w:sdtContent>
      </w:sdt>
      <w:ins w:id="112" w:author="Author">
        <w:r w:rsidR="00751D3D" w:rsidRPr="001A2C5B">
          <w:rPr>
            <w:rFonts w:asciiTheme="minorBidi" w:hAnsiTheme="minorBidi" w:cstheme="minorBidi"/>
            <w:sz w:val="20"/>
            <w:szCs w:val="20"/>
            <w:lang w:val="es-419"/>
          </w:rPr>
          <w:t>No se comparte en la actualidad</w:t>
        </w:r>
      </w:ins>
    </w:p>
    <w:p w14:paraId="597A8335" w14:textId="7902F2DB" w:rsidR="00DB3964" w:rsidRPr="001A2C5B" w:rsidRDefault="00DB3964" w:rsidP="008E68BE">
      <w:pPr>
        <w:spacing w:before="180" w:after="220"/>
        <w:ind w:firstLine="720"/>
        <w:rPr>
          <w:ins w:id="113" w:author="Author"/>
          <w:rFonts w:asciiTheme="minorBidi" w:hAnsiTheme="minorBidi" w:cstheme="minorBidi"/>
          <w:sz w:val="20"/>
          <w:szCs w:val="20"/>
          <w:lang w:val="es-419"/>
        </w:rPr>
      </w:pPr>
      <w:ins w:id="114" w:author="Author">
        <w:r w:rsidRPr="001A2C5B">
          <w:rPr>
            <w:rFonts w:asciiTheme="minorBidi" w:eastAsia="MS Gothic" w:hAnsiTheme="minorBidi" w:cstheme="minorBidi"/>
            <w:sz w:val="20"/>
            <w:szCs w:val="20"/>
            <w:lang w:val="es-419"/>
          </w:rPr>
          <w:t>☐ O</w:t>
        </w:r>
        <w:r w:rsidRPr="001A2C5B">
          <w:rPr>
            <w:rFonts w:asciiTheme="minorBidi" w:hAnsiTheme="minorBidi" w:cstheme="minorBidi"/>
            <w:sz w:val="20"/>
            <w:szCs w:val="20"/>
            <w:lang w:val="es-419"/>
          </w:rPr>
          <w:t>tros (especifique)</w:t>
        </w:r>
      </w:ins>
    </w:p>
    <w:p w14:paraId="6A27D75B" w14:textId="157DA9E2" w:rsidR="000903A0" w:rsidRPr="001A2C5B" w:rsidRDefault="000903A0" w:rsidP="008E68BE">
      <w:pPr>
        <w:spacing w:before="180" w:after="220"/>
        <w:ind w:firstLine="720"/>
        <w:rPr>
          <w:rFonts w:asciiTheme="minorBidi" w:hAnsiTheme="minorBidi" w:cstheme="minorBidi"/>
          <w:sz w:val="20"/>
          <w:szCs w:val="20"/>
          <w:lang w:val="es-419"/>
        </w:rPr>
      </w:pPr>
      <w:r w:rsidRPr="001A2C5B">
        <w:rPr>
          <w:rFonts w:asciiTheme="minorBidi" w:hAnsiTheme="minorBidi" w:cstheme="minorBidi"/>
          <w:noProof/>
          <w:lang w:val="es-419"/>
        </w:rPr>
        <mc:AlternateContent>
          <mc:Choice Requires="wpg">
            <w:drawing>
              <wp:inline distT="0" distB="0" distL="0" distR="0" wp14:anchorId="10EB0531" wp14:editId="2332E439">
                <wp:extent cx="1903228" cy="393405"/>
                <wp:effectExtent l="0" t="0" r="20955" b="26035"/>
                <wp:docPr id="1425466893" name="Group 14254668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29545026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499689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754247"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55593262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03109245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01387450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425466893"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" w14:anchorId="3D5D8451">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">
                  <v:path arrowok="t"/>
                </v:shape>
                <w10:anchorlock/>
              </v:group>
            </w:pict>
          </mc:Fallback>
        </mc:AlternateContent>
      </w:r>
    </w:p>
    <w:p w14:paraId="6FDD756B" w14:textId="77777777" w:rsidR="005B6C56" w:rsidRPr="001A2C5B" w:rsidRDefault="005B6C56" w:rsidP="00FF1BC9">
      <w:pPr>
        <w:pStyle w:val="ListParagraph"/>
        <w:numPr>
          <w:ilvl w:val="0"/>
          <w:numId w:val="18"/>
        </w:numPr>
        <w:spacing w:before="180" w:after="220"/>
        <w:ind w:left="360"/>
        <w:rPr>
          <w:ins w:id="115" w:author="Author"/>
          <w:rFonts w:asciiTheme="minorBidi" w:hAnsiTheme="minorBidi" w:cstheme="minorBidi"/>
          <w:sz w:val="20"/>
          <w:szCs w:val="20"/>
          <w:lang w:val="es-419"/>
        </w:rPr>
      </w:pPr>
      <w:proofErr w:type="gramStart"/>
      <w:ins w:id="116" w:author="Author">
        <w:r w:rsidRPr="001A2C5B">
          <w:rPr>
            <w:rFonts w:asciiTheme="minorBidi" w:hAnsiTheme="minorBidi" w:cstheme="minorBidi"/>
            <w:sz w:val="20"/>
            <w:szCs w:val="20"/>
            <w:lang w:val="es-419"/>
          </w:rPr>
          <w:t>Registra o almacena su Oficina la traducción automática utilizada por el examinador para referencia interna o pública?</w:t>
        </w:r>
        <w:proofErr w:type="gramEnd"/>
      </w:ins>
    </w:p>
    <w:p w14:paraId="1DEE7399" w14:textId="0BF7507B" w:rsidR="005B6C56" w:rsidRPr="001A2C5B" w:rsidRDefault="00000000" w:rsidP="008E68BE">
      <w:pPr>
        <w:spacing w:after="220"/>
        <w:ind w:left="720"/>
        <w:rPr>
          <w:ins w:id="117" w:author="Author"/>
          <w:rFonts w:asciiTheme="minorBidi" w:hAnsiTheme="minorBidi" w:cstheme="minorBidi"/>
          <w:sz w:val="20"/>
          <w:szCs w:val="20"/>
          <w:lang w:val="es-419"/>
        </w:rPr>
      </w:pPr>
      <w:sdt>
        <w:sdtPr>
          <w:rPr>
            <w:rFonts w:asciiTheme="minorBidi" w:hAnsiTheme="minorBidi" w:cstheme="minorBidi"/>
            <w:sz w:val="20"/>
            <w:szCs w:val="20"/>
            <w:lang w:val="es-419"/>
          </w:rPr>
          <w:id w:val="2116082392"/>
          <w14:checkbox>
            <w14:checked w14:val="0"/>
            <w14:checkedState w14:val="2612" w14:font="MS Gothic"/>
            <w14:uncheckedState w14:val="2610" w14:font="MS Gothic"/>
          </w14:checkbox>
        </w:sdtPr>
        <w:sdtContent>
          <w:r w:rsidR="005B6C56" w:rsidRPr="001A2C5B">
            <w:rPr>
              <w:rFonts w:ascii="Segoe UI Symbol" w:eastAsia="MS Gothic" w:hAnsi="Segoe UI Symbol" w:cs="Segoe UI Symbol"/>
              <w:sz w:val="20"/>
              <w:szCs w:val="20"/>
              <w:lang w:val="es-419"/>
            </w:rPr>
            <w:t>☐ S</w:t>
          </w:r>
        </w:sdtContent>
      </w:sdt>
      <w:ins w:id="118" w:author="Author">
        <w:r w:rsidR="005B6C56" w:rsidRPr="001A2C5B">
          <w:rPr>
            <w:rFonts w:asciiTheme="minorBidi" w:hAnsiTheme="minorBidi" w:cstheme="minorBidi"/>
            <w:sz w:val="20"/>
            <w:szCs w:val="20"/>
            <w:lang w:val="es-419"/>
          </w:rPr>
          <w:t xml:space="preserve">í, </w:t>
        </w:r>
        <w:r w:rsidR="00951077" w:rsidRPr="001A2C5B">
          <w:rPr>
            <w:rFonts w:asciiTheme="minorBidi" w:hAnsiTheme="minorBidi" w:cstheme="minorBidi"/>
            <w:sz w:val="20"/>
            <w:szCs w:val="20"/>
            <w:lang w:val="es-419"/>
          </w:rPr>
          <w:t>solo</w:t>
        </w:r>
        <w:r w:rsidR="005B6C56" w:rsidRPr="001A2C5B">
          <w:rPr>
            <w:rFonts w:asciiTheme="minorBidi" w:hAnsiTheme="minorBidi" w:cstheme="minorBidi"/>
            <w:sz w:val="20"/>
            <w:szCs w:val="20"/>
            <w:lang w:val="es-419"/>
          </w:rPr>
          <w:t xml:space="preserve"> para uso interno</w:t>
        </w:r>
      </w:ins>
    </w:p>
    <w:p w14:paraId="5FD57372" w14:textId="2DFEFDE2" w:rsidR="005B6C56" w:rsidRPr="001A2C5B" w:rsidRDefault="00000000" w:rsidP="008E68BE">
      <w:pPr>
        <w:spacing w:before="180" w:after="220"/>
        <w:ind w:left="720"/>
        <w:rPr>
          <w:ins w:id="119" w:author="Author"/>
          <w:rFonts w:asciiTheme="minorBidi" w:hAnsiTheme="minorBidi" w:cstheme="minorBidi"/>
          <w:sz w:val="20"/>
          <w:szCs w:val="20"/>
          <w:lang w:val="es-419"/>
        </w:rPr>
      </w:pPr>
      <w:sdt>
        <w:sdtPr>
          <w:rPr>
            <w:rFonts w:asciiTheme="minorBidi" w:hAnsiTheme="minorBidi" w:cstheme="minorBidi"/>
            <w:sz w:val="20"/>
            <w:szCs w:val="20"/>
            <w:lang w:val="es-419"/>
          </w:rPr>
          <w:id w:val="1681310412"/>
          <w14:checkbox>
            <w14:checked w14:val="0"/>
            <w14:checkedState w14:val="2612" w14:font="MS Gothic"/>
            <w14:uncheckedState w14:val="2610" w14:font="MS Gothic"/>
          </w14:checkbox>
        </w:sdtPr>
        <w:sdtContent>
          <w:r w:rsidR="005B6C56" w:rsidRPr="001A2C5B">
            <w:rPr>
              <w:rFonts w:ascii="Segoe UI Symbol" w:eastAsia="MS Gothic" w:hAnsi="Segoe UI Symbol" w:cs="Segoe UI Symbol"/>
              <w:sz w:val="20"/>
              <w:szCs w:val="20"/>
              <w:lang w:val="es-419"/>
            </w:rPr>
            <w:t>☐ S</w:t>
          </w:r>
        </w:sdtContent>
      </w:sdt>
      <w:ins w:id="120" w:author="Author">
        <w:r w:rsidR="005B6C56" w:rsidRPr="001A2C5B">
          <w:rPr>
            <w:rFonts w:asciiTheme="minorBidi" w:hAnsiTheme="minorBidi" w:cstheme="minorBidi"/>
            <w:sz w:val="20"/>
            <w:szCs w:val="20"/>
            <w:lang w:val="es-419"/>
          </w:rPr>
          <w:t>í, y se pone a disposición del público</w:t>
        </w:r>
      </w:ins>
    </w:p>
    <w:p w14:paraId="11115AD5" w14:textId="2A5E9720" w:rsidR="005B6C56" w:rsidRPr="001A2C5B" w:rsidRDefault="00000000" w:rsidP="008E68BE">
      <w:pPr>
        <w:spacing w:before="180" w:after="220"/>
        <w:ind w:left="720"/>
        <w:rPr>
          <w:ins w:id="121" w:author="Author"/>
          <w:rFonts w:asciiTheme="minorBidi" w:hAnsiTheme="minorBidi" w:cstheme="minorBidi"/>
          <w:sz w:val="20"/>
          <w:szCs w:val="20"/>
          <w:lang w:val="es-419"/>
        </w:rPr>
      </w:pPr>
      <w:sdt>
        <w:sdtPr>
          <w:rPr>
            <w:rFonts w:asciiTheme="minorBidi" w:hAnsiTheme="minorBidi" w:cstheme="minorBidi"/>
            <w:sz w:val="20"/>
            <w:szCs w:val="20"/>
            <w:lang w:val="es-419"/>
          </w:rPr>
          <w:id w:val="-720212845"/>
          <w14:checkbox>
            <w14:checked w14:val="0"/>
            <w14:checkedState w14:val="2612" w14:font="MS Gothic"/>
            <w14:uncheckedState w14:val="2610" w14:font="MS Gothic"/>
          </w14:checkbox>
        </w:sdtPr>
        <w:sdtContent>
          <w:r w:rsidR="000F3DD2" w:rsidRPr="001A2C5B">
            <w:rPr>
              <w:rFonts w:ascii="Segoe UI Symbol" w:eastAsia="MS Gothic" w:hAnsi="Segoe UI Symbol" w:cs="Segoe UI Symbol"/>
              <w:sz w:val="20"/>
              <w:szCs w:val="20"/>
              <w:lang w:val="es-419"/>
            </w:rPr>
            <w:t xml:space="preserve">☐ </w:t>
          </w:r>
        </w:sdtContent>
      </w:sdt>
      <w:ins w:id="122" w:author="Author">
        <w:r w:rsidR="005B6C56" w:rsidRPr="001A2C5B">
          <w:rPr>
            <w:rFonts w:asciiTheme="minorBidi" w:hAnsiTheme="minorBidi" w:cstheme="minorBidi"/>
            <w:sz w:val="20"/>
            <w:szCs w:val="20"/>
            <w:lang w:val="es-419"/>
          </w:rPr>
          <w:t>No</w:t>
        </w:r>
      </w:ins>
    </w:p>
    <w:p w14:paraId="42F06156" w14:textId="77777777" w:rsidR="003F0470" w:rsidRPr="001A2C5B" w:rsidRDefault="003F0470">
      <w:pPr>
        <w:rPr>
          <w:ins w:id="123" w:author="Author"/>
          <w:rFonts w:asciiTheme="minorBidi" w:hAnsiTheme="minorBidi" w:cstheme="minorBidi"/>
          <w:sz w:val="20"/>
          <w:szCs w:val="20"/>
          <w:lang w:val="es-419"/>
        </w:rPr>
      </w:pPr>
      <w:ins w:id="124" w:author="Author">
        <w:r w:rsidRPr="001A2C5B">
          <w:rPr>
            <w:rFonts w:asciiTheme="minorBidi" w:hAnsiTheme="minorBidi" w:cstheme="minorBidi"/>
            <w:sz w:val="20"/>
            <w:szCs w:val="20"/>
            <w:lang w:val="es-419"/>
          </w:rPr>
          <w:br w:type="page"/>
        </w:r>
      </w:ins>
    </w:p>
    <w:p w14:paraId="17D8B054" w14:textId="7F3C2F52" w:rsidR="000F3DD2" w:rsidRPr="001A2C5B" w:rsidRDefault="000F3DD2" w:rsidP="00FF1BC9">
      <w:pPr>
        <w:pStyle w:val="ListParagraph"/>
        <w:numPr>
          <w:ilvl w:val="0"/>
          <w:numId w:val="18"/>
        </w:numPr>
        <w:spacing w:before="180" w:after="220"/>
        <w:ind w:left="360"/>
        <w:rPr>
          <w:ins w:id="125" w:author="Author"/>
          <w:rFonts w:asciiTheme="minorBidi" w:hAnsiTheme="minorBidi" w:cstheme="minorBidi"/>
          <w:sz w:val="20"/>
          <w:szCs w:val="20"/>
          <w:lang w:val="es-419"/>
        </w:rPr>
      </w:pPr>
      <w:proofErr w:type="gramStart"/>
      <w:ins w:id="126" w:author="Author">
        <w:r w:rsidRPr="001A2C5B">
          <w:rPr>
            <w:rFonts w:asciiTheme="minorBidi" w:hAnsiTheme="minorBidi" w:cstheme="minorBidi"/>
            <w:sz w:val="20"/>
            <w:szCs w:val="20"/>
            <w:lang w:val="es-419"/>
          </w:rPr>
          <w:t xml:space="preserve">Tiene su Oficina un formato preferido para citar las traducciones automáticas en </w:t>
        </w:r>
        <w:r w:rsidR="007D5634" w:rsidRPr="001A2C5B">
          <w:rPr>
            <w:rFonts w:asciiTheme="minorBidi" w:hAnsiTheme="minorBidi" w:cstheme="minorBidi"/>
            <w:sz w:val="20"/>
            <w:szCs w:val="20"/>
            <w:lang w:val="es-419"/>
          </w:rPr>
          <w:t>los informes de búsqueda o examen</w:t>
        </w:r>
        <w:r w:rsidRPr="001A2C5B">
          <w:rPr>
            <w:rFonts w:asciiTheme="minorBidi" w:hAnsiTheme="minorBidi" w:cstheme="minorBidi"/>
            <w:sz w:val="20"/>
            <w:szCs w:val="20"/>
            <w:lang w:val="es-419"/>
          </w:rPr>
          <w:t>?</w:t>
        </w:r>
        <w:proofErr w:type="gramEnd"/>
      </w:ins>
    </w:p>
    <w:p w14:paraId="6EF1429B" w14:textId="7A9C9418" w:rsidR="000F3DD2" w:rsidRPr="001A2C5B" w:rsidRDefault="00000000" w:rsidP="008E68BE">
      <w:pPr>
        <w:spacing w:before="180" w:after="220"/>
        <w:ind w:left="720"/>
        <w:rPr>
          <w:ins w:id="127" w:author="Author"/>
          <w:rFonts w:asciiTheme="minorBidi" w:hAnsiTheme="minorBidi" w:cstheme="minorBidi"/>
          <w:sz w:val="20"/>
          <w:szCs w:val="20"/>
          <w:lang w:val="es-419"/>
        </w:rPr>
      </w:pPr>
      <w:sdt>
        <w:sdtPr>
          <w:rPr>
            <w:rFonts w:asciiTheme="minorBidi" w:hAnsiTheme="minorBidi" w:cstheme="minorBidi"/>
            <w:sz w:val="20"/>
            <w:szCs w:val="20"/>
            <w:lang w:val="es-419"/>
          </w:rPr>
          <w:id w:val="-441074383"/>
          <w14:checkbox>
            <w14:checked w14:val="0"/>
            <w14:checkedState w14:val="2612" w14:font="MS Gothic"/>
            <w14:uncheckedState w14:val="2610" w14:font="MS Gothic"/>
          </w14:checkbox>
        </w:sdtPr>
        <w:sdtContent>
          <w:r w:rsidR="000F3DD2" w:rsidRPr="001A2C5B">
            <w:rPr>
              <w:rFonts w:ascii="Segoe UI Symbol" w:eastAsia="MS Gothic" w:hAnsi="Segoe UI Symbol" w:cs="Segoe UI Symbol"/>
              <w:sz w:val="20"/>
              <w:szCs w:val="20"/>
              <w:lang w:val="es-419"/>
            </w:rPr>
            <w:t>☐ S</w:t>
          </w:r>
        </w:sdtContent>
      </w:sdt>
      <w:ins w:id="128" w:author="Author">
        <w:r w:rsidR="000F3DD2" w:rsidRPr="001A2C5B">
          <w:rPr>
            <w:rFonts w:asciiTheme="minorBidi" w:hAnsiTheme="minorBidi" w:cstheme="minorBidi"/>
            <w:sz w:val="20"/>
            <w:szCs w:val="20"/>
            <w:lang w:val="es-419"/>
          </w:rPr>
          <w:t>í (facilite un ejemplo)</w:t>
        </w:r>
      </w:ins>
    </w:p>
    <w:p w14:paraId="651191EF" w14:textId="5FDC02E4" w:rsidR="006A660C" w:rsidRPr="001A2C5B" w:rsidRDefault="000903A0" w:rsidP="000903A0">
      <w:pPr>
        <w:spacing w:before="180" w:after="220"/>
        <w:ind w:left="720"/>
        <w:rPr>
          <w:rFonts w:asciiTheme="minorBidi" w:hAnsiTheme="minorBidi" w:cstheme="minorBidi"/>
          <w:sz w:val="20"/>
          <w:szCs w:val="20"/>
          <w:lang w:val="es-419"/>
        </w:rPr>
      </w:pPr>
      <w:r w:rsidRPr="001A2C5B">
        <w:rPr>
          <w:rFonts w:asciiTheme="minorBidi" w:hAnsiTheme="minorBidi" w:cstheme="minorBidi"/>
          <w:noProof/>
          <w:lang w:val="es-419"/>
        </w:rPr>
        <mc:AlternateContent>
          <mc:Choice Requires="wpg">
            <w:drawing>
              <wp:inline distT="0" distB="0" distL="0" distR="0" wp14:anchorId="56EE1FF1" wp14:editId="084C3526">
                <wp:extent cx="1903228" cy="393405"/>
                <wp:effectExtent l="0" t="0" r="20955" b="26035"/>
                <wp:docPr id="2000285947" name="Group 20002859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5461214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3662531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695568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9220311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1694268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2476856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2000285947"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Hs9dTbPAwAADRQAAA4A&#10;AAAAAAAAAAAAAAAALgIAAGRycy9lMm9Eb2MueG1sUEsBAi0AFAAGAAgAAAAhAFA9GRHdAAAABAEA&#10;AA8AAAAAAAAAAAAAAAAAKQYAAGRycy9kb3ducmV2LnhtbFBLBQYAAAAABAAEAPMAAAAzBwAAAAA=&#10;" w14:anchorId="51235725">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">
                  <v:path arrowok="t"/>
                </v:shape>
                <w10:anchorlock/>
              </v:group>
            </w:pict>
          </mc:Fallback>
        </mc:AlternateContent>
      </w:r>
    </w:p>
    <w:p w14:paraId="38952813" w14:textId="6E7787AB" w:rsidR="000F3DD2" w:rsidRPr="001A2C5B" w:rsidRDefault="00000000" w:rsidP="008E68BE">
      <w:pPr>
        <w:spacing w:before="180" w:after="220"/>
        <w:ind w:left="720"/>
        <w:rPr>
          <w:ins w:id="129" w:author="Author"/>
          <w:rFonts w:asciiTheme="minorBidi" w:hAnsiTheme="minorBidi" w:cstheme="minorBidi"/>
          <w:sz w:val="20"/>
          <w:szCs w:val="20"/>
          <w:lang w:val="es-419"/>
        </w:rPr>
      </w:pPr>
      <w:sdt>
        <w:sdtPr>
          <w:rPr>
            <w:rFonts w:asciiTheme="minorBidi" w:hAnsiTheme="minorBidi" w:cstheme="minorBidi"/>
            <w:sz w:val="20"/>
            <w:szCs w:val="20"/>
            <w:lang w:val="es-419"/>
          </w:rPr>
          <w:id w:val="2039700683"/>
          <w14:checkbox>
            <w14:checked w14:val="0"/>
            <w14:checkedState w14:val="2612" w14:font="MS Gothic"/>
            <w14:uncheckedState w14:val="2610" w14:font="MS Gothic"/>
          </w14:checkbox>
        </w:sdtPr>
        <w:sdtContent>
          <w:r w:rsidR="000F3DD2" w:rsidRPr="001A2C5B">
            <w:rPr>
              <w:rFonts w:ascii="Segoe UI Symbol" w:eastAsia="MS Gothic" w:hAnsi="Segoe UI Symbol" w:cs="Segoe UI Symbol"/>
              <w:sz w:val="20"/>
              <w:szCs w:val="20"/>
              <w:lang w:val="es-419"/>
            </w:rPr>
            <w:t xml:space="preserve">☐ </w:t>
          </w:r>
        </w:sdtContent>
      </w:sdt>
      <w:ins w:id="130" w:author="Author">
        <w:r w:rsidR="000F3DD2" w:rsidRPr="001A2C5B">
          <w:rPr>
            <w:rFonts w:asciiTheme="minorBidi" w:hAnsiTheme="minorBidi" w:cstheme="minorBidi"/>
            <w:sz w:val="20"/>
            <w:szCs w:val="20"/>
            <w:lang w:val="es-419"/>
          </w:rPr>
          <w:t>No</w:t>
        </w:r>
      </w:ins>
    </w:p>
    <w:p w14:paraId="4D2F2CCE" w14:textId="28701237" w:rsidR="000F3DD2" w:rsidRPr="001A2C5B" w:rsidRDefault="00000000" w:rsidP="008E68BE">
      <w:pPr>
        <w:spacing w:before="180" w:after="220"/>
        <w:ind w:left="720"/>
        <w:rPr>
          <w:ins w:id="131" w:author="Author"/>
          <w:rFonts w:asciiTheme="minorBidi" w:hAnsiTheme="minorBidi" w:cstheme="minorBidi"/>
          <w:sz w:val="20"/>
          <w:szCs w:val="20"/>
          <w:lang w:val="es-419"/>
        </w:rPr>
      </w:pPr>
      <w:sdt>
        <w:sdtPr>
          <w:rPr>
            <w:rFonts w:asciiTheme="minorBidi" w:hAnsiTheme="minorBidi" w:cstheme="minorBidi"/>
            <w:sz w:val="20"/>
            <w:szCs w:val="20"/>
            <w:lang w:val="es-419"/>
          </w:rPr>
          <w:id w:val="-1642262490"/>
          <w14:checkbox>
            <w14:checked w14:val="0"/>
            <w14:checkedState w14:val="2612" w14:font="MS Gothic"/>
            <w14:uncheckedState w14:val="2610" w14:font="MS Gothic"/>
          </w14:checkbox>
        </w:sdtPr>
        <w:sdtContent>
          <w:r w:rsidR="000F3DD2" w:rsidRPr="001A2C5B">
            <w:rPr>
              <w:rFonts w:ascii="Segoe UI Symbol" w:eastAsia="MS Gothic" w:hAnsi="Segoe UI Symbol" w:cs="Segoe UI Symbol"/>
              <w:sz w:val="20"/>
              <w:szCs w:val="20"/>
              <w:lang w:val="es-419"/>
            </w:rPr>
            <w:t xml:space="preserve">☐ </w:t>
          </w:r>
        </w:sdtContent>
      </w:sdt>
      <w:ins w:id="132" w:author="Author">
        <w:r w:rsidR="000F3DD2" w:rsidRPr="001A2C5B">
          <w:rPr>
            <w:rFonts w:asciiTheme="minorBidi" w:hAnsiTheme="minorBidi" w:cstheme="minorBidi"/>
            <w:sz w:val="20"/>
            <w:szCs w:val="20"/>
            <w:lang w:val="es-419"/>
          </w:rPr>
          <w:t xml:space="preserve">En desarrollo </w:t>
        </w:r>
        <w:r w:rsidR="00DD2128" w:rsidRPr="001A2C5B">
          <w:rPr>
            <w:rFonts w:asciiTheme="minorBidi" w:hAnsiTheme="minorBidi" w:cstheme="minorBidi"/>
            <w:sz w:val="20"/>
            <w:szCs w:val="20"/>
            <w:lang w:val="es-419"/>
          </w:rPr>
          <w:t>(facilite detalles)</w:t>
        </w:r>
      </w:ins>
    </w:p>
    <w:p w14:paraId="4ED0052A" w14:textId="1D62F20E" w:rsidR="000903A0" w:rsidRPr="001A2C5B" w:rsidRDefault="000903A0" w:rsidP="008E68BE">
      <w:pPr>
        <w:spacing w:before="180" w:after="220"/>
        <w:ind w:left="720"/>
        <w:rPr>
          <w:rFonts w:asciiTheme="minorBidi" w:hAnsiTheme="minorBidi" w:cstheme="minorBidi"/>
          <w:sz w:val="20"/>
          <w:szCs w:val="20"/>
          <w:lang w:val="es-419"/>
        </w:rPr>
      </w:pPr>
      <w:r w:rsidRPr="001A2C5B">
        <w:rPr>
          <w:rFonts w:asciiTheme="minorBidi" w:hAnsiTheme="minorBidi" w:cstheme="minorBidi"/>
          <w:noProof/>
          <w:lang w:val="es-419"/>
        </w:rPr>
        <mc:AlternateContent>
          <mc:Choice Requires="wpg">
            <w:drawing>
              <wp:inline distT="0" distB="0" distL="0" distR="0" wp14:anchorId="77ECB5BC" wp14:editId="4F04E568">
                <wp:extent cx="1903228" cy="393405"/>
                <wp:effectExtent l="0" t="0" r="20955" b="26035"/>
                <wp:docPr id="1087623674" name="Group 10876236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2553165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75722745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090012560"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3648294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524748078"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1548719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087623674"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" w14:anchorId="68C1072C">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">
                  <v:path arrowok="t"/>
                </v:shape>
                <w10:anchorlock/>
              </v:group>
            </w:pict>
          </mc:Fallback>
        </mc:AlternateContent>
      </w:r>
    </w:p>
    <w:p w14:paraId="46849DEB" w14:textId="77777777" w:rsidR="004A49ED" w:rsidRPr="001A2C5B" w:rsidRDefault="004A49ED" w:rsidP="00FF1BC9">
      <w:pPr>
        <w:pStyle w:val="ListParagraph"/>
        <w:numPr>
          <w:ilvl w:val="0"/>
          <w:numId w:val="18"/>
        </w:numPr>
        <w:spacing w:before="180" w:after="220"/>
        <w:ind w:left="360"/>
        <w:rPr>
          <w:ins w:id="133" w:author="Author"/>
          <w:rFonts w:asciiTheme="minorBidi" w:hAnsiTheme="minorBidi" w:cstheme="minorBidi"/>
          <w:sz w:val="20"/>
          <w:szCs w:val="20"/>
          <w:lang w:val="es-419"/>
        </w:rPr>
      </w:pPr>
      <w:proofErr w:type="gramStart"/>
      <w:ins w:id="134" w:author="Author">
        <w:r w:rsidRPr="001A2C5B">
          <w:rPr>
            <w:rFonts w:asciiTheme="minorBidi" w:hAnsiTheme="minorBidi" w:cstheme="minorBidi"/>
            <w:sz w:val="20"/>
            <w:szCs w:val="20"/>
            <w:lang w:val="es-419"/>
          </w:rPr>
          <w:t>Se ha encontrado su Oficina con casos en los que un solicitante haya impugnado la pertinencia de una cita basada en una traducción automática?</w:t>
        </w:r>
        <w:proofErr w:type="gramEnd"/>
      </w:ins>
    </w:p>
    <w:p w14:paraId="68AB1902" w14:textId="1DA1B360" w:rsidR="004A49ED" w:rsidRPr="001A2C5B" w:rsidRDefault="00000000" w:rsidP="008E68BE">
      <w:pPr>
        <w:spacing w:before="180" w:after="220"/>
        <w:ind w:left="720"/>
        <w:rPr>
          <w:ins w:id="135" w:author="Author"/>
          <w:rFonts w:asciiTheme="minorBidi" w:hAnsiTheme="minorBidi" w:cstheme="minorBidi"/>
          <w:sz w:val="20"/>
          <w:szCs w:val="20"/>
          <w:lang w:val="es-419"/>
        </w:rPr>
      </w:pPr>
      <w:sdt>
        <w:sdtPr>
          <w:rPr>
            <w:rFonts w:asciiTheme="minorBidi" w:hAnsiTheme="minorBidi" w:cstheme="minorBidi"/>
            <w:sz w:val="20"/>
            <w:szCs w:val="20"/>
            <w:lang w:val="es-419"/>
          </w:rPr>
          <w:id w:val="-1654747355"/>
          <w14:checkbox>
            <w14:checked w14:val="0"/>
            <w14:checkedState w14:val="2612" w14:font="MS Gothic"/>
            <w14:uncheckedState w14:val="2610" w14:font="MS Gothic"/>
          </w14:checkbox>
        </w:sdtPr>
        <w:sdtContent>
          <w:r w:rsidR="004A49ED" w:rsidRPr="001A2C5B">
            <w:rPr>
              <w:rFonts w:ascii="Segoe UI Symbol" w:eastAsia="MS Gothic" w:hAnsi="Segoe UI Symbol" w:cs="Segoe UI Symbol"/>
              <w:sz w:val="20"/>
              <w:szCs w:val="20"/>
              <w:lang w:val="es-419"/>
            </w:rPr>
            <w:t>☐ S</w:t>
          </w:r>
        </w:sdtContent>
      </w:sdt>
      <w:ins w:id="136" w:author="Author">
        <w:r w:rsidR="004A49ED" w:rsidRPr="001A2C5B">
          <w:rPr>
            <w:rFonts w:asciiTheme="minorBidi" w:hAnsiTheme="minorBidi" w:cstheme="minorBidi"/>
            <w:sz w:val="20"/>
            <w:szCs w:val="20"/>
            <w:lang w:val="es-419"/>
          </w:rPr>
          <w:t>í</w:t>
        </w:r>
      </w:ins>
    </w:p>
    <w:p w14:paraId="06EB5D5D" w14:textId="11B263BA" w:rsidR="004A49ED" w:rsidRPr="001A2C5B" w:rsidRDefault="00000000" w:rsidP="008E68BE">
      <w:pPr>
        <w:spacing w:before="180" w:after="220"/>
        <w:ind w:left="720"/>
        <w:rPr>
          <w:ins w:id="137" w:author="Author"/>
          <w:rFonts w:asciiTheme="minorBidi" w:hAnsiTheme="minorBidi" w:cstheme="minorBidi"/>
          <w:sz w:val="20"/>
          <w:szCs w:val="20"/>
          <w:lang w:val="es-419"/>
        </w:rPr>
      </w:pPr>
      <w:sdt>
        <w:sdtPr>
          <w:rPr>
            <w:rFonts w:asciiTheme="minorBidi" w:hAnsiTheme="minorBidi" w:cstheme="minorBidi"/>
            <w:sz w:val="20"/>
            <w:szCs w:val="20"/>
            <w:lang w:val="es-419"/>
          </w:rPr>
          <w:id w:val="-561563144"/>
          <w14:checkbox>
            <w14:checked w14:val="0"/>
            <w14:checkedState w14:val="2612" w14:font="MS Gothic"/>
            <w14:uncheckedState w14:val="2610" w14:font="MS Gothic"/>
          </w14:checkbox>
        </w:sdtPr>
        <w:sdtContent>
          <w:r w:rsidR="004A49ED" w:rsidRPr="001A2C5B">
            <w:rPr>
              <w:rFonts w:ascii="Segoe UI Symbol" w:eastAsia="MS Gothic" w:hAnsi="Segoe UI Symbol" w:cs="Segoe UI Symbol"/>
              <w:sz w:val="20"/>
              <w:szCs w:val="20"/>
              <w:lang w:val="es-419"/>
            </w:rPr>
            <w:t xml:space="preserve">☐ </w:t>
          </w:r>
        </w:sdtContent>
      </w:sdt>
      <w:ins w:id="138" w:author="Author">
        <w:r w:rsidR="004A49ED" w:rsidRPr="001A2C5B">
          <w:rPr>
            <w:rFonts w:asciiTheme="minorBidi" w:hAnsiTheme="minorBidi" w:cstheme="minorBidi"/>
            <w:sz w:val="20"/>
            <w:szCs w:val="20"/>
            <w:lang w:val="es-419"/>
          </w:rPr>
          <w:t>No</w:t>
        </w:r>
      </w:ins>
    </w:p>
    <w:p w14:paraId="0E696106" w14:textId="1FAC5995" w:rsidR="004A49ED" w:rsidRPr="001A2C5B" w:rsidRDefault="00AC702D" w:rsidP="008E68BE">
      <w:pPr>
        <w:spacing w:before="180" w:after="220"/>
        <w:ind w:left="720"/>
        <w:rPr>
          <w:ins w:id="139" w:author="Author"/>
          <w:rFonts w:asciiTheme="minorBidi" w:hAnsiTheme="minorBidi" w:cstheme="minorBidi"/>
          <w:sz w:val="20"/>
          <w:szCs w:val="20"/>
          <w:lang w:val="es-419"/>
        </w:rPr>
      </w:pPr>
      <w:ins w:id="140" w:author="Author">
        <w:r w:rsidRPr="001A2C5B">
          <w:rPr>
            <w:rFonts w:asciiTheme="minorBidi" w:hAnsiTheme="minorBidi" w:cstheme="minorBidi"/>
            <w:sz w:val="20"/>
            <w:szCs w:val="20"/>
            <w:lang w:val="es-419"/>
          </w:rPr>
          <w:t>☐ Otro (especifique)</w:t>
        </w:r>
      </w:ins>
    </w:p>
    <w:p w14:paraId="25AD4043" w14:textId="0286FF78" w:rsidR="000903A0" w:rsidRPr="001A2C5B" w:rsidRDefault="000903A0" w:rsidP="008E68BE">
      <w:pPr>
        <w:spacing w:before="180" w:after="220"/>
        <w:ind w:left="720"/>
        <w:rPr>
          <w:rFonts w:asciiTheme="minorBidi" w:hAnsiTheme="minorBidi" w:cstheme="minorBidi"/>
          <w:sz w:val="20"/>
          <w:szCs w:val="20"/>
          <w:lang w:val="es-419"/>
        </w:rPr>
      </w:pPr>
      <w:r w:rsidRPr="001A2C5B">
        <w:rPr>
          <w:rFonts w:asciiTheme="minorBidi" w:hAnsiTheme="minorBidi" w:cstheme="minorBidi"/>
          <w:noProof/>
          <w:lang w:val="es-419"/>
        </w:rPr>
        <mc:AlternateContent>
          <mc:Choice Requires="wpg">
            <w:drawing>
              <wp:inline distT="0" distB="0" distL="0" distR="0" wp14:anchorId="100349C1" wp14:editId="69313C91">
                <wp:extent cx="1903228" cy="393405"/>
                <wp:effectExtent l="0" t="0" r="20955" b="26035"/>
                <wp:docPr id="552653926" name="Group 5526539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0841228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209272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9833545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4325241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74792414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3013856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552653926"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C1rqEAzQMAAA8UAAAOAAAA&#10;AAAAAAAAAAAAAC4CAABkcnMvZTJvRG9jLnhtbFBLAQItABQABgAIAAAAIQBQPRkR3QAAAAQBAAAP&#10;AAAAAAAAAAAAAAAAACcGAABkcnMvZG93bnJldi54bWxQSwUGAAAAAAQABADzAAAAMQcAAAAA&#10;" w14:anchorId="20219142">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">
                  <v:path arrowok="t"/>
                </v:shape>
                <w10:anchorlock/>
              </v:group>
            </w:pict>
          </mc:Fallback>
        </mc:AlternateContent>
      </w:r>
    </w:p>
    <w:p w14:paraId="53D2944E" w14:textId="77777777" w:rsidR="00772268" w:rsidRPr="001A2C5B" w:rsidRDefault="00772268" w:rsidP="00FF1BC9">
      <w:pPr>
        <w:pStyle w:val="ListParagraph"/>
        <w:numPr>
          <w:ilvl w:val="0"/>
          <w:numId w:val="18"/>
        </w:numPr>
        <w:spacing w:before="180" w:after="220"/>
        <w:ind w:left="360"/>
        <w:rPr>
          <w:ins w:id="141" w:author="Author"/>
          <w:rFonts w:asciiTheme="minorBidi" w:hAnsiTheme="minorBidi" w:cstheme="minorBidi"/>
          <w:sz w:val="20"/>
          <w:szCs w:val="20"/>
          <w:lang w:val="es-419"/>
        </w:rPr>
      </w:pPr>
      <w:proofErr w:type="gramStart"/>
      <w:ins w:id="142" w:author="Author">
        <w:r w:rsidRPr="001A2C5B">
          <w:rPr>
            <w:rFonts w:asciiTheme="minorBidi" w:hAnsiTheme="minorBidi" w:cstheme="minorBidi"/>
            <w:sz w:val="20"/>
            <w:szCs w:val="20"/>
            <w:lang w:val="es-419"/>
          </w:rPr>
          <w:t>Debería existir un método normalizado para referenciar el motor de traducción automática y la fecha de traducción en el informe de búsqueda internacional?</w:t>
        </w:r>
        <w:proofErr w:type="gramEnd"/>
      </w:ins>
    </w:p>
    <w:p w14:paraId="509044BC" w14:textId="777F1518" w:rsidR="00772268" w:rsidRPr="001A2C5B" w:rsidRDefault="00000000" w:rsidP="008E68BE">
      <w:pPr>
        <w:spacing w:before="180" w:after="220"/>
        <w:ind w:left="720"/>
        <w:rPr>
          <w:ins w:id="143" w:author="Author"/>
          <w:rFonts w:asciiTheme="minorBidi" w:hAnsiTheme="minorBidi" w:cstheme="minorBidi"/>
          <w:sz w:val="20"/>
          <w:szCs w:val="20"/>
          <w:lang w:val="es-419"/>
        </w:rPr>
      </w:pPr>
      <w:sdt>
        <w:sdtPr>
          <w:rPr>
            <w:rFonts w:asciiTheme="minorBidi" w:hAnsiTheme="minorBidi" w:cstheme="minorBidi"/>
            <w:sz w:val="20"/>
            <w:szCs w:val="20"/>
            <w:lang w:val="es-419"/>
          </w:rPr>
          <w:id w:val="-1332294767"/>
          <w14:checkbox>
            <w14:checked w14:val="0"/>
            <w14:checkedState w14:val="2612" w14:font="MS Gothic"/>
            <w14:uncheckedState w14:val="2610" w14:font="MS Gothic"/>
          </w14:checkbox>
        </w:sdtPr>
        <w:sdtContent>
          <w:r w:rsidR="00772268" w:rsidRPr="001A2C5B">
            <w:rPr>
              <w:rFonts w:ascii="Segoe UI Symbol" w:eastAsia="MS Gothic" w:hAnsi="Segoe UI Symbol" w:cs="Segoe UI Symbol"/>
              <w:sz w:val="20"/>
              <w:szCs w:val="20"/>
              <w:lang w:val="es-419"/>
            </w:rPr>
            <w:t>☐ S</w:t>
          </w:r>
        </w:sdtContent>
      </w:sdt>
      <w:ins w:id="144" w:author="Author">
        <w:r w:rsidR="00772268" w:rsidRPr="001A2C5B">
          <w:rPr>
            <w:rFonts w:asciiTheme="minorBidi" w:hAnsiTheme="minorBidi" w:cstheme="minorBidi"/>
            <w:sz w:val="20"/>
            <w:szCs w:val="20"/>
            <w:lang w:val="es-419"/>
          </w:rPr>
          <w:t>í</w:t>
        </w:r>
      </w:ins>
    </w:p>
    <w:p w14:paraId="49A9B650" w14:textId="61591FFF" w:rsidR="00772268" w:rsidRPr="001A2C5B" w:rsidRDefault="00000000" w:rsidP="008E68BE">
      <w:pPr>
        <w:spacing w:before="180" w:after="220"/>
        <w:ind w:left="720"/>
        <w:rPr>
          <w:ins w:id="145" w:author="Author"/>
          <w:rFonts w:asciiTheme="minorBidi" w:hAnsiTheme="minorBidi" w:cstheme="minorBidi"/>
          <w:sz w:val="20"/>
          <w:szCs w:val="20"/>
          <w:lang w:val="es-419"/>
        </w:rPr>
      </w:pPr>
      <w:sdt>
        <w:sdtPr>
          <w:rPr>
            <w:rFonts w:asciiTheme="minorBidi" w:hAnsiTheme="minorBidi" w:cstheme="minorBidi"/>
            <w:sz w:val="20"/>
            <w:szCs w:val="20"/>
            <w:lang w:val="es-419"/>
          </w:rPr>
          <w:id w:val="-1645194028"/>
          <w14:checkbox>
            <w14:checked w14:val="0"/>
            <w14:checkedState w14:val="2612" w14:font="MS Gothic"/>
            <w14:uncheckedState w14:val="2610" w14:font="MS Gothic"/>
          </w14:checkbox>
        </w:sdtPr>
        <w:sdtContent>
          <w:r w:rsidR="00772268" w:rsidRPr="001A2C5B">
            <w:rPr>
              <w:rFonts w:ascii="Segoe UI Symbol" w:eastAsia="MS Gothic" w:hAnsi="Segoe UI Symbol" w:cs="Segoe UI Symbol"/>
              <w:sz w:val="20"/>
              <w:szCs w:val="20"/>
              <w:lang w:val="es-419"/>
            </w:rPr>
            <w:t xml:space="preserve">☐ </w:t>
          </w:r>
        </w:sdtContent>
      </w:sdt>
      <w:ins w:id="146" w:author="Author">
        <w:r w:rsidR="00772268" w:rsidRPr="001A2C5B">
          <w:rPr>
            <w:rFonts w:asciiTheme="minorBidi" w:hAnsiTheme="minorBidi" w:cstheme="minorBidi"/>
            <w:sz w:val="20"/>
            <w:szCs w:val="20"/>
            <w:lang w:val="es-419"/>
          </w:rPr>
          <w:t>No</w:t>
        </w:r>
      </w:ins>
    </w:p>
    <w:p w14:paraId="6EEB5FDF" w14:textId="0130893F" w:rsidR="004A49ED" w:rsidRPr="001A2C5B" w:rsidRDefault="00772268" w:rsidP="008E68BE">
      <w:pPr>
        <w:spacing w:before="180" w:after="220"/>
        <w:ind w:left="720"/>
        <w:rPr>
          <w:ins w:id="147" w:author="Author"/>
          <w:rFonts w:asciiTheme="minorBidi" w:hAnsiTheme="minorBidi" w:cstheme="minorBidi"/>
          <w:sz w:val="20"/>
          <w:szCs w:val="20"/>
          <w:lang w:val="es-419"/>
        </w:rPr>
      </w:pPr>
      <w:ins w:id="148" w:author="Author">
        <w:r w:rsidRPr="001A2C5B">
          <w:rPr>
            <w:rFonts w:asciiTheme="minorBidi" w:hAnsiTheme="minorBidi" w:cstheme="minorBidi"/>
            <w:sz w:val="20"/>
            <w:szCs w:val="20"/>
            <w:lang w:val="es-419"/>
          </w:rPr>
          <w:t>☐ Otro (</w:t>
        </w:r>
        <w:r w:rsidR="007D5D5B" w:rsidRPr="001A2C5B">
          <w:rPr>
            <w:rFonts w:asciiTheme="minorBidi" w:hAnsiTheme="minorBidi" w:cstheme="minorBidi"/>
            <w:sz w:val="20"/>
            <w:szCs w:val="20"/>
            <w:lang w:val="es-419"/>
          </w:rPr>
          <w:t>especifique</w:t>
        </w:r>
        <w:r w:rsidRPr="001A2C5B">
          <w:rPr>
            <w:rFonts w:asciiTheme="minorBidi" w:hAnsiTheme="minorBidi" w:cstheme="minorBidi"/>
            <w:sz w:val="20"/>
            <w:szCs w:val="20"/>
            <w:lang w:val="es-419"/>
          </w:rPr>
          <w:t>)</w:t>
        </w:r>
      </w:ins>
    </w:p>
    <w:p w14:paraId="288C2354" w14:textId="2334239C" w:rsidR="000903A0" w:rsidRPr="001A2C5B" w:rsidRDefault="000903A0" w:rsidP="008E68BE">
      <w:pPr>
        <w:spacing w:before="180" w:after="220"/>
        <w:ind w:left="720"/>
        <w:rPr>
          <w:rFonts w:asciiTheme="minorBidi" w:hAnsiTheme="minorBidi" w:cstheme="minorBidi"/>
          <w:sz w:val="20"/>
          <w:szCs w:val="20"/>
          <w:lang w:val="es-419"/>
        </w:rPr>
      </w:pPr>
      <w:r w:rsidRPr="001A2C5B">
        <w:rPr>
          <w:rFonts w:asciiTheme="minorBidi" w:hAnsiTheme="minorBidi" w:cstheme="minorBidi"/>
          <w:noProof/>
          <w:lang w:val="es-419"/>
        </w:rPr>
        <mc:AlternateContent>
          <mc:Choice Requires="wpg">
            <w:drawing>
              <wp:inline distT="0" distB="0" distL="0" distR="0" wp14:anchorId="2246E633" wp14:editId="14F9F3CB">
                <wp:extent cx="1903228" cy="393405"/>
                <wp:effectExtent l="0" t="0" r="20955" b="26035"/>
                <wp:docPr id="1795027201" name="Group 1795027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99216936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985394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42366860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4102583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686301604"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483431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795027201"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" w14:anchorId="4C29D631">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">
                  <v:path arrowok="t"/>
                </v:shape>
                <w10:anchorlock/>
              </v:group>
            </w:pict>
          </mc:Fallback>
        </mc:AlternateContent>
      </w:r>
    </w:p>
    <w:p w14:paraId="25157F08" w14:textId="09FE87DC" w:rsidR="005A2FFE" w:rsidRPr="001A2C5B" w:rsidRDefault="005A2FFE" w:rsidP="00FF1BC9">
      <w:pPr>
        <w:pStyle w:val="ListParagraph"/>
        <w:numPr>
          <w:ilvl w:val="0"/>
          <w:numId w:val="18"/>
        </w:numPr>
        <w:spacing w:before="180" w:after="220"/>
        <w:ind w:left="360"/>
        <w:rPr>
          <w:ins w:id="149" w:author="Author"/>
          <w:rFonts w:asciiTheme="minorBidi" w:hAnsiTheme="minorBidi" w:cstheme="minorBidi"/>
          <w:sz w:val="20"/>
          <w:szCs w:val="20"/>
          <w:lang w:val="es-419"/>
        </w:rPr>
      </w:pPr>
      <w:proofErr w:type="gramStart"/>
      <w:ins w:id="150" w:author="Author">
        <w:r w:rsidRPr="001A2C5B">
          <w:rPr>
            <w:rFonts w:asciiTheme="minorBidi" w:hAnsiTheme="minorBidi" w:cstheme="minorBidi"/>
            <w:sz w:val="20"/>
            <w:szCs w:val="20"/>
            <w:lang w:val="es-419"/>
          </w:rPr>
          <w:t xml:space="preserve">Debería revisarse la Norma ST.14 de la OMPI para incluir </w:t>
        </w:r>
        <w:r w:rsidR="009726FB" w:rsidRPr="001A2C5B">
          <w:rPr>
            <w:rFonts w:asciiTheme="minorBidi" w:hAnsiTheme="minorBidi" w:cstheme="minorBidi"/>
            <w:sz w:val="20"/>
            <w:szCs w:val="20"/>
            <w:lang w:val="es-419"/>
          </w:rPr>
          <w:t xml:space="preserve">una recomendación </w:t>
        </w:r>
        <w:r w:rsidR="000819F7" w:rsidRPr="001A2C5B">
          <w:rPr>
            <w:rFonts w:asciiTheme="minorBidi" w:hAnsiTheme="minorBidi" w:cstheme="minorBidi"/>
            <w:sz w:val="20"/>
            <w:szCs w:val="20"/>
            <w:lang w:val="es-419"/>
          </w:rPr>
          <w:t>sobre cómo deben citarse las referencias a traducciones automáticas en un documento de patente</w:t>
        </w:r>
        <w:r w:rsidRPr="001A2C5B">
          <w:rPr>
            <w:rFonts w:asciiTheme="minorBidi" w:hAnsiTheme="minorBidi" w:cstheme="minorBidi"/>
            <w:sz w:val="20"/>
            <w:szCs w:val="20"/>
            <w:lang w:val="es-419"/>
          </w:rPr>
          <w:t>?</w:t>
        </w:r>
        <w:proofErr w:type="gramEnd"/>
      </w:ins>
    </w:p>
    <w:p w14:paraId="5CD45FF0" w14:textId="0B381FF7" w:rsidR="000903A0" w:rsidRPr="001A2C5B" w:rsidRDefault="00000000" w:rsidP="008E68BE">
      <w:pPr>
        <w:pStyle w:val="ListParagraph"/>
        <w:spacing w:before="180" w:after="220"/>
        <w:ind w:left="822" w:firstLine="0"/>
        <w:rPr>
          <w:ins w:id="151" w:author="Author"/>
          <w:rFonts w:asciiTheme="minorBidi" w:hAnsiTheme="minorBidi" w:cstheme="minorBidi"/>
          <w:sz w:val="20"/>
          <w:szCs w:val="20"/>
          <w:lang w:val="es-419"/>
        </w:rPr>
      </w:pPr>
      <w:sdt>
        <w:sdtPr>
          <w:rPr>
            <w:rFonts w:asciiTheme="minorBidi" w:hAnsiTheme="minorBidi" w:cstheme="minorBidi"/>
            <w:sz w:val="20"/>
            <w:szCs w:val="20"/>
            <w:lang w:val="es-419"/>
          </w:rPr>
          <w:id w:val="-1820343711"/>
          <w14:checkbox>
            <w14:checked w14:val="0"/>
            <w14:checkedState w14:val="2612" w14:font="MS Gothic"/>
            <w14:uncheckedState w14:val="2610" w14:font="MS Gothic"/>
          </w14:checkbox>
        </w:sdtPr>
        <w:sdtContent>
          <w:r w:rsidR="003C400F" w:rsidRPr="001A2C5B">
            <w:rPr>
              <w:rFonts w:ascii="Segoe UI Symbol" w:eastAsia="MS Gothic" w:hAnsi="Segoe UI Symbol" w:cs="Segoe UI Symbol"/>
              <w:sz w:val="20"/>
              <w:szCs w:val="20"/>
              <w:lang w:val="es-419"/>
            </w:rPr>
            <w:t>☐ S</w:t>
          </w:r>
        </w:sdtContent>
      </w:sdt>
      <w:ins w:id="152" w:author="Author">
        <w:r w:rsidR="00223820" w:rsidRPr="001A2C5B">
          <w:rPr>
            <w:rFonts w:asciiTheme="minorBidi" w:hAnsiTheme="minorBidi" w:cstheme="minorBidi"/>
            <w:sz w:val="20"/>
            <w:szCs w:val="20"/>
            <w:lang w:val="es-419"/>
          </w:rPr>
          <w:t>í</w:t>
        </w:r>
        <w:r w:rsidR="003F0470" w:rsidRPr="001A2C5B">
          <w:rPr>
            <w:rFonts w:asciiTheme="minorBidi" w:hAnsiTheme="minorBidi" w:cstheme="minorBidi"/>
            <w:sz w:val="20"/>
            <w:szCs w:val="20"/>
            <w:lang w:val="es-419"/>
          </w:rPr>
          <w:tab/>
        </w:r>
        <w:r w:rsidR="00223820" w:rsidRPr="001A2C5B">
          <w:rPr>
            <w:rFonts w:asciiTheme="minorBidi" w:hAnsiTheme="minorBidi" w:cstheme="minorBidi"/>
            <w:sz w:val="20"/>
            <w:szCs w:val="20"/>
            <w:lang w:val="es-419"/>
          </w:rPr>
          <w:tab/>
        </w:r>
        <w:r w:rsidR="000903A0" w:rsidRPr="001A2C5B">
          <w:rPr>
            <w:rFonts w:asciiTheme="minorBidi" w:hAnsiTheme="minorBidi" w:cstheme="minorBidi"/>
            <w:sz w:val="20"/>
            <w:szCs w:val="20"/>
            <w:lang w:val="es-419"/>
          </w:rPr>
          <w:tab/>
        </w:r>
      </w:ins>
      <w:sdt>
        <w:sdtPr>
          <w:rPr>
            <w:rFonts w:asciiTheme="minorBidi" w:hAnsiTheme="minorBidi" w:cstheme="minorBidi"/>
            <w:sz w:val="20"/>
            <w:szCs w:val="20"/>
            <w:lang w:val="es-419"/>
          </w:rPr>
          <w:id w:val="-1344386526"/>
          <w14:checkbox>
            <w14:checked w14:val="0"/>
            <w14:checkedState w14:val="2612" w14:font="MS Gothic"/>
            <w14:uncheckedState w14:val="2610" w14:font="MS Gothic"/>
          </w14:checkbox>
        </w:sdtPr>
        <w:sdtContent>
          <w:r w:rsidR="003C400F" w:rsidRPr="001A2C5B">
            <w:rPr>
              <w:rFonts w:ascii="Segoe UI Symbol" w:eastAsia="MS Gothic" w:hAnsi="Segoe UI Symbol" w:cs="Segoe UI Symbol"/>
              <w:sz w:val="20"/>
              <w:szCs w:val="20"/>
              <w:lang w:val="es-419"/>
            </w:rPr>
            <w:t xml:space="preserve">☐ </w:t>
          </w:r>
        </w:sdtContent>
      </w:sdt>
      <w:ins w:id="153" w:author="Author">
        <w:r w:rsidR="00223820" w:rsidRPr="001A2C5B">
          <w:rPr>
            <w:rFonts w:asciiTheme="minorBidi" w:hAnsiTheme="minorBidi" w:cstheme="minorBidi"/>
            <w:sz w:val="20"/>
            <w:szCs w:val="20"/>
            <w:lang w:val="es-419"/>
          </w:rPr>
          <w:t>No</w:t>
        </w:r>
        <w:r w:rsidR="00223820" w:rsidRPr="001A2C5B">
          <w:rPr>
            <w:rFonts w:asciiTheme="minorBidi" w:hAnsiTheme="minorBidi" w:cstheme="minorBidi"/>
            <w:sz w:val="20"/>
            <w:szCs w:val="20"/>
            <w:lang w:val="es-419"/>
          </w:rPr>
          <w:tab/>
        </w:r>
      </w:ins>
    </w:p>
    <w:p w14:paraId="353AD758" w14:textId="46A374D0" w:rsidR="00223820" w:rsidRPr="001A2C5B" w:rsidRDefault="00223820" w:rsidP="008E68BE">
      <w:pPr>
        <w:pStyle w:val="ListParagraph"/>
        <w:spacing w:before="180" w:after="220"/>
        <w:ind w:left="822" w:firstLine="0"/>
        <w:rPr>
          <w:ins w:id="154" w:author="Author"/>
          <w:rFonts w:asciiTheme="minorBidi" w:hAnsiTheme="minorBidi" w:cstheme="minorBidi"/>
          <w:sz w:val="20"/>
          <w:szCs w:val="20"/>
          <w:lang w:val="es-419"/>
        </w:rPr>
      </w:pPr>
      <w:ins w:id="155" w:author="Author">
        <w:r w:rsidRPr="001A2C5B">
          <w:rPr>
            <w:rFonts w:asciiTheme="minorBidi" w:hAnsiTheme="minorBidi" w:cstheme="minorBidi"/>
            <w:sz w:val="20"/>
            <w:szCs w:val="20"/>
            <w:lang w:val="es-419"/>
          </w:rPr>
          <w:t>Otro (especifique)</w:t>
        </w:r>
      </w:ins>
    </w:p>
    <w:p w14:paraId="4593F012" w14:textId="3A64E7E1" w:rsidR="000903A0" w:rsidRPr="001A2C5B" w:rsidRDefault="000903A0">
      <w:pPr>
        <w:rPr>
          <w:rFonts w:asciiTheme="minorBidi" w:hAnsiTheme="minorBidi" w:cstheme="minorBidi"/>
          <w:b/>
          <w:bCs/>
          <w:sz w:val="26"/>
          <w:szCs w:val="26"/>
          <w:lang w:val="es-419"/>
        </w:rPr>
      </w:pPr>
      <w:r w:rsidRPr="001A2C5B">
        <w:rPr>
          <w:rFonts w:asciiTheme="minorBidi" w:hAnsiTheme="minorBidi" w:cstheme="minorBidi"/>
          <w:noProof/>
          <w:sz w:val="20"/>
          <w:szCs w:val="20"/>
          <w:lang w:val="es-419"/>
        </w:rPr>
        <mc:AlternateContent>
          <mc:Choice Requires="wpg">
            <w:drawing>
              <wp:inline distT="0" distB="0" distL="0" distR="0" wp14:anchorId="2849326B" wp14:editId="1B200A8A">
                <wp:extent cx="1903228" cy="393405"/>
                <wp:effectExtent l="0" t="0" r="20955" b="26035"/>
                <wp:docPr id="533952639" name="Group 5339526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3127807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7059017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04846545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76136607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9304682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98154311"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533952639"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8qDdQzQMAABEUAAAOAAAA&#10;AAAAAAAAAAAAAC4CAABkcnMvZTJvRG9jLnhtbFBLAQItABQABgAIAAAAIQBQPRkR3QAAAAQBAAAP&#10;AAAAAAAAAAAAAAAAACcGAABkcnMvZG93bnJldi54bWxQSwUGAAAAAAQABADzAAAAMQcAAAAA&#10;" w14:anchorId="0177BB56">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">
                  <v:path arrowok="t"/>
                </v:shape>
                <w10:anchorlock/>
              </v:group>
            </w:pict>
          </mc:Fallback>
        </mc:AlternateContent>
      </w:r>
      <w:r w:rsidRPr="001A2C5B">
        <w:rPr>
          <w:rFonts w:asciiTheme="minorBidi" w:hAnsiTheme="minorBidi" w:cstheme="minorBidi"/>
          <w:b/>
          <w:bCs/>
          <w:sz w:val="26"/>
          <w:szCs w:val="26"/>
          <w:lang w:val="es-419"/>
        </w:rPr>
        <w:br w:type="page"/>
      </w:r>
    </w:p>
    <w:p w14:paraId="2F0A4F30" w14:textId="09135441" w:rsidR="00F54DB0" w:rsidRPr="001A2C5B" w:rsidRDefault="009A3235" w:rsidP="008E68BE">
      <w:pPr>
        <w:spacing w:after="220"/>
        <w:rPr>
          <w:rFonts w:asciiTheme="minorBidi" w:hAnsiTheme="minorBidi" w:cstheme="minorBidi"/>
          <w:b/>
          <w:lang w:val="es-419"/>
        </w:rPr>
      </w:pPr>
      <w:r w:rsidRPr="001A2C5B">
        <w:rPr>
          <w:rFonts w:asciiTheme="minorBidi" w:hAnsiTheme="minorBidi" w:cstheme="minorBidi"/>
          <w:b/>
          <w:noProof/>
          <w:lang w:val="es-419"/>
        </w:rPr>
        <mc:AlternateContent>
          <mc:Choice Requires="wpg">
            <w:drawing>
              <wp:anchor distT="0" distB="0" distL="0" distR="0" simplePos="0" relativeHeight="251658241" behindDoc="0" locked="0" layoutInCell="1" allowOverlap="1" wp14:anchorId="2F0A50A9" wp14:editId="2F0A50AA">
                <wp:simplePos x="0" y="0"/>
                <wp:positionH relativeFrom="page">
                  <wp:posOffset>3177692</wp:posOffset>
                </wp:positionH>
                <wp:positionV relativeFrom="paragraph">
                  <wp:posOffset>252107</wp:posOffset>
                </wp:positionV>
                <wp:extent cx="26670" cy="19050"/>
                <wp:effectExtent l="0" t="0" r="0" b="0"/>
                <wp:wrapNone/>
                <wp:docPr id="740" name="Group 7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670" cy="19050"/>
                          <a:chOff x="0" y="0"/>
                          <a:chExt cx="26670" cy="19050"/>
                        </a:xfrm>
                      </wpg:grpSpPr>
                      <wps:wsp>
                        <wps:cNvPr id="741" name="Graphic 741"/>
                        <wps:cNvSpPr/>
                        <wps:spPr>
                          <a:xfrm>
                            <a:off x="0" y="1282"/>
                            <a:ext cx="26670" cy="1270"/>
                          </a:xfrm>
                          <a:custGeom>
                            <a:avLst/>
                            <a:gdLst/>
                            <a:ahLst/>
                            <a:cxnLst/>
                            <a:rect l="l" t="t" r="r" b="b"/>
                            <a:pathLst>
                              <a:path w="26670">
                                <a:moveTo>
                                  <a:pt x="0" y="0"/>
                                </a:moveTo>
                                <a:lnTo>
                                  <a:pt x="26466" y="0"/>
                                </a:lnTo>
                              </a:path>
                            </a:pathLst>
                          </a:custGeom>
                          <a:ln w="2565">
                            <a:solidFill>
                              <a:srgbClr val="000000"/>
                            </a:solidFill>
                            <a:prstDash val="solid"/>
                          </a:ln>
                        </wps:spPr>
                        <wps:bodyPr wrap="square" lIns="0" tIns="0" rIns="0" bIns="0" rtlCol="0">
                          <a:prstTxWarp prst="textNoShape">
                            <a:avLst/>
                          </a:prstTxWarp>
                          <a:noAutofit/>
                        </wps:bodyPr>
                      </wps:wsp>
                      <wps:wsp>
                        <wps:cNvPr id="742" name="Graphic 742"/>
                        <wps:cNvSpPr/>
                        <wps:spPr>
                          <a:xfrm>
                            <a:off x="0" y="17322"/>
                            <a:ext cx="26670" cy="1270"/>
                          </a:xfrm>
                          <a:custGeom>
                            <a:avLst/>
                            <a:gdLst/>
                            <a:ahLst/>
                            <a:cxnLst/>
                            <a:rect l="l" t="t" r="r" b="b"/>
                            <a:pathLst>
                              <a:path w="26670">
                                <a:moveTo>
                                  <a:pt x="0" y="0"/>
                                </a:moveTo>
                                <a:lnTo>
                                  <a:pt x="26466" y="0"/>
                                </a:lnTo>
                              </a:path>
                            </a:pathLst>
                          </a:custGeom>
                          <a:ln w="2565">
                            <a:solidFill>
                              <a:srgbClr val="000000"/>
                            </a:solidFill>
                            <a:prstDash val="solid"/>
                          </a:ln>
                        </wps:spPr>
                        <wps:bodyPr wrap="square" lIns="0" tIns="0" rIns="0" bIns="0" rtlCol="0">
                          <a:prstTxWarp prst="textNoShape">
                            <a:avLst/>
                          </a:prstTxWarp>
                          <a:noAutofit/>
                        </wps:bodyPr>
                      </wps:wsp>
                    </wpg:wgp>
                  </a:graphicData>
                </a:graphic>
              </wp:anchor>
            </w:drawing>
          </mc:Choice>
          <mc:Fallback xmlns:arto="http://schemas.microsoft.com/office/word/2006/arto" xmlns:pic="http://schemas.openxmlformats.org/drawingml/2006/picture" xmlns:a="http://schemas.openxmlformats.org/drawingml/2006/main">
            <w:pict>
              <v:group id="Group 740" style="position:absolute;margin-left:250.2pt;margin-top:19.85pt;width:2.1pt;height:1.5pt;z-index:15794176;mso-wrap-distance-left:0;mso-wrap-distance-right:0;mso-position-horizontal-relative:page" coordsize="26670,1905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" w14:anchorId="00206268">
                <v:shape id="Graphic 741" style="position:absolute;top:1282;width:26670;height:1270;visibility:visible;mso-wrap-style:square;v-text-anchor:top" coordsize="26670,1270" o:spid="_x0000_s1027" filled="f" strokeweight=".07125mm" path="m,l264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">
                  <v:path arrowok="t"/>
                </v:shape>
                <v:shape id="Graphic 742" style="position:absolute;top:17322;width:26670;height:1270;visibility:visible;mso-wrap-style:square;v-text-anchor:top" coordsize="26670,1270" o:spid="_x0000_s1028" filled="f" strokeweight=".07125mm" path="m,l264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">
                  <v:path arrowok="t"/>
                </v:shape>
                <w10:wrap anchorx="page"/>
              </v:group>
            </w:pict>
          </mc:Fallback>
        </mc:AlternateContent>
      </w:r>
      <w:r w:rsidRPr="001A2C5B">
        <w:rPr>
          <w:rFonts w:asciiTheme="minorBidi" w:hAnsiTheme="minorBidi" w:cstheme="minorBidi"/>
          <w:b/>
          <w:lang w:val="es-419"/>
        </w:rPr>
        <w:t xml:space="preserve">Preguntas generales sobre prácticas de citación: Secciones </w:t>
      </w:r>
      <w:r w:rsidR="00A70601" w:rsidRPr="001A2C5B">
        <w:rPr>
          <w:rFonts w:asciiTheme="minorBidi" w:hAnsiTheme="minorBidi" w:cstheme="minorBidi"/>
          <w:b/>
          <w:lang w:val="es-419"/>
        </w:rPr>
        <w:t xml:space="preserve">9-10 </w:t>
      </w:r>
    </w:p>
    <w:p w14:paraId="2F0A4F33" w14:textId="3553526D" w:rsidR="00F54DB0" w:rsidRPr="001A2C5B" w:rsidRDefault="009A3235" w:rsidP="00495BB1">
      <w:pPr>
        <w:spacing w:after="220"/>
        <w:rPr>
          <w:rFonts w:asciiTheme="minorBidi" w:hAnsiTheme="minorBidi" w:cstheme="minorBidi"/>
          <w:lang w:val="es-419"/>
        </w:rPr>
      </w:pPr>
      <w:r w:rsidRPr="001A2C5B">
        <w:rPr>
          <w:rFonts w:asciiTheme="minorBidi" w:hAnsiTheme="minorBidi" w:cstheme="minorBidi"/>
          <w:b/>
          <w:lang w:val="es-419"/>
        </w:rPr>
        <w:t xml:space="preserve">Sección </w:t>
      </w:r>
      <w:r w:rsidR="009D1FEF" w:rsidRPr="001A2C5B">
        <w:rPr>
          <w:rFonts w:asciiTheme="minorBidi" w:hAnsiTheme="minorBidi" w:cstheme="minorBidi"/>
          <w:b/>
          <w:lang w:val="es-419"/>
        </w:rPr>
        <w:t>9</w:t>
      </w:r>
      <w:r w:rsidRPr="001A2C5B">
        <w:rPr>
          <w:rFonts w:asciiTheme="minorBidi" w:hAnsiTheme="minorBidi" w:cstheme="minorBidi"/>
          <w:b/>
          <w:lang w:val="es-419"/>
        </w:rPr>
        <w:t xml:space="preserve">: Ejemplos de referencias de citas publicadas por su OPI, </w:t>
      </w:r>
      <w:r w:rsidRPr="001A2C5B">
        <w:rPr>
          <w:rFonts w:asciiTheme="minorBidi" w:hAnsiTheme="minorBidi" w:cstheme="minorBidi"/>
          <w:lang w:val="es-419"/>
        </w:rPr>
        <w:t xml:space="preserve">si </w:t>
      </w:r>
      <w:r w:rsidRPr="001A2C5B">
        <w:rPr>
          <w:rFonts w:asciiTheme="minorBidi" w:hAnsiTheme="minorBidi" w:cstheme="minorBidi"/>
          <w:spacing w:val="-2"/>
          <w:lang w:val="es-419"/>
        </w:rPr>
        <w:t xml:space="preserve">dispone de </w:t>
      </w:r>
      <w:r w:rsidRPr="001A2C5B">
        <w:rPr>
          <w:rFonts w:asciiTheme="minorBidi" w:hAnsiTheme="minorBidi" w:cstheme="minorBidi"/>
          <w:lang w:val="es-419"/>
        </w:rPr>
        <w:t>esta información</w:t>
      </w:r>
      <w:r w:rsidRPr="001A2C5B">
        <w:rPr>
          <w:rFonts w:asciiTheme="minorBidi" w:hAnsiTheme="minorBidi" w:cstheme="minorBidi"/>
          <w:spacing w:val="-2"/>
          <w:lang w:val="es-419"/>
        </w:rPr>
        <w:t>.</w:t>
      </w:r>
    </w:p>
    <w:p w14:paraId="2F0A4F34" w14:textId="4BAEEBB7" w:rsidR="00F54DB0" w:rsidRPr="001A2C5B" w:rsidRDefault="009A3235" w:rsidP="003F0470">
      <w:pPr>
        <w:pStyle w:val="ListParagraph"/>
        <w:numPr>
          <w:ilvl w:val="0"/>
          <w:numId w:val="18"/>
        </w:numPr>
        <w:tabs>
          <w:tab w:val="left" w:pos="461"/>
        </w:tabs>
        <w:spacing w:before="270" w:after="220" w:line="250" w:lineRule="auto"/>
        <w:ind w:left="360" w:right="907"/>
        <w:rPr>
          <w:rFonts w:asciiTheme="minorBidi" w:hAnsiTheme="minorBidi" w:cstheme="minorBidi"/>
          <w:sz w:val="20"/>
          <w:lang w:val="es-419"/>
        </w:rPr>
      </w:pPr>
      <w:r w:rsidRPr="001A2C5B">
        <w:rPr>
          <w:rFonts w:asciiTheme="minorBidi" w:hAnsiTheme="minorBidi" w:cstheme="minorBidi"/>
          <w:sz w:val="20"/>
          <w:lang w:val="es-419"/>
        </w:rPr>
        <w:t>Si es posible, facilite un número de patente (solicitud) y una dirección de Internet de acceso público que contenga uno o varios ejemplos típicos de referencias bibliográficas de patentes y no patentes.</w:t>
      </w:r>
    </w:p>
    <w:p w14:paraId="2F0A4F37" w14:textId="0309FABC" w:rsidR="00F54DB0" w:rsidRPr="001A2C5B" w:rsidRDefault="009A3235" w:rsidP="00B30962">
      <w:pPr>
        <w:spacing w:after="220" w:line="252" w:lineRule="auto"/>
        <w:ind w:left="360" w:right="465"/>
        <w:rPr>
          <w:rFonts w:asciiTheme="minorBidi" w:hAnsiTheme="minorBidi" w:cstheme="minorBidi"/>
          <w:i/>
          <w:sz w:val="15"/>
          <w:lang w:val="es-419"/>
        </w:rPr>
      </w:pPr>
      <w:r w:rsidRPr="001A2C5B">
        <w:rPr>
          <w:rFonts w:asciiTheme="minorBidi" w:hAnsiTheme="minorBidi" w:cstheme="minorBidi"/>
          <w:sz w:val="15"/>
          <w:lang w:val="es-419"/>
        </w:rPr>
        <w:t xml:space="preserve">Especifique el número de solicitud y el código de tipo, por ejemplo, </w:t>
      </w:r>
      <w:r w:rsidRPr="001A2C5B">
        <w:rPr>
          <w:rFonts w:asciiTheme="minorBidi" w:hAnsiTheme="minorBidi" w:cstheme="minorBidi"/>
          <w:i/>
          <w:sz w:val="15"/>
          <w:lang w:val="es-419"/>
        </w:rPr>
        <w:t>WO 2005/110961 A1</w:t>
      </w:r>
    </w:p>
    <w:p w14:paraId="2F0A4F3A" w14:textId="3A8399C5" w:rsidR="00F54DB0" w:rsidRPr="001A2C5B" w:rsidRDefault="00660061" w:rsidP="00B30962">
      <w:pPr>
        <w:pStyle w:val="BodyText"/>
        <w:spacing w:before="20" w:after="220"/>
        <w:ind w:left="360"/>
        <w:rPr>
          <w:rFonts w:asciiTheme="minorBidi" w:hAnsiTheme="minorBidi" w:cstheme="minorBidi"/>
          <w:sz w:val="15"/>
          <w:lang w:val="es-419"/>
        </w:rPr>
      </w:pPr>
      <w:r w:rsidRPr="001A2C5B">
        <w:rPr>
          <w:rFonts w:asciiTheme="minorBidi" w:hAnsiTheme="minorBidi" w:cstheme="minorBidi"/>
          <w:noProof/>
          <w:lang w:val="es-419"/>
        </w:rPr>
        <mc:AlternateContent>
          <mc:Choice Requires="wpg">
            <w:drawing>
              <wp:inline distT="0" distB="0" distL="0" distR="0" wp14:anchorId="13E402BE" wp14:editId="2D49DFE8">
                <wp:extent cx="1903228" cy="393405"/>
                <wp:effectExtent l="0" t="0" r="20955" b="26035"/>
                <wp:docPr id="512474662" name="Group 512474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6339595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5210706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6669827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6322539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55215054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6543264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512474662"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AtXCVnPAwAADRQAAA4A&#10;AAAAAAAAAAAAAAAALgIAAGRycy9lMm9Eb2MueG1sUEsBAi0AFAAGAAgAAAAhAFA9GRHdAAAABAEA&#10;AA8AAAAAAAAAAAAAAAAAKQYAAGRycy9kb3ducmV2LnhtbFBLBQYAAAAABAAEAPMAAAAzBwAAAAA=&#10;" w14:anchorId="66D9665C">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">
                  <v:path arrowok="t"/>
                </v:shape>
                <w10:anchorlock/>
              </v:group>
            </w:pict>
          </mc:Fallback>
        </mc:AlternateContent>
      </w:r>
    </w:p>
    <w:p w14:paraId="0C336E31" w14:textId="77777777" w:rsidR="00F54DB0" w:rsidRPr="001A2C5B" w:rsidRDefault="009A3235" w:rsidP="00B30962">
      <w:pPr>
        <w:spacing w:after="220" w:line="249" w:lineRule="auto"/>
        <w:ind w:left="720" w:right="465"/>
        <w:rPr>
          <w:del w:id="156" w:author="Author"/>
          <w:rFonts w:asciiTheme="minorBidi" w:hAnsiTheme="minorBidi" w:cstheme="minorBidi"/>
          <w:i/>
          <w:sz w:val="16"/>
          <w:lang w:val="es-419"/>
        </w:rPr>
      </w:pPr>
      <w:r w:rsidRPr="001A2C5B">
        <w:rPr>
          <w:rFonts w:asciiTheme="minorBidi" w:hAnsiTheme="minorBidi" w:cstheme="minorBidi"/>
          <w:sz w:val="15"/>
          <w:lang w:val="es-419"/>
        </w:rPr>
        <w:t xml:space="preserve">Especifique la dirección de Internet y cualquier instrucción útil para encontrar el número de patente (solicitud), por ejemplo, </w:t>
      </w:r>
      <w:del w:id="157" w:author="Author">
        <w:r w:rsidRPr="001A2C5B">
          <w:rPr>
            <w:rFonts w:asciiTheme="minorBidi" w:hAnsiTheme="minorBidi" w:cstheme="minorBidi"/>
            <w:i/>
            <w:spacing w:val="-2"/>
            <w:sz w:val="16"/>
            <w:lang w:val="es-419"/>
          </w:rPr>
          <w:delText>http://www. wipo.int/pctdb/en/ia.jsp?</w:delText>
        </w:r>
      </w:del>
    </w:p>
    <w:p w14:paraId="2F0A4F3C" w14:textId="2C16F331" w:rsidR="00F54DB0" w:rsidRPr="001A2C5B" w:rsidRDefault="009A3235" w:rsidP="00A467EE">
      <w:pPr>
        <w:spacing w:after="220" w:line="249" w:lineRule="auto"/>
        <w:ind w:left="720" w:right="465"/>
        <w:rPr>
          <w:rFonts w:asciiTheme="minorBidi" w:hAnsiTheme="minorBidi" w:cstheme="minorBidi"/>
          <w:i/>
          <w:sz w:val="16"/>
          <w:lang w:val="es-419"/>
        </w:rPr>
      </w:pPr>
      <w:r w:rsidRPr="001A2C5B">
        <w:rPr>
          <w:rFonts w:asciiTheme="minorBidi" w:hAnsiTheme="minorBidi" w:cstheme="minorBidi"/>
          <w:i/>
          <w:spacing w:val="-2"/>
          <w:sz w:val="16"/>
          <w:lang w:val="es-419"/>
        </w:rPr>
        <w:t>IA=IB2005001265&amp;REF=RSS</w:t>
      </w:r>
    </w:p>
    <w:p w14:paraId="2F0A4F3E" w14:textId="68C8D899" w:rsidR="00F54DB0" w:rsidRPr="001A2C5B" w:rsidRDefault="00660061" w:rsidP="00B30962">
      <w:pPr>
        <w:pStyle w:val="BodyText"/>
        <w:spacing w:before="168" w:after="220"/>
        <w:ind w:left="360"/>
        <w:rPr>
          <w:rFonts w:asciiTheme="minorBidi" w:hAnsiTheme="minorBidi" w:cstheme="minorBidi"/>
          <w:sz w:val="15"/>
          <w:lang w:val="es-419"/>
        </w:rPr>
      </w:pPr>
      <w:r w:rsidRPr="001A2C5B">
        <w:rPr>
          <w:rFonts w:asciiTheme="minorBidi" w:hAnsiTheme="minorBidi" w:cstheme="minorBidi"/>
          <w:noProof/>
          <w:lang w:val="es-419"/>
        </w:rPr>
        <mc:AlternateContent>
          <mc:Choice Requires="wpg">
            <w:drawing>
              <wp:inline distT="0" distB="0" distL="0" distR="0" wp14:anchorId="7C2A475C" wp14:editId="7D009632">
                <wp:extent cx="1903228" cy="393405"/>
                <wp:effectExtent l="0" t="0" r="20955" b="26035"/>
                <wp:docPr id="1603256872" name="Group 16032568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0822839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502296631"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49914520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8135012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88336130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4678196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603256872"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EelNJHMAwAADxQAAA4AAAAA&#10;AAAAAAAAAAAALgIAAGRycy9lMm9Eb2MueG1sUEsBAi0AFAAGAAgAAAAhAFA9GRHdAAAABAEAAA8A&#10;AAAAAAAAAAAAAAAAJgYAAGRycy9kb3ducmV2LnhtbFBLBQYAAAAABAAEAPMAAAAwBwAAAAA=&#10;" w14:anchorId="787954BC">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">
                  <v:path arrowok="t"/>
                </v:shape>
                <w10:anchorlock/>
              </v:group>
            </w:pict>
          </mc:Fallback>
        </mc:AlternateContent>
      </w:r>
    </w:p>
    <w:p w14:paraId="2F0A4F3F" w14:textId="6127AB24" w:rsidR="00F54DB0" w:rsidRPr="001A2C5B" w:rsidRDefault="009A3235" w:rsidP="00B30962">
      <w:pPr>
        <w:spacing w:after="220" w:line="249" w:lineRule="auto"/>
        <w:ind w:left="720" w:right="617"/>
        <w:rPr>
          <w:rFonts w:asciiTheme="minorBidi" w:hAnsiTheme="minorBidi" w:cstheme="minorBidi"/>
          <w:i/>
          <w:sz w:val="15"/>
          <w:lang w:val="es-419"/>
        </w:rPr>
      </w:pPr>
      <w:r w:rsidRPr="001A2C5B">
        <w:rPr>
          <w:rFonts w:asciiTheme="minorBidi" w:hAnsiTheme="minorBidi" w:cstheme="minorBidi"/>
          <w:sz w:val="15"/>
          <w:lang w:val="es-419"/>
        </w:rPr>
        <w:t xml:space="preserve">Especifique en qué parte del documento pueden encontrarse las referencias de la cita, por ejemplo, </w:t>
      </w:r>
      <w:r w:rsidRPr="001A2C5B">
        <w:rPr>
          <w:rFonts w:asciiTheme="minorBidi" w:hAnsiTheme="minorBidi" w:cstheme="minorBidi"/>
          <w:i/>
          <w:sz w:val="15"/>
          <w:lang w:val="es-419"/>
        </w:rPr>
        <w:t>página 1, líneas 19 y 25, informe de búsqueda al final del documento</w:t>
      </w:r>
    </w:p>
    <w:p w14:paraId="2F0A4F42" w14:textId="00233FDB" w:rsidR="00F54DB0" w:rsidRPr="001A2C5B" w:rsidRDefault="00660061" w:rsidP="00B30962">
      <w:pPr>
        <w:pStyle w:val="BodyText"/>
        <w:spacing w:before="64" w:after="220"/>
        <w:ind w:left="36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635562CA" wp14:editId="5DBBBBFF">
                <wp:extent cx="1903228" cy="393405"/>
                <wp:effectExtent l="0" t="0" r="20955" b="26035"/>
                <wp:docPr id="1044543300" name="Group 1044543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3069084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9423485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11568523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6000335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64422749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61068014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044543300"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BN/eY9zQMAABEUAAAOAAAA&#10;AAAAAAAAAAAAAC4CAABkcnMvZTJvRG9jLnhtbFBLAQItABQABgAIAAAAIQBQPRkR3QAAAAQBAAAP&#10;AAAAAAAAAAAAAAAAACcGAABkcnMvZG93bnJldi54bWxQSwUGAAAAAAQABADzAAAAMQcAAAAA&#10;" w14:anchorId="2D08C1D2">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">
                  <v:path arrowok="t"/>
                </v:shape>
                <w10:anchorlock/>
              </v:group>
            </w:pict>
          </mc:Fallback>
        </mc:AlternateContent>
      </w:r>
    </w:p>
    <w:p w14:paraId="5E5CAF38" w14:textId="77777777" w:rsidR="00B96472" w:rsidRPr="001A2C5B" w:rsidRDefault="00B96472" w:rsidP="008E68BE">
      <w:pPr>
        <w:pStyle w:val="Heading1"/>
        <w:spacing w:after="220"/>
        <w:ind w:left="0"/>
        <w:rPr>
          <w:rFonts w:asciiTheme="minorBidi" w:hAnsiTheme="minorBidi" w:cstheme="minorBidi"/>
          <w:sz w:val="22"/>
          <w:szCs w:val="22"/>
          <w:lang w:val="es-419"/>
        </w:rPr>
      </w:pPr>
    </w:p>
    <w:p w14:paraId="2F0A4F44" w14:textId="0BE80035" w:rsidR="00F54DB0" w:rsidRPr="001A2C5B" w:rsidRDefault="009A3235" w:rsidP="008E68BE">
      <w:pPr>
        <w:pStyle w:val="Heading1"/>
        <w:spacing w:after="220"/>
        <w:ind w:left="0"/>
        <w:rPr>
          <w:rFonts w:asciiTheme="minorBidi" w:hAnsiTheme="minorBidi" w:cstheme="minorBidi"/>
          <w:sz w:val="22"/>
          <w:szCs w:val="22"/>
          <w:lang w:val="es-419"/>
        </w:rPr>
      </w:pPr>
      <w:r w:rsidRPr="001A2C5B">
        <w:rPr>
          <w:rFonts w:asciiTheme="minorBidi" w:hAnsiTheme="minorBidi" w:cstheme="minorBidi"/>
          <w:sz w:val="22"/>
          <w:szCs w:val="22"/>
          <w:lang w:val="es-419"/>
        </w:rPr>
        <w:t xml:space="preserve">Sección </w:t>
      </w:r>
      <w:r w:rsidR="009D1FEF" w:rsidRPr="001A2C5B">
        <w:rPr>
          <w:rFonts w:asciiTheme="minorBidi" w:hAnsiTheme="minorBidi" w:cstheme="minorBidi"/>
          <w:spacing w:val="-2"/>
          <w:sz w:val="22"/>
          <w:szCs w:val="22"/>
          <w:lang w:val="es-419"/>
        </w:rPr>
        <w:t>10</w:t>
      </w:r>
      <w:r w:rsidRPr="001A2C5B">
        <w:rPr>
          <w:rFonts w:asciiTheme="minorBidi" w:hAnsiTheme="minorBidi" w:cstheme="minorBidi"/>
          <w:sz w:val="22"/>
          <w:szCs w:val="22"/>
          <w:lang w:val="es-419"/>
        </w:rPr>
        <w:t xml:space="preserve">: Comentarios adicionales sobre </w:t>
      </w:r>
      <w:r w:rsidRPr="001A2C5B">
        <w:rPr>
          <w:rFonts w:asciiTheme="minorBidi" w:hAnsiTheme="minorBidi" w:cstheme="minorBidi"/>
          <w:spacing w:val="-2"/>
          <w:sz w:val="22"/>
          <w:szCs w:val="22"/>
          <w:lang w:val="es-419"/>
        </w:rPr>
        <w:t xml:space="preserve">las prácticas de </w:t>
      </w:r>
      <w:r w:rsidRPr="001A2C5B">
        <w:rPr>
          <w:rFonts w:asciiTheme="minorBidi" w:hAnsiTheme="minorBidi" w:cstheme="minorBidi"/>
          <w:sz w:val="22"/>
          <w:szCs w:val="22"/>
          <w:lang w:val="es-419"/>
        </w:rPr>
        <w:t>citación</w:t>
      </w:r>
    </w:p>
    <w:p w14:paraId="2F0A4F46" w14:textId="45F99802" w:rsidR="00F54DB0" w:rsidRPr="001A2C5B" w:rsidRDefault="009A3235" w:rsidP="00DD5392">
      <w:pPr>
        <w:pStyle w:val="ListParagraph"/>
        <w:numPr>
          <w:ilvl w:val="0"/>
          <w:numId w:val="18"/>
        </w:numPr>
        <w:spacing w:after="220" w:line="250" w:lineRule="auto"/>
        <w:ind w:left="360"/>
        <w:rPr>
          <w:rFonts w:asciiTheme="minorBidi" w:hAnsiTheme="minorBidi" w:cstheme="minorBidi"/>
          <w:sz w:val="20"/>
          <w:lang w:val="es-419"/>
        </w:rPr>
      </w:pPr>
      <w:r w:rsidRPr="001A2C5B">
        <w:rPr>
          <w:rFonts w:asciiTheme="minorBidi" w:hAnsiTheme="minorBidi" w:cstheme="minorBidi"/>
          <w:sz w:val="20"/>
          <w:lang w:val="es-419"/>
        </w:rPr>
        <w:t>Si procede, haga algún comentario adicional</w:t>
      </w:r>
      <w:r w:rsidR="00951077" w:rsidRPr="001A2C5B">
        <w:rPr>
          <w:rFonts w:asciiTheme="minorBidi" w:hAnsiTheme="minorBidi" w:cstheme="minorBidi"/>
          <w:sz w:val="20"/>
          <w:lang w:val="es-419"/>
        </w:rPr>
        <w:t>;</w:t>
      </w:r>
      <w:r w:rsidRPr="001A2C5B">
        <w:rPr>
          <w:rFonts w:asciiTheme="minorBidi" w:hAnsiTheme="minorBidi" w:cstheme="minorBidi"/>
          <w:sz w:val="20"/>
          <w:lang w:val="es-419"/>
        </w:rPr>
        <w:t xml:space="preserve"> por ejemplo, puede comentar aspectos difíciles de las prácticas de citación para su OPI:</w:t>
      </w:r>
    </w:p>
    <w:p w14:paraId="2F0A4F48" w14:textId="77777777" w:rsidR="00F54DB0" w:rsidRPr="001A2C5B" w:rsidRDefault="009A3235" w:rsidP="00B30962">
      <w:pPr>
        <w:spacing w:after="220" w:line="249" w:lineRule="auto"/>
        <w:ind w:left="360"/>
        <w:rPr>
          <w:rFonts w:asciiTheme="minorBidi" w:hAnsiTheme="minorBidi" w:cstheme="minorBidi"/>
          <w:sz w:val="15"/>
          <w:lang w:val="es-419"/>
        </w:rPr>
      </w:pPr>
      <w:r w:rsidRPr="001A2C5B">
        <w:rPr>
          <w:rFonts w:asciiTheme="minorBidi" w:hAnsiTheme="minorBidi" w:cstheme="minorBidi"/>
          <w:sz w:val="15"/>
          <w:lang w:val="es-419"/>
        </w:rPr>
        <w:t>p. ej., los usuarios se confunden sobre la parte de un documento a la que se refería una referencia de citación</w:t>
      </w:r>
    </w:p>
    <w:p w14:paraId="2F0A4F49" w14:textId="759F1EA5" w:rsidR="00F54DB0" w:rsidRPr="001A2C5B" w:rsidRDefault="00B30962" w:rsidP="00B30962">
      <w:pPr>
        <w:pStyle w:val="BodyText"/>
        <w:spacing w:before="9" w:after="220"/>
        <w:ind w:left="360"/>
        <w:rPr>
          <w:rFonts w:asciiTheme="minorBidi" w:hAnsiTheme="minorBidi" w:cstheme="minorBidi"/>
          <w:sz w:val="15"/>
          <w:lang w:val="es-419"/>
        </w:rPr>
      </w:pPr>
      <w:r w:rsidRPr="001A2C5B">
        <w:rPr>
          <w:rFonts w:asciiTheme="minorBidi" w:hAnsiTheme="minorBidi" w:cstheme="minorBidi"/>
          <w:noProof/>
          <w:lang w:val="es-419"/>
        </w:rPr>
        <mc:AlternateContent>
          <mc:Choice Requires="wpg">
            <w:drawing>
              <wp:inline distT="0" distB="0" distL="0" distR="0" wp14:anchorId="228CC005" wp14:editId="0CAF4906">
                <wp:extent cx="1903228" cy="393405"/>
                <wp:effectExtent l="0" t="0" r="20955" b="26035"/>
                <wp:docPr id="1837004385" name="Group 18370043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5200122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683110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8195655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8762814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739556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6115214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837004385"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jjNEZM4DAAAOFAAADgAA&#10;AAAAAAAAAAAAAAAuAgAAZHJzL2Uyb0RvYy54bWxQSwECLQAUAAYACAAAACEAUD0ZEd0AAAAEAQAA&#10;DwAAAAAAAAAAAAAAAAAoBgAAZHJzL2Rvd25yZXYueG1sUEsFBgAAAAAEAAQA8wAAADIHAAAAAA==&#10;" w14:anchorId="2646711B">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">
                  <v:path arrowok="t"/>
                </v:shape>
                <w10:anchorlock/>
              </v:group>
            </w:pict>
          </mc:Fallback>
        </mc:AlternateContent>
      </w:r>
    </w:p>
    <w:p w14:paraId="2F0A4F4A" w14:textId="77777777" w:rsidR="00F54DB0" w:rsidRPr="001A2C5B" w:rsidRDefault="009A3235" w:rsidP="00B30962">
      <w:pPr>
        <w:spacing w:after="220" w:line="249" w:lineRule="auto"/>
        <w:ind w:left="360"/>
        <w:rPr>
          <w:rFonts w:asciiTheme="minorBidi" w:hAnsiTheme="minorBidi" w:cstheme="minorBidi"/>
          <w:sz w:val="15"/>
          <w:lang w:val="es-419"/>
        </w:rPr>
      </w:pPr>
      <w:r w:rsidRPr="001A2C5B">
        <w:rPr>
          <w:rFonts w:asciiTheme="minorBidi" w:hAnsiTheme="minorBidi" w:cstheme="minorBidi"/>
          <w:sz w:val="15"/>
          <w:lang w:val="es-419"/>
        </w:rPr>
        <w:t>p. ej., las referencias de citas no se refieren a la interpretación auténtica de un documento de patente</w:t>
      </w:r>
    </w:p>
    <w:p w14:paraId="2F0A4F4B" w14:textId="74679C52" w:rsidR="00F54DB0" w:rsidRPr="001A2C5B" w:rsidRDefault="00B30962" w:rsidP="00B30962">
      <w:pPr>
        <w:pStyle w:val="BodyText"/>
        <w:spacing w:before="8" w:after="220"/>
        <w:ind w:left="360"/>
        <w:rPr>
          <w:rFonts w:asciiTheme="minorBidi" w:hAnsiTheme="minorBidi" w:cstheme="minorBidi"/>
          <w:sz w:val="15"/>
          <w:lang w:val="es-419"/>
        </w:rPr>
      </w:pPr>
      <w:r w:rsidRPr="001A2C5B">
        <w:rPr>
          <w:rFonts w:asciiTheme="minorBidi" w:hAnsiTheme="minorBidi" w:cstheme="minorBidi"/>
          <w:noProof/>
          <w:lang w:val="es-419"/>
        </w:rPr>
        <mc:AlternateContent>
          <mc:Choice Requires="wpg">
            <w:drawing>
              <wp:inline distT="0" distB="0" distL="0" distR="0" wp14:anchorId="37571505" wp14:editId="22CE44C6">
                <wp:extent cx="1903228" cy="393405"/>
                <wp:effectExtent l="0" t="0" r="20955" b="26035"/>
                <wp:docPr id="165384547" name="Group 165384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59046139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3179359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5013478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1876106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52999083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213784606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165384547"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CuLXXezQMAABEUAAAOAAAA&#10;AAAAAAAAAAAAAC4CAABkcnMvZTJvRG9jLnhtbFBLAQItABQABgAIAAAAIQBQPRkR3QAAAAQBAAAP&#10;AAAAAAAAAAAAAAAAACcGAABkcnMvZG93bnJldi54bWxQSwUGAAAAAAQABADzAAAAMQcAAAAA&#10;" w14:anchorId="6BEFA6EA">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">
                  <v:path arrowok="t"/>
                </v:shape>
                <w10:anchorlock/>
              </v:group>
            </w:pict>
          </mc:Fallback>
        </mc:AlternateContent>
      </w:r>
    </w:p>
    <w:p w14:paraId="2F0A4F4E" w14:textId="5C623138" w:rsidR="00F54DB0" w:rsidRPr="001A2C5B" w:rsidRDefault="009A3235" w:rsidP="00B30962">
      <w:pPr>
        <w:spacing w:after="220" w:line="249" w:lineRule="auto"/>
        <w:ind w:left="360"/>
        <w:rPr>
          <w:rFonts w:asciiTheme="minorBidi" w:hAnsiTheme="minorBidi" w:cstheme="minorBidi"/>
          <w:sz w:val="15"/>
          <w:lang w:val="es-419"/>
        </w:rPr>
      </w:pPr>
      <w:r w:rsidRPr="001A2C5B">
        <w:rPr>
          <w:rFonts w:asciiTheme="minorBidi" w:hAnsiTheme="minorBidi" w:cstheme="minorBidi"/>
          <w:sz w:val="15"/>
          <w:lang w:val="es-419"/>
        </w:rPr>
        <w:t xml:space="preserve">p. ej., no está claro cómo o si se debe indicar una </w:t>
      </w:r>
      <w:proofErr w:type="spellStart"/>
      <w:r w:rsidRPr="001A2C5B">
        <w:rPr>
          <w:rFonts w:asciiTheme="minorBidi" w:hAnsiTheme="minorBidi" w:cstheme="minorBidi"/>
          <w:sz w:val="15"/>
          <w:lang w:val="es-419"/>
        </w:rPr>
        <w:t>url</w:t>
      </w:r>
      <w:proofErr w:type="spellEnd"/>
      <w:r w:rsidRPr="001A2C5B">
        <w:rPr>
          <w:rFonts w:asciiTheme="minorBidi" w:hAnsiTheme="minorBidi" w:cstheme="minorBidi"/>
          <w:sz w:val="15"/>
          <w:lang w:val="es-419"/>
        </w:rPr>
        <w:t xml:space="preserve"> como parte de una cita de referencia</w:t>
      </w:r>
    </w:p>
    <w:p w14:paraId="11F37BB4" w14:textId="75760E46" w:rsidR="00B30962" w:rsidRPr="001A2C5B" w:rsidRDefault="00871AB0" w:rsidP="00B30962">
      <w:pPr>
        <w:spacing w:after="220" w:line="249" w:lineRule="auto"/>
        <w:ind w:left="360"/>
        <w:rPr>
          <w:rFonts w:asciiTheme="minorBidi" w:hAnsiTheme="minorBidi" w:cstheme="minorBidi"/>
          <w:lang w:val="es-419"/>
        </w:rPr>
      </w:pPr>
      <w:r w:rsidRPr="001A2C5B">
        <w:rPr>
          <w:rFonts w:asciiTheme="minorBidi" w:hAnsiTheme="minorBidi" w:cstheme="minorBidi"/>
          <w:noProof/>
          <w:lang w:val="es-419"/>
        </w:rPr>
        <mc:AlternateContent>
          <mc:Choice Requires="wpg">
            <w:drawing>
              <wp:inline distT="0" distB="0" distL="0" distR="0" wp14:anchorId="4D0E9534" wp14:editId="437EDCCF">
                <wp:extent cx="1903228" cy="393405"/>
                <wp:effectExtent l="0" t="0" r="20955" b="26035"/>
                <wp:docPr id="2025005776" name="Group 20250057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69134886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43071223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2020259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75093433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7030825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9794861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v:group id="Group 2025005776" style="width:149.85pt;height:31pt;mso-position-horizontal-relative:char;mso-position-vertical-relative:line" coordsize="51225,61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MZ2OCzPAwAAEBQAAA4A&#10;AAAAAAAAAAAAAAAALgIAAGRycy9lMm9Eb2MueG1sUEsBAi0AFAAGAAgAAAAhAFA9GRHdAAAABAEA&#10;AA8AAAAAAAAAAAAAAAAAKQYAAGRycy9kb3ducmV2LnhtbFBLBQYAAAAABAAEAPMAAAAzBwAAAAA=&#10;" w14:anchorId="22B18A3E">
                <v:shape id="Graphic 54" style="position:absolute;top:31;width:51161;height:13;visibility:visible;mso-wrap-style:square;v-text-anchor:top" coordsize="5116195,1270" o:spid="_x0000_s1027" filled="f" strokecolor="gray" strokeweight=".5pt" path="m,l51156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">
                  <v:path arrowok="t"/>
                </v:shape>
                <v:shape id="Graphic 55" style="position:absolute;left:31;top:31;width:13;height:6077;visibility:visible;mso-wrap-style:square;v-text-anchor:top" coordsize="1270,607695" o:spid="_x0000_s1028" filled="f" strokecolor="gray" strokeweight=".5pt" path="m,l,60744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">
                  <v:path arrowok="t"/>
                </v:shape>
                <v:shape id="Graphic 56" style="position:absolute;left:95;top:95;width:12;height:5918;visibility:visible;mso-wrap-style:square;v-text-anchor:top" coordsize="1270,591820" o:spid="_x0000_s1029" filled="f" strokecolor="#404040" strokeweight=".5pt" path="m,l,5915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">
                  <v:path arrowok="t"/>
                </v:shape>
                <v:shape id="Graphic 57" style="position:absolute;left:63;top:95;width:51035;height:12;visibility:visible;mso-wrap-style:square;v-text-anchor:top" coordsize="5103495,1270" o:spid="_x0000_s1030" filled="f" strokecolor="#404040" strokeweight=".5pt" path="m,l51029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">
                  <v:path arrowok="t"/>
                </v:shape>
                <v:shape id="Graphic 58" style="position:absolute;left:51188;width:13;height:6140;visibility:visible;mso-wrap-style:square;v-text-anchor:top" coordsize="1270,614045" o:spid="_x0000_s1031" filled="f" strokecolor="#d3d0c7" strokeweight=".5pt" path="m,l,61379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">
                  <v:path arrowok="t"/>
                </v:shape>
                <v:shape id="Graphic 59" style="position:absolute;top:6106;width:51225;height:12;visibility:visible;mso-wrap-style:square;v-text-anchor:top" coordsize="5122545,1270" o:spid="_x0000_s1032" filled="f" strokecolor="#d3d0c7" strokeweight=".5pt" path="m,l512201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">
                  <v:path arrowok="t"/>
                </v:shape>
                <w10:anchorlock/>
              </v:group>
            </w:pict>
          </mc:Fallback>
        </mc:AlternateContent>
      </w:r>
    </w:p>
    <w:p w14:paraId="5748BC65" w14:textId="77777777" w:rsidR="00B96472" w:rsidRPr="001A2C5B" w:rsidRDefault="00B96472" w:rsidP="00B96472">
      <w:pPr>
        <w:spacing w:line="250" w:lineRule="auto"/>
        <w:rPr>
          <w:rFonts w:asciiTheme="minorBidi" w:hAnsiTheme="minorBidi" w:cstheme="minorBidi"/>
          <w:lang w:val="es-419"/>
        </w:rPr>
      </w:pPr>
    </w:p>
    <w:p w14:paraId="344B0F47" w14:textId="77777777" w:rsidR="00B96472" w:rsidRPr="001A2C5B" w:rsidRDefault="00B96472" w:rsidP="00B96472">
      <w:pPr>
        <w:spacing w:line="250" w:lineRule="auto"/>
        <w:rPr>
          <w:rFonts w:asciiTheme="minorBidi" w:hAnsiTheme="minorBidi" w:cstheme="minorBidi"/>
          <w:lang w:val="es-419"/>
        </w:rPr>
      </w:pPr>
    </w:p>
    <w:p w14:paraId="19DAC3BF" w14:textId="5ECC5ED0" w:rsidR="00F54DB0" w:rsidRPr="001A2C5B" w:rsidRDefault="00B96472" w:rsidP="00B96472">
      <w:pPr>
        <w:spacing w:line="250" w:lineRule="auto"/>
        <w:ind w:left="5533"/>
        <w:jc w:val="center"/>
        <w:rPr>
          <w:rFonts w:asciiTheme="minorBidi" w:hAnsiTheme="minorBidi" w:cstheme="minorBidi"/>
          <w:lang w:val="es-419"/>
        </w:rPr>
      </w:pPr>
      <w:r w:rsidRPr="001A2C5B">
        <w:rPr>
          <w:rFonts w:asciiTheme="minorBidi" w:hAnsiTheme="minorBidi" w:cstheme="minorBidi"/>
          <w:iCs/>
          <w:lang w:val="es-419"/>
        </w:rPr>
        <w:t xml:space="preserve">[Fin del </w:t>
      </w:r>
      <w:r w:rsidR="00951077" w:rsidRPr="001A2C5B">
        <w:rPr>
          <w:rFonts w:asciiTheme="minorBidi" w:hAnsiTheme="minorBidi" w:cstheme="minorBidi"/>
          <w:iCs/>
          <w:lang w:val="es-419"/>
        </w:rPr>
        <w:t xml:space="preserve">Anexo </w:t>
      </w:r>
      <w:r w:rsidR="001513B5" w:rsidRPr="001A2C5B">
        <w:rPr>
          <w:rFonts w:asciiTheme="minorBidi" w:hAnsiTheme="minorBidi" w:cstheme="minorBidi"/>
          <w:iCs/>
          <w:lang w:val="es-419"/>
        </w:rPr>
        <w:t xml:space="preserve">II </w:t>
      </w:r>
      <w:r w:rsidRPr="001A2C5B">
        <w:rPr>
          <w:rFonts w:asciiTheme="minorBidi" w:hAnsiTheme="minorBidi" w:cstheme="minorBidi"/>
          <w:iCs/>
          <w:lang w:val="es-419"/>
        </w:rPr>
        <w:t>y del documento]</w:t>
      </w:r>
    </w:p>
    <w:sectPr w:rsidR="00F54DB0" w:rsidRPr="001A2C5B" w:rsidSect="00845911">
      <w:pgSz w:w="11906" w:h="16838" w:code="9"/>
      <w:pgMar w:top="562" w:right="1138" w:bottom="1282" w:left="1411" w:header="3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2AFBD" w14:textId="77777777" w:rsidR="00DF1A42" w:rsidRDefault="00DF1A42">
      <w:r>
        <w:separator/>
      </w:r>
    </w:p>
  </w:endnote>
  <w:endnote w:type="continuationSeparator" w:id="0">
    <w:p w14:paraId="1BD18A7D" w14:textId="77777777" w:rsidR="00DF1A42" w:rsidRDefault="00DF1A42">
      <w:r>
        <w:continuationSeparator/>
      </w:r>
    </w:p>
  </w:endnote>
  <w:endnote w:type="continuationNotice" w:id="1">
    <w:p w14:paraId="2409BB76" w14:textId="77777777" w:rsidR="00DF1A42" w:rsidRDefault="00DF1A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1EC4E" w14:textId="2D8D1286" w:rsidR="00AB4845" w:rsidRDefault="00AB4845">
    <w:pPr>
      <w:pStyle w:val="Footer"/>
    </w:pPr>
    <w:r>
      <w:rPr>
        <w:noProof/>
      </w:rPr>
      <mc:AlternateContent>
        <mc:Choice Requires="wps">
          <w:drawing>
            <wp:anchor distT="0" distB="0" distL="0" distR="0" simplePos="0" relativeHeight="251659264" behindDoc="0" locked="0" layoutInCell="1" allowOverlap="1" wp14:anchorId="180C651D" wp14:editId="092BEBE0">
              <wp:simplePos x="635" y="635"/>
              <wp:positionH relativeFrom="page">
                <wp:align>center</wp:align>
              </wp:positionH>
              <wp:positionV relativeFrom="page">
                <wp:align>bottom</wp:align>
              </wp:positionV>
              <wp:extent cx="1564005" cy="345440"/>
              <wp:effectExtent l="0" t="0" r="17145" b="0"/>
              <wp:wrapNone/>
              <wp:docPr id="1205574780"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7FD59AE" w14:textId="5D6651B5" w:rsidR="00AB4845" w:rsidRPr="00AB4845" w:rsidRDefault="00AB4845" w:rsidP="00AB4845">
                          <w:pPr>
                            <w:rPr>
                              <w:rFonts w:ascii="Calibri" w:eastAsia="Calibri" w:hAnsi="Calibri" w:cs="Calibri"/>
                              <w:noProof/>
                              <w:color w:val="000000"/>
                              <w:sz w:val="20"/>
                              <w:szCs w:val="20"/>
                            </w:rPr>
                          </w:pPr>
                          <w:r w:rsidRPr="00AB4845">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0C651D" id="_x0000_t202" coordsize="21600,21600" o:spt="202" path="m,l,21600r21600,l21600,xe">
              <v:stroke joinstyle="miter"/>
              <v:path gradientshapeok="t" o:connecttype="rect"/>
            </v:shapetype>
            <v:shape id="_x0000_s1039" type="#_x0000_t202" alt="WIPO FOR OFFICIAL USE ONLY " style="position:absolute;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47FD59AE" w14:textId="5D6651B5" w:rsidR="00AB4845" w:rsidRPr="00AB4845" w:rsidRDefault="00AB4845" w:rsidP="00AB4845">
                    <w:pPr>
                      <w:rPr>
                        <w:rFonts w:ascii="Calibri" w:eastAsia="Calibri" w:hAnsi="Calibri" w:cs="Calibri"/>
                        <w:noProof/>
                        <w:color w:val="000000"/>
                        <w:sz w:val="20"/>
                        <w:szCs w:val="20"/>
                      </w:rPr>
                    </w:pPr>
                    <w:r w:rsidRPr="00AB4845">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9B55F" w14:textId="4EB84C3D" w:rsidR="00AB4845" w:rsidRDefault="00AB4845">
    <w:pPr>
      <w:pStyle w:val="Footer"/>
    </w:pPr>
    <w:r>
      <w:rPr>
        <w:noProof/>
      </w:rPr>
      <mc:AlternateContent>
        <mc:Choice Requires="wps">
          <w:drawing>
            <wp:anchor distT="0" distB="0" distL="0" distR="0" simplePos="0" relativeHeight="251660288" behindDoc="0" locked="0" layoutInCell="1" allowOverlap="1" wp14:anchorId="0F518CAA" wp14:editId="489591BE">
              <wp:simplePos x="898634" y="10531366"/>
              <wp:positionH relativeFrom="page">
                <wp:align>center</wp:align>
              </wp:positionH>
              <wp:positionV relativeFrom="page">
                <wp:align>bottom</wp:align>
              </wp:positionV>
              <wp:extent cx="1564005" cy="345440"/>
              <wp:effectExtent l="0" t="0" r="17145" b="0"/>
              <wp:wrapNone/>
              <wp:docPr id="1186410153"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6057983" w14:textId="1B134905" w:rsidR="00AB4845" w:rsidRPr="00AB4845" w:rsidRDefault="00AB4845" w:rsidP="00AB4845">
                          <w:pPr>
                            <w:rPr>
                              <w:rFonts w:ascii="Calibri" w:eastAsia="Calibri" w:hAnsi="Calibri" w:cs="Calibri"/>
                              <w:noProof/>
                              <w:color w:val="000000"/>
                              <w:sz w:val="20"/>
                              <w:szCs w:val="20"/>
                            </w:rPr>
                          </w:pPr>
                          <w:r w:rsidRPr="00AB4845">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518CAA" id="_x0000_t202" coordsize="21600,21600" o:spt="202" path="m,l,21600r21600,l21600,xe">
              <v:stroke joinstyle="miter"/>
              <v:path gradientshapeok="t" o:connecttype="rect"/>
            </v:shapetype>
            <v:shape id="Text Box 3" o:spid="_x0000_s1040" type="#_x0000_t202" alt="WIPO FOR OFFICIAL USE ONLY " style="position:absolute;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textbox style="mso-fit-shape-to-text:t" inset="0,0,0,15pt">
                <w:txbxContent>
                  <w:p w14:paraId="06057983" w14:textId="1B134905" w:rsidR="00AB4845" w:rsidRPr="00AB4845" w:rsidRDefault="00AB4845" w:rsidP="00AB4845">
                    <w:pPr>
                      <w:rPr>
                        <w:rFonts w:ascii="Calibri" w:eastAsia="Calibri" w:hAnsi="Calibri" w:cs="Calibri"/>
                        <w:noProof/>
                        <w:color w:val="000000"/>
                        <w:sz w:val="20"/>
                        <w:szCs w:val="20"/>
                      </w:rPr>
                    </w:pPr>
                    <w:r w:rsidRPr="00AB4845">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DA7E8" w14:textId="74817649" w:rsidR="00AB4845" w:rsidRDefault="00AB4845">
    <w:pPr>
      <w:pStyle w:val="Footer"/>
    </w:pPr>
    <w:r>
      <w:rPr>
        <w:noProof/>
      </w:rPr>
      <mc:AlternateContent>
        <mc:Choice Requires="wps">
          <w:drawing>
            <wp:anchor distT="0" distB="0" distL="0" distR="0" simplePos="0" relativeHeight="251658240" behindDoc="0" locked="0" layoutInCell="1" allowOverlap="1" wp14:anchorId="25A3BD1E" wp14:editId="45D6BB6D">
              <wp:simplePos x="898634" y="10531366"/>
              <wp:positionH relativeFrom="page">
                <wp:align>center</wp:align>
              </wp:positionH>
              <wp:positionV relativeFrom="page">
                <wp:align>bottom</wp:align>
              </wp:positionV>
              <wp:extent cx="1564005" cy="345440"/>
              <wp:effectExtent l="0" t="0" r="17145" b="0"/>
              <wp:wrapNone/>
              <wp:docPr id="1197260724" name="Text Box 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34E2D91" w14:textId="3936CF18" w:rsidR="00AB4845" w:rsidRPr="00AB4845" w:rsidRDefault="00AB4845" w:rsidP="00AB4845">
                          <w:pPr>
                            <w:rPr>
                              <w:rFonts w:ascii="Calibri" w:eastAsia="Calibri" w:hAnsi="Calibri" w:cs="Calibri"/>
                              <w:noProof/>
                              <w:color w:val="000000"/>
                              <w:sz w:val="20"/>
                              <w:szCs w:val="20"/>
                            </w:rPr>
                          </w:pPr>
                          <w:r w:rsidRPr="00AB4845">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5A3BD1E" id="_x0000_t202" coordsize="21600,21600" o:spt="202" path="m,l,21600r21600,l21600,xe">
              <v:stroke joinstyle="miter"/>
              <v:path gradientshapeok="t" o:connecttype="rect"/>
            </v:shapetype>
            <v:shape id="Text Box 1" o:spid="_x0000_s1041" type="#_x0000_t202" alt="WIPO FOR OFFICIAL USE ONLY " style="position:absolute;margin-left:0;margin-top:0;width:123.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rdDwIAAB0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0P4WqiNNhXBauHdy1VDptfDhSSBtmAYh&#10;1YZHOnQLXcnhjDirAX+9Z4/xRDx5OetIMSW3JGnO2h+WFhLFNQAcwDaB8dd8lpPf7s0dkA7H9CSc&#10;TJCsGNoBagTz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Mhet0PAgAA&#10;HQQAAA4AAAAAAAAAAAAAAAAALgIAAGRycy9lMm9Eb2MueG1sUEsBAi0AFAAGAAgAAAAhADUlx5zb&#10;AAAABAEAAA8AAAAAAAAAAAAAAAAAaQQAAGRycy9kb3ducmV2LnhtbFBLBQYAAAAABAAEAPMAAABx&#10;BQAAAAA=&#10;" filled="f" stroked="f">
              <v:textbox style="mso-fit-shape-to-text:t" inset="0,0,0,15pt">
                <w:txbxContent>
                  <w:p w14:paraId="134E2D91" w14:textId="3936CF18" w:rsidR="00AB4845" w:rsidRPr="00AB4845" w:rsidRDefault="00AB4845" w:rsidP="00AB4845">
                    <w:pPr>
                      <w:rPr>
                        <w:rFonts w:ascii="Calibri" w:eastAsia="Calibri" w:hAnsi="Calibri" w:cs="Calibri"/>
                        <w:noProof/>
                        <w:color w:val="000000"/>
                        <w:sz w:val="20"/>
                        <w:szCs w:val="20"/>
                      </w:rPr>
                    </w:pPr>
                    <w:r w:rsidRPr="00AB4845">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9C71E" w14:textId="77777777" w:rsidR="00DF1A42" w:rsidRDefault="00DF1A42">
      <w:r>
        <w:separator/>
      </w:r>
    </w:p>
  </w:footnote>
  <w:footnote w:type="continuationSeparator" w:id="0">
    <w:p w14:paraId="4DC5F5E2" w14:textId="77777777" w:rsidR="00DF1A42" w:rsidRDefault="00DF1A42">
      <w:r>
        <w:continuationSeparator/>
      </w:r>
    </w:p>
  </w:footnote>
  <w:footnote w:type="continuationNotice" w:id="1">
    <w:p w14:paraId="6D5F532D" w14:textId="77777777" w:rsidR="00DF1A42" w:rsidRDefault="00DF1A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C8C14" w14:textId="4548BB6F" w:rsidR="008B2980" w:rsidRDefault="008B2980" w:rsidP="008B2980">
    <w:pPr>
      <w:pStyle w:val="Header"/>
      <w:jc w:val="right"/>
    </w:pPr>
    <w:r>
      <w:t>CWS/13/5</w:t>
    </w:r>
  </w:p>
  <w:p w14:paraId="1E76B987" w14:textId="13015FAD" w:rsidR="008B2980" w:rsidRDefault="008B2980" w:rsidP="008B2980">
    <w:pPr>
      <w:pStyle w:val="Header"/>
      <w:jc w:val="right"/>
    </w:pPr>
    <w:r w:rsidRPr="002A5D77">
      <w:t xml:space="preserve">Anexo </w:t>
    </w:r>
    <w:r w:rsidR="00D70279" w:rsidRPr="00D70279">
      <w:t>II</w:t>
    </w:r>
    <w:r>
      <w:t xml:space="preserve">, </w:t>
    </w:r>
    <w:proofErr w:type="spellStart"/>
    <w:r>
      <w:t>página</w:t>
    </w:r>
    <w:proofErr w:type="spellEnd"/>
    <w:r>
      <w:t xml:space="preserve"> </w:t>
    </w:r>
    <w:r>
      <w:fldChar w:fldCharType="begin"/>
    </w:r>
    <w:r>
      <w:instrText xml:space="preserve"> PAGE  \* Arabic  \* MERGEFORMAT </w:instrText>
    </w:r>
    <w:r>
      <w:fldChar w:fldCharType="separate"/>
    </w:r>
    <w:r>
      <w:t>2</w:t>
    </w:r>
    <w:r>
      <w:fldChar w:fldCharType="end"/>
    </w:r>
  </w:p>
  <w:p w14:paraId="4F25FC4E" w14:textId="77777777" w:rsidR="008E68BE" w:rsidRDefault="008E68BE" w:rsidP="008B2980">
    <w:pPr>
      <w:pStyle w:val="Header"/>
      <w:jc w:val="right"/>
    </w:pPr>
  </w:p>
  <w:p w14:paraId="4E666AD8" w14:textId="77777777" w:rsidR="008B2980" w:rsidRPr="002A5D77" w:rsidRDefault="008B2980" w:rsidP="008B2980">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58C0F" w14:textId="07443941" w:rsidR="003276BA" w:rsidRDefault="003276BA" w:rsidP="003276BA">
    <w:pPr>
      <w:pStyle w:val="Header"/>
      <w:jc w:val="right"/>
    </w:pPr>
    <w:r>
      <w:t>CWS/13/5</w:t>
    </w:r>
  </w:p>
  <w:p w14:paraId="3B5AFCA2" w14:textId="32E5C3EA" w:rsidR="003276BA" w:rsidRDefault="003276BA" w:rsidP="003276BA">
    <w:pPr>
      <w:pStyle w:val="Header"/>
      <w:jc w:val="right"/>
    </w:pPr>
    <w:r>
      <w:t xml:space="preserve">ANEXO </w:t>
    </w:r>
    <w:r w:rsidR="00D201FF">
      <w:t>II</w:t>
    </w:r>
  </w:p>
  <w:p w14:paraId="4A47B852" w14:textId="77777777" w:rsidR="008E68BE" w:rsidRDefault="008E68BE" w:rsidP="003276BA">
    <w:pPr>
      <w:pStyle w:val="Header"/>
      <w:jc w:val="right"/>
    </w:pPr>
  </w:p>
  <w:p w14:paraId="3AA8EC48" w14:textId="77777777" w:rsidR="003276BA" w:rsidRDefault="003276BA" w:rsidP="003276B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9.7pt;height:20.4pt;visibility:visible" o:bullet="t">
        <v:imagedata r:id="rId1" o:title=""/>
        <o:lock v:ext="edit" aspectratio="f"/>
      </v:shape>
    </w:pict>
  </w:numPicBullet>
  <w:abstractNum w:abstractNumId="0" w15:restartNumberingAfterBreak="0">
    <w:nsid w:val="02354C27"/>
    <w:multiLevelType w:val="hybridMultilevel"/>
    <w:tmpl w:val="CBBA3972"/>
    <w:lvl w:ilvl="0" w:tplc="0409000F">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71B00"/>
    <w:multiLevelType w:val="hybridMultilevel"/>
    <w:tmpl w:val="F850D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961D9"/>
    <w:multiLevelType w:val="hybridMultilevel"/>
    <w:tmpl w:val="151AFC00"/>
    <w:lvl w:ilvl="0" w:tplc="27B0CDF8">
      <w:start w:val="13"/>
      <w:numFmt w:val="decimal"/>
      <w:lvlText w:val="%1."/>
      <w:lvlJc w:val="left"/>
      <w:pPr>
        <w:ind w:left="722" w:hanging="334"/>
      </w:pPr>
      <w:rPr>
        <w:rFonts w:ascii="Arial" w:eastAsia="Arial" w:hAnsi="Arial" w:cs="Arial" w:hint="default"/>
        <w:b w:val="0"/>
        <w:bCs w:val="0"/>
        <w:i w:val="0"/>
        <w:iCs w:val="0"/>
        <w:spacing w:val="0"/>
        <w:w w:val="100"/>
        <w:sz w:val="20"/>
        <w:szCs w:val="20"/>
        <w:lang w:val="en-US" w:eastAsia="en-US" w:bidi="ar-SA"/>
      </w:rPr>
    </w:lvl>
    <w:lvl w:ilvl="1" w:tplc="5C00FA2A">
      <w:numFmt w:val="bullet"/>
      <w:lvlText w:val="•"/>
      <w:lvlJc w:val="left"/>
      <w:pPr>
        <w:ind w:left="1467" w:hanging="334"/>
      </w:pPr>
      <w:rPr>
        <w:rFonts w:hint="default"/>
        <w:lang w:val="en-US" w:eastAsia="en-US" w:bidi="ar-SA"/>
      </w:rPr>
    </w:lvl>
    <w:lvl w:ilvl="2" w:tplc="E66EBD80">
      <w:numFmt w:val="bullet"/>
      <w:lvlText w:val="•"/>
      <w:lvlJc w:val="left"/>
      <w:pPr>
        <w:ind w:left="2214" w:hanging="334"/>
      </w:pPr>
      <w:rPr>
        <w:rFonts w:hint="default"/>
        <w:lang w:val="en-US" w:eastAsia="en-US" w:bidi="ar-SA"/>
      </w:rPr>
    </w:lvl>
    <w:lvl w:ilvl="3" w:tplc="71A685BA">
      <w:numFmt w:val="bullet"/>
      <w:lvlText w:val="•"/>
      <w:lvlJc w:val="left"/>
      <w:pPr>
        <w:ind w:left="2961" w:hanging="334"/>
      </w:pPr>
      <w:rPr>
        <w:rFonts w:hint="default"/>
        <w:lang w:val="en-US" w:eastAsia="en-US" w:bidi="ar-SA"/>
      </w:rPr>
    </w:lvl>
    <w:lvl w:ilvl="4" w:tplc="CAC8F726">
      <w:numFmt w:val="bullet"/>
      <w:lvlText w:val="•"/>
      <w:lvlJc w:val="left"/>
      <w:pPr>
        <w:ind w:left="3708" w:hanging="334"/>
      </w:pPr>
      <w:rPr>
        <w:rFonts w:hint="default"/>
        <w:lang w:val="en-US" w:eastAsia="en-US" w:bidi="ar-SA"/>
      </w:rPr>
    </w:lvl>
    <w:lvl w:ilvl="5" w:tplc="FB8CB448">
      <w:numFmt w:val="bullet"/>
      <w:lvlText w:val="•"/>
      <w:lvlJc w:val="left"/>
      <w:pPr>
        <w:ind w:left="4456" w:hanging="334"/>
      </w:pPr>
      <w:rPr>
        <w:rFonts w:hint="default"/>
        <w:lang w:val="en-US" w:eastAsia="en-US" w:bidi="ar-SA"/>
      </w:rPr>
    </w:lvl>
    <w:lvl w:ilvl="6" w:tplc="B69ABBEA">
      <w:numFmt w:val="bullet"/>
      <w:lvlText w:val="•"/>
      <w:lvlJc w:val="left"/>
      <w:pPr>
        <w:ind w:left="5203" w:hanging="334"/>
      </w:pPr>
      <w:rPr>
        <w:rFonts w:hint="default"/>
        <w:lang w:val="en-US" w:eastAsia="en-US" w:bidi="ar-SA"/>
      </w:rPr>
    </w:lvl>
    <w:lvl w:ilvl="7" w:tplc="94E4752A">
      <w:numFmt w:val="bullet"/>
      <w:lvlText w:val="•"/>
      <w:lvlJc w:val="left"/>
      <w:pPr>
        <w:ind w:left="5950" w:hanging="334"/>
      </w:pPr>
      <w:rPr>
        <w:rFonts w:hint="default"/>
        <w:lang w:val="en-US" w:eastAsia="en-US" w:bidi="ar-SA"/>
      </w:rPr>
    </w:lvl>
    <w:lvl w:ilvl="8" w:tplc="64C2007E">
      <w:numFmt w:val="bullet"/>
      <w:lvlText w:val="•"/>
      <w:lvlJc w:val="left"/>
      <w:pPr>
        <w:ind w:left="6697" w:hanging="334"/>
      </w:pPr>
      <w:rPr>
        <w:rFonts w:hint="default"/>
        <w:lang w:val="en-US" w:eastAsia="en-US" w:bidi="ar-SA"/>
      </w:rPr>
    </w:lvl>
  </w:abstractNum>
  <w:abstractNum w:abstractNumId="3" w15:restartNumberingAfterBreak="0">
    <w:nsid w:val="081B30E9"/>
    <w:multiLevelType w:val="hybridMultilevel"/>
    <w:tmpl w:val="3000E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855C48"/>
    <w:multiLevelType w:val="hybridMultilevel"/>
    <w:tmpl w:val="441C3E2E"/>
    <w:lvl w:ilvl="0" w:tplc="A1FE20E2">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202630"/>
    <w:multiLevelType w:val="hybridMultilevel"/>
    <w:tmpl w:val="38685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338724B"/>
    <w:multiLevelType w:val="hybridMultilevel"/>
    <w:tmpl w:val="E7C4E60C"/>
    <w:lvl w:ilvl="0" w:tplc="FFFFFFFF">
      <w:start w:val="1"/>
      <w:numFmt w:val="decimal"/>
      <w:lvlText w:val="%1."/>
      <w:lvlJc w:val="left"/>
      <w:pPr>
        <w:ind w:left="720" w:hanging="360"/>
      </w:pPr>
      <w:rPr>
        <w:i w:val="0"/>
        <w:i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B70E3D"/>
    <w:multiLevelType w:val="hybridMultilevel"/>
    <w:tmpl w:val="BF9A1EC4"/>
    <w:lvl w:ilvl="0" w:tplc="3FF8867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C7C8D"/>
    <w:multiLevelType w:val="hybridMultilevel"/>
    <w:tmpl w:val="EBB411D0"/>
    <w:lvl w:ilvl="0" w:tplc="3FF8867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3679E0"/>
    <w:multiLevelType w:val="hybridMultilevel"/>
    <w:tmpl w:val="E5FEF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CF6B95"/>
    <w:multiLevelType w:val="hybridMultilevel"/>
    <w:tmpl w:val="76029696"/>
    <w:lvl w:ilvl="0" w:tplc="0409000F">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523358"/>
    <w:multiLevelType w:val="hybridMultilevel"/>
    <w:tmpl w:val="A5FA0092"/>
    <w:lvl w:ilvl="0" w:tplc="EE409D98">
      <w:start w:val="16"/>
      <w:numFmt w:val="decimal"/>
      <w:lvlText w:val="%1."/>
      <w:lvlJc w:val="left"/>
      <w:pPr>
        <w:ind w:left="822" w:hanging="334"/>
        <w:jc w:val="right"/>
      </w:pPr>
      <w:rPr>
        <w:rFonts w:ascii="Arial" w:eastAsia="Arial" w:hAnsi="Arial" w:cs="Arial" w:hint="default"/>
        <w:b w:val="0"/>
        <w:bCs w:val="0"/>
        <w:i w:val="0"/>
        <w:iCs w:val="0"/>
        <w:spacing w:val="0"/>
        <w:w w:val="100"/>
        <w:sz w:val="20"/>
        <w:szCs w:val="20"/>
        <w:lang w:val="en-US" w:eastAsia="en-US" w:bidi="ar-SA"/>
      </w:rPr>
    </w:lvl>
    <w:lvl w:ilvl="1" w:tplc="06A679DC">
      <w:numFmt w:val="bullet"/>
      <w:lvlText w:val="•"/>
      <w:lvlJc w:val="left"/>
      <w:pPr>
        <w:ind w:left="1503" w:hanging="334"/>
      </w:pPr>
      <w:rPr>
        <w:rFonts w:hint="default"/>
        <w:lang w:val="en-US" w:eastAsia="en-US" w:bidi="ar-SA"/>
      </w:rPr>
    </w:lvl>
    <w:lvl w:ilvl="2" w:tplc="8C40FE8E">
      <w:numFmt w:val="bullet"/>
      <w:lvlText w:val="•"/>
      <w:lvlJc w:val="left"/>
      <w:pPr>
        <w:ind w:left="2187" w:hanging="334"/>
      </w:pPr>
      <w:rPr>
        <w:rFonts w:hint="default"/>
        <w:lang w:val="en-US" w:eastAsia="en-US" w:bidi="ar-SA"/>
      </w:rPr>
    </w:lvl>
    <w:lvl w:ilvl="3" w:tplc="3ED26554">
      <w:numFmt w:val="bullet"/>
      <w:lvlText w:val="•"/>
      <w:lvlJc w:val="left"/>
      <w:pPr>
        <w:ind w:left="2871" w:hanging="334"/>
      </w:pPr>
      <w:rPr>
        <w:rFonts w:hint="default"/>
        <w:lang w:val="en-US" w:eastAsia="en-US" w:bidi="ar-SA"/>
      </w:rPr>
    </w:lvl>
    <w:lvl w:ilvl="4" w:tplc="DB9EB4BE">
      <w:numFmt w:val="bullet"/>
      <w:lvlText w:val="•"/>
      <w:lvlJc w:val="left"/>
      <w:pPr>
        <w:ind w:left="3555" w:hanging="334"/>
      </w:pPr>
      <w:rPr>
        <w:rFonts w:hint="default"/>
        <w:lang w:val="en-US" w:eastAsia="en-US" w:bidi="ar-SA"/>
      </w:rPr>
    </w:lvl>
    <w:lvl w:ilvl="5" w:tplc="8BB88FC0">
      <w:numFmt w:val="bullet"/>
      <w:lvlText w:val="•"/>
      <w:lvlJc w:val="left"/>
      <w:pPr>
        <w:ind w:left="4239" w:hanging="334"/>
      </w:pPr>
      <w:rPr>
        <w:rFonts w:hint="default"/>
        <w:lang w:val="en-US" w:eastAsia="en-US" w:bidi="ar-SA"/>
      </w:rPr>
    </w:lvl>
    <w:lvl w:ilvl="6" w:tplc="2AFC62F0">
      <w:numFmt w:val="bullet"/>
      <w:lvlText w:val="•"/>
      <w:lvlJc w:val="left"/>
      <w:pPr>
        <w:ind w:left="4922" w:hanging="334"/>
      </w:pPr>
      <w:rPr>
        <w:rFonts w:hint="default"/>
        <w:lang w:val="en-US" w:eastAsia="en-US" w:bidi="ar-SA"/>
      </w:rPr>
    </w:lvl>
    <w:lvl w:ilvl="7" w:tplc="004A93F4">
      <w:numFmt w:val="bullet"/>
      <w:lvlText w:val="•"/>
      <w:lvlJc w:val="left"/>
      <w:pPr>
        <w:ind w:left="5606" w:hanging="334"/>
      </w:pPr>
      <w:rPr>
        <w:rFonts w:hint="default"/>
        <w:lang w:val="en-US" w:eastAsia="en-US" w:bidi="ar-SA"/>
      </w:rPr>
    </w:lvl>
    <w:lvl w:ilvl="8" w:tplc="73223AB0">
      <w:numFmt w:val="bullet"/>
      <w:lvlText w:val="•"/>
      <w:lvlJc w:val="left"/>
      <w:pPr>
        <w:ind w:left="6290" w:hanging="334"/>
      </w:pPr>
      <w:rPr>
        <w:rFonts w:hint="default"/>
        <w:lang w:val="en-US" w:eastAsia="en-US" w:bidi="ar-SA"/>
      </w:rPr>
    </w:lvl>
  </w:abstractNum>
  <w:abstractNum w:abstractNumId="12" w15:restartNumberingAfterBreak="0">
    <w:nsid w:val="4CF522CD"/>
    <w:multiLevelType w:val="hybridMultilevel"/>
    <w:tmpl w:val="83E45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E71909"/>
    <w:multiLevelType w:val="hybridMultilevel"/>
    <w:tmpl w:val="431029D0"/>
    <w:lvl w:ilvl="0" w:tplc="3FF8867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694143"/>
    <w:multiLevelType w:val="hybridMultilevel"/>
    <w:tmpl w:val="A796A160"/>
    <w:lvl w:ilvl="0" w:tplc="53043B90">
      <w:start w:val="1"/>
      <w:numFmt w:val="bullet"/>
      <w:lvlText w:val=""/>
      <w:lvlJc w:val="left"/>
      <w:pPr>
        <w:ind w:left="720" w:hanging="360"/>
      </w:pPr>
      <w:rPr>
        <w:rFonts w:ascii="Symbol" w:hAnsi="Symbol" w:hint="default"/>
        <w:b w:val="0"/>
        <w:bCs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3D31FFA"/>
    <w:multiLevelType w:val="hybridMultilevel"/>
    <w:tmpl w:val="DCFC48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1E1DB1"/>
    <w:multiLevelType w:val="hybridMultilevel"/>
    <w:tmpl w:val="AE206F42"/>
    <w:lvl w:ilvl="0" w:tplc="AFE808E0">
      <w:start w:val="2"/>
      <w:numFmt w:val="decimal"/>
      <w:lvlText w:val="%1."/>
      <w:lvlJc w:val="left"/>
      <w:pPr>
        <w:ind w:left="308" w:hanging="223"/>
        <w:jc w:val="right"/>
      </w:pPr>
      <w:rPr>
        <w:rFonts w:ascii="Arial" w:eastAsia="Arial" w:hAnsi="Arial" w:cs="Arial" w:hint="default"/>
        <w:b w:val="0"/>
        <w:bCs w:val="0"/>
        <w:i w:val="0"/>
        <w:iCs w:val="0"/>
        <w:spacing w:val="0"/>
        <w:w w:val="100"/>
        <w:sz w:val="20"/>
        <w:szCs w:val="20"/>
        <w:lang w:val="en-US" w:eastAsia="en-US" w:bidi="ar-SA"/>
      </w:rPr>
    </w:lvl>
    <w:lvl w:ilvl="1" w:tplc="E2F0A8E2">
      <w:numFmt w:val="bullet"/>
      <w:lvlText w:val="•"/>
      <w:lvlJc w:val="left"/>
      <w:pPr>
        <w:ind w:left="1448" w:hanging="223"/>
      </w:pPr>
      <w:rPr>
        <w:rFonts w:hint="default"/>
        <w:lang w:val="en-US" w:eastAsia="en-US" w:bidi="ar-SA"/>
      </w:rPr>
    </w:lvl>
    <w:lvl w:ilvl="2" w:tplc="6BB2138E">
      <w:numFmt w:val="bullet"/>
      <w:lvlText w:val="•"/>
      <w:lvlJc w:val="left"/>
      <w:pPr>
        <w:ind w:left="2596" w:hanging="223"/>
      </w:pPr>
      <w:rPr>
        <w:rFonts w:hint="default"/>
        <w:lang w:val="en-US" w:eastAsia="en-US" w:bidi="ar-SA"/>
      </w:rPr>
    </w:lvl>
    <w:lvl w:ilvl="3" w:tplc="79727FDE">
      <w:numFmt w:val="bullet"/>
      <w:lvlText w:val="•"/>
      <w:lvlJc w:val="left"/>
      <w:pPr>
        <w:ind w:left="3744" w:hanging="223"/>
      </w:pPr>
      <w:rPr>
        <w:rFonts w:hint="default"/>
        <w:lang w:val="en-US" w:eastAsia="en-US" w:bidi="ar-SA"/>
      </w:rPr>
    </w:lvl>
    <w:lvl w:ilvl="4" w:tplc="0E60F0D0">
      <w:numFmt w:val="bullet"/>
      <w:lvlText w:val="•"/>
      <w:lvlJc w:val="left"/>
      <w:pPr>
        <w:ind w:left="4892" w:hanging="223"/>
      </w:pPr>
      <w:rPr>
        <w:rFonts w:hint="default"/>
        <w:lang w:val="en-US" w:eastAsia="en-US" w:bidi="ar-SA"/>
      </w:rPr>
    </w:lvl>
    <w:lvl w:ilvl="5" w:tplc="EC701966">
      <w:numFmt w:val="bullet"/>
      <w:lvlText w:val="•"/>
      <w:lvlJc w:val="left"/>
      <w:pPr>
        <w:ind w:left="6040" w:hanging="223"/>
      </w:pPr>
      <w:rPr>
        <w:rFonts w:hint="default"/>
        <w:lang w:val="en-US" w:eastAsia="en-US" w:bidi="ar-SA"/>
      </w:rPr>
    </w:lvl>
    <w:lvl w:ilvl="6" w:tplc="D8D4E756">
      <w:numFmt w:val="bullet"/>
      <w:lvlText w:val="•"/>
      <w:lvlJc w:val="left"/>
      <w:pPr>
        <w:ind w:left="7188" w:hanging="223"/>
      </w:pPr>
      <w:rPr>
        <w:rFonts w:hint="default"/>
        <w:lang w:val="en-US" w:eastAsia="en-US" w:bidi="ar-SA"/>
      </w:rPr>
    </w:lvl>
    <w:lvl w:ilvl="7" w:tplc="64349BF4">
      <w:numFmt w:val="bullet"/>
      <w:lvlText w:val="•"/>
      <w:lvlJc w:val="left"/>
      <w:pPr>
        <w:ind w:left="8336" w:hanging="223"/>
      </w:pPr>
      <w:rPr>
        <w:rFonts w:hint="default"/>
        <w:lang w:val="en-US" w:eastAsia="en-US" w:bidi="ar-SA"/>
      </w:rPr>
    </w:lvl>
    <w:lvl w:ilvl="8" w:tplc="8CFABFC8">
      <w:numFmt w:val="bullet"/>
      <w:lvlText w:val="•"/>
      <w:lvlJc w:val="left"/>
      <w:pPr>
        <w:ind w:left="9484" w:hanging="223"/>
      </w:pPr>
      <w:rPr>
        <w:rFonts w:hint="default"/>
        <w:lang w:val="en-US" w:eastAsia="en-US" w:bidi="ar-SA"/>
      </w:rPr>
    </w:lvl>
  </w:abstractNum>
  <w:abstractNum w:abstractNumId="17" w15:restartNumberingAfterBreak="0">
    <w:nsid w:val="5AB1012E"/>
    <w:multiLevelType w:val="multilevel"/>
    <w:tmpl w:val="C2CCA4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BE05A3"/>
    <w:multiLevelType w:val="hybridMultilevel"/>
    <w:tmpl w:val="F5A09A9E"/>
    <w:lvl w:ilvl="0" w:tplc="4BFA2714">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24403C"/>
    <w:multiLevelType w:val="hybridMultilevel"/>
    <w:tmpl w:val="18BA1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255344"/>
    <w:multiLevelType w:val="hybridMultilevel"/>
    <w:tmpl w:val="BFB891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15137C"/>
    <w:multiLevelType w:val="hybridMultilevel"/>
    <w:tmpl w:val="697A0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73A787A"/>
    <w:multiLevelType w:val="hybridMultilevel"/>
    <w:tmpl w:val="85521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FF2912"/>
    <w:multiLevelType w:val="hybridMultilevel"/>
    <w:tmpl w:val="19BC81B6"/>
    <w:lvl w:ilvl="0" w:tplc="85C65CF8">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9E04A6"/>
    <w:multiLevelType w:val="hybridMultilevel"/>
    <w:tmpl w:val="19DA4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442995"/>
    <w:multiLevelType w:val="hybridMultilevel"/>
    <w:tmpl w:val="E3FE2FE0"/>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3704E6"/>
    <w:multiLevelType w:val="hybridMultilevel"/>
    <w:tmpl w:val="5B6460A8"/>
    <w:lvl w:ilvl="0" w:tplc="A1FE20E2">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AA4FFC"/>
    <w:multiLevelType w:val="hybridMultilevel"/>
    <w:tmpl w:val="5FB898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222A6D"/>
    <w:multiLevelType w:val="hybridMultilevel"/>
    <w:tmpl w:val="8A844A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40667466">
    <w:abstractNumId w:val="11"/>
  </w:num>
  <w:num w:numId="2" w16cid:durableId="404648174">
    <w:abstractNumId w:val="2"/>
  </w:num>
  <w:num w:numId="3" w16cid:durableId="2069107964">
    <w:abstractNumId w:val="16"/>
  </w:num>
  <w:num w:numId="4" w16cid:durableId="588857052">
    <w:abstractNumId w:val="9"/>
  </w:num>
  <w:num w:numId="5" w16cid:durableId="1660495473">
    <w:abstractNumId w:val="28"/>
  </w:num>
  <w:num w:numId="6" w16cid:durableId="956183148">
    <w:abstractNumId w:val="5"/>
  </w:num>
  <w:num w:numId="7" w16cid:durableId="1923100497">
    <w:abstractNumId w:val="20"/>
  </w:num>
  <w:num w:numId="8" w16cid:durableId="462309545">
    <w:abstractNumId w:val="14"/>
  </w:num>
  <w:num w:numId="9" w16cid:durableId="1233731770">
    <w:abstractNumId w:val="21"/>
  </w:num>
  <w:num w:numId="10" w16cid:durableId="301934231">
    <w:abstractNumId w:val="17"/>
  </w:num>
  <w:num w:numId="11" w16cid:durableId="1698002021">
    <w:abstractNumId w:val="23"/>
  </w:num>
  <w:num w:numId="12" w16cid:durableId="619073123">
    <w:abstractNumId w:val="0"/>
  </w:num>
  <w:num w:numId="13" w16cid:durableId="132449171">
    <w:abstractNumId w:val="10"/>
  </w:num>
  <w:num w:numId="14" w16cid:durableId="1895919856">
    <w:abstractNumId w:val="25"/>
  </w:num>
  <w:num w:numId="15" w16cid:durableId="1624000869">
    <w:abstractNumId w:val="18"/>
  </w:num>
  <w:num w:numId="16" w16cid:durableId="1543206499">
    <w:abstractNumId w:val="27"/>
  </w:num>
  <w:num w:numId="17" w16cid:durableId="356396777">
    <w:abstractNumId w:val="15"/>
  </w:num>
  <w:num w:numId="18" w16cid:durableId="917443655">
    <w:abstractNumId w:val="4"/>
  </w:num>
  <w:num w:numId="19" w16cid:durableId="783426004">
    <w:abstractNumId w:val="22"/>
  </w:num>
  <w:num w:numId="20" w16cid:durableId="437796839">
    <w:abstractNumId w:val="12"/>
  </w:num>
  <w:num w:numId="21" w16cid:durableId="1200750971">
    <w:abstractNumId w:val="24"/>
  </w:num>
  <w:num w:numId="22" w16cid:durableId="904338065">
    <w:abstractNumId w:val="19"/>
  </w:num>
  <w:num w:numId="23" w16cid:durableId="1839534547">
    <w:abstractNumId w:val="1"/>
  </w:num>
  <w:num w:numId="24" w16cid:durableId="822697669">
    <w:abstractNumId w:val="3"/>
  </w:num>
  <w:num w:numId="25" w16cid:durableId="160705221">
    <w:abstractNumId w:val="7"/>
  </w:num>
  <w:num w:numId="26" w16cid:durableId="419257434">
    <w:abstractNumId w:val="8"/>
  </w:num>
  <w:num w:numId="27" w16cid:durableId="181095480">
    <w:abstractNumId w:val="13"/>
  </w:num>
  <w:num w:numId="28" w16cid:durableId="2066759760">
    <w:abstractNumId w:val="26"/>
  </w:num>
  <w:num w:numId="29" w16cid:durableId="945191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DB0"/>
    <w:rsid w:val="00002B89"/>
    <w:rsid w:val="00003CD2"/>
    <w:rsid w:val="00003DC2"/>
    <w:rsid w:val="000117C7"/>
    <w:rsid w:val="00021D49"/>
    <w:rsid w:val="00024926"/>
    <w:rsid w:val="00025A4D"/>
    <w:rsid w:val="00032361"/>
    <w:rsid w:val="00035BE3"/>
    <w:rsid w:val="0004515E"/>
    <w:rsid w:val="00051B39"/>
    <w:rsid w:val="000521AF"/>
    <w:rsid w:val="00063D16"/>
    <w:rsid w:val="00071022"/>
    <w:rsid w:val="000819F7"/>
    <w:rsid w:val="00084D91"/>
    <w:rsid w:val="000869AE"/>
    <w:rsid w:val="0008748B"/>
    <w:rsid w:val="000878FD"/>
    <w:rsid w:val="00087DFC"/>
    <w:rsid w:val="000903A0"/>
    <w:rsid w:val="00095954"/>
    <w:rsid w:val="000A1E5A"/>
    <w:rsid w:val="000A2387"/>
    <w:rsid w:val="000A3A35"/>
    <w:rsid w:val="000B79B4"/>
    <w:rsid w:val="000C0A82"/>
    <w:rsid w:val="000C12F9"/>
    <w:rsid w:val="000C2500"/>
    <w:rsid w:val="000C4E66"/>
    <w:rsid w:val="000C5B2A"/>
    <w:rsid w:val="000C6833"/>
    <w:rsid w:val="000D2074"/>
    <w:rsid w:val="000E1465"/>
    <w:rsid w:val="000E5093"/>
    <w:rsid w:val="000E6F79"/>
    <w:rsid w:val="000F18AF"/>
    <w:rsid w:val="000F2AE9"/>
    <w:rsid w:val="000F3DD2"/>
    <w:rsid w:val="001065D2"/>
    <w:rsid w:val="00110B12"/>
    <w:rsid w:val="0012053E"/>
    <w:rsid w:val="00124A05"/>
    <w:rsid w:val="00124E51"/>
    <w:rsid w:val="00130224"/>
    <w:rsid w:val="00131B13"/>
    <w:rsid w:val="00140A9D"/>
    <w:rsid w:val="00145B5D"/>
    <w:rsid w:val="001513B5"/>
    <w:rsid w:val="00156607"/>
    <w:rsid w:val="00167549"/>
    <w:rsid w:val="00171F5C"/>
    <w:rsid w:val="001736B7"/>
    <w:rsid w:val="00191446"/>
    <w:rsid w:val="001955C2"/>
    <w:rsid w:val="001A079D"/>
    <w:rsid w:val="001A2C5B"/>
    <w:rsid w:val="001A44DD"/>
    <w:rsid w:val="001A682F"/>
    <w:rsid w:val="001A7DB9"/>
    <w:rsid w:val="001A7FEB"/>
    <w:rsid w:val="001B00EA"/>
    <w:rsid w:val="001B0648"/>
    <w:rsid w:val="001B6A9E"/>
    <w:rsid w:val="001B6AFB"/>
    <w:rsid w:val="001D0FE0"/>
    <w:rsid w:val="001D51F6"/>
    <w:rsid w:val="001D6BE6"/>
    <w:rsid w:val="001D6E50"/>
    <w:rsid w:val="001E15E4"/>
    <w:rsid w:val="001E7794"/>
    <w:rsid w:val="001F38EA"/>
    <w:rsid w:val="001F3AA6"/>
    <w:rsid w:val="00206AA9"/>
    <w:rsid w:val="002117AC"/>
    <w:rsid w:val="002166FE"/>
    <w:rsid w:val="00216C63"/>
    <w:rsid w:val="00223820"/>
    <w:rsid w:val="00223D21"/>
    <w:rsid w:val="002253C2"/>
    <w:rsid w:val="0023111F"/>
    <w:rsid w:val="00241626"/>
    <w:rsid w:val="00245662"/>
    <w:rsid w:val="00251B0A"/>
    <w:rsid w:val="00251CEE"/>
    <w:rsid w:val="00252106"/>
    <w:rsid w:val="002546B5"/>
    <w:rsid w:val="0025491A"/>
    <w:rsid w:val="00272906"/>
    <w:rsid w:val="00275195"/>
    <w:rsid w:val="00275C2E"/>
    <w:rsid w:val="002770A7"/>
    <w:rsid w:val="00283843"/>
    <w:rsid w:val="00291F06"/>
    <w:rsid w:val="00292A1A"/>
    <w:rsid w:val="002A44B7"/>
    <w:rsid w:val="002B42A5"/>
    <w:rsid w:val="002B4E16"/>
    <w:rsid w:val="002C0832"/>
    <w:rsid w:val="002C165D"/>
    <w:rsid w:val="002C3ACC"/>
    <w:rsid w:val="002D1336"/>
    <w:rsid w:val="002D51DF"/>
    <w:rsid w:val="002E20B3"/>
    <w:rsid w:val="002E4879"/>
    <w:rsid w:val="002E50CE"/>
    <w:rsid w:val="002E6AD1"/>
    <w:rsid w:val="002F1B5E"/>
    <w:rsid w:val="002F58D9"/>
    <w:rsid w:val="002F6F73"/>
    <w:rsid w:val="00304FAB"/>
    <w:rsid w:val="00306D37"/>
    <w:rsid w:val="00307097"/>
    <w:rsid w:val="003100F6"/>
    <w:rsid w:val="00316E35"/>
    <w:rsid w:val="003174C1"/>
    <w:rsid w:val="00321253"/>
    <w:rsid w:val="00322000"/>
    <w:rsid w:val="0032272A"/>
    <w:rsid w:val="0032283C"/>
    <w:rsid w:val="003265F6"/>
    <w:rsid w:val="003276BA"/>
    <w:rsid w:val="00330632"/>
    <w:rsid w:val="003347EC"/>
    <w:rsid w:val="0033576B"/>
    <w:rsid w:val="00337538"/>
    <w:rsid w:val="00341996"/>
    <w:rsid w:val="00343EF9"/>
    <w:rsid w:val="00343F93"/>
    <w:rsid w:val="00346137"/>
    <w:rsid w:val="003502F3"/>
    <w:rsid w:val="003516CA"/>
    <w:rsid w:val="00356FA2"/>
    <w:rsid w:val="00357BB2"/>
    <w:rsid w:val="003601F0"/>
    <w:rsid w:val="003632C3"/>
    <w:rsid w:val="00365B20"/>
    <w:rsid w:val="003710D6"/>
    <w:rsid w:val="003713EE"/>
    <w:rsid w:val="003719F8"/>
    <w:rsid w:val="00374869"/>
    <w:rsid w:val="00381085"/>
    <w:rsid w:val="00381AEF"/>
    <w:rsid w:val="003872C8"/>
    <w:rsid w:val="003918D5"/>
    <w:rsid w:val="003919C2"/>
    <w:rsid w:val="00395966"/>
    <w:rsid w:val="003A1452"/>
    <w:rsid w:val="003B227F"/>
    <w:rsid w:val="003B4ED1"/>
    <w:rsid w:val="003B572E"/>
    <w:rsid w:val="003C05A7"/>
    <w:rsid w:val="003C086E"/>
    <w:rsid w:val="003C400F"/>
    <w:rsid w:val="003D0AED"/>
    <w:rsid w:val="003D0DC9"/>
    <w:rsid w:val="003F01F9"/>
    <w:rsid w:val="003F0470"/>
    <w:rsid w:val="003F1DD2"/>
    <w:rsid w:val="003F1FEE"/>
    <w:rsid w:val="003F7912"/>
    <w:rsid w:val="0040129E"/>
    <w:rsid w:val="004018D7"/>
    <w:rsid w:val="00405245"/>
    <w:rsid w:val="00415BB3"/>
    <w:rsid w:val="00415CE8"/>
    <w:rsid w:val="00417C1F"/>
    <w:rsid w:val="00422B0D"/>
    <w:rsid w:val="00423574"/>
    <w:rsid w:val="004364D3"/>
    <w:rsid w:val="00444918"/>
    <w:rsid w:val="00444DA8"/>
    <w:rsid w:val="004466FD"/>
    <w:rsid w:val="00446960"/>
    <w:rsid w:val="0045183E"/>
    <w:rsid w:val="00452E3B"/>
    <w:rsid w:val="004774CF"/>
    <w:rsid w:val="004778BA"/>
    <w:rsid w:val="00484026"/>
    <w:rsid w:val="00484E60"/>
    <w:rsid w:val="00490D13"/>
    <w:rsid w:val="00491951"/>
    <w:rsid w:val="00491E8C"/>
    <w:rsid w:val="004928BC"/>
    <w:rsid w:val="00495BB1"/>
    <w:rsid w:val="00497415"/>
    <w:rsid w:val="004A3510"/>
    <w:rsid w:val="004A481C"/>
    <w:rsid w:val="004A49ED"/>
    <w:rsid w:val="004A4ECB"/>
    <w:rsid w:val="004A6A26"/>
    <w:rsid w:val="004A758E"/>
    <w:rsid w:val="004B1C6E"/>
    <w:rsid w:val="004B7A74"/>
    <w:rsid w:val="004C4098"/>
    <w:rsid w:val="004C50FC"/>
    <w:rsid w:val="004C7E7E"/>
    <w:rsid w:val="004D054A"/>
    <w:rsid w:val="004D5342"/>
    <w:rsid w:val="004E5812"/>
    <w:rsid w:val="004E640C"/>
    <w:rsid w:val="004E77C8"/>
    <w:rsid w:val="004F129D"/>
    <w:rsid w:val="004F7932"/>
    <w:rsid w:val="00506CFA"/>
    <w:rsid w:val="00512EF1"/>
    <w:rsid w:val="00513688"/>
    <w:rsid w:val="00516060"/>
    <w:rsid w:val="00516CB6"/>
    <w:rsid w:val="00520946"/>
    <w:rsid w:val="0052654F"/>
    <w:rsid w:val="005270DC"/>
    <w:rsid w:val="0054282C"/>
    <w:rsid w:val="00544BE5"/>
    <w:rsid w:val="005518FB"/>
    <w:rsid w:val="0055554B"/>
    <w:rsid w:val="00565A2F"/>
    <w:rsid w:val="00571663"/>
    <w:rsid w:val="00575C85"/>
    <w:rsid w:val="00582E95"/>
    <w:rsid w:val="005835AE"/>
    <w:rsid w:val="005917E9"/>
    <w:rsid w:val="00594606"/>
    <w:rsid w:val="00596BAD"/>
    <w:rsid w:val="005A2FFE"/>
    <w:rsid w:val="005A3301"/>
    <w:rsid w:val="005A53B1"/>
    <w:rsid w:val="005A6E2C"/>
    <w:rsid w:val="005B1F66"/>
    <w:rsid w:val="005B6C56"/>
    <w:rsid w:val="005C0AC4"/>
    <w:rsid w:val="005C7A57"/>
    <w:rsid w:val="005D3E53"/>
    <w:rsid w:val="005E0015"/>
    <w:rsid w:val="005E2575"/>
    <w:rsid w:val="005E2A62"/>
    <w:rsid w:val="005E43B3"/>
    <w:rsid w:val="005F303D"/>
    <w:rsid w:val="005F4042"/>
    <w:rsid w:val="005F4F02"/>
    <w:rsid w:val="00600E9B"/>
    <w:rsid w:val="0060318C"/>
    <w:rsid w:val="00606018"/>
    <w:rsid w:val="00612377"/>
    <w:rsid w:val="00617C8A"/>
    <w:rsid w:val="006222FD"/>
    <w:rsid w:val="00622A48"/>
    <w:rsid w:val="00637537"/>
    <w:rsid w:val="00646778"/>
    <w:rsid w:val="00652203"/>
    <w:rsid w:val="006540D8"/>
    <w:rsid w:val="00656DD3"/>
    <w:rsid w:val="00660061"/>
    <w:rsid w:val="006601B5"/>
    <w:rsid w:val="006640E4"/>
    <w:rsid w:val="00665BFA"/>
    <w:rsid w:val="00666350"/>
    <w:rsid w:val="0067657D"/>
    <w:rsid w:val="006808C5"/>
    <w:rsid w:val="00683A4C"/>
    <w:rsid w:val="00683AD0"/>
    <w:rsid w:val="00694ED9"/>
    <w:rsid w:val="006A2C87"/>
    <w:rsid w:val="006A2EA2"/>
    <w:rsid w:val="006A6566"/>
    <w:rsid w:val="006A660C"/>
    <w:rsid w:val="006B12EB"/>
    <w:rsid w:val="006B222B"/>
    <w:rsid w:val="006B6020"/>
    <w:rsid w:val="006C2D46"/>
    <w:rsid w:val="006C65D5"/>
    <w:rsid w:val="006C6AB1"/>
    <w:rsid w:val="006D542F"/>
    <w:rsid w:val="006D72F1"/>
    <w:rsid w:val="006E6A59"/>
    <w:rsid w:val="006E6ECE"/>
    <w:rsid w:val="006F5B97"/>
    <w:rsid w:val="00705408"/>
    <w:rsid w:val="007068FC"/>
    <w:rsid w:val="007130F9"/>
    <w:rsid w:val="007157D3"/>
    <w:rsid w:val="00723D3C"/>
    <w:rsid w:val="00725402"/>
    <w:rsid w:val="0072781E"/>
    <w:rsid w:val="00731281"/>
    <w:rsid w:val="00732002"/>
    <w:rsid w:val="00733097"/>
    <w:rsid w:val="00734C8B"/>
    <w:rsid w:val="00740D71"/>
    <w:rsid w:val="0074272B"/>
    <w:rsid w:val="007432DC"/>
    <w:rsid w:val="007454E0"/>
    <w:rsid w:val="00751D3D"/>
    <w:rsid w:val="00752161"/>
    <w:rsid w:val="0075666B"/>
    <w:rsid w:val="007574B4"/>
    <w:rsid w:val="00771EF5"/>
    <w:rsid w:val="00772268"/>
    <w:rsid w:val="007732D9"/>
    <w:rsid w:val="00776D82"/>
    <w:rsid w:val="007853E4"/>
    <w:rsid w:val="00785F3F"/>
    <w:rsid w:val="0078737D"/>
    <w:rsid w:val="007933D3"/>
    <w:rsid w:val="007938D7"/>
    <w:rsid w:val="0079496B"/>
    <w:rsid w:val="007950C7"/>
    <w:rsid w:val="007956DB"/>
    <w:rsid w:val="007A297C"/>
    <w:rsid w:val="007B2F11"/>
    <w:rsid w:val="007B5555"/>
    <w:rsid w:val="007C15C2"/>
    <w:rsid w:val="007C59CD"/>
    <w:rsid w:val="007D33D8"/>
    <w:rsid w:val="007D4DAD"/>
    <w:rsid w:val="007D5634"/>
    <w:rsid w:val="007D5D5B"/>
    <w:rsid w:val="007E45DE"/>
    <w:rsid w:val="007E722C"/>
    <w:rsid w:val="007F1B29"/>
    <w:rsid w:val="007F1E90"/>
    <w:rsid w:val="007F278F"/>
    <w:rsid w:val="007F4A99"/>
    <w:rsid w:val="007F7F73"/>
    <w:rsid w:val="00803F64"/>
    <w:rsid w:val="00806685"/>
    <w:rsid w:val="00806FC4"/>
    <w:rsid w:val="00812D86"/>
    <w:rsid w:val="008141A8"/>
    <w:rsid w:val="008152CB"/>
    <w:rsid w:val="008217F6"/>
    <w:rsid w:val="00821B14"/>
    <w:rsid w:val="00824BD6"/>
    <w:rsid w:val="00833036"/>
    <w:rsid w:val="0084021A"/>
    <w:rsid w:val="00845911"/>
    <w:rsid w:val="00854422"/>
    <w:rsid w:val="008551D7"/>
    <w:rsid w:val="00855AA8"/>
    <w:rsid w:val="00864AA9"/>
    <w:rsid w:val="00871AB0"/>
    <w:rsid w:val="00871C97"/>
    <w:rsid w:val="0088177E"/>
    <w:rsid w:val="00894E68"/>
    <w:rsid w:val="00896B8A"/>
    <w:rsid w:val="00897689"/>
    <w:rsid w:val="008A0798"/>
    <w:rsid w:val="008A2252"/>
    <w:rsid w:val="008A3A6A"/>
    <w:rsid w:val="008A3A72"/>
    <w:rsid w:val="008A688E"/>
    <w:rsid w:val="008A6E25"/>
    <w:rsid w:val="008B14C5"/>
    <w:rsid w:val="008B1722"/>
    <w:rsid w:val="008B18B1"/>
    <w:rsid w:val="008B2980"/>
    <w:rsid w:val="008C0304"/>
    <w:rsid w:val="008C4E1C"/>
    <w:rsid w:val="008D053C"/>
    <w:rsid w:val="008D1FCC"/>
    <w:rsid w:val="008D2AAB"/>
    <w:rsid w:val="008D2C53"/>
    <w:rsid w:val="008D61E7"/>
    <w:rsid w:val="008E26FA"/>
    <w:rsid w:val="008E58E0"/>
    <w:rsid w:val="008E68BE"/>
    <w:rsid w:val="008F0335"/>
    <w:rsid w:val="008F7B74"/>
    <w:rsid w:val="009013A4"/>
    <w:rsid w:val="00902638"/>
    <w:rsid w:val="00912EF2"/>
    <w:rsid w:val="00914B56"/>
    <w:rsid w:val="00914CF5"/>
    <w:rsid w:val="009165D8"/>
    <w:rsid w:val="00920863"/>
    <w:rsid w:val="00921DA2"/>
    <w:rsid w:val="00930615"/>
    <w:rsid w:val="009313CB"/>
    <w:rsid w:val="00932782"/>
    <w:rsid w:val="009356BA"/>
    <w:rsid w:val="00936BFE"/>
    <w:rsid w:val="009374E9"/>
    <w:rsid w:val="0094064B"/>
    <w:rsid w:val="00940947"/>
    <w:rsid w:val="00943ECA"/>
    <w:rsid w:val="009440B6"/>
    <w:rsid w:val="00944907"/>
    <w:rsid w:val="00944936"/>
    <w:rsid w:val="0094793A"/>
    <w:rsid w:val="00951077"/>
    <w:rsid w:val="00961E81"/>
    <w:rsid w:val="00962517"/>
    <w:rsid w:val="009646DB"/>
    <w:rsid w:val="00965B5D"/>
    <w:rsid w:val="00965DC5"/>
    <w:rsid w:val="0096673A"/>
    <w:rsid w:val="009726FB"/>
    <w:rsid w:val="00976C31"/>
    <w:rsid w:val="00976DEF"/>
    <w:rsid w:val="009807BF"/>
    <w:rsid w:val="009865DA"/>
    <w:rsid w:val="009875E9"/>
    <w:rsid w:val="00992F3B"/>
    <w:rsid w:val="00993840"/>
    <w:rsid w:val="00993CB5"/>
    <w:rsid w:val="00994045"/>
    <w:rsid w:val="009A2D10"/>
    <w:rsid w:val="009A3235"/>
    <w:rsid w:val="009A719B"/>
    <w:rsid w:val="009B2FB2"/>
    <w:rsid w:val="009B4E0D"/>
    <w:rsid w:val="009B7A45"/>
    <w:rsid w:val="009C06BA"/>
    <w:rsid w:val="009C7467"/>
    <w:rsid w:val="009D0B56"/>
    <w:rsid w:val="009D1FEF"/>
    <w:rsid w:val="009D4FA6"/>
    <w:rsid w:val="009E41F5"/>
    <w:rsid w:val="009E57D3"/>
    <w:rsid w:val="009F30BD"/>
    <w:rsid w:val="00A0224F"/>
    <w:rsid w:val="00A062C2"/>
    <w:rsid w:val="00A07244"/>
    <w:rsid w:val="00A14A29"/>
    <w:rsid w:val="00A226CE"/>
    <w:rsid w:val="00A26129"/>
    <w:rsid w:val="00A273CE"/>
    <w:rsid w:val="00A30DDF"/>
    <w:rsid w:val="00A31FA8"/>
    <w:rsid w:val="00A32F9C"/>
    <w:rsid w:val="00A347F7"/>
    <w:rsid w:val="00A34970"/>
    <w:rsid w:val="00A34E7B"/>
    <w:rsid w:val="00A3602F"/>
    <w:rsid w:val="00A370D0"/>
    <w:rsid w:val="00A372CA"/>
    <w:rsid w:val="00A37D37"/>
    <w:rsid w:val="00A42BAE"/>
    <w:rsid w:val="00A43365"/>
    <w:rsid w:val="00A467EE"/>
    <w:rsid w:val="00A507EC"/>
    <w:rsid w:val="00A50CAA"/>
    <w:rsid w:val="00A54A83"/>
    <w:rsid w:val="00A552B7"/>
    <w:rsid w:val="00A62E9F"/>
    <w:rsid w:val="00A6421D"/>
    <w:rsid w:val="00A70601"/>
    <w:rsid w:val="00A801F9"/>
    <w:rsid w:val="00A825CC"/>
    <w:rsid w:val="00A835DA"/>
    <w:rsid w:val="00A93086"/>
    <w:rsid w:val="00AA140B"/>
    <w:rsid w:val="00AA2542"/>
    <w:rsid w:val="00AB4845"/>
    <w:rsid w:val="00AB77E5"/>
    <w:rsid w:val="00AC5B67"/>
    <w:rsid w:val="00AC702D"/>
    <w:rsid w:val="00AD0096"/>
    <w:rsid w:val="00AD0182"/>
    <w:rsid w:val="00AD3A17"/>
    <w:rsid w:val="00AE1766"/>
    <w:rsid w:val="00AE3AE6"/>
    <w:rsid w:val="00AF085F"/>
    <w:rsid w:val="00B01089"/>
    <w:rsid w:val="00B05834"/>
    <w:rsid w:val="00B0783F"/>
    <w:rsid w:val="00B11527"/>
    <w:rsid w:val="00B139F1"/>
    <w:rsid w:val="00B16CC3"/>
    <w:rsid w:val="00B20509"/>
    <w:rsid w:val="00B21302"/>
    <w:rsid w:val="00B22528"/>
    <w:rsid w:val="00B27D5B"/>
    <w:rsid w:val="00B30962"/>
    <w:rsid w:val="00B3493B"/>
    <w:rsid w:val="00B44454"/>
    <w:rsid w:val="00B4666E"/>
    <w:rsid w:val="00B5231E"/>
    <w:rsid w:val="00B532B7"/>
    <w:rsid w:val="00B542EC"/>
    <w:rsid w:val="00B54541"/>
    <w:rsid w:val="00B65525"/>
    <w:rsid w:val="00B66294"/>
    <w:rsid w:val="00B665F9"/>
    <w:rsid w:val="00B6677F"/>
    <w:rsid w:val="00B67607"/>
    <w:rsid w:val="00B67E45"/>
    <w:rsid w:val="00B70ECD"/>
    <w:rsid w:val="00B74DE7"/>
    <w:rsid w:val="00B853F1"/>
    <w:rsid w:val="00B85985"/>
    <w:rsid w:val="00B85E01"/>
    <w:rsid w:val="00B94389"/>
    <w:rsid w:val="00B94B99"/>
    <w:rsid w:val="00B96472"/>
    <w:rsid w:val="00BA1015"/>
    <w:rsid w:val="00BA52A9"/>
    <w:rsid w:val="00BA7415"/>
    <w:rsid w:val="00BB1694"/>
    <w:rsid w:val="00BB416C"/>
    <w:rsid w:val="00BD3725"/>
    <w:rsid w:val="00BD3F22"/>
    <w:rsid w:val="00BD6EC4"/>
    <w:rsid w:val="00BE1056"/>
    <w:rsid w:val="00BF39F1"/>
    <w:rsid w:val="00BF3DAC"/>
    <w:rsid w:val="00BF68FF"/>
    <w:rsid w:val="00C00115"/>
    <w:rsid w:val="00C00B3E"/>
    <w:rsid w:val="00C1158A"/>
    <w:rsid w:val="00C12D25"/>
    <w:rsid w:val="00C16D98"/>
    <w:rsid w:val="00C16FD6"/>
    <w:rsid w:val="00C16FE1"/>
    <w:rsid w:val="00C221FC"/>
    <w:rsid w:val="00C264C2"/>
    <w:rsid w:val="00C34832"/>
    <w:rsid w:val="00C34FC6"/>
    <w:rsid w:val="00C37E89"/>
    <w:rsid w:val="00C40645"/>
    <w:rsid w:val="00C41EC8"/>
    <w:rsid w:val="00C444D5"/>
    <w:rsid w:val="00C44C93"/>
    <w:rsid w:val="00C46930"/>
    <w:rsid w:val="00C5430C"/>
    <w:rsid w:val="00C577D0"/>
    <w:rsid w:val="00C60883"/>
    <w:rsid w:val="00C62287"/>
    <w:rsid w:val="00C73099"/>
    <w:rsid w:val="00C74267"/>
    <w:rsid w:val="00C76955"/>
    <w:rsid w:val="00C8557E"/>
    <w:rsid w:val="00C87DFC"/>
    <w:rsid w:val="00C9293B"/>
    <w:rsid w:val="00C95609"/>
    <w:rsid w:val="00C96179"/>
    <w:rsid w:val="00C966CF"/>
    <w:rsid w:val="00CA4AB2"/>
    <w:rsid w:val="00CA56AF"/>
    <w:rsid w:val="00CB3970"/>
    <w:rsid w:val="00CB6D89"/>
    <w:rsid w:val="00CC6295"/>
    <w:rsid w:val="00CD02C7"/>
    <w:rsid w:val="00CD3B12"/>
    <w:rsid w:val="00CD5150"/>
    <w:rsid w:val="00CE2A39"/>
    <w:rsid w:val="00CF06A5"/>
    <w:rsid w:val="00CF2AE5"/>
    <w:rsid w:val="00CF2F38"/>
    <w:rsid w:val="00CF76A8"/>
    <w:rsid w:val="00D127D0"/>
    <w:rsid w:val="00D12F79"/>
    <w:rsid w:val="00D1435D"/>
    <w:rsid w:val="00D15CCD"/>
    <w:rsid w:val="00D15F51"/>
    <w:rsid w:val="00D177AA"/>
    <w:rsid w:val="00D201FF"/>
    <w:rsid w:val="00D3054D"/>
    <w:rsid w:val="00D334FF"/>
    <w:rsid w:val="00D33805"/>
    <w:rsid w:val="00D34F39"/>
    <w:rsid w:val="00D403E0"/>
    <w:rsid w:val="00D41948"/>
    <w:rsid w:val="00D4296D"/>
    <w:rsid w:val="00D43380"/>
    <w:rsid w:val="00D51DEC"/>
    <w:rsid w:val="00D53259"/>
    <w:rsid w:val="00D60500"/>
    <w:rsid w:val="00D62526"/>
    <w:rsid w:val="00D70279"/>
    <w:rsid w:val="00D7486E"/>
    <w:rsid w:val="00D75CAD"/>
    <w:rsid w:val="00D800F7"/>
    <w:rsid w:val="00D81A0A"/>
    <w:rsid w:val="00D83179"/>
    <w:rsid w:val="00D87071"/>
    <w:rsid w:val="00D900E3"/>
    <w:rsid w:val="00D90F8A"/>
    <w:rsid w:val="00DA18A4"/>
    <w:rsid w:val="00DA3B3E"/>
    <w:rsid w:val="00DB1611"/>
    <w:rsid w:val="00DB3964"/>
    <w:rsid w:val="00DB3CBC"/>
    <w:rsid w:val="00DB53A2"/>
    <w:rsid w:val="00DC035C"/>
    <w:rsid w:val="00DD0FE1"/>
    <w:rsid w:val="00DD2128"/>
    <w:rsid w:val="00DD3492"/>
    <w:rsid w:val="00DD3BD1"/>
    <w:rsid w:val="00DD4039"/>
    <w:rsid w:val="00DD5392"/>
    <w:rsid w:val="00DE0748"/>
    <w:rsid w:val="00DE359D"/>
    <w:rsid w:val="00DE3799"/>
    <w:rsid w:val="00DF1A42"/>
    <w:rsid w:val="00DF1F35"/>
    <w:rsid w:val="00DF26EB"/>
    <w:rsid w:val="00DF572B"/>
    <w:rsid w:val="00DF5FC1"/>
    <w:rsid w:val="00E03F23"/>
    <w:rsid w:val="00E17A1A"/>
    <w:rsid w:val="00E2390D"/>
    <w:rsid w:val="00E23C66"/>
    <w:rsid w:val="00E26943"/>
    <w:rsid w:val="00E32338"/>
    <w:rsid w:val="00E376FD"/>
    <w:rsid w:val="00E41559"/>
    <w:rsid w:val="00E426CF"/>
    <w:rsid w:val="00E43E60"/>
    <w:rsid w:val="00E52F7B"/>
    <w:rsid w:val="00E52FB8"/>
    <w:rsid w:val="00E5329A"/>
    <w:rsid w:val="00E55D27"/>
    <w:rsid w:val="00E628F3"/>
    <w:rsid w:val="00E6451C"/>
    <w:rsid w:val="00E679FF"/>
    <w:rsid w:val="00E76520"/>
    <w:rsid w:val="00E81260"/>
    <w:rsid w:val="00E8479D"/>
    <w:rsid w:val="00E955A8"/>
    <w:rsid w:val="00EA2885"/>
    <w:rsid w:val="00EB7398"/>
    <w:rsid w:val="00EC302E"/>
    <w:rsid w:val="00EC6FC8"/>
    <w:rsid w:val="00EC7A18"/>
    <w:rsid w:val="00ED1804"/>
    <w:rsid w:val="00ED3054"/>
    <w:rsid w:val="00EE3ADF"/>
    <w:rsid w:val="00EE5129"/>
    <w:rsid w:val="00EE5599"/>
    <w:rsid w:val="00EF7E6F"/>
    <w:rsid w:val="00F0160C"/>
    <w:rsid w:val="00F03726"/>
    <w:rsid w:val="00F05BC7"/>
    <w:rsid w:val="00F05F32"/>
    <w:rsid w:val="00F100C2"/>
    <w:rsid w:val="00F10B90"/>
    <w:rsid w:val="00F11242"/>
    <w:rsid w:val="00F1778A"/>
    <w:rsid w:val="00F205B1"/>
    <w:rsid w:val="00F20E4E"/>
    <w:rsid w:val="00F23086"/>
    <w:rsid w:val="00F27EC8"/>
    <w:rsid w:val="00F32360"/>
    <w:rsid w:val="00F35290"/>
    <w:rsid w:val="00F36137"/>
    <w:rsid w:val="00F45789"/>
    <w:rsid w:val="00F5107A"/>
    <w:rsid w:val="00F516A3"/>
    <w:rsid w:val="00F53324"/>
    <w:rsid w:val="00F54DB0"/>
    <w:rsid w:val="00F60A59"/>
    <w:rsid w:val="00F63C5A"/>
    <w:rsid w:val="00F66EDA"/>
    <w:rsid w:val="00F70E2B"/>
    <w:rsid w:val="00F71807"/>
    <w:rsid w:val="00F75150"/>
    <w:rsid w:val="00F816D3"/>
    <w:rsid w:val="00F83106"/>
    <w:rsid w:val="00F85F2F"/>
    <w:rsid w:val="00F913DD"/>
    <w:rsid w:val="00F9195A"/>
    <w:rsid w:val="00F939FA"/>
    <w:rsid w:val="00F96800"/>
    <w:rsid w:val="00FA2FF1"/>
    <w:rsid w:val="00FB03CD"/>
    <w:rsid w:val="00FC0521"/>
    <w:rsid w:val="00FC27B2"/>
    <w:rsid w:val="00FC7289"/>
    <w:rsid w:val="00FC7379"/>
    <w:rsid w:val="00FD2602"/>
    <w:rsid w:val="00FD2B09"/>
    <w:rsid w:val="00FD36F8"/>
    <w:rsid w:val="00FD3DA4"/>
    <w:rsid w:val="00FD5176"/>
    <w:rsid w:val="00FD6D92"/>
    <w:rsid w:val="00FD77A5"/>
    <w:rsid w:val="00FD7DB7"/>
    <w:rsid w:val="00FF021D"/>
    <w:rsid w:val="00FF1B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A4DAD"/>
  <w15:docId w15:val="{CBB62C22-D421-4240-B466-7CFFCD278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28"/>
      <w:outlineLvl w:val="0"/>
    </w:pPr>
    <w:rPr>
      <w:b/>
      <w:bCs/>
      <w:sz w:val="24"/>
      <w:szCs w:val="24"/>
    </w:rPr>
  </w:style>
  <w:style w:type="paragraph" w:styleId="Heading3">
    <w:name w:val="heading 3"/>
    <w:basedOn w:val="Normal"/>
    <w:next w:val="Normal"/>
    <w:link w:val="Heading3Char"/>
    <w:uiPriority w:val="9"/>
    <w:semiHidden/>
    <w:unhideWhenUsed/>
    <w:qFormat/>
    <w:rsid w:val="00C577D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spacing w:before="141"/>
      <w:ind w:left="128"/>
    </w:pPr>
    <w:rPr>
      <w:b/>
      <w:bCs/>
      <w:sz w:val="32"/>
      <w:szCs w:val="32"/>
      <w:u w:val="single" w:color="000000"/>
    </w:rPr>
  </w:style>
  <w:style w:type="paragraph" w:styleId="ListParagraph">
    <w:name w:val="List Paragraph"/>
    <w:basedOn w:val="Normal"/>
    <w:uiPriority w:val="34"/>
    <w:qFormat/>
    <w:pPr>
      <w:ind w:left="821" w:hanging="333"/>
    </w:pPr>
  </w:style>
  <w:style w:type="paragraph" w:customStyle="1" w:styleId="TableParagraph">
    <w:name w:val="Table Paragraph"/>
    <w:basedOn w:val="Normal"/>
    <w:uiPriority w:val="1"/>
    <w:qFormat/>
  </w:style>
  <w:style w:type="paragraph" w:styleId="Footer">
    <w:name w:val="footer"/>
    <w:basedOn w:val="Normal"/>
    <w:link w:val="FooterChar"/>
    <w:uiPriority w:val="99"/>
    <w:unhideWhenUsed/>
    <w:rsid w:val="007933D3"/>
    <w:pPr>
      <w:tabs>
        <w:tab w:val="center" w:pos="4680"/>
        <w:tab w:val="right" w:pos="9360"/>
      </w:tabs>
    </w:pPr>
  </w:style>
  <w:style w:type="character" w:customStyle="1" w:styleId="FooterChar">
    <w:name w:val="Footer Char"/>
    <w:basedOn w:val="DefaultParagraphFont"/>
    <w:link w:val="Footer"/>
    <w:uiPriority w:val="99"/>
    <w:rsid w:val="007933D3"/>
    <w:rPr>
      <w:rFonts w:ascii="Arial" w:eastAsia="Arial" w:hAnsi="Arial" w:cs="Arial"/>
    </w:rPr>
  </w:style>
  <w:style w:type="paragraph" w:styleId="Header">
    <w:name w:val="header"/>
    <w:basedOn w:val="Normal"/>
    <w:link w:val="HeaderChar"/>
    <w:uiPriority w:val="99"/>
    <w:unhideWhenUsed/>
    <w:rsid w:val="001D6E50"/>
    <w:pPr>
      <w:tabs>
        <w:tab w:val="center" w:pos="4680"/>
        <w:tab w:val="right" w:pos="9360"/>
      </w:tabs>
    </w:pPr>
  </w:style>
  <w:style w:type="character" w:customStyle="1" w:styleId="HeaderChar">
    <w:name w:val="Header Char"/>
    <w:basedOn w:val="DefaultParagraphFont"/>
    <w:link w:val="Header"/>
    <w:uiPriority w:val="99"/>
    <w:rsid w:val="001D6E50"/>
    <w:rPr>
      <w:rFonts w:ascii="Arial" w:eastAsia="Arial" w:hAnsi="Arial" w:cs="Arial"/>
    </w:rPr>
  </w:style>
  <w:style w:type="paragraph" w:styleId="Revision">
    <w:name w:val="Revision"/>
    <w:hidden/>
    <w:uiPriority w:val="99"/>
    <w:semiHidden/>
    <w:rsid w:val="007B5555"/>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B532B7"/>
    <w:rPr>
      <w:sz w:val="16"/>
      <w:szCs w:val="16"/>
    </w:rPr>
  </w:style>
  <w:style w:type="paragraph" w:styleId="CommentText">
    <w:name w:val="annotation text"/>
    <w:basedOn w:val="Normal"/>
    <w:link w:val="CommentTextChar"/>
    <w:uiPriority w:val="99"/>
    <w:unhideWhenUsed/>
    <w:rsid w:val="00B532B7"/>
    <w:rPr>
      <w:sz w:val="20"/>
      <w:szCs w:val="20"/>
    </w:rPr>
  </w:style>
  <w:style w:type="character" w:customStyle="1" w:styleId="CommentTextChar">
    <w:name w:val="Comment Text Char"/>
    <w:basedOn w:val="DefaultParagraphFont"/>
    <w:link w:val="CommentText"/>
    <w:uiPriority w:val="99"/>
    <w:rsid w:val="00B532B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532B7"/>
    <w:rPr>
      <w:b/>
      <w:bCs/>
    </w:rPr>
  </w:style>
  <w:style w:type="character" w:customStyle="1" w:styleId="CommentSubjectChar">
    <w:name w:val="Comment Subject Char"/>
    <w:basedOn w:val="CommentTextChar"/>
    <w:link w:val="CommentSubject"/>
    <w:uiPriority w:val="99"/>
    <w:semiHidden/>
    <w:rsid w:val="00B532B7"/>
    <w:rPr>
      <w:rFonts w:ascii="Arial" w:eastAsia="Arial" w:hAnsi="Arial" w:cs="Arial"/>
      <w:b/>
      <w:bCs/>
      <w:sz w:val="20"/>
      <w:szCs w:val="20"/>
    </w:rPr>
  </w:style>
  <w:style w:type="character" w:customStyle="1" w:styleId="Heading1Char">
    <w:name w:val="Heading 1 Char"/>
    <w:basedOn w:val="DefaultParagraphFont"/>
    <w:link w:val="Heading1"/>
    <w:uiPriority w:val="9"/>
    <w:rsid w:val="00071022"/>
    <w:rPr>
      <w:rFonts w:ascii="Arial" w:eastAsia="Arial" w:hAnsi="Arial" w:cs="Arial"/>
      <w:b/>
      <w:bCs/>
      <w:sz w:val="24"/>
      <w:szCs w:val="24"/>
    </w:rPr>
  </w:style>
  <w:style w:type="paragraph" w:styleId="NoSpacing">
    <w:name w:val="No Spacing"/>
    <w:uiPriority w:val="1"/>
    <w:qFormat/>
    <w:rsid w:val="00CF06A5"/>
    <w:pPr>
      <w:widowControl/>
      <w:autoSpaceDE/>
      <w:autoSpaceDN/>
    </w:pPr>
  </w:style>
  <w:style w:type="character" w:customStyle="1" w:styleId="Heading3Char">
    <w:name w:val="Heading 3 Char"/>
    <w:basedOn w:val="DefaultParagraphFont"/>
    <w:link w:val="Heading3"/>
    <w:uiPriority w:val="9"/>
    <w:semiHidden/>
    <w:rsid w:val="00C577D0"/>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C577D0"/>
    <w:rPr>
      <w:color w:val="0000FF" w:themeColor="hyperlink"/>
      <w:u w:val="single"/>
    </w:rPr>
  </w:style>
  <w:style w:type="character" w:styleId="UnresolvedMention">
    <w:name w:val="Unresolved Mention"/>
    <w:basedOn w:val="DefaultParagraphFont"/>
    <w:uiPriority w:val="99"/>
    <w:semiHidden/>
    <w:unhideWhenUsed/>
    <w:rsid w:val="00C577D0"/>
    <w:rPr>
      <w:color w:val="605E5C"/>
      <w:shd w:val="clear" w:color="auto" w:fill="E1DFDD"/>
    </w:rPr>
  </w:style>
  <w:style w:type="character" w:customStyle="1" w:styleId="BodyTextChar">
    <w:name w:val="Body Text Char"/>
    <w:basedOn w:val="DefaultParagraphFont"/>
    <w:link w:val="BodyText"/>
    <w:uiPriority w:val="1"/>
    <w:rsid w:val="00C34FC6"/>
    <w:rPr>
      <w:rFonts w:ascii="Arial" w:eastAsia="Arial" w:hAnsi="Arial" w:cs="Arial"/>
      <w:sz w:val="20"/>
      <w:szCs w:val="20"/>
    </w:rPr>
  </w:style>
  <w:style w:type="character" w:styleId="FollowedHyperlink">
    <w:name w:val="FollowedHyperlink"/>
    <w:basedOn w:val="DefaultParagraphFont"/>
    <w:uiPriority w:val="99"/>
    <w:semiHidden/>
    <w:unhideWhenUsed/>
    <w:rsid w:val="001E7794"/>
    <w:rPr>
      <w:color w:val="800080" w:themeColor="followedHyperlink"/>
      <w:u w:val="single"/>
    </w:rPr>
  </w:style>
  <w:style w:type="paragraph" w:styleId="z-TopofForm">
    <w:name w:val="HTML Top of Form"/>
    <w:basedOn w:val="Normal"/>
    <w:next w:val="Normal"/>
    <w:link w:val="z-TopofFormChar"/>
    <w:hidden/>
    <w:uiPriority w:val="99"/>
    <w:semiHidden/>
    <w:unhideWhenUsed/>
    <w:rsid w:val="00F11242"/>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semiHidden/>
    <w:rsid w:val="00F11242"/>
    <w:rPr>
      <w:rFonts w:ascii="Arial" w:eastAsia="Arial" w:hAnsi="Arial" w:cs="Arial"/>
      <w:vanish/>
      <w:sz w:val="16"/>
      <w:szCs w:val="16"/>
    </w:rPr>
  </w:style>
  <w:style w:type="paragraph" w:styleId="z-BottomofForm">
    <w:name w:val="HTML Bottom of Form"/>
    <w:basedOn w:val="Normal"/>
    <w:next w:val="Normal"/>
    <w:link w:val="z-BottomofFormChar"/>
    <w:hidden/>
    <w:uiPriority w:val="99"/>
    <w:semiHidden/>
    <w:unhideWhenUsed/>
    <w:rsid w:val="00F11242"/>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F11242"/>
    <w:rPr>
      <w:rFonts w:ascii="Arial" w:eastAsia="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05885">
      <w:bodyDiv w:val="1"/>
      <w:marLeft w:val="0"/>
      <w:marRight w:val="0"/>
      <w:marTop w:val="0"/>
      <w:marBottom w:val="0"/>
      <w:divBdr>
        <w:top w:val="none" w:sz="0" w:space="0" w:color="auto"/>
        <w:left w:val="none" w:sz="0" w:space="0" w:color="auto"/>
        <w:bottom w:val="none" w:sz="0" w:space="0" w:color="auto"/>
        <w:right w:val="none" w:sz="0" w:space="0" w:color="auto"/>
      </w:divBdr>
    </w:div>
    <w:div w:id="612982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C0D18-C231-4E63-8022-0556DA37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2191</Words>
  <Characters>12491</Characters>
  <Application>Microsoft Office Word</Application>
  <DocSecurity>0</DocSecurity>
  <Lines>104</Lines>
  <Paragraphs>29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CWS/13/5 Annex II (Spanish) </vt:lpstr>
      <vt:lpstr>ENCUESTA SOBRE LAS PRÁCTICAS DE CITACIÓN EN  OFICINAS DE PROPIEDAD INDUSTRIALINT</vt:lpstr>
      <vt:lpstr>Sección 3: Información sobre los informes de búsqueda</vt:lpstr>
      <vt:lpstr>Sección 4: Centralización/etiquetado de referencias de citas</vt:lpstr>
      <vt:lpstr/>
      <vt:lpstr>Sección 10: Comentarios adicionales sobre las prácticas de citación</vt:lpstr>
    </vt:vector>
  </TitlesOfParts>
  <Company>WIPO</Company>
  <LinksUpToDate>false</LinksUpToDate>
  <CharactersWithSpaces>14653</CharactersWithSpaces>
  <SharedDoc>false</SharedDoc>
  <HLinks>
    <vt:vector size="18" baseType="variant">
      <vt:variant>
        <vt:i4>2818174</vt:i4>
      </vt:variant>
      <vt:variant>
        <vt:i4>9</vt:i4>
      </vt:variant>
      <vt:variant>
        <vt:i4>0</vt:i4>
      </vt:variant>
      <vt:variant>
        <vt:i4>5</vt:i4>
      </vt:variant>
      <vt:variant>
        <vt:lpwstr>http://www/</vt:lpwstr>
      </vt:variant>
      <vt:variant>
        <vt:lpwstr/>
      </vt:variant>
      <vt:variant>
        <vt:i4>2097193</vt:i4>
      </vt:variant>
      <vt:variant>
        <vt:i4>3</vt:i4>
      </vt:variant>
      <vt:variant>
        <vt:i4>0</vt:i4>
      </vt:variant>
      <vt:variant>
        <vt:i4>5</vt:i4>
      </vt:variant>
      <vt:variant>
        <vt:lpwstr>https://www.wipo.int/documents/d/standards/docs-en-03-14-01.pdf</vt:lpwstr>
      </vt:variant>
      <vt:variant>
        <vt:lpwstr/>
      </vt:variant>
      <vt:variant>
        <vt:i4>2555944</vt:i4>
      </vt:variant>
      <vt:variant>
        <vt:i4>0</vt:i4>
      </vt:variant>
      <vt:variant>
        <vt:i4>0</vt:i4>
      </vt:variant>
      <vt:variant>
        <vt:i4>5</vt:i4>
      </vt:variant>
      <vt:variant>
        <vt:lpwstr>https://www.wipo.int/documents/d/standards/docs-en-03-09-01.pdf</vt:lpwstr>
      </vt:variant>
      <vt:variant>
        <vt:lpwstr>INID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Annex II (Spanish) </dc:title>
  <dc:subject>Informe sobre la tarea n.° 50 del Equipo Técnico de la Parte 7 </dc:subject>
  <dc:creator>WIPO</dc:creator>
  <cp:keywords>WIPO CWS decimotercera sesión, Informe, Equipo Técnico de la Parte 7, Anexo</cp:keywords>
  <cp:lastModifiedBy>EMMETT Claudia</cp:lastModifiedBy>
  <cp:revision>5</cp:revision>
  <cp:lastPrinted>2025-10-31T14:05:00Z</cp:lastPrinted>
  <dcterms:created xsi:type="dcterms:W3CDTF">2025-10-31T14:01:00Z</dcterms:created>
  <dcterms:modified xsi:type="dcterms:W3CDTF">2025-10-31T14:05:00Z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475cbfb4,47db9c7c,46b72ea9</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2025-10-31T14:01:29Z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d16d0c94-b01b-463e-b032-147b22ccc37c</vt:lpwstr>
  </property>
  <property fmtid="{D5CDD505-2E9C-101B-9397-08002B2CF9AE}" pid="11" name="MSIP_Label_bfc084f7-b690-4c43-8ee6-d475b6d3461d_ContentBits">
    <vt:lpwstr>2</vt:lpwstr>
  </property>
  <property fmtid="{D5CDD505-2E9C-101B-9397-08002B2CF9AE}" pid="12" name="MSIP_Label_bfc084f7-b690-4c43-8ee6-d475b6d3461d_Tag">
    <vt:lpwstr>10, 3, 0, 1</vt:lpwstr>
  </property>
</Properties>
</file>