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464D" w14:textId="77777777" w:rsidR="00C82F92" w:rsidRDefault="00C82F92" w:rsidP="0016121B">
      <w:pPr>
        <w:pStyle w:val="Heading1"/>
        <w:spacing w:before="240" w:after="60"/>
      </w:pPr>
      <w:r>
        <w:t>DOCUMENTACIÓN MÍNIMA DEL PCT</w:t>
      </w:r>
    </w:p>
    <w:p w14:paraId="6AB3464F" w14:textId="77777777" w:rsidR="00C82F92" w:rsidRPr="0016121B" w:rsidRDefault="00C82F92">
      <w:pPr>
        <w:pStyle w:val="Heading2Hidden"/>
        <w:rPr>
          <w:color w:val="FFFFFF" w:themeColor="background1"/>
        </w:rPr>
      </w:pPr>
      <w:r w:rsidRPr="0016121B">
        <w:rPr>
          <w:color w:val="FFFFFF" w:themeColor="background1"/>
        </w:rPr>
        <w:t>Notas explicativas</w:t>
      </w:r>
    </w:p>
    <w:p w14:paraId="6AB34650" w14:textId="40CC9B74" w:rsidR="00C82F92" w:rsidRDefault="00C82F92" w:rsidP="0016121B">
      <w:pPr>
        <w:pStyle w:val="TitleCAPS"/>
        <w:spacing w:before="240" w:after="480"/>
      </w:pPr>
      <w:r>
        <w:t xml:space="preserve">Inventario de documentos de patente </w:t>
      </w:r>
      <w:ins w:id="0" w:author="Author">
        <w:r>
          <w:t xml:space="preserve">y modelos de utilidad </w:t>
        </w:r>
      </w:ins>
      <w:r>
        <w:t xml:space="preserve">de conformidad con lo dispuesto en la Regla 34.1 </w:t>
      </w:r>
      <w:del w:id="1" w:author="Author">
        <w:r>
          <w:delText>(</w:delText>
        </w:r>
        <w:r w:rsidR="0056177A">
          <w:rPr>
            <w:caps w:val="0"/>
          </w:rPr>
          <w:delText xml:space="preserve">PERÍODO </w:delText>
        </w:r>
        <w:r>
          <w:delText>DE 1920 A 2021</w:delText>
        </w:r>
      </w:del>
      <w:ins w:id="2" w:author="Author">
        <w:r>
          <w:t>del PCT (en vigor a partir de 2026</w:t>
        </w:r>
      </w:ins>
      <w:r>
        <w:t>)</w:t>
      </w:r>
    </w:p>
    <w:p w14:paraId="4423F3DF" w14:textId="3B6847FC" w:rsidR="00947159" w:rsidRDefault="00C82F92">
      <w:pPr>
        <w:pStyle w:val="List0"/>
      </w:pPr>
      <w:r>
        <w:fldChar w:fldCharType="begin"/>
      </w:r>
      <w:r>
        <w:instrText xml:space="preserve"> AUTONUM  </w:instrText>
      </w:r>
      <w:r>
        <w:fldChar w:fldCharType="end"/>
      </w:r>
      <w:del w:id="3" w:author="Author">
        <w:r>
          <w:delText>1.</w:delText>
        </w:r>
        <w:r>
          <w:tab/>
          <w:delText xml:space="preserve">En las páginas siguientes figura el </w:delText>
        </w:r>
      </w:del>
      <w:ins w:id="4" w:author="Author">
        <w:r>
          <w:tab/>
          <w:t xml:space="preserve">La siguiente información se refiere al </w:t>
        </w:r>
      </w:ins>
      <w:r>
        <w:t xml:space="preserve">inventario de documentos de patente </w:t>
      </w:r>
      <w:del w:id="5" w:author="Author">
        <w:r>
          <w:delText>correspondiente al período comprendido entre el 1 de enero de 1920 y el 30 de septiembre de 2021, los cuales</w:delText>
        </w:r>
      </w:del>
      <w:ins w:id="6" w:author="Author">
        <w:r>
          <w:t>que</w:t>
        </w:r>
      </w:ins>
      <w:r>
        <w:t xml:space="preserve"> constituyen la documentación mínima del PCT</w:t>
      </w:r>
      <w:del w:id="7" w:author="Author">
        <w:r>
          <w:delText xml:space="preserve"> de conformidad con lo dispuesto en</w:delText>
        </w:r>
      </w:del>
      <w:ins w:id="8" w:author="Author">
        <w:r>
          <w:t>, conforme a</w:t>
        </w:r>
      </w:ins>
      <w:r>
        <w:t xml:space="preserve"> la Regla 34.1 del </w:t>
      </w:r>
      <w:del w:id="9" w:author="Author">
        <w:r>
          <w:delText>Reglamento</w:delText>
        </w:r>
      </w:del>
      <w:ins w:id="10" w:author="Author">
        <w:r>
          <w:t>PCT, con efectos a partir</w:t>
        </w:r>
      </w:ins>
      <w:r>
        <w:t xml:space="preserve"> del </w:t>
      </w:r>
      <w:del w:id="11" w:author="Author">
        <w:r>
          <w:delText>PCT.</w:delText>
        </w:r>
      </w:del>
      <w:ins w:id="12" w:author="Author">
        <w:r>
          <w:t xml:space="preserve">1 de enero de 2026. </w:t>
        </w:r>
      </w:ins>
    </w:p>
    <w:p w14:paraId="0FE58622" w14:textId="6A24418F" w:rsidR="00947159" w:rsidRDefault="00C82F92">
      <w:pPr>
        <w:pStyle w:val="List0"/>
        <w:rPr>
          <w:ins w:id="13" w:author="Author"/>
        </w:rPr>
      </w:pPr>
      <w:r>
        <w:fldChar w:fldCharType="begin"/>
      </w:r>
      <w:r>
        <w:instrText xml:space="preserve"> AUTONUM  </w:instrText>
      </w:r>
      <w:r>
        <w:fldChar w:fldCharType="end"/>
      </w:r>
      <w:ins w:id="14" w:author="Author">
        <w:r>
          <w:tab/>
          <w:t>En la tabla proporcionada en el párrafo 2 se han definido seis columnas:</w:t>
        </w:r>
      </w:ins>
    </w:p>
    <w:p w14:paraId="75C2056C" w14:textId="2DC9AAEA" w:rsidR="00947159" w:rsidRDefault="00947159" w:rsidP="00947159">
      <w:pPr>
        <w:pStyle w:val="List0"/>
        <w:numPr>
          <w:ilvl w:val="0"/>
          <w:numId w:val="11"/>
        </w:numPr>
        <w:rPr>
          <w:ins w:id="15" w:author="Author"/>
        </w:rPr>
      </w:pPr>
      <w:ins w:id="16" w:author="Author">
        <w:r>
          <w:t>La primera columna especifica la Oficina u organización emisora.</w:t>
        </w:r>
      </w:ins>
    </w:p>
    <w:p w14:paraId="3527CFBB" w14:textId="0F4EB873" w:rsidR="00947159" w:rsidRDefault="00947159" w:rsidP="00947159">
      <w:pPr>
        <w:pStyle w:val="List0"/>
        <w:numPr>
          <w:ilvl w:val="0"/>
          <w:numId w:val="11"/>
        </w:numPr>
        <w:rPr>
          <w:ins w:id="17" w:author="Author"/>
        </w:rPr>
      </w:pPr>
      <w:ins w:id="18" w:author="Author">
        <w:r>
          <w:t xml:space="preserve">La segunda columna muestra el código de dos letras de la Norma </w:t>
        </w:r>
      </w:ins>
      <w:hyperlink r:id="rId8" w:history="1">
        <w:r>
          <w:rPr>
            <w:rStyle w:val="Hyperlink"/>
          </w:rPr>
          <w:t>ST.3</w:t>
        </w:r>
      </w:hyperlink>
      <w:ins w:id="19" w:author="Author">
        <w:r>
          <w:t xml:space="preserve"> de la OMPI correspondiente al Estado de la Oficina o a la organización intergubernamental.</w:t>
        </w:r>
      </w:ins>
      <w:r w:rsidR="007C56D9">
        <w:t xml:space="preserve"> </w:t>
      </w:r>
    </w:p>
    <w:p w14:paraId="58F4FB88" w14:textId="0785E575" w:rsidR="00D531EA" w:rsidRDefault="00947159">
      <w:pPr>
        <w:pStyle w:val="List0"/>
        <w:numPr>
          <w:ilvl w:val="0"/>
          <w:numId w:val="11"/>
        </w:numPr>
        <w:rPr>
          <w:ins w:id="20" w:author="Author"/>
        </w:rPr>
      </w:pPr>
      <w:ins w:id="21" w:author="Author">
        <w:r>
          <w:t xml:space="preserve">En la tercera columna figura el código alfabético de la Norma </w:t>
        </w:r>
      </w:ins>
      <w:hyperlink r:id="rId9" w:history="1">
        <w:r>
          <w:rPr>
            <w:rStyle w:val="Hyperlink"/>
          </w:rPr>
          <w:t>ST.16</w:t>
        </w:r>
      </w:hyperlink>
      <w:ins w:id="22" w:author="Author">
        <w:r>
          <w:t xml:space="preserve"> de la OMPI correspondiente a cada tipo de documento de patente.</w:t>
        </w:r>
      </w:ins>
      <w:r w:rsidR="007C56D9">
        <w:t xml:space="preserve"> </w:t>
      </w:r>
      <w:ins w:id="23" w:author="Author">
        <w:r>
          <w:t xml:space="preserve">Puede encontrarse más información sobre los códigos de tipo utilizados por las Oficinas en la </w:t>
        </w:r>
      </w:ins>
      <w:hyperlink r:id="rId10" w:history="1">
        <w:r>
          <w:rPr>
            <w:rStyle w:val="Hyperlink"/>
          </w:rPr>
          <w:t>Parte 7.3.2</w:t>
        </w:r>
      </w:hyperlink>
      <w:del w:id="24" w:author="Author">
        <w:r w:rsidR="00473B91">
          <w:delText>2.</w:delText>
        </w:r>
        <w:r w:rsidR="00473B91">
          <w:tab/>
        </w:r>
      </w:del>
      <w:ins w:id="25" w:author="Author">
        <w:r>
          <w:t xml:space="preserve"> del Manual de información y documentación en materia de propiedad intelectual de la OMPI.</w:t>
        </w:r>
      </w:ins>
      <w:r w:rsidR="007C56D9">
        <w:t xml:space="preserve"> </w:t>
      </w:r>
    </w:p>
    <w:p w14:paraId="55047781" w14:textId="35B5581E" w:rsidR="004D4C81" w:rsidRDefault="00947159" w:rsidP="00BA4110">
      <w:pPr>
        <w:pStyle w:val="List0"/>
        <w:numPr>
          <w:ilvl w:val="0"/>
          <w:numId w:val="11"/>
        </w:numPr>
      </w:pPr>
      <w:ins w:id="26" w:author="Author">
        <w:r>
          <w:t xml:space="preserve">En la cuarta columna figura una descripción de </w:t>
        </w:r>
      </w:ins>
      <w:r>
        <w:t>los diferentes tipos de documentos de patente emitidos por cada Oficina que se ajustan a la documentación mínima según la Regla 34.1 del PCT</w:t>
      </w:r>
      <w:del w:id="27" w:author="Author">
        <w:r w:rsidR="00473B91">
          <w:delText xml:space="preserve"> figuran en la cuarta columna.</w:delText>
        </w:r>
      </w:del>
      <w:r w:rsidR="007C56D9">
        <w:t xml:space="preserve"> </w:t>
      </w:r>
      <w:del w:id="28" w:author="Author">
        <w:r w:rsidR="00473B91">
          <w:delText>El código de dos letras de la Norma ST.3 de la OMPI correspondiente al Estado de la Oficina o a la organización intergubernamental se indica en la segunda columna.</w:delText>
        </w:r>
      </w:del>
      <w:r w:rsidR="007C56D9">
        <w:t xml:space="preserve"> </w:t>
      </w:r>
      <w:del w:id="29" w:author="Author">
        <w:r w:rsidR="00473B91">
          <w:delText>El código de letras de la Norma ST.16 de la OMPI que corresponde a cada tipo de documento de patente figura en la tercera columna.</w:delText>
        </w:r>
      </w:del>
      <w:r w:rsidR="007C56D9">
        <w:t xml:space="preserve"> </w:t>
      </w:r>
      <w:del w:id="30" w:author="Author">
        <w:r w:rsidR="00473B91">
          <w:delText>Los códigos se indican únicamente a título informativo: En virtud de la Regla 34.1.d) del PCT, cuando se vuelve a publicar una solicitud, ninguna Administración encargada de la búsqueda internacional está obligada a conservar todas las versiones en su documentación.</w:delText>
        </w:r>
      </w:del>
      <w:r w:rsidR="007C56D9">
        <w:t xml:space="preserve"> </w:t>
      </w:r>
      <w:del w:id="31" w:author="Author">
        <w:r w:rsidR="00473B91">
          <w:delText>Puede encontrarse más información sobre los códigos de tipo utilizados por las Oficinas en la Parte 7.3.2 del Manual de información y documentación en materia de propiedad industrial de la OMPI.</w:delText>
        </w:r>
      </w:del>
      <w:ins w:id="32" w:author="Author">
        <w:r>
          <w:t>.</w:t>
        </w:r>
      </w:ins>
      <w:r w:rsidR="007C56D9">
        <w:t xml:space="preserve"> </w:t>
      </w:r>
    </w:p>
    <w:p w14:paraId="5CFB77FE" w14:textId="380B7DE7" w:rsidR="00D531EA" w:rsidRDefault="00473B91" w:rsidP="00BA4110">
      <w:pPr>
        <w:pStyle w:val="List0"/>
        <w:numPr>
          <w:ilvl w:val="0"/>
          <w:numId w:val="11"/>
        </w:numPr>
      </w:pPr>
      <w:del w:id="33" w:author="Author">
        <w:r>
          <w:delText>3.</w:delText>
        </w:r>
        <w:r>
          <w:tab/>
        </w:r>
      </w:del>
      <w:r w:rsidR="00C82F92">
        <w:t>En la quinta columna se indican los años de publicación de los documentos que forman parte de la documentación mínima del PCT.</w:t>
      </w:r>
      <w:r w:rsidR="007C56D9">
        <w:t xml:space="preserve"> </w:t>
      </w:r>
    </w:p>
    <w:p w14:paraId="6AB34655" w14:textId="11E7AAEA" w:rsidR="00C82F92" w:rsidRDefault="00473B91" w:rsidP="00D531EA">
      <w:pPr>
        <w:pStyle w:val="List0"/>
        <w:numPr>
          <w:ilvl w:val="0"/>
          <w:numId w:val="11"/>
        </w:numPr>
        <w:rPr>
          <w:ins w:id="34" w:author="Author"/>
        </w:rPr>
      </w:pPr>
      <w:del w:id="35" w:author="Author">
        <w:r>
          <w:delText>No obstante, en el caso de los documentos de patente mencionados en la Regla 34.1.e) del PCT, los requisitos para que una Administración encargada de la búsqueda internacional incluya esos documentos en su documentación dependerán de los idiomas oficiales de la Administración encargada de la búsqueda internacional y de la disponibilidad de resúmenes en inglés.</w:delText>
        </w:r>
      </w:del>
      <w:r w:rsidR="007C56D9">
        <w:t xml:space="preserve"> </w:t>
      </w:r>
      <w:r w:rsidR="00C82F92">
        <w:t xml:space="preserve">En la sexta columna del inventario se indica la cobertura </w:t>
      </w:r>
      <w:ins w:id="36" w:author="Author">
        <w:r w:rsidR="00C82F92">
          <w:t xml:space="preserve">de fechas </w:t>
        </w:r>
      </w:ins>
      <w:r w:rsidR="00C82F92">
        <w:t xml:space="preserve">del fichero de referencia conforme a la Norma </w:t>
      </w:r>
      <w:hyperlink r:id="rId11" w:history="1">
        <w:r w:rsidR="00C82F92">
          <w:rPr>
            <w:rStyle w:val="Hyperlink"/>
          </w:rPr>
          <w:t>ST.37</w:t>
        </w:r>
      </w:hyperlink>
      <w:del w:id="37" w:author="Author">
        <w:r>
          <w:delText>ST.37</w:delText>
        </w:r>
      </w:del>
      <w:r w:rsidR="00C82F92">
        <w:t xml:space="preserve"> de la OMPI si la Oficina ha proporcionado a la Oficina Internacional el fichero en cuestión o el enlace a su ubicación.</w:t>
      </w:r>
      <w:r w:rsidR="007C56D9">
        <w:t xml:space="preserve"> </w:t>
      </w:r>
      <w:del w:id="38" w:author="Author">
        <w:r>
          <w:delText xml:space="preserve">El nombre de la </w:delText>
        </w:r>
      </w:del>
      <w:ins w:id="39" w:author="Author">
        <w:r w:rsidR="00C82F92">
          <w:t xml:space="preserve">Se puede obtener más información sobre las patentes publicadas por una </w:t>
        </w:r>
      </w:ins>
      <w:r w:rsidR="00C82F92">
        <w:t xml:space="preserve">Oficina u organización emisora en </w:t>
      </w:r>
      <w:del w:id="40" w:author="Author">
        <w:r>
          <w:delText xml:space="preserve">la primera columna contiene un enlace a la página del sitio web de la OMPI que alberga </w:delText>
        </w:r>
      </w:del>
      <w:r w:rsidR="00C82F92">
        <w:t xml:space="preserve">el fichero de referencia </w:t>
      </w:r>
      <w:ins w:id="41" w:author="Author">
        <w:r w:rsidR="00C82F92">
          <w:t>o en el fichero de definiciones asociado.</w:t>
        </w:r>
      </w:ins>
      <w:r w:rsidR="007C56D9">
        <w:t xml:space="preserve"> </w:t>
      </w:r>
      <w:ins w:id="42" w:author="Author">
        <w:r w:rsidR="00C82F92">
          <w:t xml:space="preserve">Entre estos datos se incluyen series numéricas que no se utilizan y códigos de excepción que indican por qué los documentos no están disponibles. </w:t>
        </w:r>
      </w:ins>
    </w:p>
    <w:p w14:paraId="0295A023" w14:textId="60418D99" w:rsidR="5D545D5C" w:rsidRDefault="00520E20" w:rsidP="5D545D5C">
      <w:pPr>
        <w:pStyle w:val="List0"/>
        <w:rPr>
          <w:ins w:id="43" w:author="Author"/>
        </w:rPr>
      </w:pPr>
      <w:r>
        <w:fldChar w:fldCharType="begin"/>
      </w:r>
      <w:r>
        <w:instrText xml:space="preserve"> AUTONUM  </w:instrText>
      </w:r>
      <w:r>
        <w:fldChar w:fldCharType="end"/>
      </w:r>
      <w:del w:id="44" w:author="Author">
        <w:r w:rsidR="00473B91">
          <w:delText>de la Oficina, o a la página</w:delText>
        </w:r>
      </w:del>
      <w:ins w:id="45" w:author="Author">
        <w:r>
          <w:tab/>
          <w:t>Se debe hacer referencia al Anexo H de las Instrucciones Administrativas del PCT, que establece los requisitos técnicos y los procedimientos para incluir documentación sobre patentes, modelos de utilidad y literatura no relacionada con patentes en la documentación mínima</w:t>
        </w:r>
      </w:ins>
      <w:r>
        <w:t xml:space="preserve"> del </w:t>
      </w:r>
      <w:ins w:id="46" w:author="Author">
        <w:r>
          <w:t xml:space="preserve">PCT. </w:t>
        </w:r>
      </w:ins>
    </w:p>
    <w:p w14:paraId="1EE24499" w14:textId="6156DBAE" w:rsidR="00480CBC" w:rsidRDefault="00480CBC" w:rsidP="00480CBC">
      <w:pPr>
        <w:pStyle w:val="Heading2"/>
        <w:rPr>
          <w:ins w:id="47" w:author="Author"/>
        </w:rPr>
      </w:pPr>
      <w:ins w:id="48" w:author="Author">
        <w:r>
          <w:t>Inventario de documentos de patente y modelos de utilidad</w:t>
        </w:r>
      </w:ins>
    </w:p>
    <w:p w14:paraId="2CF6002E" w14:textId="78575FFF" w:rsidR="00480CBC" w:rsidRPr="0045481F" w:rsidRDefault="00480CBC" w:rsidP="00480CBC">
      <w:pPr>
        <w:rPr>
          <w:ins w:id="49" w:author="Author"/>
        </w:rPr>
      </w:pPr>
      <w:r>
        <w:fldChar w:fldCharType="begin"/>
      </w:r>
      <w:r>
        <w:instrText xml:space="preserve"> AUTONUM  </w:instrText>
      </w:r>
      <w:r>
        <w:fldChar w:fldCharType="end"/>
      </w:r>
      <w:del w:id="50" w:author="Author">
        <w:r w:rsidR="00473B91">
          <w:delText>sitio web de la</w:delText>
        </w:r>
      </w:del>
      <w:ins w:id="51" w:author="Author">
        <w:r>
          <w:tab/>
          <w:t>El inventario completo de documentos de patente y modelos de utilidad de cada</w:t>
        </w:r>
      </w:ins>
      <w:r>
        <w:t xml:space="preserve"> Oficina u organización </w:t>
      </w:r>
      <w:del w:id="52" w:author="Author">
        <w:r w:rsidR="00473B91">
          <w:delText>que alberga</w:delText>
        </w:r>
      </w:del>
      <w:ins w:id="53" w:author="Author">
        <w:r>
          <w:t>está disponible en</w:t>
        </w:r>
      </w:ins>
      <w:r>
        <w:t xml:space="preserve"> el </w:t>
      </w:r>
      <w:del w:id="54" w:author="Author">
        <w:r w:rsidR="00473B91">
          <w:delText>fichero</w:delText>
        </w:r>
      </w:del>
      <w:ins w:id="55" w:author="Author">
        <w:r>
          <w:t>sitio web</w:t>
        </w:r>
      </w:ins>
      <w:r>
        <w:t xml:space="preserve"> de </w:t>
      </w:r>
      <w:ins w:id="56" w:author="Author">
        <w:r>
          <w:t xml:space="preserve">la OMPI. </w:t>
        </w:r>
      </w:ins>
    </w:p>
    <w:p w14:paraId="7471ACF1" w14:textId="77777777" w:rsidR="00480CBC" w:rsidRPr="0045481F" w:rsidRDefault="00480CBC" w:rsidP="00480CBC">
      <w:pPr>
        <w:rPr>
          <w:ins w:id="57" w:author="Author"/>
        </w:rPr>
      </w:pPr>
    </w:p>
    <w:p w14:paraId="48048E4A" w14:textId="0295D697" w:rsidR="00480CBC" w:rsidRPr="0045481F" w:rsidRDefault="00480CBC" w:rsidP="00480CBC">
      <w:pPr>
        <w:ind w:left="567"/>
        <w:rPr>
          <w:ins w:id="58" w:author="Author"/>
          <w:b/>
          <w:bCs/>
        </w:rPr>
      </w:pPr>
      <w:hyperlink r:id="rId12" w:history="1">
        <w:r>
          <w:rPr>
            <w:rStyle w:val="Hyperlink"/>
            <w:b/>
          </w:rPr>
          <w:t>Parte 4.1</w:t>
        </w:r>
        <w:r>
          <w:rPr>
            <w:rStyle w:val="Hyperlink"/>
            <w:b/>
          </w:rPr>
          <w:tab/>
          <w:t>Tabla de inventario</w:t>
        </w:r>
      </w:hyperlink>
      <w:del w:id="59" w:author="Author">
        <w:r w:rsidR="00473B91">
          <w:delText>referencia.</w:delText>
        </w:r>
      </w:del>
      <w:ins w:id="60" w:author="Author">
        <w:r>
          <w:rPr>
            <w:b/>
          </w:rPr>
          <w:t xml:space="preserve"> </w:t>
        </w:r>
      </w:ins>
    </w:p>
    <w:p w14:paraId="00683DE7" w14:textId="77777777" w:rsidR="00480CBC" w:rsidRPr="0045481F" w:rsidRDefault="00480CBC" w:rsidP="0045481F">
      <w:pPr>
        <w:rPr>
          <w:ins w:id="61" w:author="Author"/>
        </w:rPr>
      </w:pPr>
    </w:p>
    <w:p w14:paraId="3ABE9DF8" w14:textId="77777777" w:rsidR="00146896" w:rsidRDefault="00146896" w:rsidP="00146896">
      <w:pPr>
        <w:pStyle w:val="List0"/>
        <w:spacing w:after="0"/>
        <w:ind w:left="5533"/>
        <w:jc w:val="center"/>
      </w:pPr>
      <w:bookmarkStart w:id="62" w:name="properties"/>
    </w:p>
    <w:p w14:paraId="625AC148" w14:textId="77777777" w:rsidR="00146896" w:rsidRDefault="00146896" w:rsidP="00146896">
      <w:pPr>
        <w:pStyle w:val="List0"/>
        <w:spacing w:after="0"/>
        <w:ind w:left="5533"/>
        <w:jc w:val="center"/>
      </w:pPr>
    </w:p>
    <w:p w14:paraId="38640E56" w14:textId="77777777" w:rsidR="00D14637" w:rsidRDefault="00D14637" w:rsidP="00146896">
      <w:pPr>
        <w:pStyle w:val="List0"/>
        <w:spacing w:after="0"/>
        <w:ind w:left="5533"/>
        <w:jc w:val="center"/>
      </w:pPr>
    </w:p>
    <w:p w14:paraId="6AB348D9" w14:textId="3DBEF8C7" w:rsidR="00C82F92" w:rsidRPr="00161531" w:rsidRDefault="00AB32E6" w:rsidP="00146896">
      <w:pPr>
        <w:pStyle w:val="List0"/>
        <w:spacing w:after="0"/>
        <w:ind w:left="5533"/>
        <w:jc w:val="center"/>
        <w:rPr>
          <w:rFonts w:cs="Times New Roman"/>
          <w:sz w:val="22"/>
          <w:szCs w:val="22"/>
        </w:rPr>
      </w:pPr>
      <w:ins w:id="63" w:author="Author">
        <w:r w:rsidRPr="00161531">
          <w:rPr>
            <w:sz w:val="22"/>
            <w:szCs w:val="22"/>
          </w:rPr>
          <w:t>[Fin del Anexo y del documento]</w:t>
        </w:r>
      </w:ins>
      <w:bookmarkEnd w:id="62"/>
    </w:p>
    <w:sectPr w:rsidR="00C82F92" w:rsidRPr="00161531" w:rsidSect="0016121B">
      <w:headerReference w:type="even" r:id="rId13"/>
      <w:headerReference w:type="default" r:id="rId14"/>
      <w:footerReference w:type="even" r:id="rId15"/>
      <w:footerReference w:type="default" r:id="rId16"/>
      <w:headerReference w:type="first" r:id="rId17"/>
      <w:pgSz w:w="11906" w:h="16838" w:code="9"/>
      <w:pgMar w:top="1418" w:right="1418" w:bottom="1134" w:left="1418" w:header="567" w:footer="680" w:gutter="0"/>
      <w:pgNumType w:start="1"/>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CC7DE" w14:textId="77777777" w:rsidR="008C6D46" w:rsidRDefault="008C6D46">
      <w:pPr>
        <w:rPr>
          <w:rFonts w:cs="Times New Roman"/>
        </w:rPr>
      </w:pPr>
      <w:r>
        <w:rPr>
          <w:rFonts w:cs="Times New Roman"/>
        </w:rPr>
        <w:separator/>
      </w:r>
    </w:p>
  </w:endnote>
  <w:endnote w:type="continuationSeparator" w:id="0">
    <w:p w14:paraId="7719A398" w14:textId="77777777" w:rsidR="008C6D46" w:rsidRDefault="008C6D46">
      <w:pPr>
        <w:rPr>
          <w:rFonts w:cs="Times New Roman"/>
        </w:rPr>
      </w:pPr>
      <w:r>
        <w:rPr>
          <w:rFonts w:cs="Times New Roman"/>
        </w:rPr>
        <w:continuationSeparator/>
      </w:r>
    </w:p>
  </w:endnote>
  <w:endnote w:type="continuationNotice" w:id="1">
    <w:p w14:paraId="53DF09D3" w14:textId="77777777" w:rsidR="008C6D46" w:rsidRDefault="008C6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D183E" w14:textId="4F94691E" w:rsidR="00A07386" w:rsidRDefault="00A07386">
    <w:pPr>
      <w:pStyle w:val="Footer"/>
    </w:pPr>
    <w:r>
      <w:rPr>
        <w:noProof/>
      </w:rPr>
      <mc:AlternateContent>
        <mc:Choice Requires="wps">
          <w:drawing>
            <wp:anchor distT="0" distB="0" distL="0" distR="0" simplePos="0" relativeHeight="251659264" behindDoc="0" locked="0" layoutInCell="1" allowOverlap="1" wp14:anchorId="0B9192F2" wp14:editId="52182164">
              <wp:simplePos x="635" y="635"/>
              <wp:positionH relativeFrom="page">
                <wp:align>center</wp:align>
              </wp:positionH>
              <wp:positionV relativeFrom="page">
                <wp:align>bottom</wp:align>
              </wp:positionV>
              <wp:extent cx="1564005" cy="345440"/>
              <wp:effectExtent l="0" t="0" r="17145" b="0"/>
              <wp:wrapNone/>
              <wp:docPr id="1143491984"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E6401AC" w14:textId="3DA1166D" w:rsidR="00A07386" w:rsidRPr="00A07386" w:rsidRDefault="00A07386" w:rsidP="00A07386">
                          <w:pPr>
                            <w:rPr>
                              <w:rFonts w:ascii="Calibri" w:eastAsia="Calibri" w:hAnsi="Calibri" w:cs="Calibri"/>
                              <w:noProof/>
                              <w:color w:val="000000"/>
                              <w:sz w:val="20"/>
                              <w:szCs w:val="20"/>
                            </w:rPr>
                          </w:pPr>
                          <w:r w:rsidRPr="00A07386">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9192F2" id="_x0000_t202" coordsize="21600,21600" o:spt="202" path="m,l,21600r21600,l21600,xe">
              <v:stroke joinstyle="miter"/>
              <v:path gradientshapeok="t" o:connecttype="rect"/>
            </v:shapetype>
            <v:shape id="Text Box 2" o:spid="_x0000_s1026" type="#_x0000_t202" alt="WIPO FOR OFFICIAL USE ONLY " style="position:absolute;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5E6401AC" w14:textId="3DA1166D" w:rsidR="00A07386" w:rsidRPr="00A07386" w:rsidRDefault="00A07386" w:rsidP="00A07386">
                    <w:pPr>
                      <w:rPr>
                        <w:rFonts w:ascii="Calibri" w:eastAsia="Calibri" w:hAnsi="Calibri" w:cs="Calibri"/>
                        <w:noProof/>
                        <w:color w:val="000000"/>
                        <w:sz w:val="20"/>
                        <w:szCs w:val="20"/>
                      </w:rPr>
                    </w:pPr>
                    <w:r w:rsidRPr="00A07386">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D734B" w14:textId="7AF80224" w:rsidR="00A07386" w:rsidRDefault="00A07386">
    <w:pPr>
      <w:pStyle w:val="Footer"/>
    </w:pPr>
    <w:r>
      <w:rPr>
        <w:noProof/>
      </w:rPr>
      <mc:AlternateContent>
        <mc:Choice Requires="wps">
          <w:drawing>
            <wp:anchor distT="0" distB="0" distL="0" distR="0" simplePos="0" relativeHeight="251660288" behindDoc="0" locked="0" layoutInCell="1" allowOverlap="1" wp14:anchorId="177727C1" wp14:editId="0C0CC37E">
              <wp:simplePos x="635" y="635"/>
              <wp:positionH relativeFrom="page">
                <wp:align>center</wp:align>
              </wp:positionH>
              <wp:positionV relativeFrom="page">
                <wp:align>bottom</wp:align>
              </wp:positionV>
              <wp:extent cx="1564005" cy="345440"/>
              <wp:effectExtent l="0" t="0" r="17145" b="0"/>
              <wp:wrapNone/>
              <wp:docPr id="602364287"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5AFE53F" w14:textId="67FA5FA0" w:rsidR="00A07386" w:rsidRPr="00A07386" w:rsidRDefault="00A07386" w:rsidP="00A07386">
                          <w:pPr>
                            <w:rPr>
                              <w:rFonts w:ascii="Calibri" w:eastAsia="Calibri" w:hAnsi="Calibri" w:cs="Calibri"/>
                              <w:noProof/>
                              <w:color w:val="000000"/>
                              <w:sz w:val="20"/>
                              <w:szCs w:val="20"/>
                            </w:rPr>
                          </w:pPr>
                          <w:r w:rsidRPr="00A07386">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7727C1" id="_x0000_t202" coordsize="21600,21600" o:spt="202" path="m,l,21600r21600,l21600,xe">
              <v:stroke joinstyle="miter"/>
              <v:path gradientshapeok="t" o:connecttype="rect"/>
            </v:shapetype>
            <v:shape id="Text Box 3" o:spid="_x0000_s1027" type="#_x0000_t202" alt="WIPO FOR OFFICIAL USE ONLY " style="position:absolute;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25AFE53F" w14:textId="67FA5FA0" w:rsidR="00A07386" w:rsidRPr="00A07386" w:rsidRDefault="00A07386" w:rsidP="00A07386">
                    <w:pPr>
                      <w:rPr>
                        <w:rFonts w:ascii="Calibri" w:eastAsia="Calibri" w:hAnsi="Calibri" w:cs="Calibri"/>
                        <w:noProof/>
                        <w:color w:val="000000"/>
                        <w:sz w:val="20"/>
                        <w:szCs w:val="20"/>
                      </w:rPr>
                    </w:pPr>
                    <w:r w:rsidRPr="00A07386">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E6A40" w14:textId="77777777" w:rsidR="008C6D46" w:rsidRDefault="008C6D46">
      <w:pPr>
        <w:rPr>
          <w:rFonts w:cs="Times New Roman"/>
        </w:rPr>
      </w:pPr>
      <w:r>
        <w:rPr>
          <w:rFonts w:cs="Times New Roman"/>
        </w:rPr>
        <w:separator/>
      </w:r>
    </w:p>
  </w:footnote>
  <w:footnote w:type="continuationSeparator" w:id="0">
    <w:p w14:paraId="3E3B47AA" w14:textId="77777777" w:rsidR="008C6D46" w:rsidRDefault="008C6D46">
      <w:pPr>
        <w:rPr>
          <w:rFonts w:cs="Times New Roman"/>
        </w:rPr>
      </w:pPr>
      <w:r>
        <w:rPr>
          <w:rFonts w:cs="Times New Roman"/>
        </w:rPr>
        <w:continuationSeparator/>
      </w:r>
    </w:p>
  </w:footnote>
  <w:footnote w:type="continuationNotice" w:id="1">
    <w:p w14:paraId="42771852" w14:textId="77777777" w:rsidR="008C6D46" w:rsidRDefault="008C6D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348E5" w14:textId="130EB432" w:rsidR="00C82F92" w:rsidRPr="006F69B8" w:rsidRDefault="00C721CC" w:rsidP="00C721CC">
    <w:pPr>
      <w:jc w:val="right"/>
      <w:rPr>
        <w:rFonts w:cs="Times New Roman"/>
        <w:sz w:val="22"/>
        <w:szCs w:val="22"/>
      </w:rPr>
    </w:pPr>
    <w:r>
      <w:rPr>
        <w:sz w:val="22"/>
      </w:rPr>
      <w:t>CWS/13/25</w:t>
    </w:r>
  </w:p>
  <w:p w14:paraId="078FCBEB" w14:textId="202BA442" w:rsidR="00C721CC" w:rsidRPr="006F69B8" w:rsidRDefault="00C721CC" w:rsidP="00C721CC">
    <w:pPr>
      <w:jc w:val="right"/>
      <w:rPr>
        <w:rFonts w:cs="Times New Roman"/>
        <w:sz w:val="22"/>
        <w:szCs w:val="22"/>
      </w:rPr>
    </w:pPr>
    <w:r>
      <w:rPr>
        <w:sz w:val="22"/>
      </w:rPr>
      <w:t>Anexo, página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EEFF4" w14:textId="77777777" w:rsidR="00AB0425" w:rsidRPr="0045481F" w:rsidRDefault="00AB0425" w:rsidP="00AB0425">
    <w:pPr>
      <w:jc w:val="right"/>
      <w:rPr>
        <w:rFonts w:cs="Times New Roman"/>
        <w:color w:val="000000"/>
        <w:sz w:val="22"/>
        <w:szCs w:val="22"/>
      </w:rPr>
    </w:pPr>
    <w:r>
      <w:rPr>
        <w:color w:val="000000"/>
        <w:sz w:val="22"/>
      </w:rPr>
      <w:t>CWS/13/25</w:t>
    </w:r>
  </w:p>
  <w:p w14:paraId="6AB348E6" w14:textId="7D369944" w:rsidR="00C82F92" w:rsidRDefault="00AB0425" w:rsidP="003A7516">
    <w:pPr>
      <w:jc w:val="right"/>
      <w:rPr>
        <w:rFonts w:cs="Times New Roman"/>
        <w:color w:val="000000"/>
      </w:rPr>
    </w:pPr>
    <w:r>
      <w:rPr>
        <w:color w:val="000000"/>
        <w:sz w:val="22"/>
      </w:rPr>
      <w:t>Anexo, página 3</w:t>
    </w:r>
  </w:p>
  <w:p w14:paraId="6AB348EC" w14:textId="77777777" w:rsidR="00C82F92" w:rsidRDefault="00C82F92">
    <w:pPr>
      <w:jc w:val="cente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348F1" w14:textId="0851B804" w:rsidR="00C82F92" w:rsidRPr="006F69B8" w:rsidRDefault="00C82F92" w:rsidP="00C721CC">
    <w:pPr>
      <w:jc w:val="right"/>
      <w:rPr>
        <w:rFonts w:cs="Times New Roman"/>
        <w:color w:val="000000"/>
        <w:sz w:val="22"/>
        <w:szCs w:val="22"/>
      </w:rPr>
    </w:pPr>
    <w:r>
      <w:rPr>
        <w:color w:val="000000"/>
        <w:sz w:val="22"/>
      </w:rPr>
      <w:t>CWS/13/25</w:t>
    </w:r>
    <w:r w:rsidR="0053791E">
      <w:rPr>
        <w:color w:val="000000"/>
        <w:sz w:val="22"/>
      </w:rPr>
      <w:t xml:space="preserve"> Rev.</w:t>
    </w:r>
  </w:p>
  <w:p w14:paraId="202377F9" w14:textId="1156F75F" w:rsidR="00C721CC" w:rsidRPr="006F69B8" w:rsidRDefault="00C721CC" w:rsidP="00C721CC">
    <w:pPr>
      <w:jc w:val="right"/>
      <w:rPr>
        <w:rFonts w:cs="Times New Roman"/>
        <w:color w:val="000000"/>
        <w:sz w:val="22"/>
        <w:szCs w:val="22"/>
      </w:rPr>
    </w:pPr>
    <w:r>
      <w:rPr>
        <w:color w:val="000000"/>
        <w:sz w:val="22"/>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B58B3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5908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C0EF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14BF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3497D4"/>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7567906"/>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1D628E54"/>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C6706684"/>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4306B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D6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F103446"/>
    <w:multiLevelType w:val="hybridMultilevel"/>
    <w:tmpl w:val="7B2E0E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8C467E"/>
    <w:multiLevelType w:val="hybridMultilevel"/>
    <w:tmpl w:val="23C6CA0C"/>
    <w:lvl w:ilvl="0" w:tplc="DDA6CF12">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num w:numId="1" w16cid:durableId="1756707964">
    <w:abstractNumId w:val="9"/>
  </w:num>
  <w:num w:numId="2" w16cid:durableId="583688540">
    <w:abstractNumId w:val="7"/>
  </w:num>
  <w:num w:numId="3" w16cid:durableId="1197236283">
    <w:abstractNumId w:val="6"/>
  </w:num>
  <w:num w:numId="4" w16cid:durableId="584262908">
    <w:abstractNumId w:val="5"/>
  </w:num>
  <w:num w:numId="5" w16cid:durableId="85350164">
    <w:abstractNumId w:val="4"/>
  </w:num>
  <w:num w:numId="6" w16cid:durableId="640697836">
    <w:abstractNumId w:val="8"/>
  </w:num>
  <w:num w:numId="7" w16cid:durableId="457988453">
    <w:abstractNumId w:val="3"/>
  </w:num>
  <w:num w:numId="8" w16cid:durableId="1974360809">
    <w:abstractNumId w:val="2"/>
  </w:num>
  <w:num w:numId="9" w16cid:durableId="538053800">
    <w:abstractNumId w:val="1"/>
  </w:num>
  <w:num w:numId="10" w16cid:durableId="43991501">
    <w:abstractNumId w:val="0"/>
  </w:num>
  <w:num w:numId="11" w16cid:durableId="197861800">
    <w:abstractNumId w:val="10"/>
  </w:num>
  <w:num w:numId="12" w16cid:durableId="4429623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clean"/>
  <w:defaultTabStop w:val="567"/>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zh-CN" w:val="$([{£¥·‘“〈《「『【〔〖〝﹙﹛﹝＄（．［｛￡￥"/>
  <w:noLineBreaksBefore w:lang="zh-CN" w:val="!%),.:;&gt;?]}¢¨°·ˇˉ―‖’”…‰′″›℃∶、。〃〉》」』】〕〗〞︶︺︾﹀﹄﹚﹜﹞！＂％＇），．：；？］｀｜｝～￠"/>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072"/>
    <w:rsid w:val="00002348"/>
    <w:rsid w:val="00002B33"/>
    <w:rsid w:val="000030A3"/>
    <w:rsid w:val="00017380"/>
    <w:rsid w:val="000241CC"/>
    <w:rsid w:val="0003197E"/>
    <w:rsid w:val="0003760F"/>
    <w:rsid w:val="0005256E"/>
    <w:rsid w:val="00071062"/>
    <w:rsid w:val="00073781"/>
    <w:rsid w:val="00077D95"/>
    <w:rsid w:val="000803B7"/>
    <w:rsid w:val="00082FE0"/>
    <w:rsid w:val="00083D71"/>
    <w:rsid w:val="00084AF5"/>
    <w:rsid w:val="000A4AD8"/>
    <w:rsid w:val="000B2CDA"/>
    <w:rsid w:val="000B7AA5"/>
    <w:rsid w:val="000C2227"/>
    <w:rsid w:val="000C3D93"/>
    <w:rsid w:val="000C4A96"/>
    <w:rsid w:val="000C5813"/>
    <w:rsid w:val="000C5A92"/>
    <w:rsid w:val="000C7467"/>
    <w:rsid w:val="000E158F"/>
    <w:rsid w:val="000F1E2B"/>
    <w:rsid w:val="000F7795"/>
    <w:rsid w:val="00106C78"/>
    <w:rsid w:val="0011189C"/>
    <w:rsid w:val="001213EE"/>
    <w:rsid w:val="00121A74"/>
    <w:rsid w:val="00125388"/>
    <w:rsid w:val="00127646"/>
    <w:rsid w:val="00130BCB"/>
    <w:rsid w:val="00132AF3"/>
    <w:rsid w:val="001349F7"/>
    <w:rsid w:val="00142792"/>
    <w:rsid w:val="00146896"/>
    <w:rsid w:val="0016121B"/>
    <w:rsid w:val="00161531"/>
    <w:rsid w:val="001638A2"/>
    <w:rsid w:val="0017438C"/>
    <w:rsid w:val="00175879"/>
    <w:rsid w:val="00180A59"/>
    <w:rsid w:val="0018118B"/>
    <w:rsid w:val="001874A3"/>
    <w:rsid w:val="00187E86"/>
    <w:rsid w:val="00194D0F"/>
    <w:rsid w:val="001A3713"/>
    <w:rsid w:val="001A3FC0"/>
    <w:rsid w:val="001B7EB6"/>
    <w:rsid w:val="001C5539"/>
    <w:rsid w:val="001D0477"/>
    <w:rsid w:val="001D60F4"/>
    <w:rsid w:val="001F163B"/>
    <w:rsid w:val="001F3E1D"/>
    <w:rsid w:val="00200CB2"/>
    <w:rsid w:val="00236F00"/>
    <w:rsid w:val="00241953"/>
    <w:rsid w:val="00251D7F"/>
    <w:rsid w:val="002602A5"/>
    <w:rsid w:val="002649BE"/>
    <w:rsid w:val="002720FA"/>
    <w:rsid w:val="00283D2B"/>
    <w:rsid w:val="00286F7A"/>
    <w:rsid w:val="0028759E"/>
    <w:rsid w:val="002A5279"/>
    <w:rsid w:val="002A5A14"/>
    <w:rsid w:val="002B5E45"/>
    <w:rsid w:val="002C0C02"/>
    <w:rsid w:val="002C280D"/>
    <w:rsid w:val="002C284F"/>
    <w:rsid w:val="002C7C1C"/>
    <w:rsid w:val="002D005B"/>
    <w:rsid w:val="002D0255"/>
    <w:rsid w:val="002D634E"/>
    <w:rsid w:val="002F131A"/>
    <w:rsid w:val="00300637"/>
    <w:rsid w:val="00304516"/>
    <w:rsid w:val="003152C5"/>
    <w:rsid w:val="00326293"/>
    <w:rsid w:val="00334B5D"/>
    <w:rsid w:val="00340A9E"/>
    <w:rsid w:val="00341531"/>
    <w:rsid w:val="0034263A"/>
    <w:rsid w:val="003443E6"/>
    <w:rsid w:val="0037200B"/>
    <w:rsid w:val="0037537F"/>
    <w:rsid w:val="00394A3B"/>
    <w:rsid w:val="00395297"/>
    <w:rsid w:val="003A7516"/>
    <w:rsid w:val="003B1E9F"/>
    <w:rsid w:val="003D2498"/>
    <w:rsid w:val="003D30C6"/>
    <w:rsid w:val="003D6D9C"/>
    <w:rsid w:val="003E0EBE"/>
    <w:rsid w:val="003E1169"/>
    <w:rsid w:val="003E21B0"/>
    <w:rsid w:val="003F408C"/>
    <w:rsid w:val="003F4846"/>
    <w:rsid w:val="003F6806"/>
    <w:rsid w:val="00405FBA"/>
    <w:rsid w:val="00416546"/>
    <w:rsid w:val="004241CE"/>
    <w:rsid w:val="004250F9"/>
    <w:rsid w:val="00440024"/>
    <w:rsid w:val="0044254B"/>
    <w:rsid w:val="00453203"/>
    <w:rsid w:val="0045481F"/>
    <w:rsid w:val="00464A1B"/>
    <w:rsid w:val="00473B91"/>
    <w:rsid w:val="0047630B"/>
    <w:rsid w:val="00480CBC"/>
    <w:rsid w:val="004915F6"/>
    <w:rsid w:val="004961FD"/>
    <w:rsid w:val="004C11FB"/>
    <w:rsid w:val="004C2677"/>
    <w:rsid w:val="004D05F5"/>
    <w:rsid w:val="004D4C81"/>
    <w:rsid w:val="004D7B6A"/>
    <w:rsid w:val="004E19E7"/>
    <w:rsid w:val="004F7F0F"/>
    <w:rsid w:val="0051348B"/>
    <w:rsid w:val="005154EA"/>
    <w:rsid w:val="00515D88"/>
    <w:rsid w:val="00520E20"/>
    <w:rsid w:val="00527FCC"/>
    <w:rsid w:val="00532468"/>
    <w:rsid w:val="00533DA5"/>
    <w:rsid w:val="00537316"/>
    <w:rsid w:val="0053791E"/>
    <w:rsid w:val="00544682"/>
    <w:rsid w:val="00544A35"/>
    <w:rsid w:val="00546EB8"/>
    <w:rsid w:val="00551867"/>
    <w:rsid w:val="0055560B"/>
    <w:rsid w:val="0056177A"/>
    <w:rsid w:val="0058124A"/>
    <w:rsid w:val="0058221F"/>
    <w:rsid w:val="00582FE1"/>
    <w:rsid w:val="00583DBF"/>
    <w:rsid w:val="00595072"/>
    <w:rsid w:val="00597E53"/>
    <w:rsid w:val="005A0B1B"/>
    <w:rsid w:val="005B1DB9"/>
    <w:rsid w:val="005D36D4"/>
    <w:rsid w:val="005D7C2A"/>
    <w:rsid w:val="005E163F"/>
    <w:rsid w:val="005E1F6C"/>
    <w:rsid w:val="005E3364"/>
    <w:rsid w:val="005F0144"/>
    <w:rsid w:val="006010F8"/>
    <w:rsid w:val="00611DB9"/>
    <w:rsid w:val="006278B1"/>
    <w:rsid w:val="00627CFD"/>
    <w:rsid w:val="00630404"/>
    <w:rsid w:val="006320C2"/>
    <w:rsid w:val="00643940"/>
    <w:rsid w:val="00646815"/>
    <w:rsid w:val="006570DE"/>
    <w:rsid w:val="00662154"/>
    <w:rsid w:val="00664D45"/>
    <w:rsid w:val="00666314"/>
    <w:rsid w:val="00666EB5"/>
    <w:rsid w:val="006718E6"/>
    <w:rsid w:val="006766D8"/>
    <w:rsid w:val="00681A59"/>
    <w:rsid w:val="006941CF"/>
    <w:rsid w:val="006A1ACC"/>
    <w:rsid w:val="006B490A"/>
    <w:rsid w:val="006C7955"/>
    <w:rsid w:val="006D2783"/>
    <w:rsid w:val="006D2E4A"/>
    <w:rsid w:val="006D5D34"/>
    <w:rsid w:val="006E2083"/>
    <w:rsid w:val="006E28CD"/>
    <w:rsid w:val="006F69B8"/>
    <w:rsid w:val="00701397"/>
    <w:rsid w:val="00705C11"/>
    <w:rsid w:val="0072455F"/>
    <w:rsid w:val="00741834"/>
    <w:rsid w:val="0077596A"/>
    <w:rsid w:val="007919B9"/>
    <w:rsid w:val="00795584"/>
    <w:rsid w:val="007A2561"/>
    <w:rsid w:val="007B79C9"/>
    <w:rsid w:val="007C56D9"/>
    <w:rsid w:val="007E54B0"/>
    <w:rsid w:val="007E7EDF"/>
    <w:rsid w:val="007F023E"/>
    <w:rsid w:val="007F2357"/>
    <w:rsid w:val="007F7203"/>
    <w:rsid w:val="00800931"/>
    <w:rsid w:val="00802F37"/>
    <w:rsid w:val="0080322A"/>
    <w:rsid w:val="00804E41"/>
    <w:rsid w:val="00823D1C"/>
    <w:rsid w:val="00841BE6"/>
    <w:rsid w:val="00850225"/>
    <w:rsid w:val="008600D7"/>
    <w:rsid w:val="00862743"/>
    <w:rsid w:val="00865378"/>
    <w:rsid w:val="008658DD"/>
    <w:rsid w:val="00870C52"/>
    <w:rsid w:val="008717B1"/>
    <w:rsid w:val="008749B8"/>
    <w:rsid w:val="00876201"/>
    <w:rsid w:val="00886F07"/>
    <w:rsid w:val="00894E01"/>
    <w:rsid w:val="00895D8F"/>
    <w:rsid w:val="008A1E12"/>
    <w:rsid w:val="008A4F38"/>
    <w:rsid w:val="008A6A0E"/>
    <w:rsid w:val="008C280E"/>
    <w:rsid w:val="008C5E95"/>
    <w:rsid w:val="008C6D46"/>
    <w:rsid w:val="008D7F3D"/>
    <w:rsid w:val="008F5292"/>
    <w:rsid w:val="00900E0F"/>
    <w:rsid w:val="0091023E"/>
    <w:rsid w:val="00910CE7"/>
    <w:rsid w:val="00911425"/>
    <w:rsid w:val="00913CEA"/>
    <w:rsid w:val="009169A8"/>
    <w:rsid w:val="00917E32"/>
    <w:rsid w:val="009222E6"/>
    <w:rsid w:val="00937648"/>
    <w:rsid w:val="0094448F"/>
    <w:rsid w:val="00947159"/>
    <w:rsid w:val="009524F8"/>
    <w:rsid w:val="009526BC"/>
    <w:rsid w:val="00953F6B"/>
    <w:rsid w:val="00960A6B"/>
    <w:rsid w:val="009628AA"/>
    <w:rsid w:val="00967949"/>
    <w:rsid w:val="009756DA"/>
    <w:rsid w:val="00976968"/>
    <w:rsid w:val="0098118E"/>
    <w:rsid w:val="00985038"/>
    <w:rsid w:val="00985EFC"/>
    <w:rsid w:val="00986176"/>
    <w:rsid w:val="0099416C"/>
    <w:rsid w:val="00995A6B"/>
    <w:rsid w:val="009A03BC"/>
    <w:rsid w:val="009A6D3A"/>
    <w:rsid w:val="009B4BC1"/>
    <w:rsid w:val="009B651D"/>
    <w:rsid w:val="009C3656"/>
    <w:rsid w:val="009D4A55"/>
    <w:rsid w:val="009E422A"/>
    <w:rsid w:val="009E47F9"/>
    <w:rsid w:val="009E7448"/>
    <w:rsid w:val="009F3C79"/>
    <w:rsid w:val="00A01196"/>
    <w:rsid w:val="00A07125"/>
    <w:rsid w:val="00A07386"/>
    <w:rsid w:val="00A17138"/>
    <w:rsid w:val="00A2048E"/>
    <w:rsid w:val="00A20DD5"/>
    <w:rsid w:val="00A27407"/>
    <w:rsid w:val="00A333FA"/>
    <w:rsid w:val="00A3736E"/>
    <w:rsid w:val="00A40EE8"/>
    <w:rsid w:val="00A40F98"/>
    <w:rsid w:val="00A42CEF"/>
    <w:rsid w:val="00A45C1D"/>
    <w:rsid w:val="00A50B73"/>
    <w:rsid w:val="00A515E2"/>
    <w:rsid w:val="00A52EC3"/>
    <w:rsid w:val="00A55884"/>
    <w:rsid w:val="00A56F7E"/>
    <w:rsid w:val="00A6150B"/>
    <w:rsid w:val="00A763DD"/>
    <w:rsid w:val="00A770D6"/>
    <w:rsid w:val="00A77CBF"/>
    <w:rsid w:val="00A80B34"/>
    <w:rsid w:val="00A93CFF"/>
    <w:rsid w:val="00A965D9"/>
    <w:rsid w:val="00AA0094"/>
    <w:rsid w:val="00AA66AE"/>
    <w:rsid w:val="00AB0425"/>
    <w:rsid w:val="00AB32E6"/>
    <w:rsid w:val="00AB5A60"/>
    <w:rsid w:val="00AB792F"/>
    <w:rsid w:val="00AC1957"/>
    <w:rsid w:val="00AC6F15"/>
    <w:rsid w:val="00AD7FE8"/>
    <w:rsid w:val="00AE3310"/>
    <w:rsid w:val="00B04B1E"/>
    <w:rsid w:val="00B11D07"/>
    <w:rsid w:val="00B13957"/>
    <w:rsid w:val="00B24CA2"/>
    <w:rsid w:val="00B2674A"/>
    <w:rsid w:val="00B4037C"/>
    <w:rsid w:val="00B42070"/>
    <w:rsid w:val="00B4367C"/>
    <w:rsid w:val="00B44EBB"/>
    <w:rsid w:val="00B47548"/>
    <w:rsid w:val="00B51819"/>
    <w:rsid w:val="00B661B1"/>
    <w:rsid w:val="00B71D19"/>
    <w:rsid w:val="00B734C3"/>
    <w:rsid w:val="00B75E2E"/>
    <w:rsid w:val="00B876E3"/>
    <w:rsid w:val="00B909C8"/>
    <w:rsid w:val="00B91A2B"/>
    <w:rsid w:val="00B94333"/>
    <w:rsid w:val="00B94786"/>
    <w:rsid w:val="00BA4110"/>
    <w:rsid w:val="00BB002D"/>
    <w:rsid w:val="00BB421C"/>
    <w:rsid w:val="00BB696B"/>
    <w:rsid w:val="00BC7451"/>
    <w:rsid w:val="00BD35D2"/>
    <w:rsid w:val="00BF3CEB"/>
    <w:rsid w:val="00BF4338"/>
    <w:rsid w:val="00C00D06"/>
    <w:rsid w:val="00C16031"/>
    <w:rsid w:val="00C20657"/>
    <w:rsid w:val="00C26D3E"/>
    <w:rsid w:val="00C34309"/>
    <w:rsid w:val="00C3703B"/>
    <w:rsid w:val="00C41808"/>
    <w:rsid w:val="00C44FBF"/>
    <w:rsid w:val="00C465D4"/>
    <w:rsid w:val="00C52A4C"/>
    <w:rsid w:val="00C60039"/>
    <w:rsid w:val="00C721CC"/>
    <w:rsid w:val="00C75056"/>
    <w:rsid w:val="00C8262E"/>
    <w:rsid w:val="00C829B5"/>
    <w:rsid w:val="00C82F92"/>
    <w:rsid w:val="00C90DAC"/>
    <w:rsid w:val="00C97566"/>
    <w:rsid w:val="00CA0145"/>
    <w:rsid w:val="00CA309B"/>
    <w:rsid w:val="00CB00C1"/>
    <w:rsid w:val="00CB7B74"/>
    <w:rsid w:val="00CC4708"/>
    <w:rsid w:val="00CC7461"/>
    <w:rsid w:val="00CD2C4A"/>
    <w:rsid w:val="00CF0FD4"/>
    <w:rsid w:val="00CF5B50"/>
    <w:rsid w:val="00CF66BB"/>
    <w:rsid w:val="00D14637"/>
    <w:rsid w:val="00D1546A"/>
    <w:rsid w:val="00D20135"/>
    <w:rsid w:val="00D240FC"/>
    <w:rsid w:val="00D27475"/>
    <w:rsid w:val="00D32225"/>
    <w:rsid w:val="00D343E3"/>
    <w:rsid w:val="00D4723A"/>
    <w:rsid w:val="00D531EA"/>
    <w:rsid w:val="00D55347"/>
    <w:rsid w:val="00D569B2"/>
    <w:rsid w:val="00D56EF7"/>
    <w:rsid w:val="00D60942"/>
    <w:rsid w:val="00D67835"/>
    <w:rsid w:val="00D7661C"/>
    <w:rsid w:val="00D94550"/>
    <w:rsid w:val="00DA1137"/>
    <w:rsid w:val="00DB2623"/>
    <w:rsid w:val="00DE1A9F"/>
    <w:rsid w:val="00DE2DBB"/>
    <w:rsid w:val="00DF6912"/>
    <w:rsid w:val="00E073FF"/>
    <w:rsid w:val="00E22318"/>
    <w:rsid w:val="00E57EB7"/>
    <w:rsid w:val="00E648A4"/>
    <w:rsid w:val="00E7353F"/>
    <w:rsid w:val="00E94686"/>
    <w:rsid w:val="00EB4F51"/>
    <w:rsid w:val="00EB68E0"/>
    <w:rsid w:val="00EC094F"/>
    <w:rsid w:val="00ED49C2"/>
    <w:rsid w:val="00F01EC2"/>
    <w:rsid w:val="00F21E33"/>
    <w:rsid w:val="00F271D2"/>
    <w:rsid w:val="00F30FAE"/>
    <w:rsid w:val="00F340D9"/>
    <w:rsid w:val="00F443B0"/>
    <w:rsid w:val="00F55DFA"/>
    <w:rsid w:val="00F566F9"/>
    <w:rsid w:val="00F60ACC"/>
    <w:rsid w:val="00F63290"/>
    <w:rsid w:val="00F63F3F"/>
    <w:rsid w:val="00F7288C"/>
    <w:rsid w:val="00F74388"/>
    <w:rsid w:val="00F756E2"/>
    <w:rsid w:val="00F85F2A"/>
    <w:rsid w:val="00F91F6D"/>
    <w:rsid w:val="00F944D1"/>
    <w:rsid w:val="00FC1CEB"/>
    <w:rsid w:val="00FC60A0"/>
    <w:rsid w:val="00FC7299"/>
    <w:rsid w:val="00FF7EC3"/>
    <w:rsid w:val="05865ED6"/>
    <w:rsid w:val="09C44277"/>
    <w:rsid w:val="116540B2"/>
    <w:rsid w:val="18A91EBE"/>
    <w:rsid w:val="2B4FB941"/>
    <w:rsid w:val="558F53CA"/>
    <w:rsid w:val="5D545D5C"/>
    <w:rsid w:val="78E6D5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3464B"/>
  <w15:docId w15:val="{39CD2BE7-28E5-46EC-99D4-81191B7D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ngXian" w:hAnsi="Times New Roman" w:cs="Times New Roman"/>
        <w:kern w:val="2"/>
        <w:sz w:val="21"/>
        <w:szCs w:val="22"/>
        <w:lang w:val="es-E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531"/>
    <w:rPr>
      <w:rFonts w:ascii="Arial" w:hAnsi="Arial" w:cs="Arial"/>
      <w:kern w:val="0"/>
      <w:sz w:val="17"/>
      <w:szCs w:val="17"/>
      <w:lang w:eastAsia="en-US"/>
    </w:rPr>
  </w:style>
  <w:style w:type="paragraph" w:styleId="Heading1">
    <w:name w:val="heading 1"/>
    <w:basedOn w:val="Normal"/>
    <w:next w:val="Normal"/>
    <w:link w:val="Heading1Char"/>
    <w:uiPriority w:val="99"/>
    <w:qFormat/>
    <w:rsid w:val="00341531"/>
    <w:pPr>
      <w:keepNext/>
      <w:jc w:val="center"/>
      <w:outlineLvl w:val="0"/>
    </w:pPr>
    <w:rPr>
      <w:b/>
      <w:bCs/>
      <w:caps/>
      <w:sz w:val="20"/>
      <w:szCs w:val="20"/>
    </w:rPr>
  </w:style>
  <w:style w:type="paragraph" w:styleId="Heading2">
    <w:name w:val="heading 2"/>
    <w:basedOn w:val="Normal"/>
    <w:next w:val="Normal"/>
    <w:link w:val="Heading2Char"/>
    <w:uiPriority w:val="99"/>
    <w:qFormat/>
    <w:rsid w:val="00341531"/>
    <w:pPr>
      <w:keepNext/>
      <w:keepLines/>
      <w:spacing w:before="170" w:after="170"/>
      <w:outlineLvl w:val="1"/>
    </w:pPr>
    <w:rPr>
      <w:caps/>
    </w:rPr>
  </w:style>
  <w:style w:type="paragraph" w:styleId="Heading3">
    <w:name w:val="heading 3"/>
    <w:basedOn w:val="Normal"/>
    <w:next w:val="Normal"/>
    <w:link w:val="Heading3Char"/>
    <w:uiPriority w:val="99"/>
    <w:qFormat/>
    <w:rsid w:val="00341531"/>
    <w:pPr>
      <w:keepNext/>
      <w:keepLines/>
      <w:spacing w:before="170" w:after="170"/>
      <w:outlineLvl w:val="2"/>
    </w:pPr>
    <w:rPr>
      <w:i/>
      <w:iCs/>
    </w:rPr>
  </w:style>
  <w:style w:type="paragraph" w:styleId="Heading4">
    <w:name w:val="heading 4"/>
    <w:basedOn w:val="Normal"/>
    <w:next w:val="Normal"/>
    <w:link w:val="Heading4Char"/>
    <w:uiPriority w:val="99"/>
    <w:qFormat/>
    <w:rsid w:val="00341531"/>
    <w:pPr>
      <w:keepNext/>
      <w:spacing w:after="170"/>
      <w:outlineLvl w:val="3"/>
    </w:pPr>
    <w:rPr>
      <w:u w:val="single"/>
    </w:rPr>
  </w:style>
  <w:style w:type="paragraph" w:styleId="Heading5">
    <w:name w:val="heading 5"/>
    <w:basedOn w:val="Normal"/>
    <w:next w:val="Normal"/>
    <w:link w:val="Heading5Char"/>
    <w:uiPriority w:val="99"/>
    <w:qFormat/>
    <w:rsid w:val="00341531"/>
    <w:pPr>
      <w:spacing w:before="240" w:after="60"/>
      <w:outlineLvl w:val="4"/>
    </w:pPr>
    <w:rPr>
      <w:sz w:val="22"/>
      <w:szCs w:val="22"/>
    </w:rPr>
  </w:style>
  <w:style w:type="paragraph" w:styleId="Heading6">
    <w:name w:val="heading 6"/>
    <w:basedOn w:val="Normal"/>
    <w:next w:val="Normal"/>
    <w:link w:val="Heading6Char"/>
    <w:uiPriority w:val="99"/>
    <w:qFormat/>
    <w:rsid w:val="00341531"/>
    <w:pPr>
      <w:spacing w:before="240" w:after="60"/>
      <w:outlineLvl w:val="5"/>
    </w:pPr>
    <w:rPr>
      <w:rFonts w:ascii="Times New Roman" w:hAnsi="Times New Roman" w:cs="Times New Roman"/>
      <w:i/>
      <w:iCs/>
      <w:sz w:val="22"/>
      <w:szCs w:val="22"/>
    </w:rPr>
  </w:style>
  <w:style w:type="paragraph" w:styleId="Heading7">
    <w:name w:val="heading 7"/>
    <w:basedOn w:val="Normal"/>
    <w:next w:val="Normal"/>
    <w:link w:val="Heading7Char"/>
    <w:uiPriority w:val="99"/>
    <w:qFormat/>
    <w:rsid w:val="00341531"/>
    <w:pPr>
      <w:spacing w:before="240" w:after="60"/>
      <w:outlineLvl w:val="6"/>
    </w:pPr>
    <w:rPr>
      <w:sz w:val="20"/>
      <w:szCs w:val="20"/>
    </w:rPr>
  </w:style>
  <w:style w:type="paragraph" w:styleId="Heading8">
    <w:name w:val="heading 8"/>
    <w:basedOn w:val="Normal"/>
    <w:next w:val="Normal"/>
    <w:link w:val="Heading8Char"/>
    <w:uiPriority w:val="99"/>
    <w:qFormat/>
    <w:rsid w:val="00341531"/>
    <w:pPr>
      <w:spacing w:before="240" w:after="60"/>
      <w:outlineLvl w:val="7"/>
    </w:pPr>
    <w:rPr>
      <w:i/>
      <w:iCs/>
      <w:sz w:val="20"/>
      <w:szCs w:val="20"/>
    </w:rPr>
  </w:style>
  <w:style w:type="paragraph" w:styleId="Heading9">
    <w:name w:val="heading 9"/>
    <w:basedOn w:val="Normal"/>
    <w:next w:val="Normal"/>
    <w:link w:val="Heading9Char"/>
    <w:uiPriority w:val="99"/>
    <w:qFormat/>
    <w:rsid w:val="00341531"/>
    <w:p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2E"/>
    <w:rPr>
      <w:rFonts w:ascii="Arial" w:hAnsi="Arial" w:cs="Arial"/>
      <w:b/>
      <w:bCs/>
      <w:kern w:val="44"/>
      <w:sz w:val="44"/>
      <w:szCs w:val="44"/>
      <w:lang w:eastAsia="en-US"/>
    </w:rPr>
  </w:style>
  <w:style w:type="character" w:customStyle="1" w:styleId="Heading2Char">
    <w:name w:val="Heading 2 Char"/>
    <w:basedOn w:val="DefaultParagraphFont"/>
    <w:link w:val="Heading2"/>
    <w:uiPriority w:val="9"/>
    <w:semiHidden/>
    <w:rsid w:val="0072642E"/>
    <w:rPr>
      <w:rFonts w:asciiTheme="majorHAnsi" w:eastAsiaTheme="majorEastAsia" w:hAnsiTheme="majorHAnsi" w:cstheme="majorBidi"/>
      <w:b/>
      <w:bCs/>
      <w:kern w:val="0"/>
      <w:sz w:val="32"/>
      <w:szCs w:val="32"/>
      <w:lang w:eastAsia="en-US"/>
    </w:rPr>
  </w:style>
  <w:style w:type="character" w:customStyle="1" w:styleId="Heading3Char">
    <w:name w:val="Heading 3 Char"/>
    <w:basedOn w:val="DefaultParagraphFont"/>
    <w:link w:val="Heading3"/>
    <w:uiPriority w:val="9"/>
    <w:semiHidden/>
    <w:rsid w:val="0072642E"/>
    <w:rPr>
      <w:rFonts w:ascii="Arial" w:hAnsi="Arial" w:cs="Arial"/>
      <w:b/>
      <w:bCs/>
      <w:kern w:val="0"/>
      <w:sz w:val="32"/>
      <w:szCs w:val="32"/>
      <w:lang w:eastAsia="en-US"/>
    </w:rPr>
  </w:style>
  <w:style w:type="character" w:customStyle="1" w:styleId="Heading4Char">
    <w:name w:val="Heading 4 Char"/>
    <w:basedOn w:val="DefaultParagraphFont"/>
    <w:link w:val="Heading4"/>
    <w:uiPriority w:val="9"/>
    <w:semiHidden/>
    <w:rsid w:val="0072642E"/>
    <w:rPr>
      <w:rFonts w:asciiTheme="majorHAnsi" w:eastAsiaTheme="majorEastAsia" w:hAnsiTheme="majorHAnsi" w:cstheme="majorBidi"/>
      <w:b/>
      <w:bCs/>
      <w:kern w:val="0"/>
      <w:sz w:val="28"/>
      <w:szCs w:val="28"/>
      <w:lang w:eastAsia="en-US"/>
    </w:rPr>
  </w:style>
  <w:style w:type="character" w:customStyle="1" w:styleId="Heading5Char">
    <w:name w:val="Heading 5 Char"/>
    <w:basedOn w:val="DefaultParagraphFont"/>
    <w:link w:val="Heading5"/>
    <w:uiPriority w:val="9"/>
    <w:semiHidden/>
    <w:rsid w:val="0072642E"/>
    <w:rPr>
      <w:rFonts w:ascii="Arial" w:hAnsi="Arial" w:cs="Arial"/>
      <w:b/>
      <w:bCs/>
      <w:kern w:val="0"/>
      <w:sz w:val="28"/>
      <w:szCs w:val="28"/>
      <w:lang w:eastAsia="en-US"/>
    </w:rPr>
  </w:style>
  <w:style w:type="character" w:customStyle="1" w:styleId="Heading6Char">
    <w:name w:val="Heading 6 Char"/>
    <w:basedOn w:val="DefaultParagraphFont"/>
    <w:link w:val="Heading6"/>
    <w:uiPriority w:val="9"/>
    <w:semiHidden/>
    <w:rsid w:val="0072642E"/>
    <w:rPr>
      <w:rFonts w:asciiTheme="majorHAnsi" w:eastAsiaTheme="majorEastAsia" w:hAnsiTheme="majorHAnsi" w:cstheme="majorBidi"/>
      <w:b/>
      <w:bCs/>
      <w:kern w:val="0"/>
      <w:sz w:val="24"/>
      <w:szCs w:val="24"/>
      <w:lang w:eastAsia="en-US"/>
    </w:rPr>
  </w:style>
  <w:style w:type="character" w:customStyle="1" w:styleId="Heading7Char">
    <w:name w:val="Heading 7 Char"/>
    <w:basedOn w:val="DefaultParagraphFont"/>
    <w:link w:val="Heading7"/>
    <w:uiPriority w:val="9"/>
    <w:semiHidden/>
    <w:rsid w:val="0072642E"/>
    <w:rPr>
      <w:rFonts w:ascii="Arial" w:hAnsi="Arial" w:cs="Arial"/>
      <w:b/>
      <w:bCs/>
      <w:kern w:val="0"/>
      <w:sz w:val="24"/>
      <w:szCs w:val="24"/>
      <w:lang w:eastAsia="en-US"/>
    </w:rPr>
  </w:style>
  <w:style w:type="character" w:customStyle="1" w:styleId="Heading8Char">
    <w:name w:val="Heading 8 Char"/>
    <w:basedOn w:val="DefaultParagraphFont"/>
    <w:link w:val="Heading8"/>
    <w:uiPriority w:val="9"/>
    <w:semiHidden/>
    <w:rsid w:val="0072642E"/>
    <w:rPr>
      <w:rFonts w:asciiTheme="majorHAnsi" w:eastAsiaTheme="majorEastAsia" w:hAnsiTheme="majorHAnsi" w:cstheme="majorBidi"/>
      <w:kern w:val="0"/>
      <w:sz w:val="24"/>
      <w:szCs w:val="24"/>
      <w:lang w:eastAsia="en-US"/>
    </w:rPr>
  </w:style>
  <w:style w:type="character" w:customStyle="1" w:styleId="Heading9Char">
    <w:name w:val="Heading 9 Char"/>
    <w:basedOn w:val="DefaultParagraphFont"/>
    <w:link w:val="Heading9"/>
    <w:uiPriority w:val="9"/>
    <w:semiHidden/>
    <w:rsid w:val="0072642E"/>
    <w:rPr>
      <w:rFonts w:asciiTheme="majorHAnsi" w:eastAsiaTheme="majorEastAsia" w:hAnsiTheme="majorHAnsi" w:cstheme="majorBidi"/>
      <w:kern w:val="0"/>
      <w:szCs w:val="21"/>
      <w:lang w:eastAsia="en-US"/>
    </w:rPr>
  </w:style>
  <w:style w:type="paragraph" w:customStyle="1" w:styleId="TitleSmall">
    <w:name w:val="Title Small"/>
    <w:basedOn w:val="Normal"/>
    <w:next w:val="Normal"/>
    <w:uiPriority w:val="99"/>
    <w:rsid w:val="00341531"/>
    <w:pPr>
      <w:spacing w:before="170" w:after="170"/>
      <w:jc w:val="center"/>
    </w:pPr>
  </w:style>
  <w:style w:type="paragraph" w:customStyle="1" w:styleId="Part">
    <w:name w:val="Part"/>
    <w:basedOn w:val="Normal"/>
    <w:uiPriority w:val="99"/>
    <w:rsid w:val="00341531"/>
    <w:pPr>
      <w:keepLines/>
      <w:spacing w:before="3700" w:after="510"/>
      <w:jc w:val="center"/>
    </w:pPr>
    <w:rPr>
      <w:b/>
      <w:bCs/>
      <w:sz w:val="28"/>
      <w:szCs w:val="28"/>
    </w:rPr>
  </w:style>
  <w:style w:type="paragraph" w:customStyle="1" w:styleId="Trow">
    <w:name w:val="Trow"/>
    <w:basedOn w:val="Normal"/>
    <w:uiPriority w:val="99"/>
    <w:rsid w:val="00341531"/>
  </w:style>
  <w:style w:type="paragraph" w:customStyle="1" w:styleId="List1">
    <w:name w:val="List1"/>
    <w:basedOn w:val="Normal"/>
    <w:uiPriority w:val="99"/>
    <w:rsid w:val="00341531"/>
    <w:pPr>
      <w:keepLines/>
      <w:spacing w:after="170"/>
      <w:ind w:left="567"/>
    </w:pPr>
  </w:style>
  <w:style w:type="paragraph" w:customStyle="1" w:styleId="List2">
    <w:name w:val="List2"/>
    <w:basedOn w:val="Normal"/>
    <w:uiPriority w:val="99"/>
    <w:rsid w:val="00341531"/>
    <w:pPr>
      <w:keepLines/>
      <w:spacing w:after="170"/>
      <w:ind w:left="1134"/>
    </w:pPr>
  </w:style>
  <w:style w:type="paragraph" w:customStyle="1" w:styleId="List3">
    <w:name w:val="List3"/>
    <w:basedOn w:val="Normal"/>
    <w:uiPriority w:val="99"/>
    <w:rsid w:val="00341531"/>
    <w:pPr>
      <w:keepLines/>
      <w:spacing w:after="170"/>
      <w:ind w:left="1701"/>
    </w:pPr>
  </w:style>
  <w:style w:type="paragraph" w:customStyle="1" w:styleId="List4">
    <w:name w:val="List4"/>
    <w:basedOn w:val="Normal"/>
    <w:uiPriority w:val="99"/>
    <w:rsid w:val="00341531"/>
    <w:pPr>
      <w:keepLines/>
      <w:spacing w:after="170"/>
      <w:ind w:left="2268"/>
    </w:pPr>
  </w:style>
  <w:style w:type="paragraph" w:customStyle="1" w:styleId="List2H">
    <w:name w:val="List2H"/>
    <w:basedOn w:val="List2"/>
    <w:uiPriority w:val="99"/>
    <w:rsid w:val="00341531"/>
    <w:pPr>
      <w:ind w:left="1701" w:hanging="567"/>
    </w:pPr>
  </w:style>
  <w:style w:type="paragraph" w:customStyle="1" w:styleId="List3H">
    <w:name w:val="List3H"/>
    <w:basedOn w:val="List3"/>
    <w:uiPriority w:val="99"/>
    <w:rsid w:val="00341531"/>
    <w:pPr>
      <w:ind w:left="2268" w:hanging="567"/>
    </w:pPr>
  </w:style>
  <w:style w:type="paragraph" w:customStyle="1" w:styleId="TrowF">
    <w:name w:val="TrowF"/>
    <w:basedOn w:val="Trow"/>
    <w:uiPriority w:val="99"/>
    <w:rsid w:val="00341531"/>
    <w:pPr>
      <w:spacing w:before="60"/>
    </w:pPr>
  </w:style>
  <w:style w:type="paragraph" w:customStyle="1" w:styleId="Heading2First">
    <w:name w:val="Heading 2 First"/>
    <w:basedOn w:val="Heading2"/>
    <w:next w:val="Normal"/>
    <w:uiPriority w:val="99"/>
    <w:rsid w:val="00341531"/>
    <w:pPr>
      <w:spacing w:before="0"/>
    </w:pPr>
  </w:style>
  <w:style w:type="paragraph" w:customStyle="1" w:styleId="List1Rom">
    <w:name w:val="List1Rom"/>
    <w:basedOn w:val="List1"/>
    <w:uiPriority w:val="99"/>
    <w:rsid w:val="00341531"/>
    <w:pPr>
      <w:tabs>
        <w:tab w:val="right" w:pos="851"/>
        <w:tab w:val="left" w:pos="1134"/>
      </w:tabs>
      <w:ind w:left="1134" w:hanging="1134"/>
    </w:pPr>
  </w:style>
  <w:style w:type="paragraph" w:customStyle="1" w:styleId="List3Rom">
    <w:name w:val="List3Rom"/>
    <w:basedOn w:val="List3"/>
    <w:uiPriority w:val="99"/>
    <w:rsid w:val="00341531"/>
    <w:pPr>
      <w:tabs>
        <w:tab w:val="right" w:pos="1985"/>
        <w:tab w:val="left" w:pos="2268"/>
      </w:tabs>
      <w:ind w:left="2268" w:hanging="1134"/>
    </w:pPr>
  </w:style>
  <w:style w:type="paragraph" w:customStyle="1" w:styleId="List0R">
    <w:name w:val="List0R"/>
    <w:basedOn w:val="List0"/>
    <w:uiPriority w:val="99"/>
    <w:rsid w:val="00341531"/>
    <w:pPr>
      <w:ind w:firstLine="567"/>
    </w:pPr>
  </w:style>
  <w:style w:type="paragraph" w:customStyle="1" w:styleId="List0">
    <w:name w:val="List0"/>
    <w:basedOn w:val="Normal"/>
    <w:uiPriority w:val="99"/>
    <w:rsid w:val="00341531"/>
    <w:pPr>
      <w:keepLines/>
      <w:spacing w:after="170"/>
    </w:pPr>
  </w:style>
  <w:style w:type="paragraph" w:customStyle="1" w:styleId="List0Rom">
    <w:name w:val="List0Rom"/>
    <w:basedOn w:val="List0"/>
    <w:uiPriority w:val="99"/>
    <w:rsid w:val="00341531"/>
    <w:pPr>
      <w:tabs>
        <w:tab w:val="right" w:pos="851"/>
        <w:tab w:val="left" w:pos="1134"/>
      </w:tabs>
    </w:pPr>
  </w:style>
  <w:style w:type="paragraph" w:customStyle="1" w:styleId="List2RomB">
    <w:name w:val="List2RomB"/>
    <w:basedOn w:val="List2"/>
    <w:uiPriority w:val="99"/>
    <w:rsid w:val="00341531"/>
    <w:pPr>
      <w:tabs>
        <w:tab w:val="right" w:pos="1418"/>
        <w:tab w:val="left" w:pos="1701"/>
      </w:tabs>
      <w:ind w:left="0"/>
    </w:pPr>
  </w:style>
  <w:style w:type="paragraph" w:customStyle="1" w:styleId="List0H">
    <w:name w:val="List0H"/>
    <w:basedOn w:val="List0"/>
    <w:uiPriority w:val="99"/>
    <w:rsid w:val="00341531"/>
    <w:pPr>
      <w:ind w:left="567" w:hanging="567"/>
    </w:pPr>
  </w:style>
  <w:style w:type="paragraph" w:customStyle="1" w:styleId="EmitInfo">
    <w:name w:val="EmitInfo"/>
    <w:basedOn w:val="Normal"/>
    <w:uiPriority w:val="99"/>
    <w:rsid w:val="00341531"/>
    <w:pPr>
      <w:spacing w:after="510"/>
      <w:jc w:val="center"/>
    </w:pPr>
    <w:rPr>
      <w:i/>
      <w:iCs/>
    </w:rPr>
  </w:style>
  <w:style w:type="paragraph" w:customStyle="1" w:styleId="Heading1hidden">
    <w:name w:val="Heading 1 hidden"/>
    <w:basedOn w:val="Normal"/>
    <w:next w:val="Normal"/>
    <w:uiPriority w:val="99"/>
    <w:rsid w:val="00341531"/>
    <w:pPr>
      <w:keepNext/>
      <w:keepLines/>
      <w:jc w:val="center"/>
      <w:outlineLvl w:val="0"/>
    </w:pPr>
    <w:rPr>
      <w:caps/>
      <w:color w:val="FFFFFF"/>
    </w:rPr>
  </w:style>
  <w:style w:type="paragraph" w:customStyle="1" w:styleId="ContinueOrEndOfFile">
    <w:name w:val="ContinueOrEndOfFile"/>
    <w:basedOn w:val="Normal"/>
    <w:uiPriority w:val="99"/>
    <w:rsid w:val="00341531"/>
    <w:pPr>
      <w:spacing w:before="680"/>
      <w:jc w:val="right"/>
    </w:pPr>
  </w:style>
  <w:style w:type="paragraph" w:customStyle="1" w:styleId="TitleCAPS">
    <w:name w:val="Title CAPS"/>
    <w:basedOn w:val="Normal"/>
    <w:next w:val="Normal"/>
    <w:uiPriority w:val="99"/>
    <w:rsid w:val="00341531"/>
    <w:pPr>
      <w:spacing w:after="340"/>
      <w:jc w:val="center"/>
    </w:pPr>
    <w:rPr>
      <w:caps/>
    </w:rPr>
  </w:style>
  <w:style w:type="paragraph" w:styleId="Header">
    <w:name w:val="header"/>
    <w:basedOn w:val="Normal"/>
    <w:link w:val="HeaderChar"/>
    <w:uiPriority w:val="99"/>
    <w:rsid w:val="00341531"/>
    <w:pPr>
      <w:tabs>
        <w:tab w:val="right" w:pos="9072"/>
      </w:tabs>
      <w:jc w:val="center"/>
    </w:pPr>
    <w:rPr>
      <w:b/>
      <w:bCs/>
    </w:rPr>
  </w:style>
  <w:style w:type="character" w:customStyle="1" w:styleId="HeaderChar">
    <w:name w:val="Header Char"/>
    <w:basedOn w:val="DefaultParagraphFont"/>
    <w:link w:val="Header"/>
    <w:uiPriority w:val="99"/>
    <w:semiHidden/>
    <w:rsid w:val="0072642E"/>
    <w:rPr>
      <w:rFonts w:ascii="Arial" w:hAnsi="Arial" w:cs="Arial"/>
      <w:kern w:val="0"/>
      <w:sz w:val="18"/>
      <w:szCs w:val="18"/>
      <w:lang w:eastAsia="en-US"/>
    </w:rPr>
  </w:style>
  <w:style w:type="paragraph" w:customStyle="1" w:styleId="Heading2Hidden">
    <w:name w:val="Heading 2 Hidden"/>
    <w:basedOn w:val="Heading2"/>
    <w:next w:val="Normal"/>
    <w:uiPriority w:val="99"/>
    <w:rsid w:val="00341531"/>
    <w:pPr>
      <w:spacing w:before="0" w:after="0"/>
    </w:pPr>
    <w:rPr>
      <w:caps w:val="0"/>
      <w:color w:val="FFFFFF"/>
    </w:rPr>
  </w:style>
  <w:style w:type="paragraph" w:customStyle="1" w:styleId="Heading3Hidden">
    <w:name w:val="Heading 3 Hidden"/>
    <w:basedOn w:val="Heading3"/>
    <w:next w:val="Normal"/>
    <w:uiPriority w:val="99"/>
    <w:rsid w:val="00341531"/>
    <w:pPr>
      <w:spacing w:before="0" w:after="0"/>
    </w:pPr>
    <w:rPr>
      <w:color w:val="FFFFFF"/>
    </w:rPr>
  </w:style>
  <w:style w:type="paragraph" w:customStyle="1" w:styleId="Heading3First">
    <w:name w:val="Heading 3 First"/>
    <w:basedOn w:val="Heading3"/>
    <w:next w:val="Normal"/>
    <w:uiPriority w:val="99"/>
    <w:rsid w:val="00341531"/>
    <w:pPr>
      <w:spacing w:before="0"/>
    </w:pPr>
  </w:style>
  <w:style w:type="paragraph" w:styleId="Footer">
    <w:name w:val="footer"/>
    <w:basedOn w:val="Normal"/>
    <w:link w:val="FooterChar"/>
    <w:uiPriority w:val="99"/>
    <w:rsid w:val="00341531"/>
    <w:pPr>
      <w:pBdr>
        <w:top w:val="single" w:sz="4" w:space="6" w:color="auto"/>
      </w:pBdr>
      <w:tabs>
        <w:tab w:val="right" w:pos="9072"/>
      </w:tabs>
    </w:pPr>
  </w:style>
  <w:style w:type="character" w:customStyle="1" w:styleId="FooterChar">
    <w:name w:val="Footer Char"/>
    <w:basedOn w:val="DefaultParagraphFont"/>
    <w:link w:val="Footer"/>
    <w:uiPriority w:val="99"/>
    <w:semiHidden/>
    <w:rsid w:val="0072642E"/>
    <w:rPr>
      <w:rFonts w:ascii="Arial" w:hAnsi="Arial" w:cs="Arial"/>
      <w:kern w:val="0"/>
      <w:sz w:val="18"/>
      <w:szCs w:val="18"/>
      <w:lang w:eastAsia="en-US"/>
    </w:rPr>
  </w:style>
  <w:style w:type="paragraph" w:customStyle="1" w:styleId="List2Rom">
    <w:name w:val="List2Rom"/>
    <w:basedOn w:val="List2"/>
    <w:uiPriority w:val="99"/>
    <w:rsid w:val="00341531"/>
    <w:pPr>
      <w:tabs>
        <w:tab w:val="right" w:pos="1418"/>
      </w:tabs>
      <w:ind w:left="1701" w:hanging="1134"/>
    </w:pPr>
  </w:style>
  <w:style w:type="paragraph" w:customStyle="1" w:styleId="Heading2Centered">
    <w:name w:val="Heading 2 Centered"/>
    <w:basedOn w:val="Heading2"/>
    <w:next w:val="Normal"/>
    <w:uiPriority w:val="99"/>
    <w:rsid w:val="00341531"/>
    <w:pPr>
      <w:jc w:val="center"/>
    </w:pPr>
  </w:style>
  <w:style w:type="paragraph" w:customStyle="1" w:styleId="List1H">
    <w:name w:val="List1H"/>
    <w:basedOn w:val="List1"/>
    <w:uiPriority w:val="99"/>
    <w:rsid w:val="00341531"/>
    <w:pPr>
      <w:ind w:left="1134" w:hanging="567"/>
    </w:pPr>
  </w:style>
  <w:style w:type="character" w:styleId="PageNumber">
    <w:name w:val="page number"/>
    <w:basedOn w:val="DefaultParagraphFont"/>
    <w:uiPriority w:val="99"/>
    <w:rsid w:val="00341531"/>
  </w:style>
  <w:style w:type="paragraph" w:customStyle="1" w:styleId="Heading3CAPS">
    <w:name w:val="Heading 3 CAPS"/>
    <w:basedOn w:val="Normal"/>
    <w:next w:val="Normal"/>
    <w:uiPriority w:val="99"/>
    <w:rsid w:val="00341531"/>
    <w:pPr>
      <w:keepNext/>
      <w:outlineLvl w:val="2"/>
    </w:pPr>
    <w:rPr>
      <w:caps/>
    </w:rPr>
  </w:style>
  <w:style w:type="paragraph" w:customStyle="1" w:styleId="Titleunderlined">
    <w:name w:val="Title underlined"/>
    <w:basedOn w:val="TitleSmall"/>
    <w:uiPriority w:val="99"/>
    <w:rsid w:val="00341531"/>
    <w:pPr>
      <w:jc w:val="left"/>
    </w:pPr>
    <w:rPr>
      <w:u w:val="single"/>
    </w:rPr>
  </w:style>
  <w:style w:type="paragraph" w:customStyle="1" w:styleId="Headerline">
    <w:name w:val="Header line"/>
    <w:basedOn w:val="Normal"/>
    <w:uiPriority w:val="99"/>
    <w:rsid w:val="00341531"/>
    <w:pPr>
      <w:pBdr>
        <w:bottom w:val="single" w:sz="6" w:space="6" w:color="auto"/>
      </w:pBdr>
      <w:tabs>
        <w:tab w:val="right" w:pos="9061"/>
      </w:tabs>
    </w:pPr>
  </w:style>
  <w:style w:type="paragraph" w:customStyle="1" w:styleId="TOC">
    <w:name w:val="TOC"/>
    <w:basedOn w:val="Normal"/>
    <w:uiPriority w:val="99"/>
    <w:rsid w:val="00341531"/>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uiPriority w:val="99"/>
    <w:rsid w:val="00341531"/>
    <w:pPr>
      <w:spacing w:before="0"/>
    </w:pPr>
  </w:style>
  <w:style w:type="character" w:styleId="Hyperlink">
    <w:name w:val="Hyperlink"/>
    <w:basedOn w:val="DefaultParagraphFont"/>
    <w:uiPriority w:val="99"/>
    <w:rsid w:val="00341531"/>
    <w:rPr>
      <w:color w:val="0000FF"/>
      <w:u w:val="single"/>
    </w:rPr>
  </w:style>
  <w:style w:type="character" w:styleId="FollowedHyperlink">
    <w:name w:val="FollowedHyperlink"/>
    <w:basedOn w:val="DefaultParagraphFont"/>
    <w:uiPriority w:val="99"/>
    <w:rsid w:val="00341531"/>
    <w:rPr>
      <w:color w:val="800080"/>
      <w:u w:val="single"/>
    </w:rPr>
  </w:style>
  <w:style w:type="paragraph" w:styleId="FootnoteText">
    <w:name w:val="footnote text"/>
    <w:basedOn w:val="Normal"/>
    <w:link w:val="FootnoteTextChar"/>
    <w:uiPriority w:val="99"/>
    <w:semiHidden/>
    <w:rsid w:val="00341531"/>
    <w:pPr>
      <w:spacing w:after="40"/>
      <w:ind w:left="284" w:hanging="284"/>
    </w:pPr>
    <w:rPr>
      <w:sz w:val="16"/>
      <w:szCs w:val="16"/>
    </w:rPr>
  </w:style>
  <w:style w:type="character" w:customStyle="1" w:styleId="FootnoteTextChar">
    <w:name w:val="Footnote Text Char"/>
    <w:basedOn w:val="DefaultParagraphFont"/>
    <w:link w:val="FootnoteText"/>
    <w:uiPriority w:val="99"/>
    <w:semiHidden/>
    <w:rsid w:val="0072642E"/>
    <w:rPr>
      <w:rFonts w:ascii="Arial" w:hAnsi="Arial" w:cs="Arial"/>
      <w:kern w:val="0"/>
      <w:sz w:val="18"/>
      <w:szCs w:val="18"/>
      <w:lang w:eastAsia="en-US"/>
    </w:rPr>
  </w:style>
  <w:style w:type="character" w:styleId="FootnoteReference">
    <w:name w:val="footnote reference"/>
    <w:basedOn w:val="DefaultParagraphFont"/>
    <w:uiPriority w:val="99"/>
    <w:semiHidden/>
    <w:rsid w:val="00341531"/>
    <w:rPr>
      <w:color w:val="0000FF"/>
      <w:sz w:val="17"/>
      <w:szCs w:val="17"/>
      <w:vertAlign w:val="superscript"/>
    </w:rPr>
  </w:style>
  <w:style w:type="paragraph" w:customStyle="1" w:styleId="Heading3Bold">
    <w:name w:val="Heading 3 Bold"/>
    <w:basedOn w:val="Normal"/>
    <w:uiPriority w:val="99"/>
    <w:rsid w:val="00341531"/>
    <w:pPr>
      <w:keepNext/>
      <w:ind w:left="113"/>
      <w:outlineLvl w:val="2"/>
    </w:pPr>
    <w:rPr>
      <w:b/>
      <w:bCs/>
      <w:sz w:val="24"/>
      <w:szCs w:val="24"/>
    </w:rPr>
  </w:style>
  <w:style w:type="paragraph" w:styleId="BalloonText">
    <w:name w:val="Balloon Text"/>
    <w:basedOn w:val="Normal"/>
    <w:link w:val="BalloonTextChar"/>
    <w:uiPriority w:val="99"/>
    <w:semiHidden/>
    <w:rsid w:val="007F023E"/>
    <w:rPr>
      <w:rFonts w:ascii="Segoe UI" w:hAnsi="Segoe UI" w:cs="Segoe UI"/>
      <w:sz w:val="18"/>
      <w:szCs w:val="18"/>
    </w:rPr>
  </w:style>
  <w:style w:type="character" w:customStyle="1" w:styleId="BalloonTextChar">
    <w:name w:val="Balloon Text Char"/>
    <w:basedOn w:val="DefaultParagraphFont"/>
    <w:link w:val="BalloonText"/>
    <w:uiPriority w:val="99"/>
    <w:locked/>
    <w:rsid w:val="007F023E"/>
    <w:rPr>
      <w:rFonts w:ascii="Segoe UI" w:hAnsi="Segoe UI" w:cs="Segoe UI"/>
      <w:sz w:val="18"/>
      <w:szCs w:val="18"/>
    </w:rPr>
  </w:style>
  <w:style w:type="character" w:styleId="CommentReference">
    <w:name w:val="annotation reference"/>
    <w:basedOn w:val="DefaultParagraphFont"/>
    <w:uiPriority w:val="99"/>
    <w:semiHidden/>
    <w:rsid w:val="002649BE"/>
    <w:rPr>
      <w:sz w:val="16"/>
      <w:szCs w:val="16"/>
    </w:rPr>
  </w:style>
  <w:style w:type="paragraph" w:styleId="CommentText">
    <w:name w:val="annotation text"/>
    <w:basedOn w:val="Normal"/>
    <w:link w:val="CommentTextChar"/>
    <w:uiPriority w:val="99"/>
    <w:semiHidden/>
    <w:rsid w:val="002649BE"/>
    <w:rPr>
      <w:sz w:val="20"/>
      <w:szCs w:val="20"/>
    </w:rPr>
  </w:style>
  <w:style w:type="character" w:customStyle="1" w:styleId="CommentTextChar">
    <w:name w:val="Comment Text Char"/>
    <w:basedOn w:val="DefaultParagraphFont"/>
    <w:link w:val="CommentText"/>
    <w:uiPriority w:val="99"/>
    <w:locked/>
    <w:rsid w:val="002649BE"/>
    <w:rPr>
      <w:rFonts w:ascii="Arial" w:hAnsi="Arial" w:cs="Arial"/>
    </w:rPr>
  </w:style>
  <w:style w:type="paragraph" w:styleId="CommentSubject">
    <w:name w:val="annotation subject"/>
    <w:basedOn w:val="CommentText"/>
    <w:next w:val="CommentText"/>
    <w:link w:val="CommentSubjectChar"/>
    <w:uiPriority w:val="99"/>
    <w:semiHidden/>
    <w:rsid w:val="002649BE"/>
    <w:rPr>
      <w:b/>
      <w:bCs/>
    </w:rPr>
  </w:style>
  <w:style w:type="character" w:customStyle="1" w:styleId="CommentSubjectChar">
    <w:name w:val="Comment Subject Char"/>
    <w:basedOn w:val="CommentTextChar"/>
    <w:link w:val="CommentSubject"/>
    <w:uiPriority w:val="99"/>
    <w:locked/>
    <w:rsid w:val="002649BE"/>
    <w:rPr>
      <w:rFonts w:ascii="Arial" w:hAnsi="Arial" w:cs="Arial"/>
      <w:b/>
      <w:bCs/>
    </w:rPr>
  </w:style>
  <w:style w:type="character" w:styleId="UnresolvedMention">
    <w:name w:val="Unresolved Mention"/>
    <w:basedOn w:val="DefaultParagraphFont"/>
    <w:uiPriority w:val="99"/>
    <w:semiHidden/>
    <w:unhideWhenUsed/>
    <w:rsid w:val="00F756E2"/>
    <w:rPr>
      <w:color w:val="605E5C"/>
      <w:shd w:val="clear" w:color="auto" w:fill="E1DFDD"/>
    </w:rPr>
  </w:style>
  <w:style w:type="paragraph" w:styleId="Revision">
    <w:name w:val="Revision"/>
    <w:hidden/>
    <w:uiPriority w:val="99"/>
    <w:semiHidden/>
    <w:rsid w:val="00F756E2"/>
    <w:rPr>
      <w:rFonts w:ascii="Arial" w:hAnsi="Arial" w:cs="Arial"/>
      <w:kern w:val="0"/>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documents/d/standards/docs-es-03-03-01.pdf"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tandards/en/part07/part_04-1.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documents/d/standards/docs-es-03-37-0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po.int/documents/d/standards/docs-es-07-03-02.pd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wipo.int/documents/d/standards/docs-es-03-16-01.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CA634-81D7-471E-A201-D9284AE2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663</Words>
  <Characters>3784</Characters>
  <Application>Microsoft Office Word</Application>
  <DocSecurity>0</DocSecurity>
  <Lines>31</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CWS/13/25 Rev. Annex (Spanish) </vt:lpstr>
      <vt:lpstr>DOCUMENTACIÓN MÍNIMA DEL PCT</vt:lpstr>
      <vt:lpstr>    Notas explicativas</vt:lpstr>
      <vt:lpstr>    Inventario de documentos de patente y modelos de utilidad</vt:lpstr>
    </vt:vector>
  </TitlesOfParts>
  <Manager/>
  <Company>WIPO</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CWS/13/25 Rev. Annex (Spanish) </dc:title>
  <dc:subject>Actualización de la Parte 4 del Manual de la OMPI: Documentación mínima del PCT Anexo</dc:subject>
  <dc:creator>WIPO</dc:creator>
  <cp:keywords>WIPO CWS decimotercera sesión, Parte 4, Manual de la OMPI, Documentación mínima del PCT, Anexo </cp:keywords>
  <dc:description/>
  <cp:lastModifiedBy>WIPO</cp:lastModifiedBy>
  <cp:revision>20</cp:revision>
  <cp:lastPrinted>2025-10-14T11:00:00Z</cp:lastPrinted>
  <dcterms:created xsi:type="dcterms:W3CDTF">2025-09-11T13:33:00Z</dcterms:created>
  <dcterms:modified xsi:type="dcterms:W3CDTF">2025-10-14T11:01:00Z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5949ba06,44284d90,23e7597f</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2025-09-11T13:33:30Z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b1b19ff8-3574-4bd2-8927-a00cb965e9c7</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ies>
</file>