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C6327D" w14:textId="77777777" w:rsidR="006F7087" w:rsidRPr="005379DA" w:rsidRDefault="006F7087">
      <w:pPr>
        <w:pStyle w:val="Heading1Hidden"/>
        <w:rPr>
          <w:lang w:val="es-419"/>
        </w:rPr>
      </w:pPr>
      <w:r w:rsidRPr="005379DA">
        <w:rPr>
          <w:lang w:val="es-419"/>
        </w:rPr>
        <w:t>SITIOS WEB DE LAS OFICINAS DE PROPIEDAD INTELECTUAL</w:t>
      </w:r>
    </w:p>
    <w:p w14:paraId="0B8BD0A3" w14:textId="5EA6E7B3" w:rsidR="006F7087" w:rsidRPr="005379DA" w:rsidRDefault="006F7087">
      <w:pPr>
        <w:jc w:val="center"/>
        <w:rPr>
          <w:b/>
          <w:sz w:val="20"/>
          <w:lang w:val="es-419"/>
        </w:rPr>
      </w:pPr>
      <w:r w:rsidRPr="005379DA">
        <w:rPr>
          <w:b/>
          <w:sz w:val="20"/>
          <w:lang w:val="es-419"/>
        </w:rPr>
        <w:t xml:space="preserve">RECOMENDACIONES SOBRE EL CONTENIDO BÁSICO DE </w:t>
      </w:r>
      <w:r w:rsidRPr="005379DA">
        <w:rPr>
          <w:b/>
          <w:sz w:val="20"/>
          <w:lang w:val="es-419"/>
        </w:rPr>
        <w:br/>
        <w:t>LOS SITIOS WEB DE LAS OFICINAS DE PROPIEDAD INTELECTUAL</w:t>
      </w:r>
    </w:p>
    <w:p w14:paraId="0DCFADEC" w14:textId="77777777" w:rsidR="006F7087" w:rsidRPr="005379DA" w:rsidRDefault="006F7087">
      <w:pPr>
        <w:rPr>
          <w:lang w:val="es-419"/>
        </w:rPr>
      </w:pPr>
    </w:p>
    <w:p w14:paraId="734FECC1" w14:textId="77777777" w:rsidR="006F7087" w:rsidRPr="005379DA" w:rsidRDefault="006F7087">
      <w:pPr>
        <w:rPr>
          <w:lang w:val="es-419"/>
        </w:rPr>
      </w:pPr>
    </w:p>
    <w:p w14:paraId="331A1AC5" w14:textId="77777777" w:rsidR="00E32E2E" w:rsidRPr="005379DA" w:rsidRDefault="002016D8" w:rsidP="00E32E2E">
      <w:pPr>
        <w:pStyle w:val="EmitInfo"/>
        <w:contextualSpacing/>
        <w:rPr>
          <w:lang w:val="es-419"/>
        </w:rPr>
      </w:pPr>
      <w:r w:rsidRPr="005379DA">
        <w:rPr>
          <w:lang w:val="es-419"/>
        </w:rPr>
        <w:t>Propuesta presentada para su aprobación por el Comité de Normas Técnicas de la OMPI (CWS)</w:t>
      </w:r>
      <w:r w:rsidR="00306029" w:rsidRPr="005379DA">
        <w:rPr>
          <w:lang w:val="es-419"/>
        </w:rPr>
        <w:t xml:space="preserve"> </w:t>
      </w:r>
    </w:p>
    <w:p w14:paraId="5C3AA6E4" w14:textId="696A6E65" w:rsidR="006F7087" w:rsidRPr="005379DA" w:rsidRDefault="00306029" w:rsidP="00E32E2E">
      <w:pPr>
        <w:pStyle w:val="EmitInfo"/>
        <w:contextualSpacing/>
        <w:rPr>
          <w:lang w:val="es-419"/>
        </w:rPr>
      </w:pPr>
      <w:r w:rsidRPr="005379DA">
        <w:rPr>
          <w:lang w:val="es-419"/>
        </w:rPr>
        <w:t>en su decimotercera sesión</w:t>
      </w:r>
    </w:p>
    <w:p w14:paraId="51215F8E" w14:textId="77777777" w:rsidR="006F7087" w:rsidRPr="005379DA" w:rsidRDefault="006F7087">
      <w:pPr>
        <w:pStyle w:val="Heading2"/>
        <w:rPr>
          <w:lang w:val="es-419"/>
        </w:rPr>
      </w:pPr>
      <w:r w:rsidRPr="005379DA">
        <w:rPr>
          <w:lang w:val="es-419"/>
        </w:rPr>
        <w:t>Introducción</w:t>
      </w:r>
    </w:p>
    <w:p w14:paraId="085BA58D" w14:textId="5E250CF7" w:rsidR="006F7087" w:rsidRPr="005379DA" w:rsidRDefault="006F7087">
      <w:pPr>
        <w:pStyle w:val="List0"/>
        <w:rPr>
          <w:lang w:val="es-419"/>
        </w:rPr>
      </w:pPr>
      <w:r w:rsidRPr="005379DA">
        <w:rPr>
          <w:lang w:val="es-419"/>
        </w:rPr>
        <w:fldChar w:fldCharType="begin"/>
      </w:r>
      <w:r w:rsidRPr="005379DA">
        <w:rPr>
          <w:lang w:val="es-419"/>
        </w:rPr>
        <w:instrText xml:space="preserve"> AUTONUM  </w:instrText>
      </w:r>
      <w:r w:rsidRPr="005379DA">
        <w:rPr>
          <w:lang w:val="es-419"/>
        </w:rPr>
        <w:fldChar w:fldCharType="end"/>
      </w:r>
      <w:r w:rsidRPr="005379DA">
        <w:rPr>
          <w:lang w:val="es-419"/>
        </w:rPr>
        <w:tab/>
        <w:t xml:space="preserve">El presente documento </w:t>
      </w:r>
      <w:ins w:id="0" w:author="Author">
        <w:r w:rsidR="00DF5623" w:rsidRPr="005379DA">
          <w:rPr>
            <w:lang w:val="es-419"/>
          </w:rPr>
          <w:t xml:space="preserve">proporciona </w:t>
        </w:r>
      </w:ins>
      <w:del w:id="1" w:author="Author">
        <w:r w:rsidRPr="005379DA" w:rsidDel="00DF5623">
          <w:rPr>
            <w:lang w:val="es-419"/>
          </w:rPr>
          <w:delText xml:space="preserve">tiene por fin facilitar </w:delText>
        </w:r>
      </w:del>
      <w:r w:rsidRPr="005379DA">
        <w:rPr>
          <w:lang w:val="es-419"/>
        </w:rPr>
        <w:t xml:space="preserve">a las oficinas de propiedad intelectual </w:t>
      </w:r>
      <w:ins w:id="2" w:author="Author">
        <w:r w:rsidR="00A50529" w:rsidRPr="005379DA">
          <w:rPr>
            <w:lang w:val="es-419"/>
          </w:rPr>
          <w:t xml:space="preserve">(OPI) </w:t>
        </w:r>
      </w:ins>
      <w:r w:rsidRPr="005379DA">
        <w:rPr>
          <w:lang w:val="es-419"/>
        </w:rPr>
        <w:t xml:space="preserve">orientación sobre la presentación y el contenido de sus sitios </w:t>
      </w:r>
      <w:del w:id="3" w:author="Author">
        <w:r w:rsidRPr="005379DA" w:rsidDel="00A50529">
          <w:rPr>
            <w:lang w:val="es-419"/>
          </w:rPr>
          <w:delText>W</w:delText>
        </w:r>
      </w:del>
      <w:ins w:id="4" w:author="Author">
        <w:r w:rsidR="00A50529" w:rsidRPr="005379DA">
          <w:rPr>
            <w:lang w:val="es-419"/>
          </w:rPr>
          <w:t>w</w:t>
        </w:r>
      </w:ins>
      <w:r w:rsidRPr="005379DA">
        <w:rPr>
          <w:lang w:val="es-419"/>
        </w:rPr>
        <w:t>eb</w:t>
      </w:r>
      <w:del w:id="5" w:author="Author">
        <w:r w:rsidRPr="005379DA" w:rsidDel="00A50529">
          <w:rPr>
            <w:lang w:val="es-419"/>
          </w:rPr>
          <w:delText xml:space="preserve"> disponibles en Internet</w:delText>
        </w:r>
      </w:del>
      <w:r w:rsidRPr="005379DA">
        <w:rPr>
          <w:lang w:val="es-419"/>
        </w:rPr>
        <w:t xml:space="preserve">. </w:t>
      </w:r>
      <w:del w:id="6" w:author="Author">
        <w:r w:rsidRPr="005379DA" w:rsidDel="00DE1138">
          <w:rPr>
            <w:lang w:val="es-419"/>
          </w:rPr>
          <w:delText xml:space="preserve"> </w:delText>
        </w:r>
      </w:del>
      <w:r w:rsidRPr="005379DA">
        <w:rPr>
          <w:lang w:val="es-419"/>
        </w:rPr>
        <w:t xml:space="preserve">Las </w:t>
      </w:r>
      <w:ins w:id="7" w:author="Author">
        <w:r w:rsidR="00A50529" w:rsidRPr="005379DA">
          <w:rPr>
            <w:lang w:val="es-419"/>
          </w:rPr>
          <w:t>r</w:t>
        </w:r>
      </w:ins>
      <w:del w:id="8" w:author="Author">
        <w:r w:rsidRPr="005379DA" w:rsidDel="00A50529">
          <w:rPr>
            <w:lang w:val="es-419"/>
          </w:rPr>
          <w:delText>R</w:delText>
        </w:r>
      </w:del>
      <w:r w:rsidRPr="005379DA">
        <w:rPr>
          <w:lang w:val="es-419"/>
        </w:rPr>
        <w:t xml:space="preserve">ecomendaciones </w:t>
      </w:r>
      <w:del w:id="9" w:author="Author">
        <w:r w:rsidRPr="005379DA" w:rsidDel="00DE1138">
          <w:rPr>
            <w:lang w:val="es-419"/>
          </w:rPr>
          <w:delText xml:space="preserve">no se limitan a las patentes de invenciones, sino que </w:delText>
        </w:r>
      </w:del>
      <w:r w:rsidRPr="005379DA">
        <w:rPr>
          <w:lang w:val="es-419"/>
        </w:rPr>
        <w:t xml:space="preserve">abarcan todos los derechos de propiedad intelectual de que se ocupan las </w:t>
      </w:r>
      <w:del w:id="10" w:author="Author">
        <w:r w:rsidRPr="005379DA" w:rsidDel="00DE1138">
          <w:rPr>
            <w:lang w:val="es-419"/>
          </w:rPr>
          <w:delText xml:space="preserve">oficinas </w:delText>
        </w:r>
      </w:del>
      <w:ins w:id="11" w:author="Author">
        <w:r w:rsidR="00DE1138" w:rsidRPr="005379DA">
          <w:rPr>
            <w:lang w:val="es-419"/>
          </w:rPr>
          <w:t xml:space="preserve">OPI </w:t>
        </w:r>
      </w:ins>
      <w:r w:rsidRPr="005379DA">
        <w:rPr>
          <w:lang w:val="es-419"/>
        </w:rPr>
        <w:t xml:space="preserve">respectivas. </w:t>
      </w:r>
      <w:del w:id="12" w:author="Author">
        <w:r w:rsidRPr="005379DA" w:rsidDel="00DE1138">
          <w:rPr>
            <w:lang w:val="es-419"/>
          </w:rPr>
          <w:delText xml:space="preserve"> </w:delText>
        </w:r>
      </w:del>
      <w:r w:rsidRPr="005379DA">
        <w:rPr>
          <w:lang w:val="es-419"/>
        </w:rPr>
        <w:t xml:space="preserve">Si una </w:t>
      </w:r>
      <w:del w:id="13" w:author="Author">
        <w:r w:rsidRPr="005379DA" w:rsidDel="00417AC2">
          <w:rPr>
            <w:lang w:val="es-419"/>
          </w:rPr>
          <w:delText xml:space="preserve">oficina </w:delText>
        </w:r>
      </w:del>
      <w:ins w:id="14" w:author="Author">
        <w:r w:rsidR="00417AC2" w:rsidRPr="005379DA">
          <w:rPr>
            <w:lang w:val="es-419"/>
          </w:rPr>
          <w:t xml:space="preserve">OPI </w:t>
        </w:r>
      </w:ins>
      <w:r w:rsidRPr="005379DA">
        <w:rPr>
          <w:lang w:val="es-419"/>
        </w:rPr>
        <w:t xml:space="preserve">crea un nuevo sitio </w:t>
      </w:r>
      <w:del w:id="15" w:author="Author">
        <w:r w:rsidRPr="005379DA" w:rsidDel="006F3879">
          <w:rPr>
            <w:lang w:val="es-419"/>
          </w:rPr>
          <w:delText>W</w:delText>
        </w:r>
      </w:del>
      <w:ins w:id="16" w:author="Author">
        <w:r w:rsidR="006F3879" w:rsidRPr="005379DA">
          <w:rPr>
            <w:lang w:val="es-419"/>
          </w:rPr>
          <w:t>w</w:t>
        </w:r>
      </w:ins>
      <w:r w:rsidRPr="005379DA">
        <w:rPr>
          <w:lang w:val="es-419"/>
        </w:rPr>
        <w:t xml:space="preserve">eb o cambia </w:t>
      </w:r>
      <w:del w:id="17" w:author="Author">
        <w:r w:rsidRPr="005379DA" w:rsidDel="006F3879">
          <w:rPr>
            <w:lang w:val="es-419"/>
          </w:rPr>
          <w:delText>el</w:delText>
        </w:r>
      </w:del>
      <w:ins w:id="18" w:author="Author">
        <w:r w:rsidR="006F3879" w:rsidRPr="005379DA">
          <w:rPr>
            <w:lang w:val="es-419"/>
          </w:rPr>
          <w:t>su</w:t>
        </w:r>
      </w:ins>
      <w:r w:rsidRPr="005379DA">
        <w:rPr>
          <w:lang w:val="es-419"/>
        </w:rPr>
        <w:t xml:space="preserve"> contenido</w:t>
      </w:r>
      <w:del w:id="19" w:author="Author">
        <w:r w:rsidRPr="005379DA" w:rsidDel="006F3879">
          <w:rPr>
            <w:lang w:val="es-419"/>
          </w:rPr>
          <w:delText>/la</w:delText>
        </w:r>
      </w:del>
      <w:ins w:id="20" w:author="Author">
        <w:r w:rsidR="006F3879" w:rsidRPr="005379DA">
          <w:rPr>
            <w:lang w:val="es-419"/>
          </w:rPr>
          <w:t xml:space="preserve"> o</w:t>
        </w:r>
      </w:ins>
      <w:r w:rsidRPr="005379DA">
        <w:rPr>
          <w:lang w:val="es-419"/>
        </w:rPr>
        <w:t xml:space="preserve"> configuración</w:t>
      </w:r>
      <w:del w:id="21" w:author="Author">
        <w:r w:rsidRPr="005379DA" w:rsidDel="006F3879">
          <w:rPr>
            <w:lang w:val="es-419"/>
          </w:rPr>
          <w:delText xml:space="preserve"> del mismo</w:delText>
        </w:r>
      </w:del>
      <w:r w:rsidRPr="005379DA">
        <w:rPr>
          <w:lang w:val="es-419"/>
        </w:rPr>
        <w:t>, se le invita a informar a la Oficina Internacional de la OMPI</w:t>
      </w:r>
      <w:del w:id="22" w:author="Author">
        <w:r w:rsidRPr="005379DA" w:rsidDel="00417AC2">
          <w:rPr>
            <w:lang w:val="es-419"/>
          </w:rPr>
          <w:delText xml:space="preserve"> de ese hecho</w:delText>
        </w:r>
      </w:del>
      <w:r w:rsidRPr="005379DA">
        <w:rPr>
          <w:lang w:val="es-419"/>
        </w:rPr>
        <w:t xml:space="preserve">, a fin de que la Oficina Internacional </w:t>
      </w:r>
      <w:del w:id="23" w:author="Author">
        <w:r w:rsidRPr="005379DA" w:rsidDel="008541D3">
          <w:rPr>
            <w:lang w:val="es-419"/>
          </w:rPr>
          <w:delText xml:space="preserve">establezca </w:delText>
        </w:r>
      </w:del>
      <w:ins w:id="24" w:author="Author">
        <w:r w:rsidR="008541D3" w:rsidRPr="005379DA">
          <w:rPr>
            <w:lang w:val="es-419"/>
          </w:rPr>
          <w:t xml:space="preserve">proporcione </w:t>
        </w:r>
      </w:ins>
      <w:del w:id="25" w:author="Author">
        <w:r w:rsidRPr="005379DA" w:rsidDel="00825224">
          <w:rPr>
            <w:lang w:val="es-419"/>
          </w:rPr>
          <w:delText xml:space="preserve">un </w:delText>
        </w:r>
      </w:del>
      <w:ins w:id="26" w:author="Author">
        <w:r w:rsidR="008541D3" w:rsidRPr="005379DA">
          <w:rPr>
            <w:lang w:val="es-419"/>
          </w:rPr>
          <w:t>nuevo</w:t>
        </w:r>
        <w:r w:rsidR="00825224" w:rsidRPr="005379DA">
          <w:rPr>
            <w:lang w:val="es-419"/>
          </w:rPr>
          <w:t>s</w:t>
        </w:r>
        <w:r w:rsidR="008541D3" w:rsidRPr="005379DA">
          <w:rPr>
            <w:lang w:val="es-419"/>
          </w:rPr>
          <w:t xml:space="preserve"> </w:t>
        </w:r>
      </w:ins>
      <w:r w:rsidRPr="005379DA">
        <w:rPr>
          <w:lang w:val="es-419"/>
        </w:rPr>
        <w:t>hiperenlace</w:t>
      </w:r>
      <w:ins w:id="27" w:author="Author">
        <w:r w:rsidR="00825224" w:rsidRPr="005379DA">
          <w:rPr>
            <w:lang w:val="es-419"/>
          </w:rPr>
          <w:t>s</w:t>
        </w:r>
      </w:ins>
      <w:r w:rsidRPr="005379DA">
        <w:rPr>
          <w:lang w:val="es-419"/>
        </w:rPr>
        <w:t xml:space="preserve"> </w:t>
      </w:r>
      <w:ins w:id="28" w:author="Author">
        <w:r w:rsidR="008541D3" w:rsidRPr="005379DA">
          <w:rPr>
            <w:lang w:val="es-419"/>
          </w:rPr>
          <w:t>o hiperenlace</w:t>
        </w:r>
        <w:r w:rsidR="00825224" w:rsidRPr="005379DA">
          <w:rPr>
            <w:lang w:val="es-419"/>
          </w:rPr>
          <w:t>s</w:t>
        </w:r>
        <w:r w:rsidR="008541D3" w:rsidRPr="005379DA">
          <w:rPr>
            <w:lang w:val="es-419"/>
          </w:rPr>
          <w:t xml:space="preserve"> actualizado</w:t>
        </w:r>
        <w:r w:rsidR="00825224" w:rsidRPr="005379DA">
          <w:rPr>
            <w:lang w:val="es-419"/>
          </w:rPr>
          <w:t>s</w:t>
        </w:r>
        <w:r w:rsidR="008541D3" w:rsidRPr="005379DA">
          <w:rPr>
            <w:lang w:val="es-419"/>
          </w:rPr>
          <w:t xml:space="preserve"> </w:t>
        </w:r>
      </w:ins>
      <w:r w:rsidRPr="005379DA">
        <w:rPr>
          <w:lang w:val="es-419"/>
        </w:rPr>
        <w:t xml:space="preserve">con </w:t>
      </w:r>
      <w:del w:id="29" w:author="Author">
        <w:r w:rsidRPr="005379DA" w:rsidDel="001D7BA2">
          <w:rPr>
            <w:lang w:val="es-419"/>
          </w:rPr>
          <w:delText>el identificador uniforme de recursos de la oficina</w:delText>
        </w:r>
      </w:del>
      <w:ins w:id="30" w:author="Author">
        <w:r w:rsidR="001D7BA2" w:rsidRPr="005379DA">
          <w:rPr>
            <w:lang w:val="es-419"/>
          </w:rPr>
          <w:t>cada uno de los sitios web de la OPI</w:t>
        </w:r>
      </w:ins>
      <w:r w:rsidRPr="005379DA">
        <w:rPr>
          <w:lang w:val="es-419"/>
        </w:rPr>
        <w:t xml:space="preserve">. </w:t>
      </w:r>
      <w:del w:id="31" w:author="Author">
        <w:r w:rsidRPr="005379DA" w:rsidDel="00E16EF7">
          <w:rPr>
            <w:lang w:val="es-419"/>
          </w:rPr>
          <w:delText xml:space="preserve"> Los enlaces </w:delText>
        </w:r>
      </w:del>
      <w:ins w:id="32" w:author="Author">
        <w:r w:rsidR="00E16EF7" w:rsidRPr="005379DA">
          <w:rPr>
            <w:lang w:val="es-419"/>
          </w:rPr>
          <w:t xml:space="preserve">Estos hiperenlaces </w:t>
        </w:r>
      </w:ins>
      <w:r w:rsidRPr="005379DA">
        <w:rPr>
          <w:lang w:val="es-419"/>
        </w:rPr>
        <w:t xml:space="preserve">figuran en </w:t>
      </w:r>
      <w:ins w:id="33" w:author="Author">
        <w:r w:rsidR="00D948F8" w:rsidRPr="005379DA">
          <w:rPr>
            <w:lang w:val="es-419"/>
          </w:rPr>
          <w:t xml:space="preserve">la dirección </w:t>
        </w:r>
      </w:ins>
      <w:del w:id="34" w:author="Author">
        <w:r w:rsidRPr="005379DA" w:rsidDel="007A482B">
          <w:rPr>
            <w:lang w:val="es-419"/>
          </w:rPr>
          <w:delText xml:space="preserve">el apartado “Direcciones de los sitios Web de las oficinas de propiedad intelectual” </w:delText>
        </w:r>
      </w:del>
      <w:ins w:id="35" w:author="Author">
        <w:r w:rsidR="007A482B" w:rsidRPr="005379DA">
          <w:rPr>
            <w:lang w:val="es-419"/>
          </w:rPr>
          <w:fldChar w:fldCharType="begin"/>
        </w:r>
        <w:r w:rsidR="007A482B" w:rsidRPr="005379DA">
          <w:rPr>
            <w:lang w:val="es-419"/>
          </w:rPr>
          <w:instrText>HYPERLINK "https://www.wipo.int/members/en/"</w:instrText>
        </w:r>
        <w:r w:rsidR="007A482B" w:rsidRPr="005379DA">
          <w:rPr>
            <w:lang w:val="es-419"/>
          </w:rPr>
        </w:r>
        <w:r w:rsidR="007A482B" w:rsidRPr="005379DA">
          <w:rPr>
            <w:lang w:val="es-419"/>
          </w:rPr>
          <w:fldChar w:fldCharType="separate"/>
        </w:r>
        <w:r w:rsidR="007A482B" w:rsidRPr="005379DA">
          <w:rPr>
            <w:rStyle w:val="Hyperlink"/>
            <w:lang w:val="es-419"/>
          </w:rPr>
          <w:t>https://www.wipo.int/members/en/</w:t>
        </w:r>
        <w:r w:rsidR="007A482B" w:rsidRPr="005379DA">
          <w:rPr>
            <w:lang w:val="es-419"/>
          </w:rPr>
          <w:fldChar w:fldCharType="end"/>
        </w:r>
        <w:r w:rsidR="007A482B" w:rsidRPr="005379DA">
          <w:rPr>
            <w:lang w:val="es-419"/>
          </w:rPr>
          <w:t xml:space="preserve"> </w:t>
        </w:r>
      </w:ins>
      <w:r w:rsidRPr="005379DA">
        <w:rPr>
          <w:lang w:val="es-419"/>
        </w:rPr>
        <w:t xml:space="preserve">del sitio </w:t>
      </w:r>
      <w:del w:id="36" w:author="Author">
        <w:r w:rsidRPr="005379DA" w:rsidDel="007A482B">
          <w:rPr>
            <w:lang w:val="es-419"/>
          </w:rPr>
          <w:delText>W</w:delText>
        </w:r>
      </w:del>
      <w:ins w:id="37" w:author="Author">
        <w:r w:rsidR="007A482B" w:rsidRPr="005379DA">
          <w:rPr>
            <w:lang w:val="es-419"/>
          </w:rPr>
          <w:t>w</w:t>
        </w:r>
      </w:ins>
      <w:r w:rsidRPr="005379DA">
        <w:rPr>
          <w:lang w:val="es-419"/>
        </w:rPr>
        <w:t>eb de la OMPI</w:t>
      </w:r>
      <w:del w:id="38" w:author="Author">
        <w:r w:rsidRPr="005379DA" w:rsidDel="007A482B">
          <w:rPr>
            <w:lang w:val="es-419"/>
          </w:rPr>
          <w:delText xml:space="preserve">, </w:delText>
        </w:r>
        <w:r w:rsidRPr="005C5F84" w:rsidDel="007A482B">
          <w:rPr>
            <w:lang w:val="es-419"/>
            <w:rPrChange w:id="39" w:author="Author">
              <w:rPr>
                <w:rStyle w:val="Hyperlink"/>
              </w:rPr>
            </w:rPrChange>
          </w:rPr>
          <w:delText>http://www.wipo.int</w:delText>
        </w:r>
      </w:del>
      <w:r w:rsidRPr="005379DA">
        <w:rPr>
          <w:lang w:val="es-419"/>
        </w:rPr>
        <w:t>.</w:t>
      </w:r>
    </w:p>
    <w:p w14:paraId="3EEAD954" w14:textId="77777777" w:rsidR="006F7087" w:rsidRPr="005379DA" w:rsidRDefault="006F7087">
      <w:pPr>
        <w:pStyle w:val="Heading2Hidden"/>
        <w:rPr>
          <w:lang w:val="es-419"/>
        </w:rPr>
      </w:pPr>
      <w:r w:rsidRPr="005379DA">
        <w:rPr>
          <w:lang w:val="es-419"/>
        </w:rPr>
        <w:t>CONTENIDO RECOMENDADO</w:t>
      </w:r>
    </w:p>
    <w:p w14:paraId="52A053D1" w14:textId="3A3FEA16" w:rsidR="006F7087" w:rsidRPr="005379DA" w:rsidRDefault="006F7087">
      <w:pPr>
        <w:pStyle w:val="List0"/>
        <w:rPr>
          <w:lang w:val="es-419"/>
        </w:rPr>
      </w:pPr>
      <w:r w:rsidRPr="005379DA">
        <w:rPr>
          <w:lang w:val="es-419"/>
        </w:rPr>
        <w:t xml:space="preserve">CONTENIDO RECOMENDADO PARA LOS SITIOS WEB DE </w:t>
      </w:r>
      <w:ins w:id="40" w:author="Author">
        <w:r w:rsidR="00DD1866" w:rsidRPr="005379DA">
          <w:rPr>
            <w:lang w:val="es-419"/>
          </w:rPr>
          <w:t xml:space="preserve">LAS OFICINAS DE </w:t>
        </w:r>
      </w:ins>
      <w:r w:rsidRPr="005379DA">
        <w:rPr>
          <w:lang w:val="es-419"/>
        </w:rPr>
        <w:t>PROPIEDAD INTELECTUAL</w:t>
      </w:r>
    </w:p>
    <w:p w14:paraId="6BBC4CC5" w14:textId="03ACE14D" w:rsidR="006F7087" w:rsidRPr="005379DA" w:rsidRDefault="006F7087">
      <w:pPr>
        <w:pStyle w:val="List0"/>
        <w:rPr>
          <w:lang w:val="es-419"/>
        </w:rPr>
      </w:pPr>
      <w:r w:rsidRPr="005379DA">
        <w:rPr>
          <w:lang w:val="es-419"/>
        </w:rPr>
        <w:fldChar w:fldCharType="begin"/>
      </w:r>
      <w:r w:rsidRPr="005379DA">
        <w:rPr>
          <w:lang w:val="es-419"/>
        </w:rPr>
        <w:instrText xml:space="preserve"> AUTONUM  </w:instrText>
      </w:r>
      <w:r w:rsidRPr="005379DA">
        <w:rPr>
          <w:lang w:val="es-419"/>
        </w:rPr>
        <w:fldChar w:fldCharType="end"/>
      </w:r>
      <w:r w:rsidRPr="005379DA">
        <w:rPr>
          <w:lang w:val="es-419"/>
        </w:rPr>
        <w:tab/>
        <w:t xml:space="preserve">El contenido de los sitios </w:t>
      </w:r>
      <w:del w:id="41" w:author="Author">
        <w:r w:rsidRPr="005379DA" w:rsidDel="000C2089">
          <w:rPr>
            <w:lang w:val="es-419"/>
          </w:rPr>
          <w:delText>W</w:delText>
        </w:r>
      </w:del>
      <w:ins w:id="42" w:author="Author">
        <w:r w:rsidR="000C2089" w:rsidRPr="005379DA">
          <w:rPr>
            <w:lang w:val="es-419"/>
          </w:rPr>
          <w:t>w</w:t>
        </w:r>
      </w:ins>
      <w:r w:rsidRPr="005379DA">
        <w:rPr>
          <w:lang w:val="es-419"/>
        </w:rPr>
        <w:t xml:space="preserve">eb de </w:t>
      </w:r>
      <w:del w:id="43" w:author="Author">
        <w:r w:rsidRPr="005379DA" w:rsidDel="000C2089">
          <w:rPr>
            <w:lang w:val="es-419"/>
          </w:rPr>
          <w:delText>propiedad intelectual</w:delText>
        </w:r>
      </w:del>
      <w:ins w:id="44" w:author="Author">
        <w:r w:rsidR="000C2089" w:rsidRPr="005379DA">
          <w:rPr>
            <w:lang w:val="es-419"/>
          </w:rPr>
          <w:t>las OPI</w:t>
        </w:r>
      </w:ins>
      <w:r w:rsidRPr="005379DA">
        <w:rPr>
          <w:lang w:val="es-419"/>
        </w:rPr>
        <w:t xml:space="preserve"> se debería presentar en el o los idiomas </w:t>
      </w:r>
      <w:ins w:id="45" w:author="Author">
        <w:r w:rsidR="008E1704" w:rsidRPr="005379DA">
          <w:rPr>
            <w:lang w:val="es-419"/>
          </w:rPr>
          <w:t xml:space="preserve">oficiales </w:t>
        </w:r>
      </w:ins>
      <w:r w:rsidRPr="005379DA">
        <w:rPr>
          <w:lang w:val="es-419"/>
        </w:rPr>
        <w:t xml:space="preserve">de la </w:t>
      </w:r>
      <w:del w:id="46" w:author="Author">
        <w:r w:rsidRPr="005379DA" w:rsidDel="00834570">
          <w:rPr>
            <w:lang w:val="es-419"/>
          </w:rPr>
          <w:delText>o</w:delText>
        </w:r>
      </w:del>
      <w:ins w:id="47" w:author="Author">
        <w:r w:rsidR="00834570" w:rsidRPr="005379DA">
          <w:rPr>
            <w:lang w:val="es-419"/>
          </w:rPr>
          <w:t>O</w:t>
        </w:r>
      </w:ins>
      <w:r w:rsidRPr="005379DA">
        <w:rPr>
          <w:lang w:val="es-419"/>
        </w:rPr>
        <w:t>ficina nacional</w:t>
      </w:r>
      <w:ins w:id="48" w:author="Author">
        <w:r w:rsidR="008E1704" w:rsidRPr="005379DA">
          <w:rPr>
            <w:lang w:val="es-419"/>
          </w:rPr>
          <w:t xml:space="preserve"> o regional</w:t>
        </w:r>
      </w:ins>
      <w:r w:rsidRPr="005379DA">
        <w:rPr>
          <w:lang w:val="es-419"/>
        </w:rPr>
        <w:t xml:space="preserve">.  </w:t>
      </w:r>
      <w:del w:id="49" w:author="Author">
        <w:r w:rsidRPr="005379DA" w:rsidDel="00AD20E2">
          <w:rPr>
            <w:lang w:val="es-419"/>
          </w:rPr>
          <w:delText xml:space="preserve">También </w:delText>
        </w:r>
      </w:del>
      <w:ins w:id="50" w:author="Author">
        <w:r w:rsidR="00AD20E2" w:rsidRPr="005379DA">
          <w:rPr>
            <w:lang w:val="es-419"/>
          </w:rPr>
          <w:t xml:space="preserve">Además, </w:t>
        </w:r>
        <w:r w:rsidR="00823E2A" w:rsidRPr="005379DA">
          <w:rPr>
            <w:lang w:val="es-419"/>
          </w:rPr>
          <w:t xml:space="preserve">también </w:t>
        </w:r>
      </w:ins>
      <w:r w:rsidRPr="005379DA">
        <w:rPr>
          <w:lang w:val="es-419"/>
        </w:rPr>
        <w:t xml:space="preserve">se deberían presentar en inglés la página inicial y las páginas más importantes (por ejemplo, la información relativa a la manera de solicitar protección por medio de la </w:t>
      </w:r>
      <w:del w:id="51" w:author="Author">
        <w:r w:rsidRPr="005379DA" w:rsidDel="005F0015">
          <w:rPr>
            <w:lang w:val="es-419"/>
          </w:rPr>
          <w:delText>propiedad intelectual</w:delText>
        </w:r>
      </w:del>
      <w:ins w:id="52" w:author="Author">
        <w:r w:rsidR="005F0015" w:rsidRPr="005379DA">
          <w:rPr>
            <w:lang w:val="es-419"/>
          </w:rPr>
          <w:t>PI</w:t>
        </w:r>
      </w:ins>
      <w:r w:rsidRPr="005379DA">
        <w:rPr>
          <w:lang w:val="es-419"/>
        </w:rPr>
        <w:t>).</w:t>
      </w:r>
    </w:p>
    <w:p w14:paraId="660CE65C" w14:textId="6DEFEADC" w:rsidR="006E56D7" w:rsidRPr="005379DA" w:rsidRDefault="006F7087">
      <w:pPr>
        <w:pStyle w:val="List0"/>
        <w:rPr>
          <w:lang w:val="es-419"/>
        </w:rPr>
      </w:pPr>
      <w:r w:rsidRPr="005379DA">
        <w:rPr>
          <w:lang w:val="es-419"/>
        </w:rPr>
        <w:fldChar w:fldCharType="begin"/>
      </w:r>
      <w:r w:rsidRPr="005379DA">
        <w:rPr>
          <w:lang w:val="es-419"/>
        </w:rPr>
        <w:instrText xml:space="preserve"> AUTONUM  </w:instrText>
      </w:r>
      <w:r w:rsidRPr="005379DA">
        <w:rPr>
          <w:lang w:val="es-419"/>
        </w:rPr>
        <w:fldChar w:fldCharType="end"/>
      </w:r>
      <w:r w:rsidRPr="005379DA">
        <w:rPr>
          <w:lang w:val="es-419"/>
        </w:rPr>
        <w:tab/>
        <w:t xml:space="preserve">Los sitios </w:t>
      </w:r>
      <w:del w:id="53" w:author="Author">
        <w:r w:rsidRPr="005379DA" w:rsidDel="005F0015">
          <w:rPr>
            <w:lang w:val="es-419"/>
          </w:rPr>
          <w:delText>W</w:delText>
        </w:r>
      </w:del>
      <w:ins w:id="54" w:author="Author">
        <w:r w:rsidR="005F0015" w:rsidRPr="005379DA">
          <w:rPr>
            <w:lang w:val="es-419"/>
          </w:rPr>
          <w:t>w</w:t>
        </w:r>
      </w:ins>
      <w:r w:rsidRPr="005379DA">
        <w:rPr>
          <w:lang w:val="es-419"/>
        </w:rPr>
        <w:t xml:space="preserve">eb de </w:t>
      </w:r>
      <w:del w:id="55" w:author="Author">
        <w:r w:rsidRPr="005379DA" w:rsidDel="005F0015">
          <w:rPr>
            <w:lang w:val="es-419"/>
          </w:rPr>
          <w:delText>propiedad intelectual</w:delText>
        </w:r>
      </w:del>
      <w:ins w:id="56" w:author="Author">
        <w:r w:rsidR="005F0015" w:rsidRPr="005379DA">
          <w:rPr>
            <w:lang w:val="es-419"/>
          </w:rPr>
          <w:t>las OPI</w:t>
        </w:r>
      </w:ins>
      <w:r w:rsidRPr="005379DA">
        <w:rPr>
          <w:lang w:val="es-419"/>
        </w:rPr>
        <w:t xml:space="preserve"> deberían </w:t>
      </w:r>
      <w:del w:id="57" w:author="Author">
        <w:r w:rsidRPr="005379DA" w:rsidDel="003155AB">
          <w:rPr>
            <w:lang w:val="es-419"/>
          </w:rPr>
          <w:delText xml:space="preserve">proporcionar </w:delText>
        </w:r>
      </w:del>
      <w:ins w:id="58" w:author="Author">
        <w:r w:rsidR="003155AB" w:rsidRPr="005379DA">
          <w:rPr>
            <w:lang w:val="es-419"/>
          </w:rPr>
          <w:t xml:space="preserve">contener </w:t>
        </w:r>
      </w:ins>
      <w:r w:rsidRPr="005379DA">
        <w:rPr>
          <w:lang w:val="es-419"/>
        </w:rPr>
        <w:t xml:space="preserve">información </w:t>
      </w:r>
      <w:ins w:id="59" w:author="Author">
        <w:r w:rsidR="00361AA6" w:rsidRPr="005379DA">
          <w:rPr>
            <w:lang w:val="es-419"/>
          </w:rPr>
          <w:t xml:space="preserve">y recursos </w:t>
        </w:r>
        <w:r w:rsidR="003155AB" w:rsidRPr="005379DA">
          <w:rPr>
            <w:lang w:val="es-419"/>
          </w:rPr>
          <w:t>exhaustiv</w:t>
        </w:r>
        <w:r w:rsidR="00361AA6" w:rsidRPr="005379DA">
          <w:rPr>
            <w:lang w:val="es-419"/>
          </w:rPr>
          <w:t>os</w:t>
        </w:r>
        <w:r w:rsidR="003155AB" w:rsidRPr="005379DA">
          <w:rPr>
            <w:lang w:val="es-419"/>
          </w:rPr>
          <w:t xml:space="preserve"> </w:t>
        </w:r>
      </w:ins>
      <w:r w:rsidRPr="005379DA">
        <w:rPr>
          <w:lang w:val="es-419"/>
        </w:rPr>
        <w:t xml:space="preserve">acerca de las prácticas de la </w:t>
      </w:r>
      <w:r w:rsidR="005379DA" w:rsidRPr="005379DA">
        <w:rPr>
          <w:lang w:val="es-419"/>
        </w:rPr>
        <w:t>oficina</w:t>
      </w:r>
      <w:r w:rsidRPr="005379DA">
        <w:rPr>
          <w:lang w:val="es-419"/>
        </w:rPr>
        <w:t xml:space="preserve"> </w:t>
      </w:r>
      <w:del w:id="60" w:author="Author">
        <w:r w:rsidRPr="005379DA" w:rsidDel="00215038">
          <w:rPr>
            <w:lang w:val="es-419"/>
          </w:rPr>
          <w:delText xml:space="preserve">nacional </w:delText>
        </w:r>
      </w:del>
      <w:r w:rsidRPr="005379DA">
        <w:rPr>
          <w:lang w:val="es-419"/>
        </w:rPr>
        <w:t>así como toda otra información de utilidad para los usuarios del sistema nacional</w:t>
      </w:r>
      <w:ins w:id="61" w:author="Author">
        <w:r w:rsidR="00215038" w:rsidRPr="005379DA">
          <w:rPr>
            <w:lang w:val="es-419"/>
          </w:rPr>
          <w:t xml:space="preserve"> o regional</w:t>
        </w:r>
      </w:ins>
      <w:r w:rsidRPr="005379DA">
        <w:rPr>
          <w:lang w:val="es-419"/>
        </w:rPr>
        <w:t xml:space="preserve">. </w:t>
      </w:r>
      <w:del w:id="62" w:author="Author">
        <w:r w:rsidRPr="005379DA" w:rsidDel="00215038">
          <w:rPr>
            <w:lang w:val="es-419"/>
          </w:rPr>
          <w:delText xml:space="preserve"> </w:delText>
        </w:r>
      </w:del>
      <w:ins w:id="63" w:author="Author">
        <w:r w:rsidR="00031C0E" w:rsidRPr="005379DA">
          <w:rPr>
            <w:lang w:val="es-419"/>
          </w:rPr>
          <w:t>Los sitios web deberían ser fáciles de utilizar y de comprender para los nuevos usuarios y los usuarios experimentados</w:t>
        </w:r>
        <w:r w:rsidR="006E56D7" w:rsidRPr="005379DA">
          <w:rPr>
            <w:lang w:val="es-419"/>
          </w:rPr>
          <w:t>.</w:t>
        </w:r>
      </w:ins>
      <w:del w:id="64" w:author="Author">
        <w:r w:rsidRPr="005379DA" w:rsidDel="006E56D7">
          <w:rPr>
            <w:lang w:val="es-419"/>
          </w:rPr>
          <w:delText>Por ejemplo, los sitios Web de propiedad intelectual deberían contener:</w:delText>
        </w:r>
      </w:del>
      <w:ins w:id="65" w:author="Author">
        <w:r w:rsidR="006E56D7" w:rsidRPr="005379DA">
          <w:rPr>
            <w:lang w:val="es-419"/>
          </w:rPr>
          <w:t xml:space="preserve"> Los sitios web deberían contener lo siguiente:</w:t>
        </w:r>
      </w:ins>
    </w:p>
    <w:p w14:paraId="140725AA" w14:textId="72922708" w:rsidR="006F7087" w:rsidRPr="005379DA" w:rsidRDefault="006F7087">
      <w:pPr>
        <w:pStyle w:val="List1H"/>
        <w:numPr>
          <w:ilvl w:val="0"/>
          <w:numId w:val="11"/>
        </w:numPr>
        <w:tabs>
          <w:tab w:val="clear" w:pos="1494"/>
          <w:tab w:val="num" w:pos="1134"/>
        </w:tabs>
        <w:ind w:left="1134" w:hanging="567"/>
        <w:rPr>
          <w:lang w:val="es-419"/>
        </w:rPr>
      </w:pPr>
      <w:r w:rsidRPr="005379DA">
        <w:rPr>
          <w:lang w:val="es-419"/>
        </w:rPr>
        <w:t xml:space="preserve">información básica sobre los derechos nacionales </w:t>
      </w:r>
      <w:ins w:id="66" w:author="Author">
        <w:r w:rsidR="00B14FEE" w:rsidRPr="005379DA">
          <w:rPr>
            <w:lang w:val="es-419"/>
          </w:rPr>
          <w:t>o regionales de PI</w:t>
        </w:r>
      </w:ins>
      <w:del w:id="67" w:author="Author">
        <w:r w:rsidRPr="005379DA" w:rsidDel="00B14FEE">
          <w:rPr>
            <w:lang w:val="es-419"/>
          </w:rPr>
          <w:delText>de propiedad intelectual</w:delText>
        </w:r>
      </w:del>
      <w:r w:rsidRPr="005379DA">
        <w:rPr>
          <w:lang w:val="es-419"/>
        </w:rPr>
        <w:t>,</w:t>
      </w:r>
      <w:ins w:id="68" w:author="Author">
        <w:r w:rsidR="00B14FEE" w:rsidRPr="005379DA">
          <w:rPr>
            <w:lang w:val="es-419"/>
          </w:rPr>
          <w:t xml:space="preserve"> incluidas las definiciones y el alcance de la protección;</w:t>
        </w:r>
      </w:ins>
    </w:p>
    <w:p w14:paraId="6CEA761A" w14:textId="06CF2441" w:rsidR="00095E06" w:rsidRPr="005379DA" w:rsidRDefault="00095E06">
      <w:pPr>
        <w:pStyle w:val="List1H"/>
        <w:numPr>
          <w:ilvl w:val="0"/>
          <w:numId w:val="11"/>
        </w:numPr>
        <w:tabs>
          <w:tab w:val="clear" w:pos="1494"/>
          <w:tab w:val="num" w:pos="1134"/>
        </w:tabs>
        <w:ind w:left="1134" w:hanging="567"/>
        <w:rPr>
          <w:ins w:id="69" w:author="Author"/>
          <w:lang w:val="es-419"/>
        </w:rPr>
      </w:pPr>
      <w:ins w:id="70" w:author="Author">
        <w:r w:rsidRPr="005379DA">
          <w:rPr>
            <w:lang w:val="es-419"/>
          </w:rPr>
          <w:t xml:space="preserve">información acerca de la </w:t>
        </w:r>
        <w:r w:rsidR="00A17FF3" w:rsidRPr="005379DA">
          <w:rPr>
            <w:lang w:val="es-419"/>
          </w:rPr>
          <w:t>O</w:t>
        </w:r>
        <w:r w:rsidRPr="005379DA">
          <w:rPr>
            <w:lang w:val="es-419"/>
          </w:rPr>
          <w:t>PI, incluida información de contacto, ubicación y horario</w:t>
        </w:r>
        <w:r w:rsidR="00A8086A" w:rsidRPr="005379DA">
          <w:rPr>
            <w:lang w:val="es-419"/>
          </w:rPr>
          <w:t xml:space="preserve"> laboral;</w:t>
        </w:r>
      </w:ins>
    </w:p>
    <w:p w14:paraId="430E5CE7" w14:textId="6A5C9F8A" w:rsidR="00DA1688" w:rsidRPr="005379DA" w:rsidRDefault="00816CB2">
      <w:pPr>
        <w:pStyle w:val="List1H"/>
        <w:numPr>
          <w:ilvl w:val="0"/>
          <w:numId w:val="11"/>
        </w:numPr>
        <w:tabs>
          <w:tab w:val="clear" w:pos="1494"/>
          <w:tab w:val="num" w:pos="1134"/>
        </w:tabs>
        <w:ind w:left="1134" w:hanging="567"/>
        <w:rPr>
          <w:ins w:id="71" w:author="Author"/>
          <w:lang w:val="es-419"/>
        </w:rPr>
      </w:pPr>
      <w:ins w:id="72" w:author="Author">
        <w:r w:rsidRPr="005379DA">
          <w:rPr>
            <w:lang w:val="es-419"/>
          </w:rPr>
          <w:t>i</w:t>
        </w:r>
        <w:r w:rsidR="00DA1688" w:rsidRPr="005379DA">
          <w:rPr>
            <w:lang w:val="es-419"/>
          </w:rPr>
          <w:t>nformación legislativa (</w:t>
        </w:r>
        <w:r w:rsidR="00350EF5" w:rsidRPr="005379DA">
          <w:rPr>
            <w:lang w:val="es-419"/>
          </w:rPr>
          <w:t>por ejemplo, las leyes y reglamentos de PI nacionales o regionales y los acuerdos y tratados internacionales);</w:t>
        </w:r>
      </w:ins>
    </w:p>
    <w:p w14:paraId="148B38AD" w14:textId="70E893DA" w:rsidR="00DB04D2" w:rsidRPr="005379DA" w:rsidRDefault="00DB04D2" w:rsidP="00DB04D2">
      <w:pPr>
        <w:pStyle w:val="List1H"/>
        <w:numPr>
          <w:ilvl w:val="0"/>
          <w:numId w:val="11"/>
        </w:numPr>
        <w:tabs>
          <w:tab w:val="clear" w:pos="1494"/>
          <w:tab w:val="num" w:pos="1134"/>
        </w:tabs>
        <w:ind w:left="1134" w:hanging="567"/>
        <w:rPr>
          <w:ins w:id="73" w:author="Author"/>
          <w:lang w:val="es-419"/>
        </w:rPr>
      </w:pPr>
      <w:ins w:id="74" w:author="Author">
        <w:r w:rsidRPr="005379DA">
          <w:rPr>
            <w:lang w:val="es-419"/>
          </w:rPr>
          <w:t xml:space="preserve">noticias relativas a cambios en la legislación </w:t>
        </w:r>
        <w:r w:rsidR="00A930EA" w:rsidRPr="005379DA">
          <w:rPr>
            <w:lang w:val="es-419"/>
          </w:rPr>
          <w:t xml:space="preserve">o reglamentación </w:t>
        </w:r>
        <w:r w:rsidRPr="005379DA">
          <w:rPr>
            <w:lang w:val="es-419"/>
          </w:rPr>
          <w:t xml:space="preserve">nacional en materia de </w:t>
        </w:r>
        <w:r w:rsidR="00A930EA" w:rsidRPr="005379DA">
          <w:rPr>
            <w:lang w:val="es-419"/>
          </w:rPr>
          <w:t>PI;</w:t>
        </w:r>
      </w:ins>
    </w:p>
    <w:p w14:paraId="13078350" w14:textId="2EF25A78" w:rsidR="00341196" w:rsidRPr="005379DA" w:rsidRDefault="00DB5B33">
      <w:pPr>
        <w:pStyle w:val="List1H"/>
        <w:numPr>
          <w:ilvl w:val="0"/>
          <w:numId w:val="11"/>
        </w:numPr>
        <w:tabs>
          <w:tab w:val="clear" w:pos="1494"/>
          <w:tab w:val="num" w:pos="1134"/>
        </w:tabs>
        <w:ind w:left="1134" w:hanging="567"/>
        <w:rPr>
          <w:ins w:id="75" w:author="Author"/>
          <w:lang w:val="es-419"/>
        </w:rPr>
      </w:pPr>
      <w:ins w:id="76" w:author="Author">
        <w:r w:rsidRPr="005379DA">
          <w:rPr>
            <w:lang w:val="es-419"/>
          </w:rPr>
          <w:t>formularios descargables, si no hay un sistema de presentación de solicitudes en línea;</w:t>
        </w:r>
      </w:ins>
    </w:p>
    <w:p w14:paraId="713CA8F2" w14:textId="7B6F6E78" w:rsidR="006F7087" w:rsidRPr="005379DA" w:rsidRDefault="00FF3648">
      <w:pPr>
        <w:pStyle w:val="List1H"/>
        <w:numPr>
          <w:ilvl w:val="0"/>
          <w:numId w:val="11"/>
        </w:numPr>
        <w:tabs>
          <w:tab w:val="clear" w:pos="1494"/>
          <w:tab w:val="num" w:pos="1134"/>
        </w:tabs>
        <w:ind w:left="1134" w:hanging="567"/>
        <w:rPr>
          <w:lang w:val="es-419"/>
        </w:rPr>
      </w:pPr>
      <w:ins w:id="77" w:author="Author">
        <w:r w:rsidRPr="005379DA">
          <w:rPr>
            <w:lang w:val="es-419"/>
          </w:rPr>
          <w:t xml:space="preserve">información sobre </w:t>
        </w:r>
      </w:ins>
      <w:r w:rsidR="006F7087" w:rsidRPr="005379DA">
        <w:rPr>
          <w:lang w:val="es-419"/>
        </w:rPr>
        <w:t xml:space="preserve">documentos técnicos (por ejemplo, </w:t>
      </w:r>
      <w:del w:id="78" w:author="Author">
        <w:r w:rsidR="006F7087" w:rsidRPr="005379DA" w:rsidDel="00FF3648">
          <w:rPr>
            <w:lang w:val="es-419"/>
          </w:rPr>
          <w:delText xml:space="preserve">directrices, </w:delText>
        </w:r>
      </w:del>
      <w:r w:rsidR="006F7087" w:rsidRPr="005379DA">
        <w:rPr>
          <w:lang w:val="es-419"/>
        </w:rPr>
        <w:t xml:space="preserve">información sobre </w:t>
      </w:r>
      <w:ins w:id="79" w:author="Author">
        <w:r w:rsidRPr="005379DA">
          <w:rPr>
            <w:lang w:val="es-419"/>
          </w:rPr>
          <w:t xml:space="preserve">directrices y </w:t>
        </w:r>
      </w:ins>
      <w:r w:rsidR="006F7087" w:rsidRPr="005379DA">
        <w:rPr>
          <w:lang w:val="es-419"/>
        </w:rPr>
        <w:t>clasificaciones)</w:t>
      </w:r>
      <w:ins w:id="80" w:author="Author">
        <w:r w:rsidR="007A377D" w:rsidRPr="005379DA">
          <w:rPr>
            <w:lang w:val="es-419"/>
          </w:rPr>
          <w:t>;</w:t>
        </w:r>
      </w:ins>
      <w:del w:id="81" w:author="Author">
        <w:r w:rsidR="006F7087" w:rsidRPr="005379DA" w:rsidDel="007A377D">
          <w:rPr>
            <w:lang w:val="es-419"/>
          </w:rPr>
          <w:delText>,</w:delText>
        </w:r>
      </w:del>
    </w:p>
    <w:p w14:paraId="3F2A42FA" w14:textId="56517A0D" w:rsidR="006F7087" w:rsidRPr="005379DA" w:rsidDel="007A377D" w:rsidRDefault="006F7087">
      <w:pPr>
        <w:pStyle w:val="List1H"/>
        <w:numPr>
          <w:ilvl w:val="0"/>
          <w:numId w:val="11"/>
        </w:numPr>
        <w:tabs>
          <w:tab w:val="clear" w:pos="1494"/>
          <w:tab w:val="num" w:pos="1134"/>
        </w:tabs>
        <w:ind w:left="1134" w:hanging="567"/>
        <w:rPr>
          <w:del w:id="82" w:author="Author"/>
          <w:lang w:val="es-419"/>
        </w:rPr>
      </w:pPr>
      <w:del w:id="83" w:author="Author">
        <w:r w:rsidRPr="005379DA" w:rsidDel="007A377D">
          <w:rPr>
            <w:lang w:val="es-419"/>
          </w:rPr>
          <w:delText>documentos jurídicos (por ejemplo, tratados, leyes),</w:delText>
        </w:r>
      </w:del>
    </w:p>
    <w:p w14:paraId="53583C6C" w14:textId="20682BAD" w:rsidR="006F7087" w:rsidRPr="005379DA" w:rsidDel="00DB5B33" w:rsidRDefault="006F7087">
      <w:pPr>
        <w:pStyle w:val="List1H"/>
        <w:numPr>
          <w:ilvl w:val="0"/>
          <w:numId w:val="11"/>
        </w:numPr>
        <w:tabs>
          <w:tab w:val="clear" w:pos="1494"/>
          <w:tab w:val="num" w:pos="1134"/>
        </w:tabs>
        <w:ind w:left="1134" w:hanging="567"/>
        <w:rPr>
          <w:del w:id="84" w:author="Author"/>
          <w:lang w:val="es-419"/>
        </w:rPr>
      </w:pPr>
      <w:del w:id="85" w:author="Author">
        <w:r w:rsidRPr="005379DA" w:rsidDel="00DB5B33">
          <w:rPr>
            <w:lang w:val="es-419"/>
          </w:rPr>
          <w:delText xml:space="preserve">formularios que se pueden descargar, </w:delText>
        </w:r>
      </w:del>
    </w:p>
    <w:p w14:paraId="7B12DFA3" w14:textId="12CD5911" w:rsidR="006F7087" w:rsidRPr="005379DA" w:rsidRDefault="00CB77B8">
      <w:pPr>
        <w:pStyle w:val="List1H"/>
        <w:numPr>
          <w:ilvl w:val="0"/>
          <w:numId w:val="11"/>
        </w:numPr>
        <w:tabs>
          <w:tab w:val="clear" w:pos="1494"/>
          <w:tab w:val="num" w:pos="1134"/>
        </w:tabs>
        <w:ind w:left="1134" w:hanging="567"/>
        <w:rPr>
          <w:lang w:val="es-419"/>
        </w:rPr>
      </w:pPr>
      <w:ins w:id="86" w:author="Author">
        <w:r w:rsidRPr="005379DA">
          <w:rPr>
            <w:lang w:val="es-419"/>
          </w:rPr>
          <w:t xml:space="preserve">una </w:t>
        </w:r>
      </w:ins>
      <w:r w:rsidR="006F7087" w:rsidRPr="005379DA">
        <w:rPr>
          <w:lang w:val="es-419"/>
        </w:rPr>
        <w:t>tabla</w:t>
      </w:r>
      <w:del w:id="87" w:author="Author">
        <w:r w:rsidR="006F7087" w:rsidRPr="005379DA" w:rsidDel="00CB77B8">
          <w:rPr>
            <w:lang w:val="es-419"/>
          </w:rPr>
          <w:delText>s</w:delText>
        </w:r>
      </w:del>
      <w:r w:rsidR="006F7087" w:rsidRPr="005379DA">
        <w:rPr>
          <w:lang w:val="es-419"/>
        </w:rPr>
        <w:t xml:space="preserve"> de tasas</w:t>
      </w:r>
      <w:ins w:id="88" w:author="Author">
        <w:r w:rsidRPr="005379DA">
          <w:rPr>
            <w:lang w:val="es-419"/>
          </w:rPr>
          <w:t xml:space="preserve"> completa y actualizada que abarque todos los servicios de PI</w:t>
        </w:r>
      </w:ins>
      <w:r w:rsidR="006F7087" w:rsidRPr="005379DA">
        <w:rPr>
          <w:lang w:val="es-419"/>
        </w:rPr>
        <w:t>,</w:t>
      </w:r>
      <w:ins w:id="89" w:author="Author">
        <w:r w:rsidRPr="005379DA">
          <w:rPr>
            <w:lang w:val="es-419"/>
          </w:rPr>
          <w:t xml:space="preserve"> incluidos los métodos de pago;</w:t>
        </w:r>
      </w:ins>
    </w:p>
    <w:p w14:paraId="1E1A5957" w14:textId="2DF3C853" w:rsidR="006F7087" w:rsidRPr="005379DA" w:rsidRDefault="006F7087">
      <w:pPr>
        <w:pStyle w:val="List1H"/>
        <w:numPr>
          <w:ilvl w:val="0"/>
          <w:numId w:val="11"/>
        </w:numPr>
        <w:tabs>
          <w:tab w:val="clear" w:pos="1494"/>
          <w:tab w:val="num" w:pos="1134"/>
        </w:tabs>
        <w:ind w:left="1134" w:hanging="567"/>
        <w:rPr>
          <w:lang w:val="es-419"/>
        </w:rPr>
      </w:pPr>
      <w:r w:rsidRPr="005379DA">
        <w:rPr>
          <w:lang w:val="es-419"/>
        </w:rPr>
        <w:t>informes anuales (</w:t>
      </w:r>
      <w:ins w:id="90" w:author="Author">
        <w:r w:rsidR="000F36ED" w:rsidRPr="005379DA">
          <w:rPr>
            <w:lang w:val="es-419"/>
          </w:rPr>
          <w:t xml:space="preserve">incluidas las </w:t>
        </w:r>
      </w:ins>
      <w:r w:rsidRPr="005379DA">
        <w:rPr>
          <w:lang w:val="es-419"/>
        </w:rPr>
        <w:t>estadísticas)</w:t>
      </w:r>
      <w:ins w:id="91" w:author="Author">
        <w:r w:rsidR="000F36ED" w:rsidRPr="005379DA">
          <w:rPr>
            <w:lang w:val="es-419"/>
          </w:rPr>
          <w:t>;</w:t>
        </w:r>
      </w:ins>
      <w:del w:id="92" w:author="Author">
        <w:r w:rsidRPr="005379DA" w:rsidDel="000F36ED">
          <w:rPr>
            <w:lang w:val="es-419"/>
          </w:rPr>
          <w:delText xml:space="preserve"> de la oficina nacional,</w:delText>
        </w:r>
      </w:del>
      <w:r w:rsidRPr="005379DA">
        <w:rPr>
          <w:lang w:val="es-419"/>
        </w:rPr>
        <w:t xml:space="preserve"> </w:t>
      </w:r>
    </w:p>
    <w:p w14:paraId="73E23273" w14:textId="626E2A23" w:rsidR="006F7087" w:rsidRPr="005379DA" w:rsidRDefault="006F7087">
      <w:pPr>
        <w:pStyle w:val="List1H"/>
        <w:numPr>
          <w:ilvl w:val="0"/>
          <w:numId w:val="11"/>
        </w:numPr>
        <w:tabs>
          <w:tab w:val="clear" w:pos="1494"/>
          <w:tab w:val="num" w:pos="1134"/>
        </w:tabs>
        <w:ind w:left="1134" w:hanging="567"/>
        <w:rPr>
          <w:lang w:val="es-419"/>
        </w:rPr>
      </w:pPr>
      <w:r w:rsidRPr="005379DA">
        <w:rPr>
          <w:lang w:val="es-419"/>
        </w:rPr>
        <w:t xml:space="preserve">enlaces con otros sitios </w:t>
      </w:r>
      <w:del w:id="93" w:author="Author">
        <w:r w:rsidRPr="005379DA" w:rsidDel="00CD7E07">
          <w:rPr>
            <w:lang w:val="es-419"/>
          </w:rPr>
          <w:delText>W</w:delText>
        </w:r>
      </w:del>
      <w:ins w:id="94" w:author="Author">
        <w:r w:rsidR="00CD7E07" w:rsidRPr="005379DA">
          <w:rPr>
            <w:lang w:val="es-419"/>
          </w:rPr>
          <w:t>w</w:t>
        </w:r>
      </w:ins>
      <w:r w:rsidRPr="005379DA">
        <w:rPr>
          <w:lang w:val="es-419"/>
        </w:rPr>
        <w:t xml:space="preserve">eb de </w:t>
      </w:r>
      <w:ins w:id="95" w:author="Author">
        <w:r w:rsidR="00CD7E07" w:rsidRPr="005379DA">
          <w:rPr>
            <w:lang w:val="es-419"/>
          </w:rPr>
          <w:t xml:space="preserve">oficinas nacionales, regionales o internacionales de </w:t>
        </w:r>
      </w:ins>
      <w:del w:id="96" w:author="Author">
        <w:r w:rsidRPr="005379DA" w:rsidDel="00CD7E07">
          <w:rPr>
            <w:lang w:val="es-419"/>
          </w:rPr>
          <w:delText>propiedad intelectual</w:delText>
        </w:r>
      </w:del>
      <w:ins w:id="97" w:author="Author">
        <w:r w:rsidR="00CD7E07" w:rsidRPr="005379DA">
          <w:rPr>
            <w:lang w:val="es-419"/>
          </w:rPr>
          <w:t>PI</w:t>
        </w:r>
        <w:r w:rsidR="000B3153" w:rsidRPr="005379DA">
          <w:rPr>
            <w:lang w:val="es-419"/>
          </w:rPr>
          <w:t xml:space="preserve"> que resulten pertinentes</w:t>
        </w:r>
        <w:r w:rsidR="008B38AB" w:rsidRPr="005379DA">
          <w:rPr>
            <w:lang w:val="es-419"/>
          </w:rPr>
          <w:t>;</w:t>
        </w:r>
      </w:ins>
      <w:del w:id="98" w:author="Author">
        <w:r w:rsidRPr="005379DA" w:rsidDel="008B38AB">
          <w:rPr>
            <w:lang w:val="es-419"/>
          </w:rPr>
          <w:delText>,</w:delText>
        </w:r>
      </w:del>
    </w:p>
    <w:p w14:paraId="47B6496F" w14:textId="668B9614" w:rsidR="006F7087" w:rsidRPr="005379DA" w:rsidDel="00081545" w:rsidRDefault="006F7087">
      <w:pPr>
        <w:pStyle w:val="List1H"/>
        <w:numPr>
          <w:ilvl w:val="0"/>
          <w:numId w:val="11"/>
        </w:numPr>
        <w:tabs>
          <w:tab w:val="clear" w:pos="1494"/>
          <w:tab w:val="num" w:pos="1134"/>
        </w:tabs>
        <w:ind w:left="1134" w:hanging="567"/>
        <w:rPr>
          <w:del w:id="99" w:author="Author"/>
          <w:lang w:val="es-419"/>
        </w:rPr>
      </w:pPr>
      <w:del w:id="100" w:author="Author">
        <w:r w:rsidRPr="005379DA" w:rsidDel="00081545">
          <w:rPr>
            <w:lang w:val="es-419"/>
          </w:rPr>
          <w:delText>datos informativos en materia de propiedad intelectual,</w:delText>
        </w:r>
      </w:del>
    </w:p>
    <w:p w14:paraId="498C6851" w14:textId="77777777" w:rsidR="00AC2B2E" w:rsidRPr="005379DA" w:rsidRDefault="003C105D" w:rsidP="000C180B">
      <w:pPr>
        <w:pStyle w:val="List1H"/>
        <w:numPr>
          <w:ilvl w:val="0"/>
          <w:numId w:val="11"/>
        </w:numPr>
        <w:tabs>
          <w:tab w:val="clear" w:pos="1494"/>
          <w:tab w:val="num" w:pos="1134"/>
        </w:tabs>
        <w:ind w:left="1134" w:hanging="567"/>
        <w:rPr>
          <w:ins w:id="101" w:author="Author"/>
          <w:lang w:val="es-419"/>
        </w:rPr>
      </w:pPr>
      <w:ins w:id="102" w:author="Author">
        <w:r w:rsidRPr="005379DA">
          <w:rPr>
            <w:lang w:val="es-419"/>
          </w:rPr>
          <w:t xml:space="preserve">información acerca de la observancia de la PI (por ejemplo, cómo </w:t>
        </w:r>
        <w:r w:rsidR="0001428A" w:rsidRPr="005379DA">
          <w:rPr>
            <w:lang w:val="es-419"/>
          </w:rPr>
          <w:t xml:space="preserve">dar cuenta de las infracciones de la PI; mecanismos de solución de controversias; </w:t>
        </w:r>
        <w:r w:rsidR="00A42A6D" w:rsidRPr="005379DA">
          <w:rPr>
            <w:lang w:val="es-419"/>
          </w:rPr>
          <w:t>sanciones y multas; e información sobre la cooperación con otras autoridades encargadas de la observancia de los derechos de PI;</w:t>
        </w:r>
        <w:r w:rsidR="00397A73" w:rsidRPr="005379DA">
          <w:rPr>
            <w:lang w:val="es-419"/>
          </w:rPr>
          <w:t xml:space="preserve"> y</w:t>
        </w:r>
      </w:ins>
    </w:p>
    <w:p w14:paraId="372BF148" w14:textId="232124C5" w:rsidR="006F7087" w:rsidRPr="005379DA" w:rsidRDefault="006F7087">
      <w:pPr>
        <w:pStyle w:val="List1H"/>
        <w:numPr>
          <w:ilvl w:val="0"/>
          <w:numId w:val="11"/>
        </w:numPr>
        <w:tabs>
          <w:tab w:val="clear" w:pos="1494"/>
          <w:tab w:val="num" w:pos="1134"/>
        </w:tabs>
        <w:ind w:left="1134" w:hanging="567"/>
        <w:rPr>
          <w:lang w:val="es-419"/>
        </w:rPr>
        <w:pPrChange w:id="103" w:author="Author">
          <w:pPr>
            <w:pStyle w:val="List1H"/>
            <w:numPr>
              <w:numId w:val="11"/>
            </w:numPr>
            <w:tabs>
              <w:tab w:val="num" w:pos="1134"/>
              <w:tab w:val="num" w:pos="1494"/>
            </w:tabs>
            <w:ind w:left="1418" w:hanging="284"/>
          </w:pPr>
        </w:pPrChange>
      </w:pPr>
      <w:del w:id="104" w:author="Author">
        <w:r w:rsidRPr="005379DA" w:rsidDel="00341196">
          <w:rPr>
            <w:lang w:val="es-419"/>
          </w:rPr>
          <w:delText>noticias relativas a cambios en la administración o legislación nacionales en materia de propiedad intelectual,</w:delText>
        </w:r>
      </w:del>
    </w:p>
    <w:p w14:paraId="2BD41559" w14:textId="7E2DFBA2" w:rsidR="006F7087" w:rsidRPr="005379DA" w:rsidRDefault="006F7087">
      <w:pPr>
        <w:pStyle w:val="List1H"/>
        <w:numPr>
          <w:ilvl w:val="0"/>
          <w:numId w:val="11"/>
        </w:numPr>
        <w:tabs>
          <w:tab w:val="clear" w:pos="1494"/>
          <w:tab w:val="num" w:pos="1134"/>
        </w:tabs>
        <w:ind w:left="1134" w:hanging="567"/>
        <w:rPr>
          <w:lang w:val="es-419"/>
        </w:rPr>
      </w:pPr>
      <w:r w:rsidRPr="005379DA">
        <w:rPr>
          <w:lang w:val="es-419"/>
        </w:rPr>
        <w:t>una sección con noticias</w:t>
      </w:r>
      <w:del w:id="105" w:author="Author">
        <w:r w:rsidRPr="005379DA" w:rsidDel="00AE627C">
          <w:rPr>
            <w:lang w:val="es-419"/>
          </w:rPr>
          <w:delText>, o un índice de actualidad</w:delText>
        </w:r>
      </w:del>
      <w:ins w:id="106" w:author="Author">
        <w:r w:rsidR="00AE627C" w:rsidRPr="005379DA">
          <w:rPr>
            <w:lang w:val="es-419"/>
          </w:rPr>
          <w:t xml:space="preserve"> actualizada per</w:t>
        </w:r>
        <w:r w:rsidR="00A124CD" w:rsidRPr="005379DA">
          <w:rPr>
            <w:lang w:val="es-419"/>
          </w:rPr>
          <w:t>i</w:t>
        </w:r>
        <w:r w:rsidR="00AE627C" w:rsidRPr="005379DA">
          <w:rPr>
            <w:lang w:val="es-419"/>
          </w:rPr>
          <w:t>ódicamente</w:t>
        </w:r>
      </w:ins>
      <w:del w:id="107" w:author="Author">
        <w:r w:rsidRPr="005379DA" w:rsidDel="00E32E7D">
          <w:rPr>
            <w:lang w:val="es-419"/>
          </w:rPr>
          <w:delText>,</w:delText>
        </w:r>
      </w:del>
      <w:ins w:id="108" w:author="Author">
        <w:r w:rsidR="003C105D" w:rsidRPr="005379DA">
          <w:rPr>
            <w:lang w:val="es-419"/>
          </w:rPr>
          <w:t xml:space="preserve"> </w:t>
        </w:r>
        <w:r w:rsidR="00E32E7D" w:rsidRPr="005379DA">
          <w:rPr>
            <w:lang w:val="es-419"/>
          </w:rPr>
          <w:t>que dé cuenta de los principales anuncios, eventos y novedades</w:t>
        </w:r>
      </w:ins>
      <w:r w:rsidRPr="005379DA">
        <w:rPr>
          <w:lang w:val="es-419"/>
        </w:rPr>
        <w:t xml:space="preserve"> </w:t>
      </w:r>
      <w:ins w:id="109" w:author="Author">
        <w:r w:rsidR="00E32E7D" w:rsidRPr="005379DA">
          <w:rPr>
            <w:lang w:val="es-419"/>
          </w:rPr>
          <w:t xml:space="preserve">y </w:t>
        </w:r>
      </w:ins>
      <w:r w:rsidRPr="005379DA">
        <w:rPr>
          <w:lang w:val="es-419"/>
        </w:rPr>
        <w:t>que abarque al menos un período de seis meses.</w:t>
      </w:r>
    </w:p>
    <w:p w14:paraId="0243C809" w14:textId="135F9094" w:rsidR="006F7087" w:rsidRPr="005379DA" w:rsidRDefault="006F7087">
      <w:pPr>
        <w:pStyle w:val="List0"/>
        <w:rPr>
          <w:lang w:val="es-419"/>
        </w:rPr>
      </w:pPr>
      <w:r w:rsidRPr="005379DA">
        <w:rPr>
          <w:lang w:val="es-419"/>
        </w:rPr>
        <w:fldChar w:fldCharType="begin"/>
      </w:r>
      <w:r w:rsidRPr="005379DA">
        <w:rPr>
          <w:lang w:val="es-419"/>
        </w:rPr>
        <w:instrText xml:space="preserve"> AUTONUM  </w:instrText>
      </w:r>
      <w:r w:rsidRPr="005379DA">
        <w:rPr>
          <w:lang w:val="es-419"/>
        </w:rPr>
        <w:fldChar w:fldCharType="end"/>
      </w:r>
      <w:r w:rsidRPr="005379DA">
        <w:rPr>
          <w:lang w:val="es-419"/>
        </w:rPr>
        <w:tab/>
        <w:t xml:space="preserve">Los sitios </w:t>
      </w:r>
      <w:del w:id="110" w:author="Author">
        <w:r w:rsidRPr="005379DA" w:rsidDel="002A5D04">
          <w:rPr>
            <w:lang w:val="es-419"/>
          </w:rPr>
          <w:delText>W</w:delText>
        </w:r>
      </w:del>
      <w:ins w:id="111" w:author="Author">
        <w:r w:rsidR="002A5D04" w:rsidRPr="005379DA">
          <w:rPr>
            <w:lang w:val="es-419"/>
          </w:rPr>
          <w:t>w</w:t>
        </w:r>
      </w:ins>
      <w:r w:rsidRPr="005379DA">
        <w:rPr>
          <w:lang w:val="es-419"/>
        </w:rPr>
        <w:t xml:space="preserve">eb de </w:t>
      </w:r>
      <w:ins w:id="112" w:author="Author">
        <w:r w:rsidR="002A5D04" w:rsidRPr="005379DA">
          <w:rPr>
            <w:lang w:val="es-419"/>
          </w:rPr>
          <w:t xml:space="preserve">las OPI </w:t>
        </w:r>
      </w:ins>
      <w:del w:id="113" w:author="Author">
        <w:r w:rsidRPr="005379DA" w:rsidDel="002A5D04">
          <w:rPr>
            <w:lang w:val="es-419"/>
          </w:rPr>
          <w:delText xml:space="preserve">propiedad intelectual </w:delText>
        </w:r>
      </w:del>
      <w:r w:rsidRPr="005379DA">
        <w:rPr>
          <w:lang w:val="es-419"/>
        </w:rPr>
        <w:t xml:space="preserve">deberían contener información útil para los usuarios, en particular para aquellos sin experiencia en el campo de la </w:t>
      </w:r>
      <w:del w:id="114" w:author="Author">
        <w:r w:rsidRPr="005379DA" w:rsidDel="002A5D04">
          <w:rPr>
            <w:lang w:val="es-419"/>
          </w:rPr>
          <w:delText>propiedad intelectual</w:delText>
        </w:r>
      </w:del>
      <w:ins w:id="115" w:author="Author">
        <w:r w:rsidR="002A5D04" w:rsidRPr="005379DA">
          <w:rPr>
            <w:lang w:val="es-419"/>
          </w:rPr>
          <w:t>PI</w:t>
        </w:r>
      </w:ins>
      <w:r w:rsidRPr="005379DA">
        <w:rPr>
          <w:lang w:val="es-419"/>
        </w:rPr>
        <w:t xml:space="preserve">. </w:t>
      </w:r>
      <w:del w:id="116" w:author="Author">
        <w:r w:rsidRPr="005379DA" w:rsidDel="002A5D04">
          <w:rPr>
            <w:lang w:val="es-419"/>
          </w:rPr>
          <w:delText xml:space="preserve"> Por ejemplo, los sitios Web de propiedad intelectual</w:delText>
        </w:r>
      </w:del>
      <w:ins w:id="117" w:author="Author">
        <w:r w:rsidR="002A5D04" w:rsidRPr="005379DA">
          <w:rPr>
            <w:lang w:val="es-419"/>
          </w:rPr>
          <w:t>Dicha información</w:t>
        </w:r>
      </w:ins>
      <w:r w:rsidRPr="005379DA">
        <w:rPr>
          <w:lang w:val="es-419"/>
        </w:rPr>
        <w:t xml:space="preserve"> debería</w:t>
      </w:r>
      <w:del w:id="118" w:author="Author">
        <w:r w:rsidRPr="005379DA" w:rsidDel="002A5D04">
          <w:rPr>
            <w:lang w:val="es-419"/>
          </w:rPr>
          <w:delText>n</w:delText>
        </w:r>
      </w:del>
      <w:r w:rsidRPr="005379DA">
        <w:rPr>
          <w:lang w:val="es-419"/>
        </w:rPr>
        <w:t xml:space="preserve"> contener</w:t>
      </w:r>
      <w:ins w:id="119" w:author="Author">
        <w:r w:rsidR="002A5D04" w:rsidRPr="005379DA">
          <w:rPr>
            <w:lang w:val="es-419"/>
          </w:rPr>
          <w:t xml:space="preserve"> lo siguiente</w:t>
        </w:r>
      </w:ins>
      <w:r w:rsidRPr="005379DA">
        <w:rPr>
          <w:lang w:val="es-419"/>
        </w:rPr>
        <w:t>:</w:t>
      </w:r>
    </w:p>
    <w:p w14:paraId="7D5DA66E" w14:textId="1EC0F248" w:rsidR="006F7087" w:rsidRPr="005379DA" w:rsidRDefault="006F7087">
      <w:pPr>
        <w:pStyle w:val="List1H"/>
        <w:numPr>
          <w:ilvl w:val="0"/>
          <w:numId w:val="11"/>
        </w:numPr>
        <w:tabs>
          <w:tab w:val="clear" w:pos="1494"/>
          <w:tab w:val="num" w:pos="1134"/>
        </w:tabs>
        <w:ind w:left="1134" w:hanging="567"/>
        <w:rPr>
          <w:lang w:val="es-419"/>
        </w:rPr>
      </w:pPr>
      <w:r w:rsidRPr="005379DA">
        <w:rPr>
          <w:lang w:val="es-419"/>
        </w:rPr>
        <w:lastRenderedPageBreak/>
        <w:t>información relativa a</w:t>
      </w:r>
      <w:ins w:id="120" w:author="Author">
        <w:r w:rsidR="00EC4EAE" w:rsidRPr="005379DA">
          <w:rPr>
            <w:lang w:val="es-419"/>
          </w:rPr>
          <w:t xml:space="preserve"> </w:t>
        </w:r>
        <w:r w:rsidR="00E14695" w:rsidRPr="005379DA">
          <w:rPr>
            <w:lang w:val="es-419"/>
          </w:rPr>
          <w:t>los procedimientos de registro de PI (como los criterios de admisibilidad, los procedimientos de solicitud, los documentos requeridos, los plazos y las etapas de tramitación)</w:t>
        </w:r>
      </w:ins>
      <w:del w:id="121" w:author="Author">
        <w:r w:rsidRPr="005379DA" w:rsidDel="00EC4EAE">
          <w:rPr>
            <w:lang w:val="es-419"/>
          </w:rPr>
          <w:delText xml:space="preserve"> las prácticas de la oficina nacional en forma de hechos básicos y de lista de preguntas que surgen con mayor frecuencia (FAQ)</w:delText>
        </w:r>
      </w:del>
      <w:r w:rsidRPr="005379DA">
        <w:rPr>
          <w:lang w:val="es-419"/>
        </w:rPr>
        <w:t>;</w:t>
      </w:r>
    </w:p>
    <w:p w14:paraId="5F1F86AE" w14:textId="7F0EB4E6" w:rsidR="00BB4940" w:rsidRPr="005379DA" w:rsidRDefault="00BB4940">
      <w:pPr>
        <w:pStyle w:val="List1H"/>
        <w:numPr>
          <w:ilvl w:val="0"/>
          <w:numId w:val="11"/>
        </w:numPr>
        <w:tabs>
          <w:tab w:val="clear" w:pos="1494"/>
          <w:tab w:val="num" w:pos="1134"/>
        </w:tabs>
        <w:ind w:left="1134" w:hanging="567"/>
        <w:rPr>
          <w:ins w:id="122" w:author="Author"/>
          <w:lang w:val="es-419"/>
        </w:rPr>
      </w:pPr>
      <w:ins w:id="123" w:author="Author">
        <w:r w:rsidRPr="005379DA">
          <w:rPr>
            <w:lang w:val="es-419"/>
          </w:rPr>
          <w:t xml:space="preserve">en la medida de lo posible, recursos educativos en materia de PI (guías y herramientas, una página de preguntas frecuentes, folletos, material educativo y enlaces con los módulos y webinarios de </w:t>
        </w:r>
        <w:r w:rsidR="00C84A92" w:rsidRPr="005379DA">
          <w:rPr>
            <w:lang w:val="es-419"/>
          </w:rPr>
          <w:t>enseñanza electrónica</w:t>
        </w:r>
        <w:r w:rsidRPr="005379DA">
          <w:rPr>
            <w:lang w:val="es-419"/>
          </w:rPr>
          <w:t>);</w:t>
        </w:r>
      </w:ins>
    </w:p>
    <w:p w14:paraId="0CC6CDC4" w14:textId="700C4AF9" w:rsidR="006F7087" w:rsidRPr="005379DA" w:rsidRDefault="006F7087">
      <w:pPr>
        <w:pStyle w:val="List1H"/>
        <w:numPr>
          <w:ilvl w:val="0"/>
          <w:numId w:val="11"/>
        </w:numPr>
        <w:tabs>
          <w:tab w:val="clear" w:pos="1494"/>
          <w:tab w:val="num" w:pos="1134"/>
        </w:tabs>
        <w:ind w:left="1134" w:hanging="567"/>
        <w:rPr>
          <w:lang w:val="es-419"/>
        </w:rPr>
      </w:pPr>
      <w:r w:rsidRPr="005379DA">
        <w:rPr>
          <w:lang w:val="es-419"/>
        </w:rPr>
        <w:t xml:space="preserve">descripciones de los productos y servicios que ofrece la </w:t>
      </w:r>
      <w:del w:id="124" w:author="Author">
        <w:r w:rsidRPr="005379DA" w:rsidDel="00B04CBF">
          <w:rPr>
            <w:lang w:val="es-419"/>
          </w:rPr>
          <w:delText>oficina nacional</w:delText>
        </w:r>
      </w:del>
      <w:ins w:id="125" w:author="Author">
        <w:r w:rsidR="00B04CBF" w:rsidRPr="005379DA">
          <w:rPr>
            <w:lang w:val="es-419"/>
          </w:rPr>
          <w:t>OPI</w:t>
        </w:r>
      </w:ins>
      <w:r w:rsidRPr="005379DA">
        <w:rPr>
          <w:lang w:val="es-419"/>
        </w:rPr>
        <w:t xml:space="preserve">, </w:t>
      </w:r>
      <w:del w:id="126" w:author="Author">
        <w:r w:rsidRPr="005379DA" w:rsidDel="00B04CBF">
          <w:rPr>
            <w:lang w:val="es-419"/>
          </w:rPr>
          <w:delText xml:space="preserve">incluyendo </w:delText>
        </w:r>
      </w:del>
      <w:ins w:id="127" w:author="Author">
        <w:r w:rsidR="00B04CBF" w:rsidRPr="005379DA">
          <w:rPr>
            <w:lang w:val="es-419"/>
          </w:rPr>
          <w:t xml:space="preserve">incluida información sobre </w:t>
        </w:r>
      </w:ins>
      <w:r w:rsidRPr="005379DA">
        <w:rPr>
          <w:lang w:val="es-419"/>
        </w:rPr>
        <w:t xml:space="preserve">la manera de </w:t>
      </w:r>
      <w:del w:id="128" w:author="Author">
        <w:r w:rsidRPr="005379DA" w:rsidDel="00B04CBF">
          <w:rPr>
            <w:lang w:val="es-419"/>
          </w:rPr>
          <w:delText>obtenerlos</w:delText>
        </w:r>
      </w:del>
      <w:ins w:id="129" w:author="Author">
        <w:r w:rsidR="00B04CBF" w:rsidRPr="005379DA">
          <w:rPr>
            <w:lang w:val="es-419"/>
          </w:rPr>
          <w:t>acceder a ellos</w:t>
        </w:r>
      </w:ins>
      <w:r w:rsidRPr="005379DA">
        <w:rPr>
          <w:lang w:val="es-419"/>
        </w:rPr>
        <w:t xml:space="preserve">, </w:t>
      </w:r>
      <w:del w:id="130" w:author="Author">
        <w:r w:rsidRPr="005379DA" w:rsidDel="00C927AB">
          <w:rPr>
            <w:lang w:val="es-419"/>
          </w:rPr>
          <w:delText xml:space="preserve">sus precios </w:delText>
        </w:r>
      </w:del>
      <w:ins w:id="131" w:author="Author">
        <w:r w:rsidR="00C927AB" w:rsidRPr="005379DA">
          <w:rPr>
            <w:lang w:val="es-419"/>
          </w:rPr>
          <w:t xml:space="preserve">las tasas aplicables y los formatos o </w:t>
        </w:r>
        <w:r w:rsidR="00E742EA" w:rsidRPr="005379DA">
          <w:rPr>
            <w:lang w:val="es-419"/>
          </w:rPr>
          <w:t>medios mediante los que se ponen a disposición</w:t>
        </w:r>
      </w:ins>
      <w:del w:id="132" w:author="Author">
        <w:r w:rsidRPr="005379DA" w:rsidDel="00C927AB">
          <w:rPr>
            <w:lang w:val="es-419"/>
          </w:rPr>
          <w:delText xml:space="preserve">y el soporte en el </w:delText>
        </w:r>
        <w:r w:rsidRPr="005379DA" w:rsidDel="00E742EA">
          <w:rPr>
            <w:lang w:val="es-419"/>
          </w:rPr>
          <w:delText>que están disponibles</w:delText>
        </w:r>
      </w:del>
      <w:r w:rsidRPr="005379DA">
        <w:rPr>
          <w:lang w:val="es-419"/>
        </w:rPr>
        <w:t>;  y</w:t>
      </w:r>
    </w:p>
    <w:p w14:paraId="41D08FBA" w14:textId="7A77FB57" w:rsidR="006F7087" w:rsidRPr="005379DA" w:rsidRDefault="006F7087">
      <w:pPr>
        <w:pStyle w:val="List1H"/>
        <w:numPr>
          <w:ilvl w:val="0"/>
          <w:numId w:val="11"/>
        </w:numPr>
        <w:tabs>
          <w:tab w:val="clear" w:pos="1494"/>
          <w:tab w:val="num" w:pos="1134"/>
        </w:tabs>
        <w:ind w:left="1134" w:hanging="567"/>
        <w:rPr>
          <w:ins w:id="133" w:author="Author"/>
          <w:lang w:val="es-419"/>
        </w:rPr>
      </w:pPr>
      <w:r w:rsidRPr="005379DA">
        <w:rPr>
          <w:lang w:val="es-419"/>
        </w:rPr>
        <w:t xml:space="preserve">referencias de </w:t>
      </w:r>
      <w:del w:id="134" w:author="Author">
        <w:r w:rsidRPr="005379DA" w:rsidDel="009B7CF6">
          <w:rPr>
            <w:lang w:val="es-419"/>
          </w:rPr>
          <w:delText>las fuentes de ayuda</w:delText>
        </w:r>
      </w:del>
      <w:ins w:id="135" w:author="Author">
        <w:r w:rsidR="009B7CF6" w:rsidRPr="005379DA">
          <w:rPr>
            <w:lang w:val="es-419"/>
          </w:rPr>
          <w:t>los recursos de apoyo y asistencia</w:t>
        </w:r>
      </w:ins>
      <w:r w:rsidRPr="005379DA">
        <w:rPr>
          <w:lang w:val="es-419"/>
        </w:rPr>
        <w:t>, como bibliotecas y representantes jurídicos</w:t>
      </w:r>
      <w:ins w:id="136" w:author="Author">
        <w:r w:rsidR="00E24FBB" w:rsidRPr="005379DA">
          <w:rPr>
            <w:lang w:val="es-419"/>
          </w:rPr>
          <w:t xml:space="preserve"> acreditados en PI o </w:t>
        </w:r>
        <w:r w:rsidR="00F35772" w:rsidRPr="005379DA">
          <w:rPr>
            <w:lang w:val="es-419"/>
          </w:rPr>
          <w:t>despachos</w:t>
        </w:r>
        <w:r w:rsidR="00E24FBB" w:rsidRPr="005379DA">
          <w:rPr>
            <w:lang w:val="es-419"/>
          </w:rPr>
          <w:t xml:space="preserve"> de</w:t>
        </w:r>
        <w:r w:rsidR="00F35772" w:rsidRPr="005379DA">
          <w:rPr>
            <w:lang w:val="es-419"/>
          </w:rPr>
          <w:t xml:space="preserve"> abogados que ofrecen servicios de PI</w:t>
        </w:r>
        <w:r w:rsidR="00EB4B47" w:rsidRPr="005379DA">
          <w:rPr>
            <w:lang w:val="es-419"/>
          </w:rPr>
          <w:t>; y</w:t>
        </w:r>
      </w:ins>
      <w:del w:id="137" w:author="Author">
        <w:r w:rsidRPr="005379DA" w:rsidDel="00EB4B47">
          <w:rPr>
            <w:lang w:val="es-419"/>
          </w:rPr>
          <w:delText>.</w:delText>
        </w:r>
      </w:del>
    </w:p>
    <w:p w14:paraId="48113417" w14:textId="2BE2EBF9" w:rsidR="00EB4B47" w:rsidRPr="005379DA" w:rsidRDefault="00EB4B47">
      <w:pPr>
        <w:pStyle w:val="List1H"/>
        <w:numPr>
          <w:ilvl w:val="0"/>
          <w:numId w:val="11"/>
        </w:numPr>
        <w:tabs>
          <w:tab w:val="clear" w:pos="1494"/>
          <w:tab w:val="num" w:pos="1134"/>
        </w:tabs>
        <w:ind w:left="1134" w:hanging="567"/>
        <w:rPr>
          <w:lang w:val="es-419"/>
        </w:rPr>
      </w:pPr>
      <w:ins w:id="138" w:author="Author">
        <w:r w:rsidRPr="005379DA">
          <w:rPr>
            <w:lang w:val="es-419"/>
          </w:rPr>
          <w:t xml:space="preserve">información sobre los servicios de </w:t>
        </w:r>
        <w:r w:rsidR="0076096F" w:rsidRPr="005379DA">
          <w:rPr>
            <w:lang w:val="es-419"/>
          </w:rPr>
          <w:t xml:space="preserve">asistencia técnica o de </w:t>
        </w:r>
        <w:r w:rsidRPr="005379DA">
          <w:rPr>
            <w:lang w:val="es-419"/>
          </w:rPr>
          <w:t>atención al cliente</w:t>
        </w:r>
        <w:r w:rsidR="00B97CAD" w:rsidRPr="005379DA">
          <w:rPr>
            <w:lang w:val="es-419"/>
          </w:rPr>
          <w:t xml:space="preserve"> </w:t>
        </w:r>
        <w:r w:rsidR="0076096F" w:rsidRPr="005379DA">
          <w:rPr>
            <w:lang w:val="es-419"/>
          </w:rPr>
          <w:t>que ofrece la OPI.</w:t>
        </w:r>
        <w:r w:rsidR="00B97CAD" w:rsidRPr="005379DA">
          <w:rPr>
            <w:lang w:val="es-419"/>
          </w:rPr>
          <w:t xml:space="preserve"> </w:t>
        </w:r>
      </w:ins>
    </w:p>
    <w:p w14:paraId="79269CE5" w14:textId="303D432A" w:rsidR="006F7087" w:rsidRPr="005379DA" w:rsidRDefault="006F7087">
      <w:pPr>
        <w:pStyle w:val="List0"/>
        <w:rPr>
          <w:lang w:val="es-419"/>
        </w:rPr>
      </w:pPr>
      <w:r w:rsidRPr="005379DA">
        <w:rPr>
          <w:lang w:val="es-419"/>
        </w:rPr>
        <w:fldChar w:fldCharType="begin"/>
      </w:r>
      <w:r w:rsidRPr="005379DA">
        <w:rPr>
          <w:lang w:val="es-419"/>
        </w:rPr>
        <w:instrText xml:space="preserve"> AUTONUM  </w:instrText>
      </w:r>
      <w:r w:rsidRPr="005379DA">
        <w:rPr>
          <w:lang w:val="es-419"/>
        </w:rPr>
        <w:fldChar w:fldCharType="end"/>
      </w:r>
      <w:r w:rsidRPr="005379DA">
        <w:rPr>
          <w:lang w:val="es-419"/>
        </w:rPr>
        <w:tab/>
        <w:t xml:space="preserve">Los sitios </w:t>
      </w:r>
      <w:del w:id="139" w:author="Author">
        <w:r w:rsidRPr="005379DA" w:rsidDel="006A0A6F">
          <w:rPr>
            <w:lang w:val="es-419"/>
          </w:rPr>
          <w:delText>W</w:delText>
        </w:r>
      </w:del>
      <w:ins w:id="140" w:author="Author">
        <w:r w:rsidR="006A0A6F" w:rsidRPr="005379DA">
          <w:rPr>
            <w:lang w:val="es-419"/>
          </w:rPr>
          <w:t>w</w:t>
        </w:r>
      </w:ins>
      <w:r w:rsidRPr="005379DA">
        <w:rPr>
          <w:lang w:val="es-419"/>
        </w:rPr>
        <w:t xml:space="preserve">eb de </w:t>
      </w:r>
      <w:del w:id="141" w:author="Author">
        <w:r w:rsidRPr="005379DA" w:rsidDel="006A0A6F">
          <w:rPr>
            <w:lang w:val="es-419"/>
          </w:rPr>
          <w:delText>propiedad intelectual</w:delText>
        </w:r>
      </w:del>
      <w:ins w:id="142" w:author="Author">
        <w:r w:rsidR="006A0A6F" w:rsidRPr="005379DA">
          <w:rPr>
            <w:lang w:val="es-419"/>
          </w:rPr>
          <w:t>las OPI</w:t>
        </w:r>
      </w:ins>
      <w:r w:rsidRPr="005379DA">
        <w:rPr>
          <w:lang w:val="es-419"/>
        </w:rPr>
        <w:t xml:space="preserve"> deberían disponer de auxiliares para la navegación, a fin de ayudar a los usuarios a encontrar la información en el sitio. </w:t>
      </w:r>
      <w:del w:id="143" w:author="Author">
        <w:r w:rsidRPr="005379DA" w:rsidDel="00771718">
          <w:rPr>
            <w:lang w:val="es-419"/>
          </w:rPr>
          <w:delText xml:space="preserve"> </w:delText>
        </w:r>
      </w:del>
      <w:r w:rsidRPr="005379DA">
        <w:rPr>
          <w:lang w:val="es-419"/>
        </w:rPr>
        <w:t xml:space="preserve">Por ejemplo, los sitios </w:t>
      </w:r>
      <w:ins w:id="144" w:author="Author">
        <w:r w:rsidR="00771718" w:rsidRPr="005379DA">
          <w:rPr>
            <w:lang w:val="es-419"/>
          </w:rPr>
          <w:t xml:space="preserve">web </w:t>
        </w:r>
      </w:ins>
      <w:del w:id="145" w:author="Author">
        <w:r w:rsidRPr="005379DA" w:rsidDel="00771718">
          <w:rPr>
            <w:lang w:val="es-419"/>
          </w:rPr>
          <w:delText xml:space="preserve">Web de propiedad intelectual </w:delText>
        </w:r>
      </w:del>
      <w:r w:rsidRPr="005379DA">
        <w:rPr>
          <w:lang w:val="es-419"/>
        </w:rPr>
        <w:t xml:space="preserve">deberían contener la posibilidad de realizar búsquedas del sitio </w:t>
      </w:r>
      <w:del w:id="146" w:author="Author">
        <w:r w:rsidRPr="005379DA" w:rsidDel="00771718">
          <w:rPr>
            <w:lang w:val="es-419"/>
          </w:rPr>
          <w:delText>y/</w:delText>
        </w:r>
      </w:del>
      <w:r w:rsidRPr="005379DA">
        <w:rPr>
          <w:lang w:val="es-419"/>
        </w:rPr>
        <w:t>o un índice del sitio</w:t>
      </w:r>
      <w:del w:id="147" w:author="Author">
        <w:r w:rsidRPr="005379DA" w:rsidDel="00771718">
          <w:rPr>
            <w:lang w:val="es-419"/>
          </w:rPr>
          <w:delText xml:space="preserve"> Web</w:delText>
        </w:r>
      </w:del>
      <w:r w:rsidRPr="005379DA">
        <w:rPr>
          <w:lang w:val="es-419"/>
        </w:rPr>
        <w:t xml:space="preserve">. </w:t>
      </w:r>
      <w:del w:id="148" w:author="Author">
        <w:r w:rsidRPr="005379DA" w:rsidDel="00771718">
          <w:rPr>
            <w:lang w:val="es-419"/>
          </w:rPr>
          <w:delText xml:space="preserve"> </w:delText>
        </w:r>
      </w:del>
      <w:r w:rsidRPr="005379DA">
        <w:rPr>
          <w:lang w:val="es-419"/>
        </w:rPr>
        <w:t>No obstante, en la página inicial debería figurar un resumen general de todo el sitio</w:t>
      </w:r>
      <w:ins w:id="149" w:author="Author">
        <w:r w:rsidR="00C54EF7" w:rsidRPr="005379DA">
          <w:rPr>
            <w:lang w:val="es-419"/>
          </w:rPr>
          <w:t>.</w:t>
        </w:r>
      </w:ins>
      <w:r w:rsidRPr="005379DA">
        <w:rPr>
          <w:lang w:val="es-419"/>
        </w:rPr>
        <w:t xml:space="preserve"> </w:t>
      </w:r>
      <w:del w:id="150" w:author="Author">
        <w:r w:rsidRPr="005379DA" w:rsidDel="00D35015">
          <w:rPr>
            <w:lang w:val="es-419"/>
          </w:rPr>
          <w:delText>W</w:delText>
        </w:r>
        <w:r w:rsidRPr="005379DA" w:rsidDel="00C54EF7">
          <w:rPr>
            <w:lang w:val="es-419"/>
          </w:rPr>
          <w:delText>eb</w:delText>
        </w:r>
        <w:r w:rsidRPr="005379DA" w:rsidDel="00D35015">
          <w:rPr>
            <w:lang w:val="es-419"/>
          </w:rPr>
          <w:delText xml:space="preserve">, así como una indicación de los servicios gratuitos y de los servicios disponibles únicamente previo pago de una tasa. </w:delText>
        </w:r>
        <w:r w:rsidRPr="005379DA" w:rsidDel="00771718">
          <w:rPr>
            <w:lang w:val="es-419"/>
          </w:rPr>
          <w:delText xml:space="preserve"> </w:delText>
        </w:r>
      </w:del>
      <w:r w:rsidRPr="005379DA">
        <w:rPr>
          <w:lang w:val="es-419"/>
        </w:rPr>
        <w:t xml:space="preserve">Además, en la página principal o, preferiblemente, en todas las páginas del sitio </w:t>
      </w:r>
      <w:del w:id="151" w:author="Author">
        <w:r w:rsidRPr="005379DA" w:rsidDel="00A522B5">
          <w:rPr>
            <w:lang w:val="es-419"/>
          </w:rPr>
          <w:delText>W</w:delText>
        </w:r>
      </w:del>
      <w:ins w:id="152" w:author="Author">
        <w:r w:rsidR="00A522B5" w:rsidRPr="005379DA">
          <w:rPr>
            <w:lang w:val="es-419"/>
          </w:rPr>
          <w:t>w</w:t>
        </w:r>
      </w:ins>
      <w:r w:rsidRPr="005379DA">
        <w:rPr>
          <w:lang w:val="es-419"/>
        </w:rPr>
        <w:t xml:space="preserve">eb, debería </w:t>
      </w:r>
      <w:del w:id="153" w:author="Author">
        <w:r w:rsidRPr="005379DA" w:rsidDel="00A522B5">
          <w:rPr>
            <w:lang w:val="es-419"/>
          </w:rPr>
          <w:delText>ofrecerse una indicación de</w:delText>
        </w:r>
      </w:del>
      <w:ins w:id="154" w:author="Author">
        <w:r w:rsidR="00A522B5" w:rsidRPr="005379DA">
          <w:rPr>
            <w:lang w:val="es-419"/>
          </w:rPr>
          <w:t>indicarse</w:t>
        </w:r>
      </w:ins>
      <w:r w:rsidRPr="005379DA">
        <w:rPr>
          <w:lang w:val="es-419"/>
        </w:rPr>
        <w:t xml:space="preserve"> la fecha </w:t>
      </w:r>
      <w:del w:id="155" w:author="Author">
        <w:r w:rsidRPr="005379DA" w:rsidDel="008D3487">
          <w:rPr>
            <w:lang w:val="es-419"/>
          </w:rPr>
          <w:delText>de la última actualización</w:delText>
        </w:r>
      </w:del>
      <w:ins w:id="156" w:author="Author">
        <w:r w:rsidR="008D3487" w:rsidRPr="005379DA">
          <w:rPr>
            <w:lang w:val="es-419"/>
          </w:rPr>
          <w:t>en que se actualizó por última vez el sitio</w:t>
        </w:r>
      </w:ins>
      <w:r w:rsidRPr="005379DA">
        <w:rPr>
          <w:lang w:val="es-419"/>
        </w:rPr>
        <w:t>.</w:t>
      </w:r>
    </w:p>
    <w:p w14:paraId="595E0496" w14:textId="1D63DA21" w:rsidR="006F7087" w:rsidRPr="005379DA" w:rsidDel="00C51305" w:rsidRDefault="006F7087">
      <w:pPr>
        <w:pStyle w:val="List0"/>
        <w:rPr>
          <w:del w:id="157" w:author="Author"/>
          <w:lang w:val="es-419"/>
        </w:rPr>
      </w:pPr>
      <w:r w:rsidRPr="005379DA">
        <w:rPr>
          <w:lang w:val="es-419"/>
        </w:rPr>
        <w:fldChar w:fldCharType="begin"/>
      </w:r>
      <w:r w:rsidRPr="005379DA">
        <w:rPr>
          <w:lang w:val="es-419"/>
        </w:rPr>
        <w:instrText xml:space="preserve"> AUTONUM  </w:instrText>
      </w:r>
      <w:r w:rsidRPr="005379DA">
        <w:rPr>
          <w:lang w:val="es-419"/>
        </w:rPr>
        <w:fldChar w:fldCharType="end"/>
      </w:r>
      <w:r w:rsidRPr="005379DA">
        <w:rPr>
          <w:lang w:val="es-419"/>
        </w:rPr>
        <w:tab/>
        <w:t xml:space="preserve">Los sitios </w:t>
      </w:r>
      <w:del w:id="158" w:author="Author">
        <w:r w:rsidRPr="005379DA" w:rsidDel="00A522B5">
          <w:rPr>
            <w:lang w:val="es-419"/>
          </w:rPr>
          <w:delText>W</w:delText>
        </w:r>
      </w:del>
      <w:ins w:id="159" w:author="Author">
        <w:r w:rsidR="00A522B5" w:rsidRPr="005379DA">
          <w:rPr>
            <w:lang w:val="es-419"/>
          </w:rPr>
          <w:t>w</w:t>
        </w:r>
      </w:ins>
      <w:r w:rsidRPr="005379DA">
        <w:rPr>
          <w:lang w:val="es-419"/>
        </w:rPr>
        <w:t xml:space="preserve">eb de </w:t>
      </w:r>
      <w:del w:id="160" w:author="Author">
        <w:r w:rsidRPr="005379DA" w:rsidDel="00A522B5">
          <w:rPr>
            <w:lang w:val="es-419"/>
          </w:rPr>
          <w:delText>propiedad intelectual</w:delText>
        </w:r>
      </w:del>
      <w:ins w:id="161" w:author="Author">
        <w:r w:rsidR="00A522B5" w:rsidRPr="005379DA">
          <w:rPr>
            <w:lang w:val="es-419"/>
          </w:rPr>
          <w:t>las OPI</w:t>
        </w:r>
      </w:ins>
      <w:r w:rsidRPr="005379DA">
        <w:rPr>
          <w:lang w:val="es-419"/>
        </w:rPr>
        <w:t xml:space="preserve"> </w:t>
      </w:r>
      <w:del w:id="162" w:author="Author">
        <w:r w:rsidRPr="005379DA" w:rsidDel="008B2C3A">
          <w:rPr>
            <w:lang w:val="es-419"/>
          </w:rPr>
          <w:delText xml:space="preserve">deberían </w:delText>
        </w:r>
      </w:del>
      <w:ins w:id="163" w:author="Author">
        <w:r w:rsidR="008B2C3A" w:rsidRPr="005379DA">
          <w:rPr>
            <w:lang w:val="es-419"/>
          </w:rPr>
          <w:t xml:space="preserve">podrán </w:t>
        </w:r>
      </w:ins>
      <w:r w:rsidRPr="005379DA">
        <w:rPr>
          <w:lang w:val="es-419"/>
        </w:rPr>
        <w:t xml:space="preserve">contener información que permita a los usuarios entrar en contacto con los empleados designados de la </w:t>
      </w:r>
      <w:del w:id="164" w:author="Author">
        <w:r w:rsidRPr="005379DA" w:rsidDel="008B2C3A">
          <w:rPr>
            <w:lang w:val="es-419"/>
          </w:rPr>
          <w:delText>oficina nacional</w:delText>
        </w:r>
      </w:del>
      <w:ins w:id="165" w:author="Author">
        <w:r w:rsidR="008B2C3A" w:rsidRPr="005379DA">
          <w:rPr>
            <w:lang w:val="es-419"/>
          </w:rPr>
          <w:t>OPI</w:t>
        </w:r>
      </w:ins>
      <w:r w:rsidRPr="005379DA">
        <w:rPr>
          <w:lang w:val="es-419"/>
        </w:rPr>
        <w:t xml:space="preserve">.  Por ejemplo, </w:t>
      </w:r>
      <w:ins w:id="166" w:author="Author">
        <w:r w:rsidR="008D6AFD" w:rsidRPr="005379DA">
          <w:rPr>
            <w:lang w:val="es-419"/>
          </w:rPr>
          <w:t xml:space="preserve">los </w:t>
        </w:r>
      </w:ins>
      <w:del w:id="167" w:author="Author">
        <w:r w:rsidRPr="005379DA" w:rsidDel="008D6AFD">
          <w:rPr>
            <w:lang w:val="es-419"/>
          </w:rPr>
          <w:delText xml:space="preserve">el </w:delText>
        </w:r>
      </w:del>
      <w:r w:rsidRPr="005379DA">
        <w:rPr>
          <w:lang w:val="es-419"/>
        </w:rPr>
        <w:t>sitio</w:t>
      </w:r>
      <w:ins w:id="168" w:author="Author">
        <w:r w:rsidR="008D6AFD" w:rsidRPr="005379DA">
          <w:rPr>
            <w:lang w:val="es-419"/>
          </w:rPr>
          <w:t>s</w:t>
        </w:r>
      </w:ins>
      <w:r w:rsidRPr="005379DA">
        <w:rPr>
          <w:lang w:val="es-419"/>
        </w:rPr>
        <w:t xml:space="preserve"> debería</w:t>
      </w:r>
      <w:ins w:id="169" w:author="Author">
        <w:r w:rsidR="008D6AFD" w:rsidRPr="005379DA">
          <w:rPr>
            <w:lang w:val="es-419"/>
          </w:rPr>
          <w:t>n</w:t>
        </w:r>
      </w:ins>
      <w:r w:rsidRPr="005379DA">
        <w:rPr>
          <w:lang w:val="es-419"/>
        </w:rPr>
        <w:t xml:space="preserve"> contener la dirección de correo electrónico, la dirección postal, y los números de teléfono y de </w:t>
      </w:r>
      <w:del w:id="170" w:author="Author">
        <w:r w:rsidRPr="005379DA" w:rsidDel="008B2C3A">
          <w:rPr>
            <w:lang w:val="es-419"/>
          </w:rPr>
          <w:delText xml:space="preserve">telefacsímil </w:delText>
        </w:r>
      </w:del>
      <w:ins w:id="171" w:author="Author">
        <w:r w:rsidR="008B2C3A" w:rsidRPr="005379DA">
          <w:rPr>
            <w:lang w:val="es-419"/>
          </w:rPr>
          <w:t xml:space="preserve">fax </w:t>
        </w:r>
      </w:ins>
      <w:r w:rsidRPr="005379DA">
        <w:rPr>
          <w:lang w:val="es-419"/>
        </w:rPr>
        <w:t xml:space="preserve">de la propia oficina, y de ciertos empleados designados por la propia oficina para recibir y responder a las solicitudes externas de información, y una dirección de correo electrónico para la ayuda en lo relativo a Internet, consecuente con las prácticas corrientes de apoyo de </w:t>
      </w:r>
      <w:proofErr w:type="spellStart"/>
      <w:r w:rsidRPr="005379DA">
        <w:rPr>
          <w:lang w:val="es-419"/>
        </w:rPr>
        <w:t>Internet</w:t>
      </w:r>
      <w:r w:rsidR="001D72D7" w:rsidRPr="005379DA">
        <w:rPr>
          <w:lang w:val="es-419"/>
        </w:rPr>
        <w:t>.</w:t>
      </w:r>
    </w:p>
    <w:p w14:paraId="441D93EE" w14:textId="34BD4989" w:rsidR="006F7087" w:rsidRPr="005379DA" w:rsidDel="009071CE" w:rsidRDefault="006F7087">
      <w:pPr>
        <w:pStyle w:val="List0"/>
        <w:rPr>
          <w:del w:id="172" w:author="Author"/>
          <w:lang w:val="es-419"/>
        </w:rPr>
      </w:pPr>
      <w:del w:id="173" w:author="Author">
        <w:r w:rsidRPr="005379DA" w:rsidDel="009071CE">
          <w:rPr>
            <w:lang w:val="es-419"/>
          </w:rPr>
          <w:delText>RECOMENDACIONES SOBRE LOS PRINCIPIOS PARA EL DISEÑO DE LOS SITIOS WEB DE PROPIEDAD INTELECTUAL</w:delText>
        </w:r>
      </w:del>
    </w:p>
    <w:p w14:paraId="3DC0E4C8" w14:textId="28989B75" w:rsidR="006F7087" w:rsidRPr="005379DA" w:rsidDel="009071CE" w:rsidRDefault="006F7087">
      <w:pPr>
        <w:pStyle w:val="List0"/>
        <w:rPr>
          <w:del w:id="174" w:author="Author"/>
          <w:lang w:val="es-419"/>
        </w:rPr>
      </w:pPr>
      <w:del w:id="175" w:author="Author">
        <w:r w:rsidRPr="005379DA" w:rsidDel="009071CE">
          <w:rPr>
            <w:lang w:val="es-419"/>
          </w:rPr>
          <w:fldChar w:fldCharType="begin"/>
        </w:r>
        <w:r w:rsidRPr="005379DA" w:rsidDel="009071CE">
          <w:rPr>
            <w:lang w:val="es-419"/>
          </w:rPr>
          <w:delInstrText xml:space="preserve"> AUTONUM  </w:delInstrText>
        </w:r>
        <w:r w:rsidRPr="005379DA" w:rsidDel="009071CE">
          <w:rPr>
            <w:lang w:val="es-419"/>
          </w:rPr>
          <w:fldChar w:fldCharType="end"/>
        </w:r>
        <w:r w:rsidRPr="005379DA" w:rsidDel="009071CE">
          <w:rPr>
            <w:lang w:val="es-419"/>
          </w:rPr>
          <w:tab/>
          <w:delText>Los sitios Web de propiedad intelectual deberían publicar su contenido preferentemente en HTML 3.2 (HTML 4.0 cuando se estabilice el formato) y tipos de ficheros de imagen aceptados por un navegador normal (por ejemplo, gif, jpg).  El segundo formato que se prefiere para publicar documentos administrativos o informativos en forma únicamente de texto es ASCII.  Los archivos voluminosos que se puedan descargar también deberían estar disponibles en FTP.</w:delText>
        </w:r>
      </w:del>
    </w:p>
    <w:p w14:paraId="2C15A5E6" w14:textId="472744D6" w:rsidR="006F7087" w:rsidRPr="005379DA" w:rsidDel="009071CE" w:rsidRDefault="006F7087">
      <w:pPr>
        <w:pStyle w:val="List0"/>
        <w:rPr>
          <w:del w:id="176" w:author="Author"/>
          <w:lang w:val="es-419"/>
        </w:rPr>
      </w:pPr>
      <w:del w:id="177" w:author="Author">
        <w:r w:rsidRPr="005379DA" w:rsidDel="009071CE">
          <w:rPr>
            <w:lang w:val="es-419"/>
          </w:rPr>
          <w:fldChar w:fldCharType="begin"/>
        </w:r>
        <w:r w:rsidRPr="005379DA" w:rsidDel="009071CE">
          <w:rPr>
            <w:lang w:val="es-419"/>
          </w:rPr>
          <w:delInstrText xml:space="preserve"> AUTONUM  </w:delInstrText>
        </w:r>
        <w:r w:rsidRPr="005379DA" w:rsidDel="009071CE">
          <w:rPr>
            <w:lang w:val="es-419"/>
          </w:rPr>
          <w:fldChar w:fldCharType="end"/>
        </w:r>
        <w:r w:rsidRPr="005379DA" w:rsidDel="009071CE">
          <w:rPr>
            <w:lang w:val="es-419"/>
          </w:rPr>
          <w:tab/>
          <w:delText>Los sitios Web deberían utilizar grupos de caracteres estándar internacionales para codificar su contenido.  Todos los sitios Web deberían poseer un identificador distintivo del carácter internacional particular utilizado, con el fin de prestar servicio a los usuarios que posean navegadores que no estén configurados para mostrar dichos caracteres.</w:delText>
        </w:r>
      </w:del>
    </w:p>
    <w:p w14:paraId="558A28D8" w14:textId="13EFFC8C" w:rsidR="006F7087" w:rsidRPr="005379DA" w:rsidDel="009071CE" w:rsidRDefault="006F7087">
      <w:pPr>
        <w:pStyle w:val="List0"/>
        <w:rPr>
          <w:del w:id="178" w:author="Author"/>
          <w:lang w:val="es-419"/>
        </w:rPr>
      </w:pPr>
      <w:del w:id="179" w:author="Author">
        <w:r w:rsidRPr="005379DA" w:rsidDel="009071CE">
          <w:rPr>
            <w:lang w:val="es-419"/>
          </w:rPr>
          <w:fldChar w:fldCharType="begin"/>
        </w:r>
        <w:r w:rsidRPr="005379DA" w:rsidDel="009071CE">
          <w:rPr>
            <w:lang w:val="es-419"/>
          </w:rPr>
          <w:delInstrText xml:space="preserve"> AUTONUM  </w:delInstrText>
        </w:r>
        <w:r w:rsidRPr="005379DA" w:rsidDel="009071CE">
          <w:rPr>
            <w:lang w:val="es-419"/>
          </w:rPr>
          <w:fldChar w:fldCharType="end"/>
        </w:r>
        <w:r w:rsidRPr="005379DA" w:rsidDel="009071CE">
          <w:rPr>
            <w:lang w:val="es-419"/>
          </w:rPr>
          <w:tab/>
          <w:delText>Los documentos de uso interno, por ejemplo, los documentos en formato de imagen, deberían estar disponibles en el formato utilizado internamente en caso de que fuera conveniente visualizar ese formato mediante un navegador.  Se debería proporcionar una aplicación colateral (</w:delText>
        </w:r>
        <w:r w:rsidRPr="005379DA" w:rsidDel="009071CE">
          <w:rPr>
            <w:i/>
            <w:lang w:val="es-419"/>
          </w:rPr>
          <w:delText>plug-in</w:delText>
        </w:r>
        <w:r w:rsidRPr="005379DA" w:rsidDel="009071CE">
          <w:rPr>
            <w:lang w:val="es-419"/>
          </w:rPr>
          <w:delText>) o un enlace con el navegador, en caso de que ésta aplicación fuera necesaria para visualizar dichos documentos (por ejemplo, Adobe PDF o TIFF).</w:delText>
        </w:r>
      </w:del>
    </w:p>
    <w:p w14:paraId="304DBA77" w14:textId="7862D4F6" w:rsidR="006F7087" w:rsidRPr="005379DA" w:rsidDel="009071CE" w:rsidRDefault="006F7087">
      <w:pPr>
        <w:pStyle w:val="List0"/>
        <w:rPr>
          <w:del w:id="180" w:author="Author"/>
          <w:lang w:val="es-419"/>
        </w:rPr>
      </w:pPr>
      <w:del w:id="181" w:author="Author">
        <w:r w:rsidRPr="005379DA" w:rsidDel="009071CE">
          <w:rPr>
            <w:lang w:val="es-419"/>
          </w:rPr>
          <w:fldChar w:fldCharType="begin"/>
        </w:r>
        <w:r w:rsidRPr="005379DA" w:rsidDel="009071CE">
          <w:rPr>
            <w:lang w:val="es-419"/>
          </w:rPr>
          <w:delInstrText xml:space="preserve"> AUTONUM  </w:delInstrText>
        </w:r>
        <w:r w:rsidRPr="005379DA" w:rsidDel="009071CE">
          <w:rPr>
            <w:lang w:val="es-419"/>
          </w:rPr>
          <w:fldChar w:fldCharType="end"/>
        </w:r>
        <w:r w:rsidRPr="005379DA" w:rsidDel="009071CE">
          <w:rPr>
            <w:lang w:val="es-419"/>
          </w:rPr>
          <w:tab/>
          <w:delText>Los sitios Web de propiedad intelectual deberían poder funcionar fácilmente a un nivel más bajo (por ejemplo, las páginas que contienen JavaScript, Java o imágenes, deberían poder leerse en navegadores que no puedan utilizar estos formatos).</w:delText>
        </w:r>
      </w:del>
    </w:p>
    <w:p w14:paraId="30F73276" w14:textId="400FA1BD" w:rsidR="006F7087" w:rsidRPr="005379DA" w:rsidDel="009071CE" w:rsidRDefault="006F7087">
      <w:pPr>
        <w:pStyle w:val="List0"/>
        <w:rPr>
          <w:del w:id="182" w:author="Author"/>
          <w:lang w:val="es-419"/>
        </w:rPr>
      </w:pPr>
      <w:del w:id="183" w:author="Author">
        <w:r w:rsidRPr="005379DA" w:rsidDel="009071CE">
          <w:rPr>
            <w:lang w:val="es-419"/>
          </w:rPr>
          <w:fldChar w:fldCharType="begin"/>
        </w:r>
        <w:r w:rsidRPr="005379DA" w:rsidDel="009071CE">
          <w:rPr>
            <w:lang w:val="es-419"/>
          </w:rPr>
          <w:delInstrText xml:space="preserve"> AUTONUM  </w:delInstrText>
        </w:r>
        <w:r w:rsidRPr="005379DA" w:rsidDel="009071CE">
          <w:rPr>
            <w:lang w:val="es-419"/>
          </w:rPr>
          <w:fldChar w:fldCharType="end"/>
        </w:r>
        <w:r w:rsidRPr="005379DA" w:rsidDel="009071CE">
          <w:rPr>
            <w:lang w:val="es-419"/>
          </w:rPr>
          <w:tab/>
          <w:delText>Los sitios Web de propiedad intelectual deberían disponerse de manera sencilla, a fin de reducir el proceso de transferencia de archivos.  El empleo de imágenes debería reducirse al mínimo.</w:delText>
        </w:r>
      </w:del>
    </w:p>
    <w:p w14:paraId="16579A6F" w14:textId="3327DDE4" w:rsidR="006F7087" w:rsidRPr="005379DA" w:rsidDel="009071CE" w:rsidRDefault="006F7087">
      <w:pPr>
        <w:pStyle w:val="List0"/>
        <w:rPr>
          <w:del w:id="184" w:author="Author"/>
          <w:lang w:val="es-419"/>
        </w:rPr>
      </w:pPr>
      <w:del w:id="185" w:author="Author">
        <w:r w:rsidRPr="005379DA" w:rsidDel="009071CE">
          <w:rPr>
            <w:lang w:val="es-419"/>
          </w:rPr>
          <w:fldChar w:fldCharType="begin"/>
        </w:r>
        <w:r w:rsidRPr="005379DA" w:rsidDel="009071CE">
          <w:rPr>
            <w:lang w:val="es-419"/>
          </w:rPr>
          <w:delInstrText xml:space="preserve"> AUTONUM  </w:delInstrText>
        </w:r>
        <w:r w:rsidRPr="005379DA" w:rsidDel="009071CE">
          <w:rPr>
            <w:lang w:val="es-419"/>
          </w:rPr>
          <w:fldChar w:fldCharType="end"/>
        </w:r>
        <w:r w:rsidRPr="005379DA" w:rsidDel="009071CE">
          <w:rPr>
            <w:lang w:val="es-419"/>
          </w:rPr>
          <w:tab/>
          <w:delText>Los sitios Web de propiedad intelectual deberían tener un cuidado especial en caso de que se desee utilizar marcos.  Cuando se utilicen marcos deberá tenerse cuidado de no excluir a usuarios cuyos navegadores no tengan capacidad para aceptar marcos.  A la hora de diseñar sitios Web en los que se utilizan marcos, deberán tenerse en cuenta las limitaciones que crea la visualización de la página en una pantalla pequeña y deberán efectuarse pruebas para garantizar que los marcos no ocasionen problemas de navegación.</w:delText>
        </w:r>
      </w:del>
    </w:p>
    <w:p w14:paraId="39CC4554" w14:textId="65A5B8A7" w:rsidR="006F7087" w:rsidRPr="005379DA" w:rsidDel="009071CE" w:rsidRDefault="006F7087">
      <w:pPr>
        <w:pStyle w:val="List0"/>
        <w:rPr>
          <w:del w:id="186" w:author="Author"/>
          <w:lang w:val="es-419"/>
        </w:rPr>
      </w:pPr>
      <w:del w:id="187" w:author="Author">
        <w:r w:rsidRPr="005379DA" w:rsidDel="009071CE">
          <w:rPr>
            <w:lang w:val="es-419"/>
          </w:rPr>
          <w:fldChar w:fldCharType="begin"/>
        </w:r>
        <w:r w:rsidRPr="005379DA" w:rsidDel="009071CE">
          <w:rPr>
            <w:lang w:val="es-419"/>
          </w:rPr>
          <w:delInstrText xml:space="preserve"> AUTONUM  </w:delInstrText>
        </w:r>
        <w:r w:rsidRPr="005379DA" w:rsidDel="009071CE">
          <w:rPr>
            <w:lang w:val="es-419"/>
          </w:rPr>
          <w:fldChar w:fldCharType="end"/>
        </w:r>
        <w:r w:rsidRPr="005379DA" w:rsidDel="009071CE">
          <w:rPr>
            <w:lang w:val="es-419"/>
          </w:rPr>
          <w:tab/>
          <w:delText>Siempre que sea posible, las páginas HTML, en particular la página inicial, deberían incluir las etiquetas HTML en las que se basan los sistemas de búsqueda WWW para indexar los sitios (por ejemplo, &lt;TITLE&gt;, &lt;META&gt;, &lt;H1&gt;).</w:delText>
        </w:r>
      </w:del>
    </w:p>
    <w:p w14:paraId="6C8C7969" w14:textId="3CAF23CC" w:rsidR="006F7087" w:rsidRPr="005379DA" w:rsidDel="009071CE" w:rsidRDefault="006F7087">
      <w:pPr>
        <w:pStyle w:val="List0"/>
        <w:rPr>
          <w:del w:id="188" w:author="Author"/>
          <w:lang w:val="es-419"/>
        </w:rPr>
      </w:pPr>
      <w:del w:id="189" w:author="Author">
        <w:r w:rsidRPr="005379DA" w:rsidDel="009071CE">
          <w:rPr>
            <w:lang w:val="es-419"/>
          </w:rPr>
          <w:fldChar w:fldCharType="begin"/>
        </w:r>
        <w:r w:rsidRPr="005379DA" w:rsidDel="009071CE">
          <w:rPr>
            <w:lang w:val="es-419"/>
          </w:rPr>
          <w:delInstrText xml:space="preserve"> AUTONUM  </w:delInstrText>
        </w:r>
        <w:r w:rsidRPr="005379DA" w:rsidDel="009071CE">
          <w:rPr>
            <w:lang w:val="es-419"/>
          </w:rPr>
          <w:fldChar w:fldCharType="end"/>
        </w:r>
        <w:r w:rsidRPr="005379DA" w:rsidDel="009071CE">
          <w:rPr>
            <w:lang w:val="es-419"/>
          </w:rPr>
          <w:tab/>
          <w:delText>Los documentos presentados como texto ASCII deberían quedar dentro de etiquetas HTML mínimas (&lt;HTML&gt;, &lt;HEAD&gt;, &lt;BODY&gt;) y etiquetas &lt;PRE&gt;…&lt;/PRE&gt;, siempre que sea posible.  También es muy conveniente tener una etiqueta &lt;TITLE&gt;.</w:delText>
        </w:r>
      </w:del>
    </w:p>
    <w:p w14:paraId="641A9F70" w14:textId="4FE4530C" w:rsidR="006F7087" w:rsidRPr="005379DA" w:rsidDel="009071CE" w:rsidRDefault="006F7087">
      <w:pPr>
        <w:pStyle w:val="List0"/>
        <w:rPr>
          <w:del w:id="190" w:author="Author"/>
          <w:lang w:val="es-419"/>
        </w:rPr>
      </w:pPr>
      <w:del w:id="191" w:author="Author">
        <w:r w:rsidRPr="005379DA" w:rsidDel="009071CE">
          <w:rPr>
            <w:lang w:val="es-419"/>
          </w:rPr>
          <w:fldChar w:fldCharType="begin"/>
        </w:r>
        <w:r w:rsidRPr="005379DA" w:rsidDel="009071CE">
          <w:rPr>
            <w:lang w:val="es-419"/>
          </w:rPr>
          <w:delInstrText xml:space="preserve"> AUTONUM  </w:delInstrText>
        </w:r>
        <w:r w:rsidRPr="005379DA" w:rsidDel="009071CE">
          <w:rPr>
            <w:lang w:val="es-419"/>
          </w:rPr>
          <w:fldChar w:fldCharType="end"/>
        </w:r>
        <w:r w:rsidRPr="005379DA" w:rsidDel="009071CE">
          <w:rPr>
            <w:lang w:val="es-419"/>
          </w:rPr>
          <w:tab/>
          <w:delText>Los servidores de los sitios Web de propiedad intelectual deberían emplear por defecto el puerto HTTP 80.</w:delText>
        </w:r>
      </w:del>
    </w:p>
    <w:p w14:paraId="6C6373E9" w14:textId="19F9C504" w:rsidR="006F7087" w:rsidRPr="005379DA" w:rsidDel="009071CE" w:rsidRDefault="006F7087">
      <w:pPr>
        <w:pStyle w:val="List0"/>
        <w:rPr>
          <w:del w:id="192" w:author="Author"/>
          <w:lang w:val="es-419"/>
        </w:rPr>
      </w:pPr>
      <w:del w:id="193" w:author="Author">
        <w:r w:rsidRPr="005379DA" w:rsidDel="009071CE">
          <w:rPr>
            <w:lang w:val="es-419"/>
          </w:rPr>
          <w:fldChar w:fldCharType="begin"/>
        </w:r>
        <w:r w:rsidRPr="005379DA" w:rsidDel="009071CE">
          <w:rPr>
            <w:lang w:val="es-419"/>
          </w:rPr>
          <w:delInstrText xml:space="preserve"> AUTONUM  </w:delInstrText>
        </w:r>
        <w:r w:rsidRPr="005379DA" w:rsidDel="009071CE">
          <w:rPr>
            <w:lang w:val="es-419"/>
          </w:rPr>
          <w:fldChar w:fldCharType="end"/>
        </w:r>
        <w:r w:rsidRPr="005379DA" w:rsidDel="009071CE">
          <w:rPr>
            <w:lang w:val="es-419"/>
          </w:rPr>
          <w:tab/>
          <w:delText>Los sitios Web de propiedad intelectual deberían poseer un alto grado de accesibilidad a fin de ofrecer información al mayor número posible de usuarios y permitir su utilización a individuos con incapacidades físicas.  Por ejemplo, los sitios Web de propiedad intelectual deberían ofrecer:</w:delText>
        </w:r>
      </w:del>
    </w:p>
    <w:p w14:paraId="3E62A4E2" w14:textId="2E5E2AB2" w:rsidR="006F7087" w:rsidRPr="005379DA" w:rsidDel="009071CE" w:rsidRDefault="006F7087">
      <w:pPr>
        <w:pStyle w:val="List1H"/>
        <w:numPr>
          <w:ilvl w:val="0"/>
          <w:numId w:val="11"/>
        </w:numPr>
        <w:tabs>
          <w:tab w:val="clear" w:pos="1494"/>
          <w:tab w:val="num" w:pos="1134"/>
        </w:tabs>
        <w:ind w:left="1134" w:hanging="567"/>
        <w:rPr>
          <w:del w:id="194" w:author="Author"/>
          <w:lang w:val="es-419"/>
        </w:rPr>
      </w:pPr>
      <w:del w:id="195" w:author="Author">
        <w:r w:rsidRPr="005379DA" w:rsidDel="009071CE">
          <w:rPr>
            <w:lang w:val="es-419"/>
          </w:rPr>
          <w:delText>texto alternativo (&lt;ALT&gt;) para todas las imágenes,</w:delText>
        </w:r>
      </w:del>
    </w:p>
    <w:p w14:paraId="695C5A06" w14:textId="170F0888" w:rsidR="006F7087" w:rsidRPr="005379DA" w:rsidDel="009071CE" w:rsidRDefault="006F7087">
      <w:pPr>
        <w:pStyle w:val="List1H"/>
        <w:numPr>
          <w:ilvl w:val="0"/>
          <w:numId w:val="11"/>
        </w:numPr>
        <w:tabs>
          <w:tab w:val="clear" w:pos="1494"/>
          <w:tab w:val="num" w:pos="1134"/>
        </w:tabs>
        <w:ind w:left="1134" w:hanging="567"/>
        <w:rPr>
          <w:del w:id="196" w:author="Author"/>
          <w:lang w:val="es-419"/>
        </w:rPr>
      </w:pPr>
      <w:del w:id="197" w:author="Author">
        <w:r w:rsidRPr="005379DA" w:rsidDel="009071CE">
          <w:rPr>
            <w:lang w:val="es-419"/>
          </w:rPr>
          <w:delText>texto alternativo para los puntos sensibles de las imágenes-mapa,</w:delText>
        </w:r>
      </w:del>
    </w:p>
    <w:p w14:paraId="16F695EA" w14:textId="0E38D53D" w:rsidR="006F7087" w:rsidRPr="005379DA" w:rsidDel="009071CE" w:rsidRDefault="006F7087">
      <w:pPr>
        <w:pStyle w:val="List1H"/>
        <w:keepNext/>
        <w:numPr>
          <w:ilvl w:val="0"/>
          <w:numId w:val="11"/>
        </w:numPr>
        <w:tabs>
          <w:tab w:val="clear" w:pos="1494"/>
          <w:tab w:val="num" w:pos="1134"/>
        </w:tabs>
        <w:ind w:left="1134" w:hanging="567"/>
        <w:rPr>
          <w:del w:id="198" w:author="Author"/>
          <w:lang w:val="es-419"/>
        </w:rPr>
      </w:pPr>
      <w:del w:id="199" w:author="Author">
        <w:r w:rsidRPr="005379DA" w:rsidDel="009071CE">
          <w:rPr>
            <w:lang w:val="es-419"/>
          </w:rPr>
          <w:delText>segmentos audio con subtítulos,</w:delText>
        </w:r>
      </w:del>
    </w:p>
    <w:p w14:paraId="0CE1DD8B" w14:textId="3ABC1870" w:rsidR="006F7087" w:rsidRPr="005379DA" w:rsidDel="009071CE" w:rsidRDefault="006F7087">
      <w:pPr>
        <w:pStyle w:val="List1H"/>
        <w:numPr>
          <w:ilvl w:val="0"/>
          <w:numId w:val="11"/>
        </w:numPr>
        <w:tabs>
          <w:tab w:val="clear" w:pos="1494"/>
          <w:tab w:val="num" w:pos="1134"/>
        </w:tabs>
        <w:ind w:left="1134" w:hanging="567"/>
        <w:rPr>
          <w:del w:id="200" w:author="Author"/>
          <w:lang w:val="es-419"/>
        </w:rPr>
      </w:pPr>
      <w:del w:id="201" w:author="Author">
        <w:r w:rsidRPr="005379DA" w:rsidDel="009071CE">
          <w:rPr>
            <w:lang w:val="es-419"/>
          </w:rPr>
          <w:delText>texto para describir imagen, y</w:delText>
        </w:r>
      </w:del>
    </w:p>
    <w:p w14:paraId="4FFCE56D" w14:textId="3FEFEC5A" w:rsidR="006F7087" w:rsidRPr="005379DA" w:rsidDel="009071CE" w:rsidRDefault="006F7087">
      <w:pPr>
        <w:pStyle w:val="List1H"/>
        <w:numPr>
          <w:ilvl w:val="0"/>
          <w:numId w:val="11"/>
        </w:numPr>
        <w:tabs>
          <w:tab w:val="clear" w:pos="1494"/>
          <w:tab w:val="num" w:pos="1134"/>
        </w:tabs>
        <w:ind w:left="1134" w:hanging="567"/>
        <w:rPr>
          <w:del w:id="202" w:author="Author"/>
          <w:lang w:val="es-419"/>
        </w:rPr>
      </w:pPr>
      <w:del w:id="203" w:author="Author">
        <w:r w:rsidRPr="005379DA" w:rsidDel="009071CE">
          <w:rPr>
            <w:lang w:val="es-419"/>
          </w:rPr>
          <w:delText>acceso alternativo a marcos o textos.</w:delText>
        </w:r>
      </w:del>
    </w:p>
    <w:p w14:paraId="33FA6ED3" w14:textId="77777777" w:rsidR="006F7087" w:rsidRPr="005379DA" w:rsidRDefault="006F7087">
      <w:pPr>
        <w:pStyle w:val="Heading2Hidden"/>
        <w:rPr>
          <w:lang w:val="es-419"/>
        </w:rPr>
      </w:pPr>
      <w:r w:rsidRPr="005379DA">
        <w:rPr>
          <w:lang w:val="es-419"/>
        </w:rPr>
        <w:t>SERVICIOS</w:t>
      </w:r>
      <w:proofErr w:type="spellEnd"/>
      <w:r w:rsidRPr="005379DA">
        <w:rPr>
          <w:lang w:val="es-419"/>
        </w:rPr>
        <w:t xml:space="preserve"> COMPLEMENTARIOS</w:t>
      </w:r>
    </w:p>
    <w:p w14:paraId="297A6188" w14:textId="664F6E29" w:rsidR="006F7087" w:rsidRPr="005379DA" w:rsidDel="00264DFB" w:rsidRDefault="006F7087">
      <w:pPr>
        <w:pStyle w:val="List0"/>
        <w:rPr>
          <w:del w:id="204" w:author="Author"/>
          <w:lang w:val="es-419"/>
        </w:rPr>
      </w:pPr>
      <w:del w:id="205" w:author="Author">
        <w:r w:rsidRPr="005379DA" w:rsidDel="002C3501">
          <w:rPr>
            <w:lang w:val="es-419"/>
          </w:rPr>
          <w:delText>SERVICIOS COMPLEMENTARIOS AVANZADOS PARA LOS SITIOS WEB DE PROPIEDAD INTELECTUAL</w:delText>
        </w:r>
      </w:del>
    </w:p>
    <w:p w14:paraId="5158FF28" w14:textId="42E4694D" w:rsidR="00264DFB" w:rsidRPr="005379DA" w:rsidRDefault="00264DFB">
      <w:pPr>
        <w:pStyle w:val="List0"/>
        <w:rPr>
          <w:ins w:id="206" w:author="Author"/>
          <w:lang w:val="es-419"/>
        </w:rPr>
      </w:pPr>
      <w:ins w:id="207" w:author="Author">
        <w:r w:rsidRPr="005379DA">
          <w:rPr>
            <w:lang w:val="es-419"/>
          </w:rPr>
          <w:t xml:space="preserve">SERVICIOS EN LÍNEA RECOMENDADOS QUE PROPORCIONAN </w:t>
        </w:r>
        <w:r w:rsidR="0029692C" w:rsidRPr="005379DA">
          <w:rPr>
            <w:lang w:val="es-419"/>
          </w:rPr>
          <w:t xml:space="preserve">LOS SITIOS WEB DE </w:t>
        </w:r>
        <w:r w:rsidRPr="005379DA">
          <w:rPr>
            <w:lang w:val="es-419"/>
          </w:rPr>
          <w:t>LAS OFICINAS DE PROPIEDAD INTELECTUAL</w:t>
        </w:r>
      </w:ins>
    </w:p>
    <w:p w14:paraId="51A002D2" w14:textId="2EBFA47D" w:rsidR="004C63BE" w:rsidRPr="005379DA" w:rsidRDefault="00B54796" w:rsidP="000419B7">
      <w:pPr>
        <w:pStyle w:val="List0"/>
        <w:rPr>
          <w:ins w:id="208" w:author="Author"/>
          <w:lang w:val="es-419"/>
        </w:rPr>
      </w:pPr>
      <w:ins w:id="209" w:author="Author">
        <w:r w:rsidRPr="005379DA">
          <w:rPr>
            <w:lang w:val="es-419"/>
          </w:rPr>
          <w:t>7.</w:t>
        </w:r>
        <w:r w:rsidRPr="005379DA">
          <w:rPr>
            <w:lang w:val="es-419"/>
          </w:rPr>
          <w:tab/>
        </w:r>
        <w:r w:rsidR="00A7590A" w:rsidRPr="005379DA">
          <w:rPr>
            <w:lang w:val="es-419"/>
          </w:rPr>
          <w:t>A fin de</w:t>
        </w:r>
        <w:r w:rsidRPr="005379DA">
          <w:rPr>
            <w:lang w:val="es-419"/>
          </w:rPr>
          <w:t xml:space="preserve"> </w:t>
        </w:r>
        <w:r w:rsidR="00A7590A" w:rsidRPr="005379DA">
          <w:rPr>
            <w:lang w:val="es-419"/>
          </w:rPr>
          <w:t xml:space="preserve">agilizar el proceso de solicitud de </w:t>
        </w:r>
        <w:r w:rsidR="002C20BD" w:rsidRPr="005379DA">
          <w:rPr>
            <w:lang w:val="es-419"/>
          </w:rPr>
          <w:t xml:space="preserve">títulos de </w:t>
        </w:r>
        <w:r w:rsidR="00A7590A" w:rsidRPr="005379DA">
          <w:rPr>
            <w:lang w:val="es-419"/>
          </w:rPr>
          <w:t xml:space="preserve">PI, las OPI deberían, en la medida de lo posible, </w:t>
        </w:r>
        <w:r w:rsidR="00F848A3" w:rsidRPr="005379DA">
          <w:rPr>
            <w:lang w:val="es-419"/>
          </w:rPr>
          <w:t xml:space="preserve">poner a punto </w:t>
        </w:r>
        <w:r w:rsidR="002E00A1" w:rsidRPr="005379DA">
          <w:rPr>
            <w:lang w:val="es-419"/>
          </w:rPr>
          <w:t xml:space="preserve">uno o varios </w:t>
        </w:r>
        <w:r w:rsidR="00F848A3" w:rsidRPr="005379DA">
          <w:rPr>
            <w:lang w:val="es-419"/>
          </w:rPr>
          <w:t xml:space="preserve">portales </w:t>
        </w:r>
        <w:r w:rsidR="00FA47AB" w:rsidRPr="005379DA">
          <w:rPr>
            <w:lang w:val="es-419"/>
          </w:rPr>
          <w:t>centralizados</w:t>
        </w:r>
        <w:r w:rsidR="00D560E8" w:rsidRPr="005379DA">
          <w:rPr>
            <w:lang w:val="es-419"/>
          </w:rPr>
          <w:t xml:space="preserve"> </w:t>
        </w:r>
        <w:r w:rsidR="00F848A3" w:rsidRPr="005379DA">
          <w:rPr>
            <w:lang w:val="es-419"/>
          </w:rPr>
          <w:t xml:space="preserve">de presentación en línea. </w:t>
        </w:r>
        <w:r w:rsidR="002C20BD" w:rsidRPr="005379DA">
          <w:rPr>
            <w:lang w:val="es-419"/>
          </w:rPr>
          <w:t xml:space="preserve">Esas plataformas digitales pueden mejorar en gran medida la eficiencia al reducir </w:t>
        </w:r>
        <w:r w:rsidR="00B81817" w:rsidRPr="005379DA">
          <w:rPr>
            <w:lang w:val="es-419"/>
          </w:rPr>
          <w:t xml:space="preserve">el </w:t>
        </w:r>
        <w:r w:rsidR="00A31595" w:rsidRPr="005379DA">
          <w:rPr>
            <w:lang w:val="es-419"/>
          </w:rPr>
          <w:t>papeleo, minimizar los errores manuales</w:t>
        </w:r>
        <w:r w:rsidR="00435AE5" w:rsidRPr="005379DA">
          <w:rPr>
            <w:lang w:val="es-419"/>
          </w:rPr>
          <w:t xml:space="preserve">, ahorrar tiempo y proporcionar una experiencia de usuario más </w:t>
        </w:r>
        <w:r w:rsidR="00AB4823" w:rsidRPr="005379DA">
          <w:rPr>
            <w:lang w:val="es-419"/>
          </w:rPr>
          <w:t xml:space="preserve">agradable. Se recomienda que el portal de presentación en línea contenga </w:t>
        </w:r>
        <w:r w:rsidR="004335AE" w:rsidRPr="005379DA">
          <w:rPr>
            <w:lang w:val="es-419"/>
          </w:rPr>
          <w:t xml:space="preserve">las siguientes </w:t>
        </w:r>
        <w:r w:rsidR="006D1A1F" w:rsidRPr="005379DA">
          <w:rPr>
            <w:lang w:val="es-419"/>
          </w:rPr>
          <w:t>funcionalidades</w:t>
        </w:r>
        <w:r w:rsidR="004335AE" w:rsidRPr="005379DA">
          <w:rPr>
            <w:lang w:val="es-419"/>
          </w:rPr>
          <w:t xml:space="preserve"> </w:t>
        </w:r>
        <w:r w:rsidR="00C90C79" w:rsidRPr="005379DA">
          <w:rPr>
            <w:lang w:val="es-419"/>
          </w:rPr>
          <w:t>principales:</w:t>
        </w:r>
      </w:ins>
    </w:p>
    <w:p w14:paraId="6CE87AE8" w14:textId="06B3ED84" w:rsidR="00C90C79" w:rsidRPr="005379DA" w:rsidRDefault="00FC5D37" w:rsidP="00780C60">
      <w:pPr>
        <w:pStyle w:val="List0"/>
        <w:numPr>
          <w:ilvl w:val="0"/>
          <w:numId w:val="12"/>
        </w:numPr>
        <w:rPr>
          <w:ins w:id="210" w:author="Author"/>
          <w:lang w:val="es-419"/>
        </w:rPr>
      </w:pPr>
      <w:ins w:id="211" w:author="Author">
        <w:r w:rsidRPr="005379DA">
          <w:rPr>
            <w:lang w:val="es-419"/>
          </w:rPr>
          <w:t>r</w:t>
        </w:r>
        <w:r w:rsidR="00FB27C5" w:rsidRPr="005379DA">
          <w:rPr>
            <w:lang w:val="es-419"/>
          </w:rPr>
          <w:t xml:space="preserve">egistro de usuario y tablero de control </w:t>
        </w:r>
        <w:r w:rsidR="0005786F" w:rsidRPr="005379DA">
          <w:rPr>
            <w:lang w:val="es-419"/>
          </w:rPr>
          <w:t xml:space="preserve">seguros </w:t>
        </w:r>
        <w:r w:rsidR="00FB27C5" w:rsidRPr="005379DA">
          <w:rPr>
            <w:lang w:val="es-419"/>
          </w:rPr>
          <w:t xml:space="preserve">que permita a los usuarios crear cuentas con credenciales </w:t>
        </w:r>
        <w:r w:rsidR="0005786F" w:rsidRPr="005379DA">
          <w:rPr>
            <w:lang w:val="es-419"/>
          </w:rPr>
          <w:t xml:space="preserve">seguras </w:t>
        </w:r>
        <w:r w:rsidR="00FB27C5" w:rsidRPr="005379DA">
          <w:rPr>
            <w:lang w:val="es-419"/>
          </w:rPr>
          <w:t>de inicio de sesión</w:t>
        </w:r>
        <w:r w:rsidR="00220DA2" w:rsidRPr="005379DA">
          <w:rPr>
            <w:lang w:val="es-419"/>
          </w:rPr>
          <w:t xml:space="preserve">. </w:t>
        </w:r>
        <w:r w:rsidR="004F24A3" w:rsidRPr="005379DA">
          <w:rPr>
            <w:lang w:val="es-419"/>
          </w:rPr>
          <w:t xml:space="preserve">El tablero de control debería proporcionar el </w:t>
        </w:r>
        <w:r w:rsidR="00E817DF" w:rsidRPr="005379DA">
          <w:rPr>
            <w:lang w:val="es-419"/>
          </w:rPr>
          <w:t xml:space="preserve">seguimiento del </w:t>
        </w:r>
        <w:r w:rsidR="004F24A3" w:rsidRPr="005379DA">
          <w:rPr>
            <w:lang w:val="es-419"/>
          </w:rPr>
          <w:t xml:space="preserve">estado de la solicitud, </w:t>
        </w:r>
        <w:r w:rsidR="00E817DF" w:rsidRPr="005379DA">
          <w:rPr>
            <w:lang w:val="es-419"/>
          </w:rPr>
          <w:t xml:space="preserve">notificaciones y alertas en tiempo real, </w:t>
        </w:r>
        <w:r w:rsidR="00687950" w:rsidRPr="005379DA">
          <w:rPr>
            <w:lang w:val="es-419"/>
          </w:rPr>
          <w:t xml:space="preserve">la opción de guardar y volver a </w:t>
        </w:r>
        <w:r w:rsidR="003E164D" w:rsidRPr="005379DA">
          <w:rPr>
            <w:lang w:val="es-419"/>
          </w:rPr>
          <w:t xml:space="preserve">los borradores de las solicitudes y ver </w:t>
        </w:r>
        <w:r w:rsidR="00FD3FD3" w:rsidRPr="005379DA">
          <w:rPr>
            <w:lang w:val="es-419"/>
          </w:rPr>
          <w:t>el historia</w:t>
        </w:r>
        <w:r w:rsidR="0066484B" w:rsidRPr="005379DA">
          <w:rPr>
            <w:lang w:val="es-419"/>
          </w:rPr>
          <w:t>l</w:t>
        </w:r>
        <w:r w:rsidR="00FD3FD3" w:rsidRPr="005379DA">
          <w:rPr>
            <w:lang w:val="es-419"/>
          </w:rPr>
          <w:t xml:space="preserve"> de presentación completo;</w:t>
        </w:r>
      </w:ins>
    </w:p>
    <w:p w14:paraId="4EB9EB4C" w14:textId="756B8876" w:rsidR="00FD3FD3" w:rsidRPr="005379DA" w:rsidRDefault="00FC5D37" w:rsidP="00780C60">
      <w:pPr>
        <w:pStyle w:val="List0"/>
        <w:numPr>
          <w:ilvl w:val="0"/>
          <w:numId w:val="12"/>
        </w:numPr>
        <w:rPr>
          <w:ins w:id="212" w:author="Author"/>
          <w:lang w:val="es-419"/>
        </w:rPr>
      </w:pPr>
      <w:ins w:id="213" w:author="Author">
        <w:r w:rsidRPr="005379DA">
          <w:rPr>
            <w:lang w:val="es-419"/>
          </w:rPr>
          <w:t>s</w:t>
        </w:r>
        <w:r w:rsidR="00FE5613" w:rsidRPr="005379DA">
          <w:rPr>
            <w:lang w:val="es-419"/>
          </w:rPr>
          <w:t xml:space="preserve">eguimiento digital de </w:t>
        </w:r>
        <w:r w:rsidR="00EF3CBD" w:rsidRPr="005379DA">
          <w:rPr>
            <w:lang w:val="es-419"/>
          </w:rPr>
          <w:t xml:space="preserve">las </w:t>
        </w:r>
        <w:r w:rsidR="00FE5613" w:rsidRPr="005379DA">
          <w:rPr>
            <w:lang w:val="es-419"/>
          </w:rPr>
          <w:t xml:space="preserve">solicitudes </w:t>
        </w:r>
        <w:r w:rsidR="00EF3CBD" w:rsidRPr="005379DA">
          <w:rPr>
            <w:lang w:val="es-419"/>
          </w:rPr>
          <w:t xml:space="preserve">de principio a fin: </w:t>
        </w:r>
        <w:r w:rsidR="00AF487E" w:rsidRPr="005379DA">
          <w:rPr>
            <w:lang w:val="es-419"/>
          </w:rPr>
          <w:t xml:space="preserve">debería implantarse el </w:t>
        </w:r>
        <w:r w:rsidR="00EF3CBD" w:rsidRPr="005379DA">
          <w:rPr>
            <w:lang w:val="es-419"/>
          </w:rPr>
          <w:t>seguimiento del ciclo de vida completo</w:t>
        </w:r>
        <w:r w:rsidR="00AF487E" w:rsidRPr="005379DA">
          <w:rPr>
            <w:lang w:val="es-419"/>
          </w:rPr>
          <w:t xml:space="preserve"> mediante tableros de control a fin de que los solicitantes puedan supervisar los avances de las solicitudes, recibir comunicaciones de las oficinas y darles respuesta (por ejemplo, </w:t>
        </w:r>
        <w:r w:rsidR="007A5683" w:rsidRPr="005379DA">
          <w:rPr>
            <w:lang w:val="es-419"/>
          </w:rPr>
          <w:t>las decisiones de</w:t>
        </w:r>
        <w:r w:rsidR="00063A23" w:rsidRPr="005379DA">
          <w:rPr>
            <w:lang w:val="es-419"/>
          </w:rPr>
          <w:t xml:space="preserve"> la OPI) y gestionar las actividades posteriores a la concesión o al registro (como las renovaciones y las oposiciones);</w:t>
        </w:r>
      </w:ins>
    </w:p>
    <w:p w14:paraId="7F7F7035" w14:textId="50BCBD84" w:rsidR="00220DA2" w:rsidRPr="005379DA" w:rsidRDefault="00FC5D37" w:rsidP="00780C60">
      <w:pPr>
        <w:pStyle w:val="List0"/>
        <w:numPr>
          <w:ilvl w:val="0"/>
          <w:numId w:val="12"/>
        </w:numPr>
        <w:rPr>
          <w:ins w:id="214" w:author="Author"/>
          <w:lang w:val="es-419"/>
        </w:rPr>
      </w:pPr>
      <w:ins w:id="215" w:author="Author">
        <w:r w:rsidRPr="005379DA">
          <w:rPr>
            <w:lang w:val="es-419"/>
          </w:rPr>
          <w:t xml:space="preserve">confirmación instantánea de la presentación de documentos: los sitios web de las OPI deberían </w:t>
        </w:r>
        <w:r w:rsidR="00E72B01" w:rsidRPr="005379DA">
          <w:rPr>
            <w:lang w:val="es-419"/>
          </w:rPr>
          <w:t xml:space="preserve">proporcionar inmediatamente confirmación </w:t>
        </w:r>
        <w:r w:rsidR="00910A98" w:rsidRPr="005379DA">
          <w:rPr>
            <w:lang w:val="es-419"/>
          </w:rPr>
          <w:t>de la presentación, junto con un número de referencia y un resumen de</w:t>
        </w:r>
        <w:r w:rsidR="00E02A76" w:rsidRPr="005379DA">
          <w:rPr>
            <w:lang w:val="es-419"/>
          </w:rPr>
          <w:t>l contenido de la solicitud;</w:t>
        </w:r>
      </w:ins>
    </w:p>
    <w:p w14:paraId="528AC715" w14:textId="3B62FD86" w:rsidR="00E02A76" w:rsidRPr="005379DA" w:rsidRDefault="00E72B01" w:rsidP="00780C60">
      <w:pPr>
        <w:pStyle w:val="List0"/>
        <w:numPr>
          <w:ilvl w:val="0"/>
          <w:numId w:val="12"/>
        </w:numPr>
        <w:rPr>
          <w:ins w:id="216" w:author="Author"/>
          <w:lang w:val="es-419"/>
        </w:rPr>
      </w:pPr>
      <w:ins w:id="217" w:author="Author">
        <w:r w:rsidRPr="005379DA">
          <w:rPr>
            <w:lang w:val="es-419"/>
          </w:rPr>
          <w:t>asistente de presentación</w:t>
        </w:r>
        <w:r w:rsidR="0092282F" w:rsidRPr="005379DA">
          <w:rPr>
            <w:lang w:val="es-419"/>
          </w:rPr>
          <w:t xml:space="preserve"> digital: </w:t>
        </w:r>
        <w:r w:rsidR="0045707F" w:rsidRPr="005379DA">
          <w:rPr>
            <w:lang w:val="es-419"/>
          </w:rPr>
          <w:t xml:space="preserve">asistente de presentación </w:t>
        </w:r>
        <w:r w:rsidR="00C72D61" w:rsidRPr="005379DA">
          <w:rPr>
            <w:lang w:val="es-419"/>
          </w:rPr>
          <w:t>detallada</w:t>
        </w:r>
        <w:r w:rsidR="0045707F" w:rsidRPr="005379DA">
          <w:rPr>
            <w:lang w:val="es-419"/>
          </w:rPr>
          <w:t xml:space="preserve"> que rellen</w:t>
        </w:r>
        <w:r w:rsidR="00202099" w:rsidRPr="005379DA">
          <w:rPr>
            <w:lang w:val="es-419"/>
          </w:rPr>
          <w:t>e</w:t>
        </w:r>
        <w:r w:rsidR="0045707F" w:rsidRPr="005379DA">
          <w:rPr>
            <w:lang w:val="es-419"/>
          </w:rPr>
          <w:t xml:space="preserve"> </w:t>
        </w:r>
        <w:r w:rsidR="00440FEB" w:rsidRPr="005379DA">
          <w:rPr>
            <w:lang w:val="es-419"/>
          </w:rPr>
          <w:t xml:space="preserve">automáticamente </w:t>
        </w:r>
        <w:r w:rsidR="0045707F" w:rsidRPr="005379DA">
          <w:rPr>
            <w:lang w:val="es-419"/>
          </w:rPr>
          <w:t>la información tomada del perfil del usuario</w:t>
        </w:r>
        <w:r w:rsidR="00440FEB" w:rsidRPr="005379DA">
          <w:rPr>
            <w:lang w:val="es-419"/>
          </w:rPr>
          <w:t xml:space="preserve">, valida las entradas </w:t>
        </w:r>
        <w:r w:rsidR="00461FD7" w:rsidRPr="005379DA">
          <w:rPr>
            <w:lang w:val="es-419"/>
          </w:rPr>
          <w:t>respecto d</w:t>
        </w:r>
        <w:r w:rsidR="00440FEB" w:rsidRPr="005379DA">
          <w:rPr>
            <w:lang w:val="es-419"/>
          </w:rPr>
          <w:t xml:space="preserve">el formato y </w:t>
        </w:r>
        <w:r w:rsidR="00461FD7" w:rsidRPr="005379DA">
          <w:rPr>
            <w:lang w:val="es-419"/>
          </w:rPr>
          <w:t xml:space="preserve">la </w:t>
        </w:r>
        <w:r w:rsidR="00102779" w:rsidRPr="005379DA">
          <w:rPr>
            <w:lang w:val="es-419"/>
          </w:rPr>
          <w:t>completitud</w:t>
        </w:r>
        <w:r w:rsidR="00240322" w:rsidRPr="005379DA">
          <w:rPr>
            <w:lang w:val="es-419"/>
          </w:rPr>
          <w:t xml:space="preserve"> y ofrece ayuda y orientación contextual;</w:t>
        </w:r>
      </w:ins>
    </w:p>
    <w:p w14:paraId="2A275C86" w14:textId="55C620D8" w:rsidR="00240322" w:rsidRPr="005379DA" w:rsidRDefault="008417AD" w:rsidP="00780C60">
      <w:pPr>
        <w:pStyle w:val="List0"/>
        <w:numPr>
          <w:ilvl w:val="0"/>
          <w:numId w:val="12"/>
        </w:numPr>
        <w:rPr>
          <w:ins w:id="218" w:author="Author"/>
          <w:lang w:val="es-419"/>
        </w:rPr>
      </w:pPr>
      <w:ins w:id="219" w:author="Author">
        <w:r w:rsidRPr="005379DA">
          <w:rPr>
            <w:lang w:val="es-419"/>
          </w:rPr>
          <w:t>sistema de gestión de documentos que permit</w:t>
        </w:r>
        <w:r w:rsidR="00202099" w:rsidRPr="005379DA">
          <w:rPr>
            <w:lang w:val="es-419"/>
          </w:rPr>
          <w:t>a</w:t>
        </w:r>
        <w:r w:rsidRPr="005379DA">
          <w:rPr>
            <w:lang w:val="es-419"/>
          </w:rPr>
          <w:t xml:space="preserve"> a los usuarios cargar y gestionar documentación justificativa (como declaraciones, dibujos y pruebas)</w:t>
        </w:r>
        <w:r w:rsidR="006F22B1" w:rsidRPr="005379DA">
          <w:rPr>
            <w:lang w:val="es-419"/>
          </w:rPr>
          <w:t>, y directrices claras de formato y tamaño de archivos;</w:t>
        </w:r>
      </w:ins>
    </w:p>
    <w:p w14:paraId="5009B729" w14:textId="1D2A646F" w:rsidR="006F22B1" w:rsidRPr="005379DA" w:rsidRDefault="00F74AF1" w:rsidP="00780C60">
      <w:pPr>
        <w:pStyle w:val="List0"/>
        <w:numPr>
          <w:ilvl w:val="0"/>
          <w:numId w:val="12"/>
        </w:numPr>
        <w:rPr>
          <w:ins w:id="220" w:author="Author"/>
          <w:lang w:val="es-419"/>
        </w:rPr>
      </w:pPr>
      <w:ins w:id="221" w:author="Author">
        <w:r w:rsidRPr="005379DA">
          <w:rPr>
            <w:lang w:val="es-419"/>
          </w:rPr>
          <w:t xml:space="preserve">integración dinámica de la calculadora de tasas y </w:t>
        </w:r>
        <w:r w:rsidR="003C7E55" w:rsidRPr="005379DA">
          <w:rPr>
            <w:lang w:val="es-419"/>
          </w:rPr>
          <w:t xml:space="preserve">los </w:t>
        </w:r>
        <w:r w:rsidRPr="005379DA">
          <w:rPr>
            <w:lang w:val="es-419"/>
          </w:rPr>
          <w:t xml:space="preserve">pagos: los sitios web de las OPI deberían incorporar una calculadora de tasas en tiempo real que </w:t>
        </w:r>
        <w:r w:rsidR="00607EEB" w:rsidRPr="005379DA">
          <w:rPr>
            <w:lang w:val="es-419"/>
          </w:rPr>
          <w:t>ajuste el cálculo en función de parámetros como el tipo de entidad (particular, pequeña entidad o gran entidad); número de reivindicaciones o clases</w:t>
        </w:r>
        <w:r w:rsidR="00DF52FF" w:rsidRPr="005379DA">
          <w:rPr>
            <w:lang w:val="es-419"/>
          </w:rPr>
          <w:t xml:space="preserve">; y tipo de solicitud o servicio. Debería tener opciones de pago seguro en línea para la tramitación </w:t>
        </w:r>
        <w:r w:rsidR="000E7A6A" w:rsidRPr="005379DA">
          <w:rPr>
            <w:lang w:val="es-419"/>
          </w:rPr>
          <w:t xml:space="preserve">ininterrumpida </w:t>
        </w:r>
        <w:r w:rsidR="00DF52FF" w:rsidRPr="005379DA">
          <w:rPr>
            <w:lang w:val="es-419"/>
          </w:rPr>
          <w:t>de las transacciones;</w:t>
        </w:r>
      </w:ins>
    </w:p>
    <w:p w14:paraId="20425B92" w14:textId="46EC3991" w:rsidR="000E7A6A" w:rsidRPr="005379DA" w:rsidRDefault="001F17DA" w:rsidP="00780C60">
      <w:pPr>
        <w:pStyle w:val="List0"/>
        <w:numPr>
          <w:ilvl w:val="0"/>
          <w:numId w:val="12"/>
        </w:numPr>
        <w:rPr>
          <w:ins w:id="222" w:author="Author"/>
          <w:lang w:val="es-419"/>
        </w:rPr>
      </w:pPr>
      <w:ins w:id="223" w:author="Author">
        <w:r w:rsidRPr="005379DA">
          <w:rPr>
            <w:lang w:val="es-419"/>
          </w:rPr>
          <w:t>de ser posible, el porta</w:t>
        </w:r>
        <w:r w:rsidR="00112257" w:rsidRPr="005379DA">
          <w:rPr>
            <w:lang w:val="es-419"/>
          </w:rPr>
          <w:t>l</w:t>
        </w:r>
        <w:r w:rsidRPr="005379DA">
          <w:rPr>
            <w:lang w:val="es-419"/>
          </w:rPr>
          <w:t xml:space="preserve"> de presentación en línea podrá contener (especialmente en el caso de las marcas) un informe de búsqueda preliminar </w:t>
        </w:r>
        <w:r w:rsidR="00112257" w:rsidRPr="005379DA">
          <w:rPr>
            <w:lang w:val="es-419"/>
          </w:rPr>
          <w:t xml:space="preserve">de </w:t>
        </w:r>
        <w:r w:rsidR="00E40905" w:rsidRPr="005379DA">
          <w:rPr>
            <w:lang w:val="es-419"/>
          </w:rPr>
          <w:t>expedientes</w:t>
        </w:r>
        <w:r w:rsidR="00112257" w:rsidRPr="005379DA">
          <w:rPr>
            <w:lang w:val="es-419"/>
          </w:rPr>
          <w:t xml:space="preserve"> exactos o similares presentados anteriormente ante la OPI; y</w:t>
        </w:r>
      </w:ins>
    </w:p>
    <w:p w14:paraId="74B04BFE" w14:textId="17FD004A" w:rsidR="00112257" w:rsidRPr="005379DA" w:rsidRDefault="00112257">
      <w:pPr>
        <w:pStyle w:val="List0"/>
        <w:numPr>
          <w:ilvl w:val="0"/>
          <w:numId w:val="12"/>
        </w:numPr>
        <w:rPr>
          <w:lang w:val="es-419"/>
        </w:rPr>
        <w:pPrChange w:id="224" w:author="Author">
          <w:pPr>
            <w:pStyle w:val="List0"/>
          </w:pPr>
        </w:pPrChange>
      </w:pPr>
      <w:ins w:id="225" w:author="Author">
        <w:r w:rsidRPr="005379DA">
          <w:rPr>
            <w:lang w:val="es-419"/>
          </w:rPr>
          <w:t xml:space="preserve">datos de contacto: </w:t>
        </w:r>
        <w:r w:rsidR="005660EE" w:rsidRPr="005379DA">
          <w:rPr>
            <w:lang w:val="es-419"/>
          </w:rPr>
          <w:t xml:space="preserve">debería proporcionarse </w:t>
        </w:r>
        <w:r w:rsidR="000851C4" w:rsidRPr="005379DA">
          <w:rPr>
            <w:lang w:val="es-419"/>
          </w:rPr>
          <w:t xml:space="preserve">una dirección de correo electrónico para formular preguntas o cualquier otro medio de comunicación moderno (por ejemplo, una función de chat o un </w:t>
        </w:r>
        <w:proofErr w:type="spellStart"/>
        <w:r w:rsidR="000851C4" w:rsidRPr="005379DA">
          <w:rPr>
            <w:lang w:val="es-419"/>
          </w:rPr>
          <w:t>chatbot</w:t>
        </w:r>
        <w:proofErr w:type="spellEnd"/>
        <w:r w:rsidR="000851C4" w:rsidRPr="005379DA">
          <w:rPr>
            <w:lang w:val="es-419"/>
          </w:rPr>
          <w:t>)</w:t>
        </w:r>
        <w:r w:rsidR="005660EE" w:rsidRPr="005379DA">
          <w:rPr>
            <w:lang w:val="es-419"/>
          </w:rPr>
          <w:t>.</w:t>
        </w:r>
      </w:ins>
    </w:p>
    <w:p w14:paraId="2178D03B" w14:textId="6A4B9D3F" w:rsidR="0037475B" w:rsidRPr="005379DA" w:rsidRDefault="00B54796" w:rsidP="0037475B">
      <w:pPr>
        <w:pStyle w:val="List0"/>
        <w:rPr>
          <w:ins w:id="226" w:author="Author"/>
          <w:lang w:val="es-419"/>
        </w:rPr>
      </w:pPr>
      <w:del w:id="227" w:author="Author">
        <w:r w:rsidRPr="005379DA" w:rsidDel="00B54796">
          <w:rPr>
            <w:lang w:val="es-419"/>
          </w:rPr>
          <w:delText>7</w:delText>
        </w:r>
      </w:del>
      <w:ins w:id="228" w:author="Author">
        <w:r w:rsidRPr="005379DA">
          <w:rPr>
            <w:lang w:val="es-419"/>
          </w:rPr>
          <w:t>8</w:t>
        </w:r>
      </w:ins>
      <w:r w:rsidRPr="005379DA">
        <w:rPr>
          <w:lang w:val="es-419"/>
        </w:rPr>
        <w:t>.</w:t>
      </w:r>
      <w:r w:rsidR="0037475B" w:rsidRPr="005379DA">
        <w:rPr>
          <w:lang w:val="es-419"/>
        </w:rPr>
        <w:tab/>
        <w:t xml:space="preserve">En la medida de lo posible, los sitios </w:t>
      </w:r>
      <w:del w:id="229" w:author="Author">
        <w:r w:rsidR="0037475B" w:rsidRPr="005379DA" w:rsidDel="009156F1">
          <w:rPr>
            <w:lang w:val="es-419"/>
          </w:rPr>
          <w:delText>W</w:delText>
        </w:r>
      </w:del>
      <w:ins w:id="230" w:author="Author">
        <w:r w:rsidR="009156F1" w:rsidRPr="005379DA">
          <w:rPr>
            <w:lang w:val="es-419"/>
          </w:rPr>
          <w:t>w</w:t>
        </w:r>
      </w:ins>
      <w:r w:rsidR="0037475B" w:rsidRPr="005379DA">
        <w:rPr>
          <w:lang w:val="es-419"/>
        </w:rPr>
        <w:t xml:space="preserve">eb de </w:t>
      </w:r>
      <w:ins w:id="231" w:author="Author">
        <w:r w:rsidR="009156F1" w:rsidRPr="005379DA">
          <w:rPr>
            <w:lang w:val="es-419"/>
          </w:rPr>
          <w:t>las OPI</w:t>
        </w:r>
      </w:ins>
      <w:del w:id="232" w:author="Author">
        <w:r w:rsidR="0037475B" w:rsidRPr="005379DA" w:rsidDel="009156F1">
          <w:rPr>
            <w:lang w:val="es-419"/>
          </w:rPr>
          <w:delText>propiedad intelectual</w:delText>
        </w:r>
      </w:del>
      <w:r w:rsidR="0037475B" w:rsidRPr="005379DA">
        <w:rPr>
          <w:lang w:val="es-419"/>
        </w:rPr>
        <w:t xml:space="preserve"> deberían ofrecer bases de datos </w:t>
      </w:r>
      <w:del w:id="233" w:author="Author">
        <w:r w:rsidR="0037475B" w:rsidRPr="005379DA" w:rsidDel="00651E54">
          <w:rPr>
            <w:lang w:val="es-419"/>
          </w:rPr>
          <w:delText xml:space="preserve">consultables </w:delText>
        </w:r>
      </w:del>
      <w:ins w:id="234" w:author="Author">
        <w:r w:rsidR="00651E54" w:rsidRPr="005379DA">
          <w:rPr>
            <w:lang w:val="es-419"/>
          </w:rPr>
          <w:t xml:space="preserve">susceptibles de búsqueda </w:t>
        </w:r>
      </w:ins>
      <w:r w:rsidR="0037475B" w:rsidRPr="005379DA">
        <w:rPr>
          <w:lang w:val="es-419"/>
        </w:rPr>
        <w:t>o un</w:t>
      </w:r>
      <w:ins w:id="235" w:author="Author">
        <w:r w:rsidR="009156F1" w:rsidRPr="005379DA">
          <w:rPr>
            <w:lang w:val="es-419"/>
          </w:rPr>
          <w:t xml:space="preserve">o </w:t>
        </w:r>
        <w:r w:rsidR="007C7694" w:rsidRPr="005379DA">
          <w:rPr>
            <w:lang w:val="es-419"/>
          </w:rPr>
          <w:t>o más</w:t>
        </w:r>
      </w:ins>
      <w:r w:rsidR="0037475B" w:rsidRPr="005379DA">
        <w:rPr>
          <w:lang w:val="es-419"/>
        </w:rPr>
        <w:t xml:space="preserve"> enlace</w:t>
      </w:r>
      <w:ins w:id="236" w:author="Author">
        <w:r w:rsidR="007C7694" w:rsidRPr="005379DA">
          <w:rPr>
            <w:lang w:val="es-419"/>
          </w:rPr>
          <w:t>s</w:t>
        </w:r>
      </w:ins>
      <w:r w:rsidR="0037475B" w:rsidRPr="005379DA">
        <w:rPr>
          <w:lang w:val="es-419"/>
        </w:rPr>
        <w:t xml:space="preserve"> con bases de datos relacionadas con documentos de </w:t>
      </w:r>
      <w:del w:id="237" w:author="Author">
        <w:r w:rsidR="0037475B" w:rsidRPr="005379DA" w:rsidDel="007C7694">
          <w:rPr>
            <w:lang w:val="es-419"/>
          </w:rPr>
          <w:delText xml:space="preserve">propiedad intelectual </w:delText>
        </w:r>
      </w:del>
      <w:ins w:id="238" w:author="Author">
        <w:r w:rsidR="007C7694" w:rsidRPr="005379DA">
          <w:rPr>
            <w:lang w:val="es-419"/>
          </w:rPr>
          <w:t xml:space="preserve">PI </w:t>
        </w:r>
      </w:ins>
      <w:r w:rsidR="0037475B" w:rsidRPr="005379DA">
        <w:rPr>
          <w:lang w:val="es-419"/>
        </w:rPr>
        <w:t>de la oficina (por ejemplo, información sobre la situación jurídica).</w:t>
      </w:r>
      <w:del w:id="239" w:author="Author">
        <w:r w:rsidR="0037475B" w:rsidRPr="005379DA" w:rsidDel="007C7694">
          <w:rPr>
            <w:lang w:val="es-419"/>
          </w:rPr>
          <w:delText xml:space="preserve">  También se deberían incluir enlaces con otras bases de datos consultables, cuando fuera necesario.</w:delText>
        </w:r>
      </w:del>
    </w:p>
    <w:p w14:paraId="3FB8474A" w14:textId="18A507B4" w:rsidR="00C33FC0" w:rsidRPr="005C5F84" w:rsidRDefault="00C33FC0" w:rsidP="00C33FC0">
      <w:pPr>
        <w:pStyle w:val="List0"/>
        <w:numPr>
          <w:ilvl w:val="0"/>
          <w:numId w:val="13"/>
        </w:numPr>
        <w:rPr>
          <w:ins w:id="240" w:author="Author"/>
          <w:u w:val="single"/>
          <w:lang w:val="es-419"/>
          <w:rPrChange w:id="241" w:author="Author">
            <w:rPr>
              <w:ins w:id="242" w:author="Author"/>
            </w:rPr>
          </w:rPrChange>
        </w:rPr>
      </w:pPr>
      <w:ins w:id="243" w:author="Author">
        <w:r w:rsidRPr="005C5F84">
          <w:rPr>
            <w:u w:val="single"/>
            <w:lang w:val="es-419"/>
            <w:rPrChange w:id="244" w:author="Author">
              <w:rPr/>
            </w:rPrChange>
          </w:rPr>
          <w:t xml:space="preserve">Información principal recomendada para las bases de datos </w:t>
        </w:r>
        <w:r w:rsidR="00651E54" w:rsidRPr="005C5F84">
          <w:rPr>
            <w:u w:val="single"/>
            <w:lang w:val="es-419"/>
            <w:rPrChange w:id="245" w:author="Author">
              <w:rPr/>
            </w:rPrChange>
          </w:rPr>
          <w:t>susceptibles de búsqueda</w:t>
        </w:r>
        <w:r w:rsidRPr="005C5F84">
          <w:rPr>
            <w:u w:val="single"/>
            <w:lang w:val="es-419"/>
            <w:rPrChange w:id="246" w:author="Author">
              <w:rPr/>
            </w:rPrChange>
          </w:rPr>
          <w:t xml:space="preserve"> en línea</w:t>
        </w:r>
      </w:ins>
    </w:p>
    <w:p w14:paraId="48CF140E" w14:textId="299327DA" w:rsidR="00651E54" w:rsidRPr="005379DA" w:rsidRDefault="008C6DAA" w:rsidP="00651E54">
      <w:pPr>
        <w:pStyle w:val="List0"/>
        <w:numPr>
          <w:ilvl w:val="0"/>
          <w:numId w:val="12"/>
        </w:numPr>
        <w:rPr>
          <w:ins w:id="247" w:author="Author"/>
          <w:lang w:val="es-419"/>
        </w:rPr>
      </w:pPr>
      <w:ins w:id="248" w:author="Author">
        <w:r w:rsidRPr="005379DA">
          <w:rPr>
            <w:lang w:val="es-419"/>
          </w:rPr>
          <w:t>debería facilitarse un acceso ser sin trabas y fácil</w:t>
        </w:r>
        <w:r w:rsidR="005A3F28" w:rsidRPr="005379DA">
          <w:rPr>
            <w:lang w:val="es-419"/>
          </w:rPr>
          <w:t xml:space="preserve">, preferiblemente mediante una interfaz de usuario en idioma inglés. Por acceso sin trabas se entiende que </w:t>
        </w:r>
        <w:r w:rsidR="00833D3A" w:rsidRPr="005379DA">
          <w:rPr>
            <w:lang w:val="es-419"/>
          </w:rPr>
          <w:t xml:space="preserve">todas las </w:t>
        </w:r>
        <w:r w:rsidR="005A3F28" w:rsidRPr="005379DA">
          <w:rPr>
            <w:lang w:val="es-419"/>
          </w:rPr>
          <w:t>persona</w:t>
        </w:r>
        <w:r w:rsidR="00833D3A" w:rsidRPr="005379DA">
          <w:rPr>
            <w:lang w:val="es-419"/>
          </w:rPr>
          <w:t>s</w:t>
        </w:r>
        <w:r w:rsidR="005A3F28" w:rsidRPr="005379DA">
          <w:rPr>
            <w:lang w:val="es-419"/>
          </w:rPr>
          <w:t xml:space="preserve"> debería</w:t>
        </w:r>
        <w:r w:rsidR="00833D3A" w:rsidRPr="005379DA">
          <w:rPr>
            <w:lang w:val="es-419"/>
          </w:rPr>
          <w:t>n</w:t>
        </w:r>
        <w:r w:rsidR="005A3F28" w:rsidRPr="005379DA">
          <w:rPr>
            <w:lang w:val="es-419"/>
          </w:rPr>
          <w:t xml:space="preserve"> poder </w:t>
        </w:r>
        <w:r w:rsidR="00833D3A" w:rsidRPr="005379DA">
          <w:rPr>
            <w:lang w:val="es-419"/>
          </w:rPr>
          <w:t xml:space="preserve">utilizar la base de datos en línea sin limitaciones o restricciones geográficas. Los usuarios no deberían estar obligados a proporcionar datos personales o probar la residencia en un territorio específico para tener acceso. </w:t>
        </w:r>
        <w:r w:rsidR="005335A3" w:rsidRPr="005379DA">
          <w:rPr>
            <w:lang w:val="es-419"/>
          </w:rPr>
          <w:t>Esto garantizará la disponibilidad de la información de manera abierta y en pie de igualdad p</w:t>
        </w:r>
        <w:r w:rsidR="00F373BC" w:rsidRPr="005379DA">
          <w:rPr>
            <w:lang w:val="es-419"/>
          </w:rPr>
          <w:t xml:space="preserve">ara todos los interesados, independientemente de su ubicación o circunstancias personales; </w:t>
        </w:r>
      </w:ins>
    </w:p>
    <w:p w14:paraId="72720A3A" w14:textId="1F25CFFB" w:rsidR="00F373BC" w:rsidRPr="005379DA" w:rsidRDefault="00576A67" w:rsidP="00651E54">
      <w:pPr>
        <w:pStyle w:val="List0"/>
        <w:numPr>
          <w:ilvl w:val="0"/>
          <w:numId w:val="12"/>
        </w:numPr>
        <w:rPr>
          <w:ins w:id="249" w:author="Author"/>
          <w:lang w:val="es-419"/>
        </w:rPr>
      </w:pPr>
      <w:ins w:id="250" w:author="Author">
        <w:r w:rsidRPr="005379DA">
          <w:rPr>
            <w:lang w:val="es-419"/>
          </w:rPr>
          <w:t xml:space="preserve">la información principal recomendada debería estar disponible en idioma inglés; </w:t>
        </w:r>
        <w:r w:rsidR="002E357B" w:rsidRPr="005379DA">
          <w:rPr>
            <w:lang w:val="es-419"/>
          </w:rPr>
          <w:t>si no, debería publicarse al menos en forma legible por máquina para posibilitar la traducción automática;</w:t>
        </w:r>
      </w:ins>
    </w:p>
    <w:p w14:paraId="2B0B5B67" w14:textId="1B87C3A6" w:rsidR="002E357B" w:rsidRPr="005379DA" w:rsidRDefault="009C621F" w:rsidP="00651E54">
      <w:pPr>
        <w:pStyle w:val="List0"/>
        <w:numPr>
          <w:ilvl w:val="0"/>
          <w:numId w:val="12"/>
        </w:numPr>
        <w:rPr>
          <w:ins w:id="251" w:author="Author"/>
          <w:lang w:val="es-419"/>
        </w:rPr>
      </w:pPr>
      <w:ins w:id="252" w:author="Author">
        <w:r w:rsidRPr="005379DA">
          <w:rPr>
            <w:lang w:val="es-419"/>
          </w:rPr>
          <w:t xml:space="preserve">una tarea corriente consiste en localizar documentos equivalentes de familias de patentes para las autoridades de patentes que no están </w:t>
        </w:r>
        <w:r w:rsidR="00082CDC" w:rsidRPr="005379DA">
          <w:rPr>
            <w:lang w:val="es-419"/>
          </w:rPr>
          <w:t xml:space="preserve">comprendidas en las bases de datos de familias de uso general. Esta labor exige que las bases de datos de las OPI estén indizadas adecuadamente con arreglo a los datos de prioridad. Los documentos deberían poder ser susceptibles de búsqueda </w:t>
        </w:r>
        <w:r w:rsidR="00616A56" w:rsidRPr="005379DA">
          <w:rPr>
            <w:lang w:val="es-419"/>
          </w:rPr>
          <w:t xml:space="preserve">al menos por fecha de prioridad. Lo ideal sería que también puedan buscarse los números de prioridad, </w:t>
        </w:r>
        <w:r w:rsidR="00D40822" w:rsidRPr="005379DA">
          <w:rPr>
            <w:lang w:val="es-419"/>
          </w:rPr>
          <w:t xml:space="preserve">pero estos últimos al menos deberían </w:t>
        </w:r>
        <w:r w:rsidR="008A3704" w:rsidRPr="005379DA">
          <w:rPr>
            <w:lang w:val="es-419"/>
          </w:rPr>
          <w:t>visualizarse</w:t>
        </w:r>
        <w:r w:rsidR="00BE1FAA" w:rsidRPr="005379DA">
          <w:rPr>
            <w:lang w:val="es-419"/>
          </w:rPr>
          <w:t xml:space="preserve"> </w:t>
        </w:r>
        <w:r w:rsidR="00D40822" w:rsidRPr="005379DA">
          <w:rPr>
            <w:lang w:val="es-419"/>
          </w:rPr>
          <w:t>correctamente en el documento;</w:t>
        </w:r>
      </w:ins>
    </w:p>
    <w:p w14:paraId="6A71D4D5" w14:textId="7256616F" w:rsidR="00BE1FAA" w:rsidRPr="005379DA" w:rsidRDefault="00BE1FAA" w:rsidP="00651E54">
      <w:pPr>
        <w:pStyle w:val="List0"/>
        <w:numPr>
          <w:ilvl w:val="0"/>
          <w:numId w:val="12"/>
        </w:numPr>
        <w:rPr>
          <w:ins w:id="253" w:author="Author"/>
          <w:lang w:val="es-419"/>
        </w:rPr>
      </w:pPr>
      <w:ins w:id="254" w:author="Author">
        <w:r w:rsidRPr="005379DA">
          <w:rPr>
            <w:lang w:val="es-419"/>
          </w:rPr>
          <w:t>los datos relativos a los derechos de PI deberían estar completos y actualizados de manera puntual;</w:t>
        </w:r>
      </w:ins>
    </w:p>
    <w:p w14:paraId="44029860" w14:textId="7B4A617A" w:rsidR="00BE1FAA" w:rsidRPr="005379DA" w:rsidRDefault="00245A67" w:rsidP="00651E54">
      <w:pPr>
        <w:pStyle w:val="List0"/>
        <w:numPr>
          <w:ilvl w:val="0"/>
          <w:numId w:val="12"/>
        </w:numPr>
        <w:rPr>
          <w:ins w:id="255" w:author="Author"/>
          <w:lang w:val="es-419"/>
        </w:rPr>
      </w:pPr>
      <w:ins w:id="256" w:author="Author">
        <w:r w:rsidRPr="005379DA">
          <w:rPr>
            <w:lang w:val="es-419"/>
          </w:rPr>
          <w:t xml:space="preserve">los datos bibliográficos deberían estar disponibles, preferiblemente teniendo en cuenta las normas </w:t>
        </w:r>
        <w:r w:rsidR="00FF2480" w:rsidRPr="005379DA">
          <w:rPr>
            <w:lang w:val="es-419"/>
          </w:rPr>
          <w:t xml:space="preserve">técnicas </w:t>
        </w:r>
        <w:r w:rsidRPr="005379DA">
          <w:rPr>
            <w:lang w:val="es-419"/>
          </w:rPr>
          <w:t>pertinentes de la OMPI, por ejemplo, la</w:t>
        </w:r>
        <w:r w:rsidR="00FF2480" w:rsidRPr="005379DA">
          <w:rPr>
            <w:lang w:val="es-419"/>
          </w:rPr>
          <w:t>s</w:t>
        </w:r>
        <w:r w:rsidRPr="005379DA">
          <w:rPr>
            <w:lang w:val="es-419"/>
          </w:rPr>
          <w:t xml:space="preserve"> Nor</w:t>
        </w:r>
        <w:r w:rsidR="00FF2480" w:rsidRPr="005379DA">
          <w:rPr>
            <w:lang w:val="es-419"/>
          </w:rPr>
          <w:t>mas ST.9 y ST.16 para las patentes y los certificados com</w:t>
        </w:r>
        <w:r w:rsidR="00073A77" w:rsidRPr="005379DA">
          <w:rPr>
            <w:lang w:val="es-419"/>
          </w:rPr>
          <w:t xml:space="preserve">plementarios de protección (CCP), la Norma ST.60 para las marcas y la norma ST.80 para los dibujos y modelos industriales. </w:t>
        </w:r>
        <w:r w:rsidR="008831AD" w:rsidRPr="005379DA">
          <w:rPr>
            <w:lang w:val="es-419"/>
          </w:rPr>
          <w:t>Entre los ejemplos figuran los siguientes:</w:t>
        </w:r>
      </w:ins>
    </w:p>
    <w:p w14:paraId="3EE49F51" w14:textId="77777777" w:rsidR="00A7628F" w:rsidRPr="005379DA" w:rsidRDefault="004C2FAF" w:rsidP="004C2FAF">
      <w:pPr>
        <w:pStyle w:val="List0"/>
        <w:numPr>
          <w:ilvl w:val="0"/>
          <w:numId w:val="14"/>
        </w:numPr>
        <w:rPr>
          <w:ins w:id="257" w:author="Author"/>
          <w:lang w:val="es-419"/>
        </w:rPr>
      </w:pPr>
      <w:ins w:id="258" w:author="Author">
        <w:r w:rsidRPr="005379DA">
          <w:rPr>
            <w:lang w:val="es-419"/>
          </w:rPr>
          <w:t>código de</w:t>
        </w:r>
        <w:r w:rsidR="003A17F9" w:rsidRPr="005379DA">
          <w:rPr>
            <w:lang w:val="es-419"/>
          </w:rPr>
          <w:t xml:space="preserve">l tipo de publicación (preferiblemente </w:t>
        </w:r>
        <w:r w:rsidR="00A7628F" w:rsidRPr="005379DA">
          <w:rPr>
            <w:lang w:val="es-419"/>
          </w:rPr>
          <w:t>teniendo en cuenta la Norma ST.15 de la OMPI), para las patentes y los modelos de utilidad, cuando proceda;</w:t>
        </w:r>
      </w:ins>
    </w:p>
    <w:p w14:paraId="52D2027F" w14:textId="7C4D6543" w:rsidR="008831AD" w:rsidRPr="005379DA" w:rsidRDefault="002E71A2" w:rsidP="004C2FAF">
      <w:pPr>
        <w:pStyle w:val="List0"/>
        <w:numPr>
          <w:ilvl w:val="0"/>
          <w:numId w:val="14"/>
        </w:numPr>
        <w:rPr>
          <w:ins w:id="259" w:author="Author"/>
          <w:lang w:val="es-419"/>
        </w:rPr>
      </w:pPr>
      <w:ins w:id="260" w:author="Author">
        <w:r w:rsidRPr="005379DA">
          <w:rPr>
            <w:lang w:val="es-419"/>
          </w:rPr>
          <w:t xml:space="preserve">fechas y números pertinentes (prioridad, solicitud, publicación y registro, incluida la información </w:t>
        </w:r>
        <w:r w:rsidR="00AA24B7" w:rsidRPr="005379DA">
          <w:rPr>
            <w:lang w:val="es-419"/>
          </w:rPr>
          <w:t>del PCT o regional, cuando proceda);</w:t>
        </w:r>
      </w:ins>
    </w:p>
    <w:p w14:paraId="5F94C539" w14:textId="480675A6" w:rsidR="00AA24B7" w:rsidRPr="005379DA" w:rsidRDefault="00AA24B7" w:rsidP="004C2FAF">
      <w:pPr>
        <w:pStyle w:val="List0"/>
        <w:numPr>
          <w:ilvl w:val="0"/>
          <w:numId w:val="14"/>
        </w:numPr>
        <w:rPr>
          <w:ins w:id="261" w:author="Author"/>
          <w:lang w:val="es-419"/>
        </w:rPr>
      </w:pPr>
      <w:ins w:id="262" w:author="Author">
        <w:r w:rsidRPr="005379DA">
          <w:rPr>
            <w:lang w:val="es-419"/>
          </w:rPr>
          <w:t>clasificaciones de patentes, modelos de utilidad, dibujos y modelos industriales y marcas;</w:t>
        </w:r>
      </w:ins>
    </w:p>
    <w:p w14:paraId="11DC32B7" w14:textId="3D6A1B2F" w:rsidR="00AA24B7" w:rsidRPr="005379DA" w:rsidRDefault="00AA24B7" w:rsidP="004C2FAF">
      <w:pPr>
        <w:pStyle w:val="List0"/>
        <w:numPr>
          <w:ilvl w:val="0"/>
          <w:numId w:val="14"/>
        </w:numPr>
        <w:rPr>
          <w:ins w:id="263" w:author="Author"/>
          <w:lang w:val="es-419"/>
        </w:rPr>
      </w:pPr>
      <w:ins w:id="264" w:author="Author">
        <w:r w:rsidRPr="005379DA">
          <w:rPr>
            <w:lang w:val="es-419"/>
          </w:rPr>
          <w:t>lista de productos y servicios para las marcas;</w:t>
        </w:r>
      </w:ins>
    </w:p>
    <w:p w14:paraId="5D1C40EE" w14:textId="20EE1454" w:rsidR="00AA24B7" w:rsidRPr="005379DA" w:rsidRDefault="00AA24B7" w:rsidP="004C2FAF">
      <w:pPr>
        <w:pStyle w:val="List0"/>
        <w:numPr>
          <w:ilvl w:val="0"/>
          <w:numId w:val="14"/>
        </w:numPr>
        <w:rPr>
          <w:ins w:id="265" w:author="Author"/>
          <w:lang w:val="es-419"/>
        </w:rPr>
      </w:pPr>
      <w:ins w:id="266" w:author="Author">
        <w:r w:rsidRPr="005379DA">
          <w:rPr>
            <w:lang w:val="es-419"/>
          </w:rPr>
          <w:t>información sobre los solicitantes o titulares;</w:t>
        </w:r>
      </w:ins>
    </w:p>
    <w:p w14:paraId="3139B821" w14:textId="18DCFAD3" w:rsidR="00AA24B7" w:rsidRPr="005379DA" w:rsidRDefault="00AA24B7" w:rsidP="004C2FAF">
      <w:pPr>
        <w:pStyle w:val="List0"/>
        <w:numPr>
          <w:ilvl w:val="0"/>
          <w:numId w:val="14"/>
        </w:numPr>
        <w:rPr>
          <w:ins w:id="267" w:author="Author"/>
          <w:lang w:val="es-419"/>
        </w:rPr>
      </w:pPr>
      <w:ins w:id="268" w:author="Author">
        <w:r w:rsidRPr="005379DA">
          <w:rPr>
            <w:lang w:val="es-419"/>
          </w:rPr>
          <w:t>inventores o diseñadores, cuando proceda;</w:t>
        </w:r>
      </w:ins>
    </w:p>
    <w:p w14:paraId="4FE9AB55" w14:textId="1E8365D5" w:rsidR="00AA24B7" w:rsidRPr="005379DA" w:rsidRDefault="00AA24B7" w:rsidP="004C2FAF">
      <w:pPr>
        <w:pStyle w:val="List0"/>
        <w:numPr>
          <w:ilvl w:val="0"/>
          <w:numId w:val="14"/>
        </w:numPr>
        <w:rPr>
          <w:ins w:id="269" w:author="Author"/>
          <w:lang w:val="es-419"/>
        </w:rPr>
      </w:pPr>
      <w:ins w:id="270" w:author="Author">
        <w:r w:rsidRPr="005379DA">
          <w:rPr>
            <w:lang w:val="es-419"/>
          </w:rPr>
          <w:t>resúmenes de patentes y modelos de utilidad;</w:t>
        </w:r>
      </w:ins>
    </w:p>
    <w:p w14:paraId="34DE8FA8" w14:textId="07FBD4EE" w:rsidR="00AA24B7" w:rsidRPr="005379DA" w:rsidRDefault="007C5B93" w:rsidP="004C2FAF">
      <w:pPr>
        <w:pStyle w:val="List0"/>
        <w:numPr>
          <w:ilvl w:val="0"/>
          <w:numId w:val="14"/>
        </w:numPr>
        <w:rPr>
          <w:ins w:id="271" w:author="Author"/>
          <w:lang w:val="es-419"/>
        </w:rPr>
      </w:pPr>
      <w:ins w:id="272" w:author="Author">
        <w:r w:rsidRPr="005379DA">
          <w:rPr>
            <w:lang w:val="es-419"/>
          </w:rPr>
          <w:t xml:space="preserve">dibujo principal de patentes y modelos de utilidad, imagen </w:t>
        </w:r>
        <w:r w:rsidR="00B8598B" w:rsidRPr="005379DA">
          <w:rPr>
            <w:lang w:val="es-419"/>
          </w:rPr>
          <w:t>ilustrativa</w:t>
        </w:r>
        <w:r w:rsidRPr="005379DA">
          <w:rPr>
            <w:lang w:val="es-419"/>
          </w:rPr>
          <w:t xml:space="preserve"> para los dibujos y modelos industriales y reproducción de la marca para las marcas; y</w:t>
        </w:r>
      </w:ins>
    </w:p>
    <w:p w14:paraId="6BB351AF" w14:textId="530536C6" w:rsidR="007C5B93" w:rsidRPr="005379DA" w:rsidRDefault="007C5B93" w:rsidP="004C2FAF">
      <w:pPr>
        <w:pStyle w:val="List0"/>
        <w:numPr>
          <w:ilvl w:val="0"/>
          <w:numId w:val="14"/>
        </w:numPr>
        <w:rPr>
          <w:ins w:id="273" w:author="Author"/>
          <w:lang w:val="es-419"/>
        </w:rPr>
      </w:pPr>
      <w:ins w:id="274" w:author="Author">
        <w:r w:rsidRPr="005379DA">
          <w:rPr>
            <w:lang w:val="es-419"/>
          </w:rPr>
          <w:t>fecha de expiración prevista (incluid</w:t>
        </w:r>
        <w:r w:rsidR="00F342AD" w:rsidRPr="005379DA">
          <w:rPr>
            <w:lang w:val="es-419"/>
          </w:rPr>
          <w:t>o el cálculo de las prórrogas y ajuste</w:t>
        </w:r>
        <w:r w:rsidR="00424016" w:rsidRPr="005379DA">
          <w:rPr>
            <w:lang w:val="es-419"/>
          </w:rPr>
          <w:t>s</w:t>
        </w:r>
        <w:r w:rsidR="00F342AD" w:rsidRPr="005379DA">
          <w:rPr>
            <w:lang w:val="es-419"/>
          </w:rPr>
          <w:t xml:space="preserve"> de CCP).</w:t>
        </w:r>
      </w:ins>
    </w:p>
    <w:p w14:paraId="6EC1FD5E" w14:textId="6E642634" w:rsidR="00F342AD" w:rsidRPr="005379DA" w:rsidRDefault="003C7963" w:rsidP="00F342AD">
      <w:pPr>
        <w:pStyle w:val="List0"/>
        <w:numPr>
          <w:ilvl w:val="0"/>
          <w:numId w:val="12"/>
        </w:numPr>
        <w:rPr>
          <w:ins w:id="275" w:author="Author"/>
          <w:lang w:val="es-419"/>
        </w:rPr>
      </w:pPr>
      <w:ins w:id="276" w:author="Author">
        <w:r w:rsidRPr="005379DA">
          <w:rPr>
            <w:lang w:val="es-419"/>
          </w:rPr>
          <w:t xml:space="preserve">la </w:t>
        </w:r>
        <w:r w:rsidR="00F342AD" w:rsidRPr="005379DA">
          <w:rPr>
            <w:lang w:val="es-419"/>
          </w:rPr>
          <w:t xml:space="preserve">información sobre la situación jurídica </w:t>
        </w:r>
        <w:r w:rsidRPr="005379DA">
          <w:rPr>
            <w:lang w:val="es-419"/>
          </w:rPr>
          <w:t>debería estar clara y actualizada (preferiblemente teniendo en cuenta las Normas ST.27, ST.</w:t>
        </w:r>
        <w:r w:rsidR="005332EF" w:rsidRPr="005379DA">
          <w:rPr>
            <w:lang w:val="es-419"/>
          </w:rPr>
          <w:t>61 y ST.87):</w:t>
        </w:r>
      </w:ins>
    </w:p>
    <w:p w14:paraId="197890F9" w14:textId="531EA729" w:rsidR="005332EF" w:rsidRPr="005379DA" w:rsidRDefault="008F0FA8">
      <w:pPr>
        <w:pStyle w:val="List0"/>
        <w:numPr>
          <w:ilvl w:val="0"/>
          <w:numId w:val="12"/>
        </w:numPr>
        <w:rPr>
          <w:ins w:id="277" w:author="Author"/>
          <w:lang w:val="es-419"/>
        </w:rPr>
        <w:pPrChange w:id="278" w:author="Author">
          <w:pPr>
            <w:pStyle w:val="List0"/>
          </w:pPr>
        </w:pPrChange>
      </w:pPr>
      <w:ins w:id="279" w:author="Author">
        <w:r w:rsidRPr="005379DA">
          <w:rPr>
            <w:lang w:val="es-419"/>
          </w:rPr>
          <w:t xml:space="preserve">debería formar parte de la base de datos </w:t>
        </w:r>
        <w:r w:rsidR="005332EF" w:rsidRPr="005379DA">
          <w:rPr>
            <w:lang w:val="es-419"/>
          </w:rPr>
          <w:t>el texto completo legible por máquina de la etapa de publicación más reciente.</w:t>
        </w:r>
      </w:ins>
    </w:p>
    <w:p w14:paraId="45CB43BD" w14:textId="19D8BF85" w:rsidR="00C33FC0" w:rsidRPr="005C5F84" w:rsidRDefault="00A3085A" w:rsidP="005332EF">
      <w:pPr>
        <w:pStyle w:val="List0"/>
        <w:numPr>
          <w:ilvl w:val="0"/>
          <w:numId w:val="13"/>
        </w:numPr>
        <w:rPr>
          <w:ins w:id="280" w:author="Author"/>
          <w:u w:val="single"/>
          <w:lang w:val="es-419"/>
          <w:rPrChange w:id="281" w:author="Author">
            <w:rPr>
              <w:ins w:id="282" w:author="Author"/>
            </w:rPr>
          </w:rPrChange>
        </w:rPr>
      </w:pPr>
      <w:ins w:id="283" w:author="Author">
        <w:r w:rsidRPr="005C5F84">
          <w:rPr>
            <w:u w:val="single"/>
            <w:lang w:val="es-419"/>
            <w:rPrChange w:id="284" w:author="Author">
              <w:rPr/>
            </w:rPrChange>
          </w:rPr>
          <w:t xml:space="preserve">Información adicional recomendada para las </w:t>
        </w:r>
        <w:r w:rsidR="00356295" w:rsidRPr="005C5F84">
          <w:rPr>
            <w:u w:val="single"/>
            <w:lang w:val="es-419"/>
            <w:rPrChange w:id="285" w:author="Author">
              <w:rPr/>
            </w:rPrChange>
          </w:rPr>
          <w:t xml:space="preserve">bases de datos </w:t>
        </w:r>
        <w:r w:rsidR="007D1F6C" w:rsidRPr="005379DA">
          <w:rPr>
            <w:u w:val="single"/>
            <w:lang w:val="es-419"/>
          </w:rPr>
          <w:t xml:space="preserve">en línea </w:t>
        </w:r>
        <w:r w:rsidR="00356295" w:rsidRPr="005C5F84">
          <w:rPr>
            <w:u w:val="single"/>
            <w:lang w:val="es-419"/>
            <w:rPrChange w:id="286" w:author="Author">
              <w:rPr/>
            </w:rPrChange>
          </w:rPr>
          <w:t>susceptibles de búsqueda</w:t>
        </w:r>
      </w:ins>
    </w:p>
    <w:p w14:paraId="4B3A40C7" w14:textId="5713BDF7" w:rsidR="00356295" w:rsidRPr="005379DA" w:rsidRDefault="009D54E8" w:rsidP="00356295">
      <w:pPr>
        <w:pStyle w:val="List0"/>
        <w:numPr>
          <w:ilvl w:val="0"/>
          <w:numId w:val="12"/>
        </w:numPr>
        <w:rPr>
          <w:ins w:id="287" w:author="Author"/>
          <w:lang w:val="es-419"/>
        </w:rPr>
      </w:pPr>
      <w:ins w:id="288" w:author="Author">
        <w:r w:rsidRPr="005379DA">
          <w:rPr>
            <w:lang w:val="es-419"/>
          </w:rPr>
          <w:t>debería haber acceso a los expedientes o archivos (en inglés o al menos en formato legible por máquina para hacer posible la traducción automática);</w:t>
        </w:r>
      </w:ins>
    </w:p>
    <w:p w14:paraId="23A7BD46" w14:textId="1AB656EB" w:rsidR="009D54E8" w:rsidRPr="005379DA" w:rsidRDefault="009D54E8" w:rsidP="00356295">
      <w:pPr>
        <w:pStyle w:val="List0"/>
        <w:numPr>
          <w:ilvl w:val="0"/>
          <w:numId w:val="12"/>
        </w:numPr>
        <w:rPr>
          <w:ins w:id="289" w:author="Author"/>
          <w:lang w:val="es-419"/>
        </w:rPr>
      </w:pPr>
      <w:ins w:id="290" w:author="Author">
        <w:r w:rsidRPr="005379DA">
          <w:rPr>
            <w:lang w:val="es-419"/>
          </w:rPr>
          <w:t xml:space="preserve">si la OPI publica los datos básicos de un dibujo o modelo industrial aplazado, </w:t>
        </w:r>
        <w:r w:rsidR="00FC1956" w:rsidRPr="005379DA">
          <w:rPr>
            <w:lang w:val="es-419"/>
          </w:rPr>
          <w:t>debería indicar claramente que el dibujo o modelo está sujeto a</w:t>
        </w:r>
        <w:r w:rsidR="0059675A" w:rsidRPr="005379DA">
          <w:rPr>
            <w:lang w:val="es-419"/>
          </w:rPr>
          <w:t xml:space="preserve"> una petición de</w:t>
        </w:r>
        <w:r w:rsidR="00FC1956" w:rsidRPr="005379DA">
          <w:rPr>
            <w:lang w:val="es-419"/>
          </w:rPr>
          <w:t xml:space="preserve"> aplazamiento</w:t>
        </w:r>
        <w:r w:rsidR="0059675A" w:rsidRPr="005379DA">
          <w:rPr>
            <w:lang w:val="es-419"/>
          </w:rPr>
          <w:t xml:space="preserve"> y especificar la fecha </w:t>
        </w:r>
        <w:r w:rsidR="009A0478" w:rsidRPr="005379DA">
          <w:rPr>
            <w:lang w:val="es-419"/>
          </w:rPr>
          <w:t>de finalización</w:t>
        </w:r>
        <w:r w:rsidR="0059675A" w:rsidRPr="005379DA">
          <w:rPr>
            <w:lang w:val="es-419"/>
          </w:rPr>
          <w:t xml:space="preserve"> del período de aplazamiento;</w:t>
        </w:r>
      </w:ins>
    </w:p>
    <w:p w14:paraId="64EDC0B4" w14:textId="298E6175" w:rsidR="0059675A" w:rsidRPr="005379DA" w:rsidRDefault="009A0478" w:rsidP="00356295">
      <w:pPr>
        <w:pStyle w:val="List0"/>
        <w:numPr>
          <w:ilvl w:val="0"/>
          <w:numId w:val="12"/>
        </w:numPr>
        <w:rPr>
          <w:ins w:id="291" w:author="Author"/>
          <w:lang w:val="es-419"/>
        </w:rPr>
      </w:pPr>
      <w:ins w:id="292" w:author="Author">
        <w:r w:rsidRPr="005379DA">
          <w:rPr>
            <w:lang w:val="es-419"/>
          </w:rPr>
          <w:t xml:space="preserve">debería proporcionarse información actualizada </w:t>
        </w:r>
        <w:r w:rsidR="001A2F4E" w:rsidRPr="005379DA">
          <w:rPr>
            <w:lang w:val="es-419"/>
          </w:rPr>
          <w:t xml:space="preserve">de la titularidad. Cuando cambie la titularidad de un documento de PI, debería dejarse claro en la base de datos quién es el </w:t>
        </w:r>
        <w:r w:rsidR="007E37EE" w:rsidRPr="005379DA">
          <w:rPr>
            <w:lang w:val="es-419"/>
          </w:rPr>
          <w:t>cesionario</w:t>
        </w:r>
        <w:r w:rsidR="00021607" w:rsidRPr="005379DA">
          <w:rPr>
            <w:lang w:val="es-419"/>
          </w:rPr>
          <w:t xml:space="preserve"> más reciente y proporcionarse un registro de los cesionarios anteriores. Todos los cesionarios deberían ser susceptibles de búsqueda;</w:t>
        </w:r>
      </w:ins>
    </w:p>
    <w:p w14:paraId="30E0F159" w14:textId="288EFF3B" w:rsidR="00021607" w:rsidRPr="005379DA" w:rsidRDefault="003F7AC9" w:rsidP="00356295">
      <w:pPr>
        <w:pStyle w:val="List0"/>
        <w:numPr>
          <w:ilvl w:val="0"/>
          <w:numId w:val="12"/>
        </w:numPr>
        <w:rPr>
          <w:ins w:id="293" w:author="Author"/>
          <w:lang w:val="es-419"/>
        </w:rPr>
      </w:pPr>
      <w:ins w:id="294" w:author="Author">
        <w:r w:rsidRPr="005379DA">
          <w:rPr>
            <w:lang w:val="es-419"/>
          </w:rPr>
          <w:t xml:space="preserve">mostrar el </w:t>
        </w:r>
        <w:r w:rsidR="000303AB" w:rsidRPr="005379DA">
          <w:rPr>
            <w:lang w:val="es-419"/>
          </w:rPr>
          <w:t>historial</w:t>
        </w:r>
        <w:r w:rsidRPr="005379DA">
          <w:rPr>
            <w:lang w:val="es-419"/>
          </w:rPr>
          <w:t xml:space="preserve"> de los eventos posteriores a la concesión o al registro;</w:t>
        </w:r>
      </w:ins>
    </w:p>
    <w:p w14:paraId="796BD240" w14:textId="6ED0A422" w:rsidR="003F7AC9" w:rsidRPr="005379DA" w:rsidRDefault="003F7AC9" w:rsidP="00356295">
      <w:pPr>
        <w:pStyle w:val="List0"/>
        <w:numPr>
          <w:ilvl w:val="0"/>
          <w:numId w:val="12"/>
        </w:numPr>
        <w:rPr>
          <w:ins w:id="295" w:author="Author"/>
          <w:lang w:val="es-419"/>
        </w:rPr>
      </w:pPr>
      <w:ins w:id="296" w:author="Author">
        <w:r w:rsidRPr="005379DA">
          <w:rPr>
            <w:lang w:val="es-419"/>
          </w:rPr>
          <w:t>fecha de la última actualización de las bases de datos;</w:t>
        </w:r>
      </w:ins>
    </w:p>
    <w:p w14:paraId="582795FA" w14:textId="52EC7E9B" w:rsidR="003F7AC9" w:rsidRPr="005379DA" w:rsidRDefault="003F7AC9" w:rsidP="00356295">
      <w:pPr>
        <w:pStyle w:val="List0"/>
        <w:numPr>
          <w:ilvl w:val="0"/>
          <w:numId w:val="12"/>
        </w:numPr>
        <w:rPr>
          <w:ins w:id="297" w:author="Author"/>
          <w:lang w:val="es-419"/>
        </w:rPr>
      </w:pPr>
      <w:ins w:id="298" w:author="Author">
        <w:r w:rsidRPr="005379DA">
          <w:rPr>
            <w:lang w:val="es-419"/>
          </w:rPr>
          <w:t>debería</w:t>
        </w:r>
        <w:r w:rsidR="00DA0EB4" w:rsidRPr="005379DA">
          <w:rPr>
            <w:lang w:val="es-419"/>
          </w:rPr>
          <w:t xml:space="preserve">n estar disponibles las funciones de exportación e impresión. En el caso de una lista de resultados, esta funcionalidad debería proporcionarse preferiblemente mediante la selección de las publicaciones que han de exportarse o imprimirse. En el caso de los dibujos o modelos, debería ser posible exportar o imprimir la imagen ilustrativa </w:t>
        </w:r>
        <w:r w:rsidR="00041A8A" w:rsidRPr="005379DA">
          <w:rPr>
            <w:lang w:val="es-419"/>
          </w:rPr>
          <w:t>solamente o todas las imágenes; y</w:t>
        </w:r>
      </w:ins>
    </w:p>
    <w:p w14:paraId="5F98CA43" w14:textId="0E28AEF2" w:rsidR="00041A8A" w:rsidRPr="005379DA" w:rsidRDefault="00041A8A" w:rsidP="00356295">
      <w:pPr>
        <w:pStyle w:val="List0"/>
        <w:numPr>
          <w:ilvl w:val="0"/>
          <w:numId w:val="12"/>
        </w:numPr>
        <w:rPr>
          <w:ins w:id="299" w:author="Author"/>
          <w:lang w:val="es-419"/>
        </w:rPr>
      </w:pPr>
      <w:ins w:id="300" w:author="Author">
        <w:r w:rsidRPr="005379DA">
          <w:rPr>
            <w:lang w:val="es-419"/>
          </w:rPr>
          <w:t>en las bases de datos de marcas, deberían estar disponibles tanto el estado actual del registro</w:t>
        </w:r>
        <w:r w:rsidR="00A85BA9" w:rsidRPr="005379DA">
          <w:rPr>
            <w:lang w:val="es-419"/>
          </w:rPr>
          <w:t xml:space="preserve"> como el historial, incluidas las renovaciones.</w:t>
        </w:r>
      </w:ins>
    </w:p>
    <w:p w14:paraId="7A7ED7D7" w14:textId="6A632EE0" w:rsidR="00A85BA9" w:rsidRPr="005C5F84" w:rsidRDefault="00A85BA9" w:rsidP="00A85BA9">
      <w:pPr>
        <w:pStyle w:val="List0"/>
        <w:numPr>
          <w:ilvl w:val="0"/>
          <w:numId w:val="13"/>
        </w:numPr>
        <w:rPr>
          <w:ins w:id="301" w:author="Author"/>
          <w:u w:val="single"/>
          <w:lang w:val="es-419"/>
          <w:rPrChange w:id="302" w:author="Author">
            <w:rPr>
              <w:ins w:id="303" w:author="Author"/>
            </w:rPr>
          </w:rPrChange>
        </w:rPr>
      </w:pPr>
      <w:ins w:id="304" w:author="Author">
        <w:r w:rsidRPr="005C5F84">
          <w:rPr>
            <w:u w:val="single"/>
            <w:lang w:val="es-419"/>
            <w:rPrChange w:id="305" w:author="Author">
              <w:rPr/>
            </w:rPrChange>
          </w:rPr>
          <w:t xml:space="preserve">Idiomas y formatos recomendados para las bases de datos </w:t>
        </w:r>
        <w:r w:rsidR="00902AC0" w:rsidRPr="005379DA">
          <w:rPr>
            <w:u w:val="single"/>
            <w:lang w:val="es-419"/>
          </w:rPr>
          <w:t xml:space="preserve">en línea </w:t>
        </w:r>
        <w:r w:rsidRPr="005C5F84">
          <w:rPr>
            <w:u w:val="single"/>
            <w:lang w:val="es-419"/>
            <w:rPrChange w:id="306" w:author="Author">
              <w:rPr/>
            </w:rPrChange>
          </w:rPr>
          <w:t>susceptibles de búsqueda</w:t>
        </w:r>
      </w:ins>
    </w:p>
    <w:p w14:paraId="3F895F4C" w14:textId="72EBF15F" w:rsidR="00A85BA9" w:rsidRPr="005379DA" w:rsidRDefault="00EB55F8" w:rsidP="00A85BA9">
      <w:pPr>
        <w:pStyle w:val="List0"/>
        <w:numPr>
          <w:ilvl w:val="0"/>
          <w:numId w:val="12"/>
        </w:numPr>
        <w:rPr>
          <w:ins w:id="307" w:author="Author"/>
          <w:lang w:val="es-419"/>
        </w:rPr>
      </w:pPr>
      <w:ins w:id="308" w:author="Author">
        <w:r w:rsidRPr="005379DA">
          <w:rPr>
            <w:lang w:val="es-419"/>
          </w:rPr>
          <w:t>los idiomas oficiales y el inglés (al menos en la interfaz de búsqueda);</w:t>
        </w:r>
      </w:ins>
    </w:p>
    <w:p w14:paraId="62A13687" w14:textId="2EA5AD4B" w:rsidR="00EB55F8" w:rsidRPr="005379DA" w:rsidRDefault="00EB55F8" w:rsidP="00A85BA9">
      <w:pPr>
        <w:pStyle w:val="List0"/>
        <w:numPr>
          <w:ilvl w:val="0"/>
          <w:numId w:val="12"/>
        </w:numPr>
        <w:rPr>
          <w:ins w:id="309" w:author="Author"/>
          <w:lang w:val="es-419"/>
        </w:rPr>
      </w:pPr>
      <w:ins w:id="310" w:author="Author">
        <w:r w:rsidRPr="005379DA">
          <w:rPr>
            <w:lang w:val="es-419"/>
          </w:rPr>
          <w:t xml:space="preserve">las fechas deberían indicarse </w:t>
        </w:r>
        <w:r w:rsidR="002F7C08" w:rsidRPr="005379DA">
          <w:rPr>
            <w:lang w:val="es-419"/>
          </w:rPr>
          <w:t>con arreglo a las recomendaciones de la Norma ST.2 de la OMPI;</w:t>
        </w:r>
      </w:ins>
    </w:p>
    <w:p w14:paraId="3917C760" w14:textId="6394B669" w:rsidR="002F7C08" w:rsidRPr="005379DA" w:rsidRDefault="00F46347" w:rsidP="00A85BA9">
      <w:pPr>
        <w:pStyle w:val="List0"/>
        <w:numPr>
          <w:ilvl w:val="0"/>
          <w:numId w:val="12"/>
        </w:numPr>
        <w:rPr>
          <w:ins w:id="311" w:author="Author"/>
          <w:lang w:val="es-419"/>
        </w:rPr>
      </w:pPr>
      <w:ins w:id="312" w:author="Author">
        <w:r w:rsidRPr="005379DA">
          <w:rPr>
            <w:lang w:val="es-419"/>
          </w:rPr>
          <w:t xml:space="preserve">las imágenes deberían mostrarse preferiblemente </w:t>
        </w:r>
        <w:r w:rsidR="00B51BA4" w:rsidRPr="005379DA">
          <w:rPr>
            <w:lang w:val="es-419"/>
          </w:rPr>
          <w:t>todas juntas (“mosaico”) o individualmente;</w:t>
        </w:r>
      </w:ins>
    </w:p>
    <w:p w14:paraId="7DA3BD82" w14:textId="67022908" w:rsidR="00B51BA4" w:rsidRPr="005379DA" w:rsidRDefault="00AE0E63" w:rsidP="00A85BA9">
      <w:pPr>
        <w:pStyle w:val="List0"/>
        <w:numPr>
          <w:ilvl w:val="0"/>
          <w:numId w:val="12"/>
        </w:numPr>
        <w:rPr>
          <w:ins w:id="313" w:author="Author"/>
          <w:lang w:val="es-419"/>
        </w:rPr>
      </w:pPr>
      <w:ins w:id="314" w:author="Author">
        <w:r w:rsidRPr="005379DA">
          <w:rPr>
            <w:lang w:val="es-419"/>
          </w:rPr>
          <w:t>si la OPI acepta las marcas sonoras e imágenes o modelos 3D, la representación debería mostrarse preferiblemente utilizando las Normas ST.68 y ST.91 de la OMPI, respectivamente; y</w:t>
        </w:r>
      </w:ins>
    </w:p>
    <w:p w14:paraId="1D205B01" w14:textId="5F16B875" w:rsidR="00AE0E63" w:rsidRPr="005379DA" w:rsidRDefault="00020BBD" w:rsidP="00A85BA9">
      <w:pPr>
        <w:pStyle w:val="List0"/>
        <w:numPr>
          <w:ilvl w:val="0"/>
          <w:numId w:val="12"/>
        </w:numPr>
        <w:rPr>
          <w:ins w:id="315" w:author="Author"/>
          <w:lang w:val="es-419"/>
        </w:rPr>
      </w:pPr>
      <w:ins w:id="316" w:author="Author">
        <w:r w:rsidRPr="005379DA">
          <w:rPr>
            <w:lang w:val="es-419"/>
          </w:rPr>
          <w:t xml:space="preserve">para las bases de datos de dibujos y modelos industriales o patentes de diseño, todas las vistas del diseño deberían estar disponibles al menos en </w:t>
        </w:r>
        <w:r w:rsidR="004F5DB4" w:rsidRPr="005379DA">
          <w:rPr>
            <w:lang w:val="es-419"/>
          </w:rPr>
          <w:t xml:space="preserve">el </w:t>
        </w:r>
        <w:r w:rsidRPr="005379DA">
          <w:rPr>
            <w:lang w:val="es-419"/>
          </w:rPr>
          <w:t xml:space="preserve">modo de </w:t>
        </w:r>
        <w:r w:rsidR="005A2F55" w:rsidRPr="005379DA">
          <w:rPr>
            <w:lang w:val="es-419"/>
          </w:rPr>
          <w:t>visualización “extendido</w:t>
        </w:r>
        <w:r w:rsidR="00AC519D" w:rsidRPr="005379DA">
          <w:rPr>
            <w:lang w:val="es-419"/>
          </w:rPr>
          <w:t>” y debería utilizarse como “</w:t>
        </w:r>
        <w:r w:rsidR="00C413D8" w:rsidRPr="005379DA">
          <w:rPr>
            <w:lang w:val="es-419"/>
          </w:rPr>
          <w:t>miniatura</w:t>
        </w:r>
        <w:r w:rsidR="00AC519D" w:rsidRPr="005379DA">
          <w:rPr>
            <w:lang w:val="es-419"/>
          </w:rPr>
          <w:t xml:space="preserve">” la imagen más significativa si se </w:t>
        </w:r>
        <w:r w:rsidR="00B946FB" w:rsidRPr="005379DA">
          <w:rPr>
            <w:lang w:val="es-419"/>
          </w:rPr>
          <w:t xml:space="preserve">ofrece </w:t>
        </w:r>
        <w:r w:rsidR="005F621E" w:rsidRPr="005379DA">
          <w:rPr>
            <w:lang w:val="es-419"/>
          </w:rPr>
          <w:t>e</w:t>
        </w:r>
        <w:r w:rsidR="00B946FB" w:rsidRPr="005379DA">
          <w:rPr>
            <w:lang w:val="es-419"/>
          </w:rPr>
          <w:t>l</w:t>
        </w:r>
        <w:r w:rsidR="005F621E" w:rsidRPr="005379DA">
          <w:rPr>
            <w:lang w:val="es-419"/>
          </w:rPr>
          <w:t xml:space="preserve"> modo de visualización de “galería”</w:t>
        </w:r>
        <w:r w:rsidR="00E13BE4" w:rsidRPr="005379DA">
          <w:rPr>
            <w:lang w:val="es-419"/>
          </w:rPr>
          <w:t>.</w:t>
        </w:r>
      </w:ins>
    </w:p>
    <w:p w14:paraId="11D77285" w14:textId="7A58F64A" w:rsidR="00E13BE4" w:rsidRPr="005C5F84" w:rsidRDefault="00B946FB" w:rsidP="00E13BE4">
      <w:pPr>
        <w:pStyle w:val="List0"/>
        <w:numPr>
          <w:ilvl w:val="0"/>
          <w:numId w:val="13"/>
        </w:numPr>
        <w:rPr>
          <w:ins w:id="317" w:author="Author"/>
          <w:u w:val="single"/>
          <w:lang w:val="es-419"/>
          <w:rPrChange w:id="318" w:author="Author">
            <w:rPr>
              <w:ins w:id="319" w:author="Author"/>
            </w:rPr>
          </w:rPrChange>
        </w:rPr>
      </w:pPr>
      <w:ins w:id="320" w:author="Author">
        <w:r w:rsidRPr="005C5F84">
          <w:rPr>
            <w:u w:val="single"/>
            <w:lang w:val="es-419"/>
            <w:rPrChange w:id="321" w:author="Author">
              <w:rPr/>
            </w:rPrChange>
          </w:rPr>
          <w:t xml:space="preserve">Capacidades de búsqueda recomendadas para las bases de datos </w:t>
        </w:r>
        <w:r w:rsidR="00C71DF3" w:rsidRPr="005C5F84">
          <w:rPr>
            <w:u w:val="single"/>
            <w:lang w:val="es-419"/>
            <w:rPrChange w:id="322" w:author="Author">
              <w:rPr/>
            </w:rPrChange>
          </w:rPr>
          <w:t xml:space="preserve">en línea </w:t>
        </w:r>
        <w:r w:rsidRPr="005C5F84">
          <w:rPr>
            <w:u w:val="single"/>
            <w:lang w:val="es-419"/>
            <w:rPrChange w:id="323" w:author="Author">
              <w:rPr/>
            </w:rPrChange>
          </w:rPr>
          <w:t xml:space="preserve">susceptibles de búsqueda </w:t>
        </w:r>
      </w:ins>
    </w:p>
    <w:p w14:paraId="43344062" w14:textId="5323BCE3" w:rsidR="00B946FB" w:rsidRPr="005379DA" w:rsidRDefault="00AB5D0A" w:rsidP="00B946FB">
      <w:pPr>
        <w:pStyle w:val="List0"/>
        <w:numPr>
          <w:ilvl w:val="0"/>
          <w:numId w:val="12"/>
        </w:numPr>
        <w:rPr>
          <w:ins w:id="324" w:author="Author"/>
          <w:lang w:val="es-419"/>
        </w:rPr>
      </w:pPr>
      <w:ins w:id="325" w:author="Author">
        <w:r w:rsidRPr="005379DA">
          <w:rPr>
            <w:lang w:val="es-419"/>
          </w:rPr>
          <w:t xml:space="preserve">debería utilizarse </w:t>
        </w:r>
        <w:r w:rsidR="00C0292A" w:rsidRPr="005379DA">
          <w:rPr>
            <w:lang w:val="es-419"/>
          </w:rPr>
          <w:t>una única instancia o portal para cada derecho de PI. Por ejemplo, debería haber uno para buscar solicitudes y patentes concedidas, incluid</w:t>
        </w:r>
        <w:r w:rsidR="005609F7" w:rsidRPr="005379DA">
          <w:rPr>
            <w:lang w:val="es-419"/>
          </w:rPr>
          <w:t>as las que tienen efecto nacional, regional o internacional dentro de la jurisdicción;</w:t>
        </w:r>
      </w:ins>
    </w:p>
    <w:p w14:paraId="35032430" w14:textId="29A0BEE4" w:rsidR="005609F7" w:rsidRPr="005379DA" w:rsidRDefault="005609F7" w:rsidP="00B946FB">
      <w:pPr>
        <w:pStyle w:val="List0"/>
        <w:numPr>
          <w:ilvl w:val="0"/>
          <w:numId w:val="12"/>
        </w:numPr>
        <w:rPr>
          <w:ins w:id="326" w:author="Author"/>
          <w:lang w:val="es-419"/>
        </w:rPr>
      </w:pPr>
      <w:ins w:id="327" w:author="Author">
        <w:r w:rsidRPr="005379DA">
          <w:rPr>
            <w:lang w:val="es-419"/>
          </w:rPr>
          <w:t xml:space="preserve">cada base de datos de PI susceptible de búsqueda </w:t>
        </w:r>
        <w:r w:rsidR="000C598C" w:rsidRPr="005379DA">
          <w:rPr>
            <w:lang w:val="es-419"/>
          </w:rPr>
          <w:t xml:space="preserve">debería tener una funcionalidad de filtro basada en información bibliográfica, situación jurídica y tipo de documento, que permita a los usuarios seleccionar las categorías específicas que desean </w:t>
        </w:r>
        <w:r w:rsidR="0048107B" w:rsidRPr="005379DA">
          <w:rPr>
            <w:lang w:val="es-419"/>
          </w:rPr>
          <w:t>consultar o analizar los resultados de la búsqueda. Por ejemplo, en un único portal para todas las patentes, los usuarios deberían poder filtrar las patentes concedidas;</w:t>
        </w:r>
      </w:ins>
    </w:p>
    <w:p w14:paraId="33C6552E" w14:textId="480273A7" w:rsidR="0048107B" w:rsidRPr="005379DA" w:rsidRDefault="0048107B" w:rsidP="00B946FB">
      <w:pPr>
        <w:pStyle w:val="List0"/>
        <w:numPr>
          <w:ilvl w:val="0"/>
          <w:numId w:val="12"/>
        </w:numPr>
        <w:rPr>
          <w:ins w:id="328" w:author="Author"/>
          <w:lang w:val="es-419"/>
        </w:rPr>
      </w:pPr>
      <w:ins w:id="329" w:author="Author">
        <w:r w:rsidRPr="005379DA">
          <w:rPr>
            <w:lang w:val="es-419"/>
          </w:rPr>
          <w:t xml:space="preserve">cuando una OPI ofrezca temporalmente más de una base de datos para el mismo derecho de PI durante la transición de un sistema a otro, debería indicar claramente el contenido y </w:t>
        </w:r>
        <w:r w:rsidR="002A6A11" w:rsidRPr="005379DA">
          <w:rPr>
            <w:lang w:val="es-419"/>
          </w:rPr>
          <w:t>la situación de la actualización;</w:t>
        </w:r>
      </w:ins>
    </w:p>
    <w:p w14:paraId="11EA119B" w14:textId="719D08E6" w:rsidR="002A6A11" w:rsidRPr="005379DA" w:rsidRDefault="002A6A11" w:rsidP="00B946FB">
      <w:pPr>
        <w:pStyle w:val="List0"/>
        <w:numPr>
          <w:ilvl w:val="0"/>
          <w:numId w:val="12"/>
        </w:numPr>
        <w:rPr>
          <w:ins w:id="330" w:author="Author"/>
          <w:lang w:val="es-419"/>
        </w:rPr>
      </w:pPr>
      <w:ins w:id="331" w:author="Author">
        <w:r w:rsidRPr="005379DA">
          <w:rPr>
            <w:lang w:val="es-419"/>
          </w:rPr>
          <w:t xml:space="preserve">la </w:t>
        </w:r>
        <w:r w:rsidR="00504593" w:rsidRPr="005379DA">
          <w:rPr>
            <w:lang w:val="es-419"/>
          </w:rPr>
          <w:t xml:space="preserve">herramienta de </w:t>
        </w:r>
        <w:r w:rsidRPr="005379DA">
          <w:rPr>
            <w:lang w:val="es-419"/>
          </w:rPr>
          <w:t xml:space="preserve">base de datos susceptible de búsqueda </w:t>
        </w:r>
        <w:r w:rsidR="00504593" w:rsidRPr="005379DA">
          <w:rPr>
            <w:lang w:val="es-419"/>
          </w:rPr>
          <w:t>debería tener una funcionalidad para ver los archivos de PI en cuestión y un mecanismo de notificación;</w:t>
        </w:r>
      </w:ins>
    </w:p>
    <w:p w14:paraId="7E7C445E" w14:textId="2A411992" w:rsidR="00504593" w:rsidRPr="005379DA" w:rsidRDefault="00647EEE" w:rsidP="00B946FB">
      <w:pPr>
        <w:pStyle w:val="List0"/>
        <w:numPr>
          <w:ilvl w:val="0"/>
          <w:numId w:val="12"/>
        </w:numPr>
        <w:rPr>
          <w:ins w:id="332" w:author="Author"/>
          <w:lang w:val="es-419"/>
        </w:rPr>
      </w:pPr>
      <w:ins w:id="333" w:author="Author">
        <w:r w:rsidRPr="005379DA">
          <w:rPr>
            <w:lang w:val="es-419"/>
          </w:rPr>
          <w:t>es preferible que la base de datos susceptible de búsqueda proporcione una opción de búsqueda bibliográfica en inglés; y</w:t>
        </w:r>
      </w:ins>
    </w:p>
    <w:p w14:paraId="4BCF5305" w14:textId="11B29FA4" w:rsidR="00647EEE" w:rsidRPr="005379DA" w:rsidRDefault="00E8031E">
      <w:pPr>
        <w:pStyle w:val="List0"/>
        <w:numPr>
          <w:ilvl w:val="0"/>
          <w:numId w:val="12"/>
        </w:numPr>
        <w:rPr>
          <w:ins w:id="334" w:author="Author"/>
          <w:lang w:val="es-419"/>
        </w:rPr>
        <w:pPrChange w:id="335" w:author="Author">
          <w:pPr>
            <w:pStyle w:val="List0"/>
          </w:pPr>
        </w:pPrChange>
      </w:pPr>
      <w:ins w:id="336" w:author="Author">
        <w:r w:rsidRPr="005379DA">
          <w:rPr>
            <w:lang w:val="es-419"/>
          </w:rPr>
          <w:t xml:space="preserve">sería preferible poder realizar una </w:t>
        </w:r>
        <w:r w:rsidR="001004A5" w:rsidRPr="005379DA">
          <w:rPr>
            <w:lang w:val="es-419"/>
          </w:rPr>
          <w:t>búsqueda</w:t>
        </w:r>
        <w:r w:rsidRPr="005379DA">
          <w:rPr>
            <w:lang w:val="es-419"/>
          </w:rPr>
          <w:t xml:space="preserve"> de texto completo</w:t>
        </w:r>
        <w:r w:rsidR="001004A5" w:rsidRPr="005379DA">
          <w:rPr>
            <w:lang w:val="es-419"/>
          </w:rPr>
          <w:t>.</w:t>
        </w:r>
      </w:ins>
    </w:p>
    <w:p w14:paraId="09F8EE6B" w14:textId="5AA7F6E0" w:rsidR="00B725CB" w:rsidRPr="005C5F84" w:rsidRDefault="00205D97" w:rsidP="00205D97">
      <w:pPr>
        <w:pStyle w:val="List0"/>
        <w:numPr>
          <w:ilvl w:val="0"/>
          <w:numId w:val="13"/>
        </w:numPr>
        <w:rPr>
          <w:ins w:id="337" w:author="Author"/>
          <w:u w:val="single"/>
          <w:lang w:val="es-419"/>
          <w:rPrChange w:id="338" w:author="Author">
            <w:rPr>
              <w:ins w:id="339" w:author="Author"/>
            </w:rPr>
          </w:rPrChange>
        </w:rPr>
      </w:pPr>
      <w:ins w:id="340" w:author="Author">
        <w:r w:rsidRPr="005C5F84">
          <w:rPr>
            <w:u w:val="single"/>
            <w:lang w:val="es-419"/>
            <w:rPrChange w:id="341" w:author="Author">
              <w:rPr/>
            </w:rPrChange>
          </w:rPr>
          <w:t xml:space="preserve">Información e instrucciones para los usuarios que accedan a las bases de datos </w:t>
        </w:r>
        <w:r w:rsidR="00DB3862" w:rsidRPr="005379DA">
          <w:rPr>
            <w:u w:val="single"/>
            <w:lang w:val="es-419"/>
          </w:rPr>
          <w:t xml:space="preserve">en línea </w:t>
        </w:r>
        <w:r w:rsidRPr="005C5F84">
          <w:rPr>
            <w:u w:val="single"/>
            <w:lang w:val="es-419"/>
            <w:rPrChange w:id="342" w:author="Author">
              <w:rPr/>
            </w:rPrChange>
          </w:rPr>
          <w:t xml:space="preserve">susceptibles de búsqueda </w:t>
        </w:r>
      </w:ins>
    </w:p>
    <w:p w14:paraId="12790AA9" w14:textId="245E76C1" w:rsidR="00205D97" w:rsidRPr="005379DA" w:rsidRDefault="001E6CF7" w:rsidP="00180AE1">
      <w:pPr>
        <w:pStyle w:val="List0"/>
        <w:numPr>
          <w:ilvl w:val="0"/>
          <w:numId w:val="12"/>
        </w:numPr>
        <w:rPr>
          <w:ins w:id="343" w:author="Author"/>
          <w:lang w:val="es-419"/>
        </w:rPr>
      </w:pPr>
      <w:ins w:id="344" w:author="Author">
        <w:r w:rsidRPr="005379DA">
          <w:rPr>
            <w:lang w:val="es-419"/>
          </w:rPr>
          <w:t>d</w:t>
        </w:r>
        <w:r w:rsidR="00180AE1" w:rsidRPr="005379DA">
          <w:rPr>
            <w:lang w:val="es-419"/>
          </w:rPr>
          <w:t xml:space="preserve">ebería </w:t>
        </w:r>
        <w:r w:rsidR="00EC7129" w:rsidRPr="005379DA">
          <w:rPr>
            <w:lang w:val="es-419"/>
          </w:rPr>
          <w:t xml:space="preserve">declararse si la base de datos de derechos de PI reúne los requisitos necesarios para ser considerada un “Registro” oficial (es decir, si sus datos son válidos para la evaluación </w:t>
        </w:r>
        <w:r w:rsidRPr="005379DA">
          <w:rPr>
            <w:lang w:val="es-419"/>
          </w:rPr>
          <w:t>desde el punto de vista jurídico.</w:t>
        </w:r>
      </w:ins>
    </w:p>
    <w:p w14:paraId="24D4EB11" w14:textId="174D73FC" w:rsidR="001E6CF7" w:rsidRPr="005379DA" w:rsidRDefault="000D1847" w:rsidP="00180AE1">
      <w:pPr>
        <w:pStyle w:val="List0"/>
        <w:numPr>
          <w:ilvl w:val="0"/>
          <w:numId w:val="12"/>
        </w:numPr>
        <w:rPr>
          <w:ins w:id="345" w:author="Author"/>
          <w:lang w:val="es-419"/>
        </w:rPr>
      </w:pPr>
      <w:ins w:id="346" w:author="Author">
        <w:r w:rsidRPr="005379DA">
          <w:rPr>
            <w:lang w:val="es-419"/>
          </w:rPr>
          <w:t>debería incluirse i</w:t>
        </w:r>
        <w:r w:rsidR="001E6CF7" w:rsidRPr="005379DA">
          <w:rPr>
            <w:lang w:val="es-419"/>
          </w:rPr>
          <w:t xml:space="preserve">nformación acerca de la manera de </w:t>
        </w:r>
        <w:r w:rsidRPr="005379DA">
          <w:rPr>
            <w:lang w:val="es-419"/>
          </w:rPr>
          <w:t>buscar datos y ejemplos de los formatos de número de solicitud/publicación;</w:t>
        </w:r>
      </w:ins>
    </w:p>
    <w:p w14:paraId="12C8736B" w14:textId="02A9ED1E" w:rsidR="000D1847" w:rsidRPr="005379DA" w:rsidRDefault="009435A6" w:rsidP="00180AE1">
      <w:pPr>
        <w:pStyle w:val="List0"/>
        <w:numPr>
          <w:ilvl w:val="0"/>
          <w:numId w:val="12"/>
        </w:numPr>
        <w:rPr>
          <w:ins w:id="347" w:author="Author"/>
          <w:lang w:val="es-419"/>
        </w:rPr>
      </w:pPr>
      <w:ins w:id="348" w:author="Author">
        <w:r w:rsidRPr="005379DA">
          <w:rPr>
            <w:lang w:val="es-419"/>
          </w:rPr>
          <w:t>información acerca del uso de acento</w:t>
        </w:r>
        <w:r w:rsidR="00AE2BCC" w:rsidRPr="005379DA">
          <w:rPr>
            <w:lang w:val="es-419"/>
          </w:rPr>
          <w:t>s</w:t>
        </w:r>
        <w:r w:rsidRPr="005379DA">
          <w:rPr>
            <w:lang w:val="es-419"/>
          </w:rPr>
          <w:t xml:space="preserve"> y otros caracteres especiales (</w:t>
        </w:r>
        <w:r w:rsidR="00AE2BCC" w:rsidRPr="005379DA">
          <w:rPr>
            <w:lang w:val="es-419"/>
          </w:rPr>
          <w:t xml:space="preserve">como la puntuación); </w:t>
        </w:r>
        <w:r w:rsidR="00173535" w:rsidRPr="005379DA">
          <w:rPr>
            <w:lang w:val="es-419"/>
          </w:rPr>
          <w:t>formas truncadas; y operadores de búsqueda;</w:t>
        </w:r>
      </w:ins>
    </w:p>
    <w:p w14:paraId="71B26B5C" w14:textId="0410FD0C" w:rsidR="00173535" w:rsidRPr="005379DA" w:rsidRDefault="003869F5" w:rsidP="00180AE1">
      <w:pPr>
        <w:pStyle w:val="List0"/>
        <w:numPr>
          <w:ilvl w:val="0"/>
          <w:numId w:val="12"/>
        </w:numPr>
        <w:rPr>
          <w:ins w:id="349" w:author="Author"/>
          <w:lang w:val="es-419"/>
        </w:rPr>
      </w:pPr>
      <w:ins w:id="350" w:author="Author">
        <w:r w:rsidRPr="005379DA">
          <w:rPr>
            <w:lang w:val="es-419"/>
          </w:rPr>
          <w:t xml:space="preserve">es necesario facilitar </w:t>
        </w:r>
        <w:r w:rsidR="00173535" w:rsidRPr="005379DA">
          <w:rPr>
            <w:lang w:val="es-419"/>
          </w:rPr>
          <w:t xml:space="preserve">información acerca de la cobertura exacta de la base de datos </w:t>
        </w:r>
        <w:r w:rsidRPr="005379DA">
          <w:rPr>
            <w:lang w:val="es-419"/>
          </w:rPr>
          <w:t>(no solamente de la actualización más reciente);</w:t>
        </w:r>
      </w:ins>
    </w:p>
    <w:p w14:paraId="62F68757" w14:textId="5E925F2C" w:rsidR="003869F5" w:rsidRPr="005379DA" w:rsidRDefault="00E671E0" w:rsidP="00180AE1">
      <w:pPr>
        <w:pStyle w:val="List0"/>
        <w:numPr>
          <w:ilvl w:val="0"/>
          <w:numId w:val="12"/>
        </w:numPr>
        <w:rPr>
          <w:ins w:id="351" w:author="Author"/>
          <w:lang w:val="es-419"/>
        </w:rPr>
      </w:pPr>
      <w:ins w:id="352" w:author="Author">
        <w:r w:rsidRPr="005379DA">
          <w:rPr>
            <w:lang w:val="es-419"/>
          </w:rPr>
          <w:t xml:space="preserve">deberían indicarse posibles </w:t>
        </w:r>
        <w:r w:rsidR="00F62374" w:rsidRPr="005379DA">
          <w:rPr>
            <w:lang w:val="es-419"/>
          </w:rPr>
          <w:t>períodos especiales de trabajo (cuando la base de datos no está disponible todo el tiempo) o períodos de inactividad debido al mantenimiento u otras cuestiones;</w:t>
        </w:r>
      </w:ins>
    </w:p>
    <w:p w14:paraId="7A80B066" w14:textId="298652D7" w:rsidR="00F62374" w:rsidRPr="005379DA" w:rsidRDefault="00F62374" w:rsidP="00180AE1">
      <w:pPr>
        <w:pStyle w:val="List0"/>
        <w:numPr>
          <w:ilvl w:val="0"/>
          <w:numId w:val="12"/>
        </w:numPr>
        <w:rPr>
          <w:ins w:id="353" w:author="Author"/>
          <w:lang w:val="es-419"/>
        </w:rPr>
      </w:pPr>
      <w:ins w:id="354" w:author="Author">
        <w:r w:rsidRPr="005379DA">
          <w:rPr>
            <w:lang w:val="es-419"/>
          </w:rPr>
          <w:t>deberían proporcionarse los datos de contacto, como la dirección de correo electrónico para las preguntas</w:t>
        </w:r>
        <w:r w:rsidR="00C42588" w:rsidRPr="005379DA">
          <w:rPr>
            <w:lang w:val="es-419"/>
          </w:rPr>
          <w:t xml:space="preserve"> u otros medios de comunicación modernos (por ejemplo, una función de chat); y</w:t>
        </w:r>
      </w:ins>
    </w:p>
    <w:p w14:paraId="74B85C94" w14:textId="52148021" w:rsidR="00205D97" w:rsidRPr="005379DA" w:rsidRDefault="00C42588">
      <w:pPr>
        <w:pStyle w:val="List0"/>
        <w:numPr>
          <w:ilvl w:val="0"/>
          <w:numId w:val="12"/>
        </w:numPr>
        <w:rPr>
          <w:lang w:val="es-419"/>
        </w:rPr>
        <w:pPrChange w:id="355" w:author="Author">
          <w:pPr>
            <w:pStyle w:val="List0"/>
          </w:pPr>
        </w:pPrChange>
      </w:pPr>
      <w:ins w:id="356" w:author="Author">
        <w:r w:rsidRPr="005379DA">
          <w:rPr>
            <w:lang w:val="es-419"/>
          </w:rPr>
          <w:t xml:space="preserve">si el sistema de numeración ha cambiado a lo largo de los años, </w:t>
        </w:r>
        <w:r w:rsidR="0062421A" w:rsidRPr="005379DA">
          <w:rPr>
            <w:lang w:val="es-419"/>
          </w:rPr>
          <w:t>es necesario disponer de una lista de concordancia o una guía para hallar el documento correcto.</w:t>
        </w:r>
      </w:ins>
    </w:p>
    <w:p w14:paraId="1E9E041E" w14:textId="76204CAA" w:rsidR="00E34331" w:rsidRPr="005379DA" w:rsidRDefault="00B54796" w:rsidP="00E34331">
      <w:pPr>
        <w:pStyle w:val="List0"/>
        <w:rPr>
          <w:ins w:id="357" w:author="Author"/>
          <w:lang w:val="es-419"/>
        </w:rPr>
      </w:pPr>
      <w:ins w:id="358" w:author="Author">
        <w:r w:rsidRPr="005379DA">
          <w:rPr>
            <w:lang w:val="es-419"/>
          </w:rPr>
          <w:t>9.</w:t>
        </w:r>
        <w:r w:rsidR="00E34331" w:rsidRPr="005379DA">
          <w:rPr>
            <w:lang w:val="es-419"/>
          </w:rPr>
          <w:tab/>
          <w:t>Los sitios web de las OPI deberían contar con guías de uso</w:t>
        </w:r>
        <w:r w:rsidR="00180AE1" w:rsidRPr="005379DA">
          <w:rPr>
            <w:lang w:val="es-419"/>
          </w:rPr>
          <w:t xml:space="preserve"> o enlaces a guía</w:t>
        </w:r>
        <w:r w:rsidR="00D5288B" w:rsidRPr="005379DA">
          <w:rPr>
            <w:lang w:val="es-419"/>
          </w:rPr>
          <w:t xml:space="preserve">s </w:t>
        </w:r>
        <w:r w:rsidR="00180AE1" w:rsidRPr="005379DA">
          <w:rPr>
            <w:lang w:val="es-419"/>
          </w:rPr>
          <w:t>de uso para cada portal o sistema que se ofrezca en línea. Las guías de uso deberían publicarse al menos en inglés, así como en los idiomas oficiales de la Oficina.</w:t>
        </w:r>
      </w:ins>
    </w:p>
    <w:p w14:paraId="56FC5FD1" w14:textId="71D418BE" w:rsidR="006F7087" w:rsidRPr="005379DA" w:rsidDel="009E1BEA" w:rsidRDefault="00B54796">
      <w:pPr>
        <w:pStyle w:val="List0"/>
        <w:rPr>
          <w:del w:id="359" w:author="Author"/>
          <w:lang w:val="es-419"/>
        </w:rPr>
      </w:pPr>
      <w:ins w:id="360" w:author="Author">
        <w:r w:rsidRPr="005379DA">
          <w:rPr>
            <w:lang w:val="es-419"/>
          </w:rPr>
          <w:t>10.</w:t>
        </w:r>
        <w:r w:rsidRPr="005379DA">
          <w:rPr>
            <w:lang w:val="es-419"/>
          </w:rPr>
          <w:tab/>
        </w:r>
      </w:ins>
      <w:del w:id="361" w:author="Author">
        <w:r w:rsidRPr="005379DA" w:rsidDel="00B54796">
          <w:rPr>
            <w:lang w:val="es-419"/>
          </w:rPr>
          <w:delText>18.</w:delText>
        </w:r>
        <w:r w:rsidR="006F7087" w:rsidRPr="005379DA" w:rsidDel="002C3501">
          <w:rPr>
            <w:lang w:val="es-419"/>
          </w:rPr>
          <w:tab/>
          <w:delText xml:space="preserve">En general, se admite que a fin de brindar apoyo a aplicaciones como el comercio electrónico, despliegue de imágenes, presentación electrónica de solicitudes y cifrado, los requisitos de sistema del navegador del usuario pueden ser más exigentes.  Como ejemplo, numerosos sitios Web de propiedad intelectual permiten ya la búsqueda de textos completos en sus bases de datos con recuperación de imágenes almacenadas en formato TIFF.  Los navegadores más recientes o que poseen más características aceptan el uso de aplicaciones </w:delText>
        </w:r>
        <w:r w:rsidR="006F7087" w:rsidRPr="005379DA" w:rsidDel="002C3501">
          <w:rPr>
            <w:i/>
            <w:lang w:val="es-419"/>
          </w:rPr>
          <w:delText>plug-in</w:delText>
        </w:r>
        <w:r w:rsidR="006F7087" w:rsidRPr="005379DA" w:rsidDel="002C3501">
          <w:rPr>
            <w:lang w:val="es-419"/>
          </w:rPr>
          <w:delText xml:space="preserve"> (TIFF no es un formato normalizado para navegadores) que permitirían a las oficinas de propiedad intelectual ofrecer su contenido sin modificaciones.  </w:delText>
        </w:r>
      </w:del>
      <w:r w:rsidR="006F7087" w:rsidRPr="005379DA">
        <w:rPr>
          <w:lang w:val="es-419"/>
        </w:rPr>
        <w:t xml:space="preserve">Los sitios </w:t>
      </w:r>
      <w:del w:id="362" w:author="Author">
        <w:r w:rsidR="006F7087" w:rsidRPr="005379DA" w:rsidDel="00F67DE4">
          <w:rPr>
            <w:lang w:val="es-419"/>
          </w:rPr>
          <w:delText>W</w:delText>
        </w:r>
      </w:del>
      <w:ins w:id="363" w:author="Author">
        <w:r w:rsidR="00F67DE4" w:rsidRPr="005379DA">
          <w:rPr>
            <w:lang w:val="es-419"/>
          </w:rPr>
          <w:t>w</w:t>
        </w:r>
      </w:ins>
      <w:r w:rsidR="006F7087" w:rsidRPr="005379DA">
        <w:rPr>
          <w:lang w:val="es-419"/>
        </w:rPr>
        <w:t xml:space="preserve">eb de </w:t>
      </w:r>
      <w:del w:id="364" w:author="Author">
        <w:r w:rsidR="006F7087" w:rsidRPr="005379DA" w:rsidDel="00F67DE4">
          <w:rPr>
            <w:lang w:val="es-419"/>
          </w:rPr>
          <w:delText>propiedad intelectual</w:delText>
        </w:r>
      </w:del>
      <w:ins w:id="365" w:author="Author">
        <w:r w:rsidR="00F67DE4" w:rsidRPr="005379DA">
          <w:rPr>
            <w:lang w:val="es-419"/>
          </w:rPr>
          <w:t>las OPI</w:t>
        </w:r>
      </w:ins>
      <w:r w:rsidR="006F7087" w:rsidRPr="005379DA">
        <w:rPr>
          <w:lang w:val="es-419"/>
        </w:rPr>
        <w:t xml:space="preserve"> deberían </w:t>
      </w:r>
      <w:del w:id="366" w:author="Author">
        <w:r w:rsidR="006F7087" w:rsidRPr="005379DA" w:rsidDel="00F67DE4">
          <w:rPr>
            <w:lang w:val="es-419"/>
          </w:rPr>
          <w:delText xml:space="preserve">indicar </w:delText>
        </w:r>
      </w:del>
      <w:ins w:id="367" w:author="Author">
        <w:r w:rsidR="00F67DE4" w:rsidRPr="005379DA">
          <w:rPr>
            <w:lang w:val="es-419"/>
          </w:rPr>
          <w:t xml:space="preserve">informar </w:t>
        </w:r>
      </w:ins>
      <w:r w:rsidR="006F7087" w:rsidRPr="005379DA">
        <w:rPr>
          <w:lang w:val="es-419"/>
        </w:rPr>
        <w:t xml:space="preserve">claramente al usuario </w:t>
      </w:r>
      <w:del w:id="368" w:author="Author">
        <w:r w:rsidR="006F7087" w:rsidRPr="005379DA" w:rsidDel="00F67DE4">
          <w:rPr>
            <w:lang w:val="es-419"/>
          </w:rPr>
          <w:delText>el sistema/navegador mínimo que se requiere</w:delText>
        </w:r>
      </w:del>
      <w:ins w:id="369" w:author="Author">
        <w:r w:rsidR="00F67DE4" w:rsidRPr="005379DA">
          <w:rPr>
            <w:lang w:val="es-419"/>
          </w:rPr>
          <w:t>de los requisitos</w:t>
        </w:r>
        <w:r w:rsidR="008B5AB0" w:rsidRPr="005379DA">
          <w:rPr>
            <w:lang w:val="es-419"/>
          </w:rPr>
          <w:t xml:space="preserve"> mínimos de sistema y navegador</w:t>
        </w:r>
      </w:ins>
      <w:r w:rsidR="006F7087" w:rsidRPr="005379DA">
        <w:rPr>
          <w:lang w:val="es-419"/>
        </w:rPr>
        <w:t xml:space="preserve">, incluidos los enlaces con cualquier aplicación </w:t>
      </w:r>
      <w:r w:rsidR="006F7087" w:rsidRPr="005379DA">
        <w:rPr>
          <w:i/>
          <w:lang w:val="es-419"/>
        </w:rPr>
        <w:t>plug-in</w:t>
      </w:r>
      <w:r w:rsidR="006D0B6B" w:rsidRPr="005379DA">
        <w:rPr>
          <w:i/>
          <w:lang w:val="es-419"/>
        </w:rPr>
        <w:t>.</w:t>
      </w:r>
    </w:p>
    <w:p w14:paraId="6C3F4072" w14:textId="77777777" w:rsidR="00B54796" w:rsidRPr="005379DA" w:rsidRDefault="00B54796" w:rsidP="00B54796">
      <w:pPr>
        <w:pStyle w:val="List0"/>
        <w:rPr>
          <w:lang w:val="es-419"/>
        </w:rPr>
      </w:pPr>
      <w:ins w:id="370" w:author="Author">
        <w:r w:rsidRPr="005379DA">
          <w:rPr>
            <w:lang w:val="es-419"/>
          </w:rPr>
          <w:t>11.</w:t>
        </w:r>
        <w:r w:rsidR="009E1BEA" w:rsidRPr="005379DA">
          <w:rPr>
            <w:lang w:val="es-419"/>
          </w:rPr>
          <w:tab/>
          <w:t xml:space="preserve">Los sitios web de las OPI deberían </w:t>
        </w:r>
        <w:r w:rsidR="00452B66" w:rsidRPr="005379DA">
          <w:rPr>
            <w:lang w:val="es-419"/>
          </w:rPr>
          <w:t>ser muy accesibles, con el fin de proporcionar información a un público lo más amplio posible y permitir su uso por las personas con discapacidad, incluida</w:t>
        </w:r>
        <w:r w:rsidR="00027A96" w:rsidRPr="005379DA">
          <w:rPr>
            <w:lang w:val="es-419"/>
          </w:rPr>
          <w:t xml:space="preserve"> </w:t>
        </w:r>
        <w:r w:rsidR="003776F0" w:rsidRPr="005379DA">
          <w:rPr>
            <w:lang w:val="es-419"/>
          </w:rPr>
          <w:t xml:space="preserve">la adaptación para la ceguera y la </w:t>
        </w:r>
        <w:r w:rsidR="00316B12" w:rsidRPr="005379DA">
          <w:rPr>
            <w:lang w:val="es-419"/>
          </w:rPr>
          <w:t>discapacidad visual</w:t>
        </w:r>
        <w:r w:rsidR="000542CC" w:rsidRPr="005379DA">
          <w:rPr>
            <w:lang w:val="es-419"/>
          </w:rPr>
          <w:t>, la limitación de movimiento</w:t>
        </w:r>
        <w:r w:rsidR="00C371E9" w:rsidRPr="005379DA">
          <w:rPr>
            <w:lang w:val="es-419"/>
          </w:rPr>
          <w:t>s</w:t>
        </w:r>
        <w:r w:rsidR="000542CC" w:rsidRPr="005379DA">
          <w:rPr>
            <w:lang w:val="es-419"/>
          </w:rPr>
          <w:t>,</w:t>
        </w:r>
        <w:r w:rsidR="00C371E9" w:rsidRPr="005379DA">
          <w:rPr>
            <w:lang w:val="es-419"/>
          </w:rPr>
          <w:t xml:space="preserve"> las discapacidades del habla, la fotosensi</w:t>
        </w:r>
        <w:r w:rsidR="000303AB" w:rsidRPr="005379DA">
          <w:rPr>
            <w:lang w:val="es-419"/>
          </w:rPr>
          <w:t>bilida</w:t>
        </w:r>
        <w:r w:rsidR="006F65FD" w:rsidRPr="005379DA">
          <w:rPr>
            <w:lang w:val="es-419"/>
          </w:rPr>
          <w:t>d y las combinaciones de esas discapacidades junto con alguna adaptación para las discapacidades del aprendizaje y</w:t>
        </w:r>
        <w:r w:rsidR="00C371E9" w:rsidRPr="005379DA">
          <w:rPr>
            <w:lang w:val="es-419"/>
          </w:rPr>
          <w:t xml:space="preserve"> las limitaciones cognitivas. </w:t>
        </w:r>
        <w:r w:rsidR="00792BDD" w:rsidRPr="005379DA">
          <w:rPr>
            <w:lang w:val="es-419"/>
          </w:rPr>
          <w:t xml:space="preserve">Asimismo, debería tenerse en cuenta la accesibilidad del contenido de los sitios web en cualquier tipo de dispositivo y </w:t>
        </w:r>
        <w:r w:rsidR="00015E51" w:rsidRPr="005379DA">
          <w:rPr>
            <w:lang w:val="es-419"/>
          </w:rPr>
          <w:t>hacer que</w:t>
        </w:r>
        <w:r w:rsidR="00792BDD" w:rsidRPr="005379DA">
          <w:rPr>
            <w:lang w:val="es-419"/>
          </w:rPr>
          <w:t xml:space="preserve"> el contenido </w:t>
        </w:r>
        <w:r w:rsidR="00015E51" w:rsidRPr="005379DA">
          <w:rPr>
            <w:lang w:val="es-419"/>
          </w:rPr>
          <w:t xml:space="preserve">sea útil para </w:t>
        </w:r>
        <w:r w:rsidR="00792BDD" w:rsidRPr="005379DA">
          <w:rPr>
            <w:lang w:val="es-419"/>
          </w:rPr>
          <w:t>los usuarios en general.</w:t>
        </w:r>
      </w:ins>
    </w:p>
    <w:p w14:paraId="2AF4C4B8" w14:textId="2D3019C1" w:rsidR="006F7087" w:rsidRPr="005379DA" w:rsidRDefault="00B54796" w:rsidP="00B54796">
      <w:pPr>
        <w:pStyle w:val="List0"/>
        <w:rPr>
          <w:lang w:val="es-419"/>
        </w:rPr>
      </w:pPr>
      <w:ins w:id="371" w:author="Author">
        <w:r w:rsidRPr="005379DA">
          <w:rPr>
            <w:lang w:val="es-419"/>
          </w:rPr>
          <w:t>12.</w:t>
        </w:r>
        <w:r w:rsidRPr="005379DA">
          <w:rPr>
            <w:lang w:val="es-419"/>
          </w:rPr>
          <w:tab/>
        </w:r>
      </w:ins>
      <w:del w:id="372" w:author="Author">
        <w:r w:rsidRPr="005379DA" w:rsidDel="00B54796">
          <w:rPr>
            <w:lang w:val="es-419"/>
          </w:rPr>
          <w:delText>19.</w:delText>
        </w:r>
        <w:r w:rsidR="006F7087" w:rsidRPr="005379DA" w:rsidDel="00B54796">
          <w:rPr>
            <w:lang w:val="es-419"/>
          </w:rPr>
          <w:tab/>
        </w:r>
      </w:del>
      <w:r w:rsidR="006F7087" w:rsidRPr="005379DA">
        <w:rPr>
          <w:lang w:val="es-419"/>
        </w:rPr>
        <w:t>La oficina encargada de la publicación debería examinar los sitios Web de propiedad intelectual a fin de determinar si son compatibles con los navegadores que se utilizan en su entorno nacional</w:t>
      </w:r>
      <w:ins w:id="373" w:author="Author">
        <w:r w:rsidR="001074DE" w:rsidRPr="005379DA">
          <w:rPr>
            <w:lang w:val="es-419"/>
          </w:rPr>
          <w:t xml:space="preserve"> o regional</w:t>
        </w:r>
      </w:ins>
      <w:r w:rsidR="006F7087" w:rsidRPr="005379DA">
        <w:rPr>
          <w:lang w:val="es-419"/>
        </w:rPr>
        <w:t>, así como en la comunidad internacional.</w:t>
      </w:r>
    </w:p>
    <w:p w14:paraId="602B198F" w14:textId="65F6C612" w:rsidR="005B59BD" w:rsidRPr="005379DA" w:rsidRDefault="00D92CE3">
      <w:pPr>
        <w:pStyle w:val="ContinueOrEndOfFile"/>
        <w:rPr>
          <w:ins w:id="374" w:author="Author"/>
          <w:lang w:val="es-419"/>
        </w:rPr>
      </w:pPr>
      <w:ins w:id="375" w:author="Author">
        <w:r w:rsidRPr="005379DA">
          <w:rPr>
            <w:lang w:val="es-419"/>
          </w:rPr>
          <w:t>[Fin de la Parte 6.1 del Manual de la OMPI]</w:t>
        </w:r>
      </w:ins>
    </w:p>
    <w:p w14:paraId="3D8F1F72" w14:textId="77777777" w:rsidR="00943D6F" w:rsidRPr="005379DA" w:rsidRDefault="00943D6F" w:rsidP="00943D6F">
      <w:pPr>
        <w:pStyle w:val="ContinueOrEndOfFile"/>
        <w:spacing w:before="0"/>
        <w:rPr>
          <w:ins w:id="376" w:author="Author"/>
          <w:lang w:val="es-419"/>
        </w:rPr>
      </w:pPr>
    </w:p>
    <w:p w14:paraId="0B2BA0FC" w14:textId="4BFCD549" w:rsidR="006F7087" w:rsidRPr="005379DA" w:rsidRDefault="006F7087">
      <w:pPr>
        <w:pStyle w:val="ContinueOrEndOfFile"/>
        <w:spacing w:before="0"/>
        <w:rPr>
          <w:sz w:val="22"/>
          <w:szCs w:val="22"/>
          <w:lang w:val="es-419"/>
        </w:rPr>
        <w:pPrChange w:id="377" w:author="Author">
          <w:pPr>
            <w:pStyle w:val="ContinueOrEndOfFile"/>
          </w:pPr>
        </w:pPrChange>
      </w:pPr>
      <w:r w:rsidRPr="005379DA">
        <w:rPr>
          <w:sz w:val="22"/>
          <w:szCs w:val="22"/>
          <w:lang w:val="es-419"/>
        </w:rPr>
        <w:t xml:space="preserve">[Fin del </w:t>
      </w:r>
      <w:ins w:id="378" w:author="Author">
        <w:r w:rsidR="005B59BD" w:rsidRPr="005379DA">
          <w:rPr>
            <w:sz w:val="22"/>
            <w:szCs w:val="22"/>
            <w:lang w:val="es-419"/>
          </w:rPr>
          <w:t xml:space="preserve">Anexo y del </w:t>
        </w:r>
      </w:ins>
      <w:r w:rsidRPr="005379DA">
        <w:rPr>
          <w:sz w:val="22"/>
          <w:szCs w:val="22"/>
          <w:lang w:val="es-419"/>
        </w:rPr>
        <w:t>documento]</w:t>
      </w:r>
    </w:p>
    <w:p w14:paraId="576190D6" w14:textId="77777777" w:rsidR="006F7087" w:rsidRPr="005379DA" w:rsidRDefault="006F7087">
      <w:pPr>
        <w:rPr>
          <w:lang w:val="es-419"/>
        </w:rPr>
      </w:pPr>
    </w:p>
    <w:sectPr w:rsidR="006F7087" w:rsidRPr="005379DA" w:rsidSect="002F67B5">
      <w:headerReference w:type="default" r:id="rId8"/>
      <w:headerReference w:type="first" r:id="rId9"/>
      <w:pgSz w:w="11906" w:h="16838"/>
      <w:pgMar w:top="1440" w:right="1411" w:bottom="1138" w:left="1411" w:header="562" w:footer="677" w:gutter="0"/>
      <w:cols w:space="720"/>
      <w:titlePg/>
      <w:docGrid w:linePitch="2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23066F" w14:textId="77777777" w:rsidR="0061545D" w:rsidRDefault="0061545D">
      <w:r>
        <w:separator/>
      </w:r>
    </w:p>
  </w:endnote>
  <w:endnote w:type="continuationSeparator" w:id="0">
    <w:p w14:paraId="62A54ACF" w14:textId="77777777" w:rsidR="0061545D" w:rsidRDefault="00615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ngsana New">
    <w:panose1 w:val="02020603050405020304"/>
    <w:charset w:val="DE"/>
    <w:family w:val="roman"/>
    <w:pitch w:val="variable"/>
    <w:sig w:usb0="81000003" w:usb1="00000000" w:usb2="00000000" w:usb3="00000000" w:csb0="00010001" w:csb1="00000000"/>
  </w:font>
  <w:font w:name="Aptos">
    <w:charset w:val="00"/>
    <w:family w:val="swiss"/>
    <w:pitch w:val="variable"/>
    <w:sig w:usb0="20000287" w:usb1="00000003" w:usb2="00000000" w:usb3="00000000" w:csb0="0000019F" w:csb1="00000000"/>
  </w:font>
  <w:font w:name="Cordia New">
    <w:panose1 w:val="020B03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11763A" w14:textId="77777777" w:rsidR="0061545D" w:rsidRDefault="0061545D">
      <w:r>
        <w:separator/>
      </w:r>
    </w:p>
  </w:footnote>
  <w:footnote w:type="continuationSeparator" w:id="0">
    <w:p w14:paraId="19ABA04F" w14:textId="77777777" w:rsidR="0061545D" w:rsidRDefault="006154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094AF" w14:textId="77777777" w:rsidR="00F200F3" w:rsidRPr="004E5FCC" w:rsidRDefault="00F200F3" w:rsidP="00F200F3">
    <w:pPr>
      <w:pStyle w:val="Header"/>
      <w:jc w:val="right"/>
      <w:rPr>
        <w:rFonts w:cs="Arial"/>
        <w:b w:val="0"/>
        <w:bCs/>
        <w:sz w:val="22"/>
        <w:szCs w:val="22"/>
      </w:rPr>
    </w:pPr>
    <w:r w:rsidRPr="004E5FCC">
      <w:rPr>
        <w:rFonts w:cs="Arial"/>
        <w:b w:val="0"/>
        <w:bCs/>
        <w:sz w:val="22"/>
        <w:szCs w:val="22"/>
      </w:rPr>
      <w:t>CWS/13/24</w:t>
    </w:r>
  </w:p>
  <w:p w14:paraId="0014D013" w14:textId="10148489" w:rsidR="00F200F3" w:rsidRDefault="002F67B5" w:rsidP="00F200F3">
    <w:pPr>
      <w:pStyle w:val="Header"/>
      <w:jc w:val="right"/>
      <w:rPr>
        <w:rFonts w:cs="Arial"/>
        <w:b w:val="0"/>
        <w:bCs/>
        <w:sz w:val="22"/>
        <w:szCs w:val="22"/>
      </w:rPr>
    </w:pPr>
    <w:r>
      <w:rPr>
        <w:rFonts w:cs="Arial"/>
        <w:b w:val="0"/>
        <w:bCs/>
        <w:sz w:val="22"/>
        <w:szCs w:val="22"/>
      </w:rPr>
      <w:t xml:space="preserve">Anexo, página </w:t>
    </w:r>
    <w:r w:rsidRPr="002F67B5">
      <w:rPr>
        <w:rFonts w:cs="Arial"/>
        <w:b w:val="0"/>
        <w:bCs/>
        <w:sz w:val="22"/>
        <w:szCs w:val="22"/>
      </w:rPr>
      <w:fldChar w:fldCharType="begin"/>
    </w:r>
    <w:r w:rsidRPr="002F67B5">
      <w:rPr>
        <w:rFonts w:cs="Arial"/>
        <w:b w:val="0"/>
        <w:bCs/>
        <w:sz w:val="22"/>
        <w:szCs w:val="22"/>
      </w:rPr>
      <w:instrText xml:space="preserve"> PAGE   \* MERGEFORMAT </w:instrText>
    </w:r>
    <w:r w:rsidRPr="002F67B5">
      <w:rPr>
        <w:rFonts w:cs="Arial"/>
        <w:b w:val="0"/>
        <w:bCs/>
        <w:sz w:val="22"/>
        <w:szCs w:val="22"/>
      </w:rPr>
      <w:fldChar w:fldCharType="separate"/>
    </w:r>
    <w:r w:rsidRPr="002F67B5">
      <w:rPr>
        <w:rFonts w:cs="Arial"/>
        <w:b w:val="0"/>
        <w:bCs/>
        <w:noProof/>
        <w:sz w:val="22"/>
        <w:szCs w:val="22"/>
      </w:rPr>
      <w:t>1</w:t>
    </w:r>
    <w:r w:rsidRPr="002F67B5">
      <w:rPr>
        <w:rFonts w:cs="Arial"/>
        <w:b w:val="0"/>
        <w:bCs/>
        <w:noProof/>
        <w:sz w:val="22"/>
        <w:szCs w:val="22"/>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A41BE2" w14:textId="5589F448" w:rsidR="002F67B5" w:rsidRPr="002F67B5" w:rsidRDefault="002F67B5" w:rsidP="002F67B5">
    <w:pPr>
      <w:pStyle w:val="Header"/>
      <w:jc w:val="right"/>
      <w:rPr>
        <w:b w:val="0"/>
        <w:bCs/>
        <w:sz w:val="22"/>
        <w:szCs w:val="22"/>
      </w:rPr>
    </w:pPr>
    <w:r w:rsidRPr="002F67B5">
      <w:rPr>
        <w:b w:val="0"/>
        <w:bCs/>
        <w:sz w:val="22"/>
        <w:szCs w:val="22"/>
      </w:rPr>
      <w:t>CWS/13/24</w:t>
    </w:r>
  </w:p>
  <w:p w14:paraId="0452E919" w14:textId="6E26F63D" w:rsidR="002F67B5" w:rsidRPr="002F67B5" w:rsidRDefault="002F67B5" w:rsidP="002F67B5">
    <w:pPr>
      <w:pStyle w:val="Header"/>
      <w:jc w:val="right"/>
      <w:rPr>
        <w:b w:val="0"/>
        <w:bCs/>
        <w:sz w:val="22"/>
        <w:szCs w:val="22"/>
      </w:rPr>
    </w:pPr>
    <w:r w:rsidRPr="002F67B5">
      <w:rPr>
        <w:b w:val="0"/>
        <w:bCs/>
        <w:sz w:val="22"/>
        <w:szCs w:val="22"/>
      </w:rPr>
      <w:t>ANEXO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5461C7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9967C3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BA011B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F16A1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ED03B9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27E97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5C6F6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D8AC9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40DE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55ED0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C1BD1"/>
    <w:multiLevelType w:val="singleLevel"/>
    <w:tmpl w:val="DF7889B2"/>
    <w:lvl w:ilvl="0">
      <w:start w:val="1"/>
      <w:numFmt w:val="bullet"/>
      <w:lvlText w:val="─"/>
      <w:lvlJc w:val="left"/>
      <w:pPr>
        <w:tabs>
          <w:tab w:val="num" w:pos="1494"/>
        </w:tabs>
        <w:ind w:left="1418" w:hanging="284"/>
      </w:pPr>
      <w:rPr>
        <w:rFonts w:ascii="Times New Roman" w:hAnsi="Times New Roman" w:hint="default"/>
      </w:rPr>
    </w:lvl>
  </w:abstractNum>
  <w:abstractNum w:abstractNumId="11" w15:restartNumberingAfterBreak="0">
    <w:nsid w:val="133760A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0990A24"/>
    <w:multiLevelType w:val="hybridMultilevel"/>
    <w:tmpl w:val="2216092C"/>
    <w:lvl w:ilvl="0" w:tplc="B9347B2E">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3" w15:restartNumberingAfterBreak="0">
    <w:nsid w:val="3A785DEA"/>
    <w:multiLevelType w:val="hybridMultilevel"/>
    <w:tmpl w:val="D6F02F64"/>
    <w:lvl w:ilvl="0" w:tplc="803E2870">
      <w:start w:val="1"/>
      <w:numFmt w:val="bullet"/>
      <w:lvlText w:val="•"/>
      <w:lvlJc w:val="left"/>
      <w:pPr>
        <w:ind w:left="1494" w:hanging="360"/>
      </w:pPr>
      <w:rPr>
        <w:rFonts w:ascii="Arial" w:eastAsia="Times New Roman" w:hAnsi="Arial" w:cs="Aria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4" w15:restartNumberingAfterBreak="0">
    <w:nsid w:val="618F6649"/>
    <w:multiLevelType w:val="hybridMultilevel"/>
    <w:tmpl w:val="8B06FCB6"/>
    <w:lvl w:ilvl="0" w:tplc="10B07BCA">
      <w:numFmt w:val="bullet"/>
      <w:lvlText w:val="-"/>
      <w:lvlJc w:val="left"/>
      <w:pPr>
        <w:ind w:left="930" w:hanging="360"/>
      </w:pPr>
      <w:rPr>
        <w:rFonts w:ascii="Arial" w:eastAsia="Times New Roman" w:hAnsi="Arial" w:cs="Arial"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num w:numId="1" w16cid:durableId="1711609868">
    <w:abstractNumId w:val="9"/>
  </w:num>
  <w:num w:numId="2" w16cid:durableId="1018192579">
    <w:abstractNumId w:val="7"/>
  </w:num>
  <w:num w:numId="3" w16cid:durableId="760177905">
    <w:abstractNumId w:val="6"/>
  </w:num>
  <w:num w:numId="4" w16cid:durableId="1032192878">
    <w:abstractNumId w:val="5"/>
  </w:num>
  <w:num w:numId="5" w16cid:durableId="1062411609">
    <w:abstractNumId w:val="4"/>
  </w:num>
  <w:num w:numId="6" w16cid:durableId="391999551">
    <w:abstractNumId w:val="8"/>
  </w:num>
  <w:num w:numId="7" w16cid:durableId="2041709060">
    <w:abstractNumId w:val="3"/>
  </w:num>
  <w:num w:numId="8" w16cid:durableId="275333690">
    <w:abstractNumId w:val="2"/>
  </w:num>
  <w:num w:numId="9" w16cid:durableId="1663774500">
    <w:abstractNumId w:val="1"/>
  </w:num>
  <w:num w:numId="10" w16cid:durableId="662657660">
    <w:abstractNumId w:val="0"/>
  </w:num>
  <w:num w:numId="11" w16cid:durableId="42104201">
    <w:abstractNumId w:val="10"/>
  </w:num>
  <w:num w:numId="12" w16cid:durableId="582226954">
    <w:abstractNumId w:val="14"/>
  </w:num>
  <w:num w:numId="13" w16cid:durableId="440684821">
    <w:abstractNumId w:val="12"/>
  </w:num>
  <w:num w:numId="14" w16cid:durableId="1267809822">
    <w:abstractNumId w:val="13"/>
  </w:num>
  <w:num w:numId="15" w16cid:durableId="16445025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28D"/>
    <w:rsid w:val="0001428A"/>
    <w:rsid w:val="00015E51"/>
    <w:rsid w:val="00020BBD"/>
    <w:rsid w:val="00021607"/>
    <w:rsid w:val="00027A96"/>
    <w:rsid w:val="000303AB"/>
    <w:rsid w:val="00031C0E"/>
    <w:rsid w:val="000414AE"/>
    <w:rsid w:val="000419B7"/>
    <w:rsid w:val="00041A8A"/>
    <w:rsid w:val="000542CC"/>
    <w:rsid w:val="0005786F"/>
    <w:rsid w:val="00063A23"/>
    <w:rsid w:val="00073A77"/>
    <w:rsid w:val="00081545"/>
    <w:rsid w:val="00082CDC"/>
    <w:rsid w:val="000851C4"/>
    <w:rsid w:val="00095E06"/>
    <w:rsid w:val="000A7E99"/>
    <w:rsid w:val="000B2EA2"/>
    <w:rsid w:val="000B3153"/>
    <w:rsid w:val="000C180B"/>
    <w:rsid w:val="000C2089"/>
    <w:rsid w:val="000C598C"/>
    <w:rsid w:val="000D1847"/>
    <w:rsid w:val="000E7A6A"/>
    <w:rsid w:val="000F36ED"/>
    <w:rsid w:val="001004A5"/>
    <w:rsid w:val="00102779"/>
    <w:rsid w:val="001074DE"/>
    <w:rsid w:val="00111429"/>
    <w:rsid w:val="00112257"/>
    <w:rsid w:val="001439A5"/>
    <w:rsid w:val="00173535"/>
    <w:rsid w:val="0017587A"/>
    <w:rsid w:val="00180AE1"/>
    <w:rsid w:val="001A2F4E"/>
    <w:rsid w:val="001D72D7"/>
    <w:rsid w:val="001D7BA2"/>
    <w:rsid w:val="001E6CF7"/>
    <w:rsid w:val="001F17DA"/>
    <w:rsid w:val="001F2BC9"/>
    <w:rsid w:val="002016D8"/>
    <w:rsid w:val="00202099"/>
    <w:rsid w:val="00205D97"/>
    <w:rsid w:val="00215038"/>
    <w:rsid w:val="00220DA2"/>
    <w:rsid w:val="00222C7C"/>
    <w:rsid w:val="0022517F"/>
    <w:rsid w:val="00240322"/>
    <w:rsid w:val="00245A67"/>
    <w:rsid w:val="00264DFB"/>
    <w:rsid w:val="00267B5F"/>
    <w:rsid w:val="0029692C"/>
    <w:rsid w:val="002A5D04"/>
    <w:rsid w:val="002A6A11"/>
    <w:rsid w:val="002C20BD"/>
    <w:rsid w:val="002C26B4"/>
    <w:rsid w:val="002C3501"/>
    <w:rsid w:val="002E00A1"/>
    <w:rsid w:val="002E20C5"/>
    <w:rsid w:val="002E357B"/>
    <w:rsid w:val="002E71A2"/>
    <w:rsid w:val="002F67B5"/>
    <w:rsid w:val="002F7C08"/>
    <w:rsid w:val="00306029"/>
    <w:rsid w:val="003123DD"/>
    <w:rsid w:val="003155AB"/>
    <w:rsid w:val="003163AE"/>
    <w:rsid w:val="00316B12"/>
    <w:rsid w:val="00341196"/>
    <w:rsid w:val="00350EF5"/>
    <w:rsid w:val="00356295"/>
    <w:rsid w:val="00361AA6"/>
    <w:rsid w:val="0037475B"/>
    <w:rsid w:val="003776F0"/>
    <w:rsid w:val="003869F5"/>
    <w:rsid w:val="00397A73"/>
    <w:rsid w:val="003A17F9"/>
    <w:rsid w:val="003C105D"/>
    <w:rsid w:val="003C7963"/>
    <w:rsid w:val="003C7E55"/>
    <w:rsid w:val="003E164D"/>
    <w:rsid w:val="003F7AC9"/>
    <w:rsid w:val="00413FCC"/>
    <w:rsid w:val="00417AC2"/>
    <w:rsid w:val="00424016"/>
    <w:rsid w:val="004325E7"/>
    <w:rsid w:val="004335AE"/>
    <w:rsid w:val="00435AE5"/>
    <w:rsid w:val="00440FEB"/>
    <w:rsid w:val="00452B66"/>
    <w:rsid w:val="0045707F"/>
    <w:rsid w:val="00461FD7"/>
    <w:rsid w:val="0046205A"/>
    <w:rsid w:val="0048107B"/>
    <w:rsid w:val="004B7110"/>
    <w:rsid w:val="004C2FAF"/>
    <w:rsid w:val="004C63BE"/>
    <w:rsid w:val="004F24A3"/>
    <w:rsid w:val="004F5DB4"/>
    <w:rsid w:val="00504593"/>
    <w:rsid w:val="005228DE"/>
    <w:rsid w:val="005332EF"/>
    <w:rsid w:val="005335A3"/>
    <w:rsid w:val="005379DA"/>
    <w:rsid w:val="005609F7"/>
    <w:rsid w:val="005660EE"/>
    <w:rsid w:val="00576A67"/>
    <w:rsid w:val="0059675A"/>
    <w:rsid w:val="005A2F55"/>
    <w:rsid w:val="005A3F28"/>
    <w:rsid w:val="005B03BB"/>
    <w:rsid w:val="005B243A"/>
    <w:rsid w:val="005B59BD"/>
    <w:rsid w:val="005C5F84"/>
    <w:rsid w:val="005F0015"/>
    <w:rsid w:val="005F621E"/>
    <w:rsid w:val="00607EEB"/>
    <w:rsid w:val="00610C53"/>
    <w:rsid w:val="0061328D"/>
    <w:rsid w:val="0061545D"/>
    <w:rsid w:val="00616A56"/>
    <w:rsid w:val="0062072D"/>
    <w:rsid w:val="0062421A"/>
    <w:rsid w:val="00647EEE"/>
    <w:rsid w:val="00651E54"/>
    <w:rsid w:val="0066484B"/>
    <w:rsid w:val="00687950"/>
    <w:rsid w:val="006A0A6F"/>
    <w:rsid w:val="006D0B6B"/>
    <w:rsid w:val="006D1A1F"/>
    <w:rsid w:val="006E56D7"/>
    <w:rsid w:val="006F22B1"/>
    <w:rsid w:val="006F3879"/>
    <w:rsid w:val="006F65FD"/>
    <w:rsid w:val="006F7087"/>
    <w:rsid w:val="00707F8D"/>
    <w:rsid w:val="0072264C"/>
    <w:rsid w:val="00756DD0"/>
    <w:rsid w:val="0076096F"/>
    <w:rsid w:val="00771718"/>
    <w:rsid w:val="00780C60"/>
    <w:rsid w:val="0078243D"/>
    <w:rsid w:val="00792BDD"/>
    <w:rsid w:val="007A377D"/>
    <w:rsid w:val="007A482B"/>
    <w:rsid w:val="007A5683"/>
    <w:rsid w:val="007B5FA7"/>
    <w:rsid w:val="007C2779"/>
    <w:rsid w:val="007C5B93"/>
    <w:rsid w:val="007C7694"/>
    <w:rsid w:val="007D1F6C"/>
    <w:rsid w:val="007E37EE"/>
    <w:rsid w:val="007F4C3A"/>
    <w:rsid w:val="0080697B"/>
    <w:rsid w:val="008144BA"/>
    <w:rsid w:val="00816CB2"/>
    <w:rsid w:val="00823E2A"/>
    <w:rsid w:val="00825224"/>
    <w:rsid w:val="00833D3A"/>
    <w:rsid w:val="00834570"/>
    <w:rsid w:val="008417AD"/>
    <w:rsid w:val="008541D3"/>
    <w:rsid w:val="00873F32"/>
    <w:rsid w:val="008831AD"/>
    <w:rsid w:val="008A3704"/>
    <w:rsid w:val="008B2C3A"/>
    <w:rsid w:val="008B38AB"/>
    <w:rsid w:val="008B5AB0"/>
    <w:rsid w:val="008B7EB7"/>
    <w:rsid w:val="008C6DAA"/>
    <w:rsid w:val="008D3487"/>
    <w:rsid w:val="008D6AFD"/>
    <w:rsid w:val="008E1704"/>
    <w:rsid w:val="008F09C6"/>
    <w:rsid w:val="008F0FA8"/>
    <w:rsid w:val="00902AC0"/>
    <w:rsid w:val="009071CE"/>
    <w:rsid w:val="00910A98"/>
    <w:rsid w:val="009156F1"/>
    <w:rsid w:val="0092282F"/>
    <w:rsid w:val="009359FA"/>
    <w:rsid w:val="009435A6"/>
    <w:rsid w:val="00943D6F"/>
    <w:rsid w:val="00955D3F"/>
    <w:rsid w:val="00967826"/>
    <w:rsid w:val="0098350D"/>
    <w:rsid w:val="009A0478"/>
    <w:rsid w:val="009A072A"/>
    <w:rsid w:val="009B7CF6"/>
    <w:rsid w:val="009C621F"/>
    <w:rsid w:val="009D54E8"/>
    <w:rsid w:val="009E1BEA"/>
    <w:rsid w:val="00A124CD"/>
    <w:rsid w:val="00A17FF3"/>
    <w:rsid w:val="00A3085A"/>
    <w:rsid w:val="00A31595"/>
    <w:rsid w:val="00A42A6D"/>
    <w:rsid w:val="00A50529"/>
    <w:rsid w:val="00A522B5"/>
    <w:rsid w:val="00A7590A"/>
    <w:rsid w:val="00A7628F"/>
    <w:rsid w:val="00A8086A"/>
    <w:rsid w:val="00A85BA9"/>
    <w:rsid w:val="00A930EA"/>
    <w:rsid w:val="00A94602"/>
    <w:rsid w:val="00AA24B7"/>
    <w:rsid w:val="00AB4823"/>
    <w:rsid w:val="00AB5D0A"/>
    <w:rsid w:val="00AC2B2E"/>
    <w:rsid w:val="00AC519D"/>
    <w:rsid w:val="00AD20E2"/>
    <w:rsid w:val="00AE0E63"/>
    <w:rsid w:val="00AE2BCC"/>
    <w:rsid w:val="00AE627C"/>
    <w:rsid w:val="00AF487E"/>
    <w:rsid w:val="00B04CBF"/>
    <w:rsid w:val="00B14FEE"/>
    <w:rsid w:val="00B51BA4"/>
    <w:rsid w:val="00B54796"/>
    <w:rsid w:val="00B610AF"/>
    <w:rsid w:val="00B725CB"/>
    <w:rsid w:val="00B81817"/>
    <w:rsid w:val="00B8598B"/>
    <w:rsid w:val="00B946FB"/>
    <w:rsid w:val="00B97CAD"/>
    <w:rsid w:val="00BB4940"/>
    <w:rsid w:val="00BC6214"/>
    <w:rsid w:val="00BE1FAA"/>
    <w:rsid w:val="00C0292A"/>
    <w:rsid w:val="00C23848"/>
    <w:rsid w:val="00C33FC0"/>
    <w:rsid w:val="00C371E9"/>
    <w:rsid w:val="00C413D8"/>
    <w:rsid w:val="00C42588"/>
    <w:rsid w:val="00C51305"/>
    <w:rsid w:val="00C54EF7"/>
    <w:rsid w:val="00C71DF3"/>
    <w:rsid w:val="00C72D61"/>
    <w:rsid w:val="00C84A92"/>
    <w:rsid w:val="00C8547B"/>
    <w:rsid w:val="00C90C79"/>
    <w:rsid w:val="00C927AB"/>
    <w:rsid w:val="00CB77B8"/>
    <w:rsid w:val="00CC7F40"/>
    <w:rsid w:val="00CD7E07"/>
    <w:rsid w:val="00D35015"/>
    <w:rsid w:val="00D40822"/>
    <w:rsid w:val="00D5288B"/>
    <w:rsid w:val="00D560E8"/>
    <w:rsid w:val="00D604E8"/>
    <w:rsid w:val="00D865D5"/>
    <w:rsid w:val="00D92CE3"/>
    <w:rsid w:val="00D948F8"/>
    <w:rsid w:val="00D97F97"/>
    <w:rsid w:val="00DA0EB4"/>
    <w:rsid w:val="00DA1688"/>
    <w:rsid w:val="00DA4EFA"/>
    <w:rsid w:val="00DB04D2"/>
    <w:rsid w:val="00DB3862"/>
    <w:rsid w:val="00DB5B33"/>
    <w:rsid w:val="00DD1866"/>
    <w:rsid w:val="00DE1138"/>
    <w:rsid w:val="00DF52FF"/>
    <w:rsid w:val="00DF5623"/>
    <w:rsid w:val="00E02A76"/>
    <w:rsid w:val="00E13BE4"/>
    <w:rsid w:val="00E14695"/>
    <w:rsid w:val="00E16EF7"/>
    <w:rsid w:val="00E24FBB"/>
    <w:rsid w:val="00E32E2E"/>
    <w:rsid w:val="00E32E7D"/>
    <w:rsid w:val="00E34331"/>
    <w:rsid w:val="00E40905"/>
    <w:rsid w:val="00E671E0"/>
    <w:rsid w:val="00E72B01"/>
    <w:rsid w:val="00E73FE0"/>
    <w:rsid w:val="00E742EA"/>
    <w:rsid w:val="00E8031E"/>
    <w:rsid w:val="00E817DF"/>
    <w:rsid w:val="00E81DA0"/>
    <w:rsid w:val="00E84EEE"/>
    <w:rsid w:val="00EB4B47"/>
    <w:rsid w:val="00EB55F8"/>
    <w:rsid w:val="00EC41D9"/>
    <w:rsid w:val="00EC4EAE"/>
    <w:rsid w:val="00EC7129"/>
    <w:rsid w:val="00ED7DA7"/>
    <w:rsid w:val="00EF3CBD"/>
    <w:rsid w:val="00EF79D9"/>
    <w:rsid w:val="00F000AA"/>
    <w:rsid w:val="00F12D60"/>
    <w:rsid w:val="00F200F3"/>
    <w:rsid w:val="00F342AD"/>
    <w:rsid w:val="00F35772"/>
    <w:rsid w:val="00F373BC"/>
    <w:rsid w:val="00F46347"/>
    <w:rsid w:val="00F47B0E"/>
    <w:rsid w:val="00F62374"/>
    <w:rsid w:val="00F67DE4"/>
    <w:rsid w:val="00F70A37"/>
    <w:rsid w:val="00F74AF1"/>
    <w:rsid w:val="00F848A3"/>
    <w:rsid w:val="00FA47AB"/>
    <w:rsid w:val="00FB27C5"/>
    <w:rsid w:val="00FC118F"/>
    <w:rsid w:val="00FC1956"/>
    <w:rsid w:val="00FC5D22"/>
    <w:rsid w:val="00FC5D37"/>
    <w:rsid w:val="00FC73C3"/>
    <w:rsid w:val="00FD3FD3"/>
    <w:rsid w:val="00FE1FD5"/>
    <w:rsid w:val="00FE5613"/>
    <w:rsid w:val="00FF2480"/>
    <w:rsid w:val="00FF364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7B6C4D"/>
  <w15:chartTrackingRefBased/>
  <w15:docId w15:val="{E9090AA1-37E3-4B61-AB8C-12CEA29B9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17"/>
      <w:lang w:val="es-ES"/>
    </w:rPr>
  </w:style>
  <w:style w:type="paragraph" w:styleId="Heading1">
    <w:name w:val="heading 1"/>
    <w:basedOn w:val="Normal"/>
    <w:next w:val="Normal"/>
    <w:qFormat/>
    <w:pPr>
      <w:keepNext/>
      <w:keepLines/>
      <w:jc w:val="center"/>
      <w:outlineLvl w:val="0"/>
    </w:pPr>
    <w:rPr>
      <w:b/>
      <w:caps/>
      <w:sz w:val="20"/>
      <w:lang w:val="en-US"/>
    </w:rPr>
  </w:style>
  <w:style w:type="paragraph" w:styleId="Heading2">
    <w:name w:val="heading 2"/>
    <w:basedOn w:val="Normal"/>
    <w:next w:val="Normal"/>
    <w:qFormat/>
    <w:pPr>
      <w:keepNext/>
      <w:keepLines/>
      <w:spacing w:before="170" w:after="170"/>
      <w:outlineLvl w:val="1"/>
    </w:pPr>
    <w:rPr>
      <w:caps/>
    </w:rPr>
  </w:style>
  <w:style w:type="paragraph" w:styleId="Heading3">
    <w:name w:val="heading 3"/>
    <w:basedOn w:val="Normal"/>
    <w:next w:val="Normal"/>
    <w:qFormat/>
    <w:pPr>
      <w:keepNext/>
      <w:keepLines/>
      <w:spacing w:before="170" w:after="170"/>
      <w:outlineLvl w:val="2"/>
    </w:pPr>
    <w:rPr>
      <w:i/>
    </w:rPr>
  </w:style>
  <w:style w:type="paragraph" w:styleId="Heading4">
    <w:name w:val="heading 4"/>
    <w:basedOn w:val="Normal"/>
    <w:next w:val="Normal"/>
    <w:qFormat/>
    <w:pPr>
      <w:keepNext/>
      <w:keepLines/>
      <w:spacing w:after="170"/>
      <w:outlineLvl w:val="3"/>
    </w:pPr>
    <w:rPr>
      <w:u w:val="single"/>
    </w:rPr>
  </w:style>
  <w:style w:type="paragraph" w:styleId="Heading7">
    <w:name w:val="heading 7"/>
    <w:basedOn w:val="Normal"/>
    <w:next w:val="Normal"/>
    <w:qFormat/>
    <w:pPr>
      <w:spacing w:before="240" w:after="60"/>
      <w:outlineLvl w:val="6"/>
    </w:pPr>
    <w:rPr>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t">
    <w:name w:val="Part"/>
    <w:basedOn w:val="Normal"/>
    <w:pPr>
      <w:keepLines/>
      <w:spacing w:before="3700" w:after="510"/>
      <w:jc w:val="center"/>
    </w:pPr>
    <w:rPr>
      <w:b/>
      <w:sz w:val="28"/>
    </w:rPr>
  </w:style>
  <w:style w:type="paragraph" w:customStyle="1" w:styleId="Trow">
    <w:name w:val="Trow"/>
    <w:basedOn w:val="Normal"/>
  </w:style>
  <w:style w:type="paragraph" w:customStyle="1" w:styleId="List1">
    <w:name w:val="List1"/>
    <w:basedOn w:val="Normal"/>
    <w:pPr>
      <w:keepLines/>
      <w:spacing w:after="170"/>
      <w:ind w:left="567"/>
    </w:pPr>
  </w:style>
  <w:style w:type="paragraph" w:customStyle="1" w:styleId="List2">
    <w:name w:val="List2"/>
    <w:basedOn w:val="Normal"/>
    <w:pPr>
      <w:keepLines/>
      <w:spacing w:after="170"/>
      <w:ind w:left="1134"/>
    </w:pPr>
  </w:style>
  <w:style w:type="paragraph" w:customStyle="1" w:styleId="List3">
    <w:name w:val="List3"/>
    <w:basedOn w:val="Normal"/>
    <w:pPr>
      <w:keepLines/>
      <w:spacing w:after="170"/>
      <w:ind w:left="1701"/>
    </w:pPr>
  </w:style>
  <w:style w:type="paragraph" w:customStyle="1" w:styleId="List4">
    <w:name w:val="List4"/>
    <w:basedOn w:val="Normal"/>
    <w:pPr>
      <w:keepLines/>
      <w:spacing w:after="170"/>
      <w:ind w:left="2268"/>
    </w:pPr>
  </w:style>
  <w:style w:type="paragraph" w:customStyle="1" w:styleId="List1H">
    <w:name w:val="List1H"/>
    <w:basedOn w:val="List1"/>
    <w:pPr>
      <w:ind w:left="1134" w:hanging="567"/>
    </w:pPr>
  </w:style>
  <w:style w:type="paragraph" w:customStyle="1" w:styleId="List2H">
    <w:name w:val="List2H"/>
    <w:basedOn w:val="List2"/>
    <w:pPr>
      <w:ind w:left="1701" w:hanging="567"/>
    </w:pPr>
  </w:style>
  <w:style w:type="paragraph" w:customStyle="1" w:styleId="Heading3CAPS">
    <w:name w:val="Heading 3 CAPS"/>
    <w:basedOn w:val="Normal"/>
    <w:next w:val="Normal"/>
    <w:pPr>
      <w:keepNext/>
      <w:outlineLvl w:val="2"/>
    </w:pPr>
    <w:rPr>
      <w:caps/>
    </w:rPr>
  </w:style>
  <w:style w:type="paragraph" w:customStyle="1" w:styleId="List3H">
    <w:name w:val="List3H"/>
    <w:basedOn w:val="List3"/>
    <w:pPr>
      <w:ind w:left="2268" w:hanging="567"/>
    </w:pPr>
  </w:style>
  <w:style w:type="paragraph" w:customStyle="1" w:styleId="TrowF">
    <w:name w:val="TrowF"/>
    <w:basedOn w:val="Trow"/>
    <w:pPr>
      <w:spacing w:before="60"/>
    </w:pPr>
  </w:style>
  <w:style w:type="paragraph" w:customStyle="1" w:styleId="List1Rom">
    <w:name w:val="List1Rom"/>
    <w:basedOn w:val="List1"/>
    <w:pPr>
      <w:tabs>
        <w:tab w:val="right" w:pos="851"/>
        <w:tab w:val="left" w:pos="1134"/>
      </w:tabs>
      <w:ind w:left="1134" w:hanging="1134"/>
    </w:pPr>
  </w:style>
  <w:style w:type="paragraph" w:customStyle="1" w:styleId="List3Rom">
    <w:name w:val="List3Rom"/>
    <w:basedOn w:val="List3"/>
    <w:pPr>
      <w:tabs>
        <w:tab w:val="right" w:pos="1985"/>
        <w:tab w:val="left" w:pos="2268"/>
      </w:tabs>
      <w:ind w:left="2268" w:hanging="1134"/>
    </w:pPr>
  </w:style>
  <w:style w:type="paragraph" w:customStyle="1" w:styleId="List0R">
    <w:name w:val="List0R"/>
    <w:basedOn w:val="List0"/>
    <w:pPr>
      <w:ind w:firstLine="567"/>
    </w:pPr>
  </w:style>
  <w:style w:type="paragraph" w:customStyle="1" w:styleId="List0">
    <w:name w:val="List0"/>
    <w:basedOn w:val="Normal"/>
    <w:pPr>
      <w:keepLines/>
      <w:spacing w:after="170"/>
    </w:pPr>
  </w:style>
  <w:style w:type="paragraph" w:customStyle="1" w:styleId="List0Rom">
    <w:name w:val="List0Rom"/>
    <w:basedOn w:val="List0"/>
    <w:pPr>
      <w:tabs>
        <w:tab w:val="right" w:pos="851"/>
        <w:tab w:val="left" w:pos="1134"/>
      </w:tabs>
    </w:pPr>
  </w:style>
  <w:style w:type="paragraph" w:customStyle="1" w:styleId="List0H">
    <w:name w:val="List0H"/>
    <w:basedOn w:val="List0"/>
    <w:pPr>
      <w:ind w:left="567" w:hanging="567"/>
    </w:pPr>
  </w:style>
  <w:style w:type="paragraph" w:customStyle="1" w:styleId="Heading2First">
    <w:name w:val="Heading 2 First"/>
    <w:basedOn w:val="Heading2"/>
    <w:next w:val="Normal"/>
    <w:pPr>
      <w:spacing w:before="0"/>
    </w:pPr>
  </w:style>
  <w:style w:type="paragraph" w:customStyle="1" w:styleId="ContinueOrEndOfFile">
    <w:name w:val="ContinueOrEndOfFile"/>
    <w:basedOn w:val="Normal"/>
    <w:pPr>
      <w:spacing w:before="680"/>
      <w:jc w:val="right"/>
    </w:pPr>
  </w:style>
  <w:style w:type="paragraph" w:styleId="Footer">
    <w:name w:val="footer"/>
    <w:basedOn w:val="Normal"/>
    <w:pPr>
      <w:pBdr>
        <w:top w:val="single" w:sz="4" w:space="6" w:color="auto"/>
      </w:pBdr>
      <w:tabs>
        <w:tab w:val="right" w:pos="9072"/>
      </w:tabs>
    </w:pPr>
  </w:style>
  <w:style w:type="paragraph" w:styleId="Header">
    <w:name w:val="header"/>
    <w:basedOn w:val="Normal"/>
    <w:link w:val="HeaderChar"/>
    <w:pPr>
      <w:tabs>
        <w:tab w:val="right" w:pos="9072"/>
      </w:tabs>
      <w:jc w:val="center"/>
    </w:pPr>
    <w:rPr>
      <w:b/>
    </w:rPr>
  </w:style>
  <w:style w:type="paragraph" w:customStyle="1" w:styleId="EmitInfo">
    <w:name w:val="EmitInfo"/>
    <w:basedOn w:val="Normal"/>
    <w:next w:val="Normal"/>
    <w:pPr>
      <w:spacing w:after="510"/>
      <w:jc w:val="center"/>
    </w:pPr>
    <w:rPr>
      <w:i/>
    </w:rPr>
  </w:style>
  <w:style w:type="paragraph" w:customStyle="1" w:styleId="Heading2Centered">
    <w:name w:val="Heading 2 Centered"/>
    <w:basedOn w:val="Heading2"/>
    <w:next w:val="Normal"/>
    <w:pPr>
      <w:spacing w:before="0" w:after="0"/>
      <w:jc w:val="center"/>
    </w:pPr>
  </w:style>
  <w:style w:type="paragraph" w:customStyle="1" w:styleId="Heading1Hidden">
    <w:name w:val="Heading 1 Hidden"/>
    <w:basedOn w:val="Normal"/>
    <w:next w:val="Normal"/>
    <w:pPr>
      <w:keepNext/>
      <w:keepLines/>
      <w:jc w:val="center"/>
      <w:outlineLvl w:val="0"/>
    </w:pPr>
    <w:rPr>
      <w:caps/>
      <w:color w:val="FFFFFF"/>
    </w:rPr>
  </w:style>
  <w:style w:type="paragraph" w:customStyle="1" w:styleId="Heading2Hidden">
    <w:name w:val="Heading 2 Hidden"/>
    <w:basedOn w:val="Heading2"/>
    <w:next w:val="Normal"/>
    <w:pPr>
      <w:spacing w:before="0" w:after="0"/>
    </w:pPr>
    <w:rPr>
      <w:caps w:val="0"/>
      <w:color w:val="FFFFFF"/>
    </w:rPr>
  </w:style>
  <w:style w:type="paragraph" w:customStyle="1" w:styleId="Heading3First">
    <w:name w:val="Heading 3 First"/>
    <w:basedOn w:val="Heading3"/>
    <w:next w:val="Normal"/>
    <w:pPr>
      <w:spacing w:before="0"/>
    </w:pPr>
  </w:style>
  <w:style w:type="paragraph" w:customStyle="1" w:styleId="Heading3Hidden">
    <w:name w:val="Heading 3 Hidden"/>
    <w:basedOn w:val="Heading3"/>
    <w:pPr>
      <w:spacing w:before="0" w:after="0"/>
    </w:pPr>
    <w:rPr>
      <w:color w:val="FFFFFF"/>
    </w:rPr>
  </w:style>
  <w:style w:type="paragraph" w:customStyle="1" w:styleId="List2Rom">
    <w:name w:val="List2Rom"/>
    <w:basedOn w:val="List2"/>
    <w:pPr>
      <w:tabs>
        <w:tab w:val="right" w:pos="1418"/>
      </w:tabs>
      <w:ind w:left="1701" w:hanging="1134"/>
    </w:pPr>
    <w:rPr>
      <w:lang w:val="en-US"/>
    </w:rPr>
  </w:style>
  <w:style w:type="paragraph" w:customStyle="1" w:styleId="List2RomB">
    <w:name w:val="List2RomB"/>
    <w:basedOn w:val="List2"/>
    <w:pPr>
      <w:tabs>
        <w:tab w:val="right" w:pos="1418"/>
        <w:tab w:val="left" w:pos="1701"/>
      </w:tabs>
      <w:ind w:left="0"/>
    </w:pPr>
  </w:style>
  <w:style w:type="character" w:styleId="PageNumber">
    <w:name w:val="page number"/>
    <w:basedOn w:val="DefaultParagraphFont"/>
  </w:style>
  <w:style w:type="paragraph" w:customStyle="1" w:styleId="TitleCAPS">
    <w:name w:val="Title CAPS"/>
    <w:basedOn w:val="Normal"/>
    <w:next w:val="Normal"/>
    <w:pPr>
      <w:spacing w:after="340"/>
      <w:jc w:val="center"/>
    </w:pPr>
    <w:rPr>
      <w:caps/>
    </w:rPr>
  </w:style>
  <w:style w:type="paragraph" w:customStyle="1" w:styleId="TitleSmall">
    <w:name w:val="Title Small"/>
    <w:basedOn w:val="Normal"/>
    <w:next w:val="Normal"/>
    <w:pPr>
      <w:spacing w:before="170" w:after="170"/>
      <w:jc w:val="center"/>
    </w:pPr>
  </w:style>
  <w:style w:type="paragraph" w:customStyle="1" w:styleId="Titleunderlined">
    <w:name w:val="Title underlined"/>
    <w:basedOn w:val="TitleSmall"/>
    <w:pPr>
      <w:jc w:val="left"/>
    </w:pPr>
    <w:rPr>
      <w:u w:val="single"/>
    </w:rPr>
  </w:style>
  <w:style w:type="paragraph" w:customStyle="1" w:styleId="Headerline">
    <w:name w:val="Header line"/>
    <w:basedOn w:val="Normal"/>
    <w:pPr>
      <w:pBdr>
        <w:bottom w:val="single" w:sz="6" w:space="6" w:color="auto"/>
      </w:pBdr>
      <w:tabs>
        <w:tab w:val="right" w:pos="9061"/>
      </w:tabs>
    </w:pPr>
    <w:rPr>
      <w:lang w:val="fr-FR"/>
    </w:rPr>
  </w:style>
  <w:style w:type="paragraph" w:customStyle="1" w:styleId="TOC">
    <w:name w:val="TOC"/>
    <w:basedOn w:val="Normal"/>
    <w:pPr>
      <w:tabs>
        <w:tab w:val="left" w:pos="2268"/>
        <w:tab w:val="left" w:leader="dot" w:pos="7088"/>
        <w:tab w:val="right" w:pos="7513"/>
        <w:tab w:val="center" w:pos="7655"/>
        <w:tab w:val="left" w:pos="7797"/>
      </w:tabs>
      <w:spacing w:before="120" w:after="120"/>
      <w:ind w:left="1985" w:hanging="1418"/>
    </w:pPr>
    <w:rPr>
      <w:lang w:val="en-US"/>
    </w:rPr>
  </w:style>
  <w:style w:type="paragraph" w:customStyle="1" w:styleId="Toc1">
    <w:name w:val="Toc1"/>
    <w:basedOn w:val="TOC"/>
    <w:pPr>
      <w:spacing w:before="0"/>
    </w:pPr>
  </w:style>
  <w:style w:type="character" w:styleId="Hyperlink">
    <w:name w:val="Hyperlink"/>
    <w:basedOn w:val="DefaultParagraphFont"/>
    <w:rPr>
      <w:color w:val="0000FF"/>
      <w:u w:val="single"/>
    </w:rPr>
  </w:style>
  <w:style w:type="character" w:customStyle="1" w:styleId="HeaderChar">
    <w:name w:val="Header Char"/>
    <w:link w:val="Header"/>
    <w:rsid w:val="00F200F3"/>
    <w:rPr>
      <w:rFonts w:ascii="Arial" w:hAnsi="Arial"/>
      <w:b/>
      <w:sz w:val="17"/>
      <w:lang w:val="es-ES"/>
    </w:rPr>
  </w:style>
  <w:style w:type="paragraph" w:styleId="Revision">
    <w:name w:val="Revision"/>
    <w:hidden/>
    <w:uiPriority w:val="99"/>
    <w:semiHidden/>
    <w:rsid w:val="002016D8"/>
    <w:rPr>
      <w:rFonts w:ascii="Arial" w:hAnsi="Arial"/>
      <w:sz w:val="17"/>
      <w:lang w:val="es-ES"/>
    </w:rPr>
  </w:style>
  <w:style w:type="character" w:styleId="UnresolvedMention">
    <w:name w:val="Unresolved Mention"/>
    <w:basedOn w:val="DefaultParagraphFont"/>
    <w:uiPriority w:val="99"/>
    <w:semiHidden/>
    <w:unhideWhenUsed/>
    <w:rsid w:val="007A48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LongProperties xmlns="http://schemas.microsoft.com/office/2006/metadata/longProperties"/>
</file>

<file path=customXml/itemProps1.xml><?xml version="1.0" encoding="utf-8"?>
<ds:datastoreItem xmlns:ds="http://schemas.openxmlformats.org/officeDocument/2006/customXml" ds:itemID="{07B6EF9D-0576-41F1-AE71-F75F17E47147}">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3557</Words>
  <Characters>20278</Characters>
  <Application>Microsoft Office Word</Application>
  <DocSecurity>0</DocSecurity>
  <Lines>168</Lines>
  <Paragraphs>47</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CWS/13/24 Anexo (Spanish) </vt:lpstr>
      <vt:lpstr>SITIOS WEB DE LAS OFICINAS DE PROPIEDAD INTELECTUAL</vt:lpstr>
      <vt:lpstr>    Introducción</vt:lpstr>
      <vt:lpstr>    CONTENIDO RECOMENDADO</vt:lpstr>
      <vt:lpstr>    SERVICIOS COMPLEMENTARIOS</vt:lpstr>
    </vt:vector>
  </TitlesOfParts>
  <Manager/>
  <Company>WIPO</Company>
  <LinksUpToDate>false</LinksUpToDate>
  <CharactersWithSpaces>23788</CharactersWithSpaces>
  <SharedDoc>false</SharedDoc>
  <HLinks>
    <vt:vector size="6" baseType="variant">
      <vt:variant>
        <vt:i4>1769493</vt:i4>
      </vt:variant>
      <vt:variant>
        <vt:i4>2</vt:i4>
      </vt:variant>
      <vt:variant>
        <vt:i4>0</vt:i4>
      </vt:variant>
      <vt:variant>
        <vt:i4>5</vt:i4>
      </vt:variant>
      <vt:variant>
        <vt:lpwstr>http://www.wipo.int/index.html.es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CWS/13/24 Anexo (Spanish) </dc:title>
  <dc:subject>Propuesta de revisión de la Parte 6.1 del Manual de la OMPI Anexo</dc:subject>
  <dc:creator>WIPO</dc:creator>
  <cp:keywords>WIPO CWS decimotercera sesión, Propuesta de revisión, Parte 6.1 del Manual de la OMPI </cp:keywords>
  <dc:description/>
  <cp:lastModifiedBy>EMMETT Claudia</cp:lastModifiedBy>
  <cp:revision>7</cp:revision>
  <cp:lastPrinted>2025-10-28T14:14:00Z</cp:lastPrinted>
  <dcterms:created xsi:type="dcterms:W3CDTF">2025-10-28T14:11:00Z</dcterms:created>
  <dcterms:modified xsi:type="dcterms:W3CDTF">2025-10-28T14:16:00Z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2025-10-28T14:14:11Z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c375bf23-3aad-49ff-91fc-b2e72368f779</vt:lpwstr>
  </property>
  <property fmtid="{D5CDD505-2E9C-101B-9397-08002B2CF9AE}" pid="8" name="MSIP_Label_20773ee6-353b-4fb9-a59d-0b94c8c67bea_ContentBits">
    <vt:lpwstr>0</vt:lpwstr>
  </property>
  <property fmtid="{D5CDD505-2E9C-101B-9397-08002B2CF9AE}" pid="9" name="MSIP_Label_20773ee6-353b-4fb9-a59d-0b94c8c67bea_Tag">
    <vt:lpwstr>10, 0, 1, 1</vt:lpwstr>
  </property>
</Properties>
</file>