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CC6C6" w14:textId="7B4184BE" w:rsidR="00AC0AEE" w:rsidRPr="002C77E9" w:rsidRDefault="00AC0AEE" w:rsidP="00CD50A4">
      <w:pPr>
        <w:spacing w:before="0" w:after="340"/>
        <w:jc w:val="center"/>
        <w:rPr>
          <w:rFonts w:cs="Arial"/>
          <w:b/>
          <w:bCs/>
          <w:sz w:val="17"/>
          <w:szCs w:val="17"/>
          <w:lang w:val="es-ES_tradnl"/>
        </w:rPr>
      </w:pPr>
      <w:bookmarkStart w:id="0" w:name="_Toc386180539"/>
      <w:bookmarkStart w:id="1" w:name="_Toc386180708"/>
      <w:bookmarkStart w:id="2" w:name="_Toc386180725"/>
      <w:bookmarkStart w:id="3" w:name="_Toc532458218"/>
      <w:bookmarkStart w:id="4" w:name="_Toc178693436"/>
      <w:bookmarkStart w:id="5" w:name="_Toc180142939"/>
      <w:bookmarkStart w:id="6" w:name="_Toc180148815"/>
      <w:bookmarkStart w:id="7" w:name="_Toc180400485"/>
      <w:r w:rsidRPr="002C77E9">
        <w:rPr>
          <w:b/>
          <w:sz w:val="17"/>
          <w:lang w:val="es-ES_tradnl"/>
        </w:rPr>
        <w:t>NORMA TÉCNICA ST.</w:t>
      </w:r>
      <w:bookmarkEnd w:id="0"/>
      <w:bookmarkEnd w:id="1"/>
      <w:bookmarkEnd w:id="2"/>
      <w:bookmarkEnd w:id="3"/>
      <w:r w:rsidRPr="002C77E9">
        <w:rPr>
          <w:b/>
          <w:sz w:val="17"/>
          <w:lang w:val="es-ES_tradnl"/>
        </w:rPr>
        <w:t>92</w:t>
      </w:r>
      <w:bookmarkEnd w:id="4"/>
      <w:bookmarkEnd w:id="5"/>
      <w:bookmarkEnd w:id="6"/>
      <w:bookmarkEnd w:id="7"/>
    </w:p>
    <w:p w14:paraId="3B6CA9A5" w14:textId="195B83F8" w:rsidR="000F2CF5" w:rsidRPr="002C77E9" w:rsidRDefault="00AC0AEE" w:rsidP="000F2CF5">
      <w:pPr>
        <w:autoSpaceDE w:val="0"/>
        <w:autoSpaceDN w:val="0"/>
        <w:adjustRightInd w:val="0"/>
        <w:spacing w:before="0" w:after="340"/>
        <w:ind w:left="1843" w:right="1843"/>
        <w:jc w:val="center"/>
        <w:rPr>
          <w:rFonts w:eastAsia="SimSun" w:cs="Arial"/>
          <w:caps/>
          <w:color w:val="000000"/>
          <w:kern w:val="0"/>
          <w:sz w:val="17"/>
          <w:szCs w:val="17"/>
          <w:lang w:val="es-ES_tradnl"/>
          <w14:ligatures w14:val="none"/>
        </w:rPr>
      </w:pPr>
      <w:r w:rsidRPr="002C77E9">
        <w:rPr>
          <w:caps/>
          <w:color w:val="000000"/>
          <w:sz w:val="17"/>
          <w:lang w:val="es-ES_tradnl"/>
        </w:rPr>
        <w:t>Recomendaciones sobre el formato del paquete de datos para el intercambio electrónico de documentos de prioridad</w:t>
      </w:r>
    </w:p>
    <w:p w14:paraId="52B4EA18" w14:textId="3935DDD3" w:rsidR="000F2CF5" w:rsidRPr="002C77E9" w:rsidRDefault="000F2CF5" w:rsidP="000F2CF5">
      <w:pPr>
        <w:widowControl w:val="0"/>
        <w:kinsoku w:val="0"/>
        <w:spacing w:before="0" w:after="0"/>
        <w:jc w:val="center"/>
        <w:rPr>
          <w:rFonts w:eastAsia="Times New Roman" w:cs="Arial"/>
          <w:i/>
          <w:kern w:val="0"/>
          <w:sz w:val="17"/>
          <w:szCs w:val="17"/>
          <w:lang w:val="es-ES_tradnl"/>
          <w14:ligatures w14:val="none"/>
        </w:rPr>
      </w:pPr>
      <w:r w:rsidRPr="002C77E9">
        <w:rPr>
          <w:i/>
          <w:sz w:val="17"/>
          <w:lang w:val="es-ES_tradnl"/>
        </w:rPr>
        <w:t xml:space="preserve">Versión </w:t>
      </w:r>
      <w:del w:id="8" w:author="Author">
        <w:r w:rsidRPr="002C77E9">
          <w:rPr>
            <w:i/>
            <w:sz w:val="17"/>
            <w:lang w:val="es-ES_tradnl"/>
          </w:rPr>
          <w:delText>1</w:delText>
        </w:r>
      </w:del>
      <w:ins w:id="9" w:author="Author">
        <w:r w:rsidRPr="002C77E9">
          <w:rPr>
            <w:i/>
            <w:sz w:val="17"/>
            <w:lang w:val="es-ES_tradnl"/>
          </w:rPr>
          <w:t>2</w:t>
        </w:r>
      </w:ins>
      <w:r w:rsidRPr="002C77E9">
        <w:rPr>
          <w:i/>
          <w:sz w:val="17"/>
          <w:lang w:val="es-ES_tradnl"/>
        </w:rPr>
        <w:t>.0</w:t>
      </w:r>
    </w:p>
    <w:p w14:paraId="01857BAE" w14:textId="77777777" w:rsidR="000F2CF5" w:rsidRPr="002C77E9" w:rsidRDefault="000F2CF5" w:rsidP="000F2CF5">
      <w:pPr>
        <w:widowControl w:val="0"/>
        <w:shd w:val="clear" w:color="auto" w:fill="FFFFFF"/>
        <w:kinsoku w:val="0"/>
        <w:spacing w:before="0" w:after="0"/>
        <w:jc w:val="center"/>
        <w:rPr>
          <w:rFonts w:eastAsia="SimSun" w:cs="Arial"/>
          <w:i/>
          <w:color w:val="000000"/>
          <w:kern w:val="0"/>
          <w:sz w:val="17"/>
          <w:szCs w:val="17"/>
          <w:lang w:val="es-ES_tradnl" w:eastAsia="zh-CN"/>
          <w14:ligatures w14:val="none"/>
        </w:rPr>
      </w:pPr>
    </w:p>
    <w:p w14:paraId="535A452D" w14:textId="23FB6DEF" w:rsidR="001F1621" w:rsidRPr="002C77E9" w:rsidRDefault="00AC0AEE" w:rsidP="001F1621">
      <w:pPr>
        <w:widowControl w:val="0"/>
        <w:kinsoku w:val="0"/>
        <w:spacing w:before="0" w:after="0"/>
        <w:jc w:val="center"/>
        <w:rPr>
          <w:rFonts w:eastAsia="SimSun" w:cs="Arial"/>
          <w:i/>
          <w:kern w:val="0"/>
          <w:sz w:val="17"/>
          <w:szCs w:val="17"/>
          <w:lang w:val="es-ES_tradnl"/>
          <w14:ligatures w14:val="none"/>
        </w:rPr>
      </w:pPr>
      <w:del w:id="10" w:author="Author">
        <w:r w:rsidRPr="002C77E9">
          <w:rPr>
            <w:i/>
            <w:sz w:val="17"/>
            <w:lang w:val="es-ES_tradnl"/>
          </w:rPr>
          <w:delText>Aprobación</w:delText>
        </w:r>
      </w:del>
      <w:ins w:id="11" w:author="Author">
        <w:r w:rsidR="001F1621" w:rsidRPr="002C77E9">
          <w:rPr>
            <w:i/>
            <w:sz w:val="17"/>
            <w:lang w:val="es-ES_tradnl"/>
          </w:rPr>
          <w:t>Propuesta presentada para su aprobación en la decimotercera sesión</w:t>
        </w:r>
      </w:ins>
      <w:r w:rsidR="001F1621" w:rsidRPr="002C77E9">
        <w:rPr>
          <w:i/>
          <w:sz w:val="17"/>
          <w:lang w:val="es-ES_tradnl"/>
        </w:rPr>
        <w:t xml:space="preserve"> del Comité de Normas Técnicas de la OMPI (CWS)</w:t>
      </w:r>
      <w:del w:id="12" w:author="Author">
        <w:r w:rsidRPr="002C77E9">
          <w:rPr>
            <w:i/>
            <w:sz w:val="17"/>
            <w:lang w:val="es-ES_tradnl"/>
          </w:rPr>
          <w:delText xml:space="preserve"> en su duodécima sesión, celebrada el 19 de septiembre de 2024</w:delText>
        </w:r>
      </w:del>
    </w:p>
    <w:p w14:paraId="7FB52FBB" w14:textId="77777777" w:rsidR="00AC0AEE" w:rsidRPr="002C77E9" w:rsidRDefault="00AC0AEE" w:rsidP="00AC0AEE">
      <w:pPr>
        <w:widowControl w:val="0"/>
        <w:shd w:val="clear" w:color="auto" w:fill="FFFFFF"/>
        <w:kinsoku w:val="0"/>
        <w:spacing w:before="0" w:after="0"/>
        <w:jc w:val="center"/>
        <w:rPr>
          <w:del w:id="13" w:author="Author"/>
          <w:rFonts w:eastAsia="SimSun" w:cs="Arial"/>
          <w:i/>
          <w:color w:val="000000"/>
          <w:kern w:val="0"/>
          <w:sz w:val="17"/>
          <w:szCs w:val="17"/>
          <w:lang w:val="es-ES_tradnl"/>
          <w14:ligatures w14:val="none"/>
        </w:rPr>
      </w:pPr>
      <w:del w:id="14" w:author="Author">
        <w:r w:rsidRPr="002C77E9">
          <w:rPr>
            <w:i/>
            <w:color w:val="000000"/>
            <w:sz w:val="17"/>
            <w:lang w:val="es-ES_tradnl"/>
          </w:rPr>
          <w:delText>Nota editorial de la Oficina Internacional:</w:delText>
        </w:r>
      </w:del>
    </w:p>
    <w:p w14:paraId="64F504D4" w14:textId="77777777" w:rsidR="00D02E3F" w:rsidRPr="002C77E9" w:rsidRDefault="00AC0AEE" w:rsidP="00D02E3F">
      <w:pPr>
        <w:widowControl w:val="0"/>
        <w:shd w:val="clear" w:color="auto" w:fill="FFFFFF"/>
        <w:kinsoku w:val="0"/>
        <w:spacing w:before="0" w:after="0"/>
        <w:jc w:val="center"/>
        <w:rPr>
          <w:del w:id="15" w:author="Author"/>
          <w:rFonts w:eastAsia="SimSun" w:cs="Arial"/>
          <w:i/>
          <w:color w:val="000000"/>
          <w:kern w:val="0"/>
          <w:sz w:val="17"/>
          <w:szCs w:val="17"/>
          <w:lang w:val="es-ES_tradnl"/>
          <w14:ligatures w14:val="none"/>
        </w:rPr>
      </w:pPr>
      <w:bookmarkStart w:id="16" w:name="_Hlk168912584"/>
      <w:del w:id="17" w:author="Author">
        <w:r w:rsidRPr="002C77E9">
          <w:rPr>
            <w:i/>
            <w:color w:val="000000"/>
            <w:sz w:val="17"/>
            <w:lang w:val="es-ES_tradnl"/>
          </w:rPr>
          <w:delText>Las recomendaciones sobre el intercambio de documentos de prioridad de marcas y diseños industriales se tratarán en una futura actualización de esta norma.</w:delText>
        </w:r>
        <w:bookmarkEnd w:id="16"/>
      </w:del>
    </w:p>
    <w:p w14:paraId="5ABC4BED" w14:textId="77777777" w:rsidR="00535AD3" w:rsidRPr="002C77E9" w:rsidRDefault="00535AD3" w:rsidP="00535AD3">
      <w:pPr>
        <w:spacing w:after="340"/>
        <w:jc w:val="center"/>
        <w:rPr>
          <w:rFonts w:eastAsia="Times New Roman" w:cs="Arial"/>
          <w:sz w:val="17"/>
          <w:szCs w:val="17"/>
          <w:lang w:val="es-ES_tradnl"/>
        </w:rPr>
      </w:pPr>
    </w:p>
    <w:p w14:paraId="12282566" w14:textId="19DE002E" w:rsidR="00D02E3F" w:rsidRPr="002C77E9" w:rsidRDefault="00F465C3" w:rsidP="00D02E3F">
      <w:pPr>
        <w:spacing w:before="0" w:after="340"/>
        <w:jc w:val="center"/>
        <w:rPr>
          <w:rFonts w:eastAsia="Batang" w:cs="Arial"/>
          <w:kern w:val="0"/>
          <w:sz w:val="17"/>
          <w:szCs w:val="17"/>
          <w:lang w:val="es-ES_tradnl"/>
          <w14:ligatures w14:val="none"/>
        </w:rPr>
      </w:pPr>
      <w:r w:rsidRPr="002C77E9">
        <w:rPr>
          <w:sz w:val="17"/>
          <w:lang w:val="es-ES_tradnl"/>
        </w:rPr>
        <w:t>ÍNDICE</w:t>
      </w:r>
    </w:p>
    <w:sdt>
      <w:sdtPr>
        <w:rPr>
          <w:rFonts w:cs="Arial"/>
          <w:sz w:val="22"/>
          <w:szCs w:val="17"/>
          <w:lang w:val="es-ES_tradnl"/>
        </w:rPr>
        <w:id w:val="1230117841"/>
        <w:docPartObj>
          <w:docPartGallery w:val="Table of Contents"/>
          <w:docPartUnique/>
        </w:docPartObj>
      </w:sdtPr>
      <w:sdtEndPr>
        <w:rPr>
          <w:b/>
          <w:bCs/>
          <w:sz w:val="20"/>
          <w:szCs w:val="16"/>
        </w:rPr>
      </w:sdtEndPr>
      <w:sdtContent>
        <w:p w14:paraId="701EB324" w14:textId="51632FEE" w:rsidR="009A3447" w:rsidRPr="002C77E9" w:rsidRDefault="00F717AA">
          <w:pPr>
            <w:pStyle w:val="TOC1"/>
            <w:rPr>
              <w:rFonts w:asciiTheme="minorHAnsi" w:eastAsiaTheme="minorEastAsia" w:hAnsiTheme="minorHAnsi" w:cstheme="minorBidi"/>
              <w:noProof/>
              <w:szCs w:val="17"/>
              <w:lang w:val="es-ES_tradnl"/>
            </w:rPr>
          </w:pPr>
          <w:r w:rsidRPr="002C77E9">
            <w:rPr>
              <w:rFonts w:cs="Arial"/>
              <w:sz w:val="16"/>
              <w:szCs w:val="20"/>
              <w:lang w:val="es-ES_tradnl"/>
            </w:rPr>
            <w:fldChar w:fldCharType="begin"/>
          </w:r>
          <w:r w:rsidRPr="002C77E9">
            <w:rPr>
              <w:rFonts w:cs="Arial"/>
              <w:sz w:val="16"/>
              <w:szCs w:val="20"/>
              <w:lang w:val="es-ES_tradnl"/>
            </w:rPr>
            <w:instrText xml:space="preserve"> TOC \o "1-4" \h \z \u </w:instrText>
          </w:r>
          <w:r w:rsidRPr="002C77E9">
            <w:rPr>
              <w:rFonts w:cs="Arial"/>
              <w:sz w:val="16"/>
              <w:szCs w:val="20"/>
              <w:lang w:val="es-ES_tradnl"/>
            </w:rPr>
            <w:fldChar w:fldCharType="separate"/>
          </w:r>
          <w:hyperlink w:anchor="_Toc213229617" w:history="1">
            <w:r w:rsidR="009A3447" w:rsidRPr="002C77E9">
              <w:rPr>
                <w:rStyle w:val="Hyperlink"/>
                <w:caps/>
                <w:noProof/>
                <w:szCs w:val="17"/>
                <w:lang w:val="es-ES_tradnl"/>
              </w:rPr>
              <w:t>INTRODUCCIÓN</w:t>
            </w:r>
            <w:r w:rsidR="009A3447" w:rsidRPr="002C77E9">
              <w:rPr>
                <w:noProof/>
                <w:webHidden/>
                <w:szCs w:val="17"/>
                <w:lang w:val="es-ES_tradnl"/>
              </w:rPr>
              <w:tab/>
            </w:r>
            <w:r w:rsidR="009A3447" w:rsidRPr="002C77E9">
              <w:rPr>
                <w:noProof/>
                <w:webHidden/>
                <w:szCs w:val="17"/>
                <w:lang w:val="es-ES_tradnl"/>
              </w:rPr>
              <w:fldChar w:fldCharType="begin"/>
            </w:r>
            <w:r w:rsidR="009A3447" w:rsidRPr="002C77E9">
              <w:rPr>
                <w:noProof/>
                <w:webHidden/>
                <w:szCs w:val="17"/>
                <w:lang w:val="es-ES_tradnl"/>
              </w:rPr>
              <w:instrText xml:space="preserve"> PAGEREF _Toc213229617 \h </w:instrText>
            </w:r>
            <w:r w:rsidR="009A3447" w:rsidRPr="002C77E9">
              <w:rPr>
                <w:noProof/>
                <w:webHidden/>
                <w:szCs w:val="17"/>
                <w:lang w:val="es-ES_tradnl"/>
              </w:rPr>
            </w:r>
            <w:r w:rsidR="009A3447" w:rsidRPr="002C77E9">
              <w:rPr>
                <w:noProof/>
                <w:webHidden/>
                <w:szCs w:val="17"/>
                <w:lang w:val="es-ES_tradnl"/>
              </w:rPr>
              <w:fldChar w:fldCharType="separate"/>
            </w:r>
            <w:r w:rsidR="00AC7F51">
              <w:rPr>
                <w:noProof/>
                <w:webHidden/>
                <w:szCs w:val="17"/>
                <w:lang w:val="es-ES_tradnl"/>
              </w:rPr>
              <w:t>2</w:t>
            </w:r>
            <w:r w:rsidR="009A3447" w:rsidRPr="002C77E9">
              <w:rPr>
                <w:noProof/>
                <w:webHidden/>
                <w:szCs w:val="17"/>
                <w:lang w:val="es-ES_tradnl"/>
              </w:rPr>
              <w:fldChar w:fldCharType="end"/>
            </w:r>
          </w:hyperlink>
        </w:p>
        <w:p w14:paraId="64CB50DB" w14:textId="63A936B3" w:rsidR="009A3447" w:rsidRPr="002C77E9" w:rsidRDefault="009A3447">
          <w:pPr>
            <w:pStyle w:val="TOC1"/>
            <w:rPr>
              <w:rFonts w:asciiTheme="minorHAnsi" w:eastAsiaTheme="minorEastAsia" w:hAnsiTheme="minorHAnsi" w:cstheme="minorBidi"/>
              <w:noProof/>
              <w:szCs w:val="17"/>
              <w:lang w:val="es-ES_tradnl"/>
            </w:rPr>
          </w:pPr>
          <w:hyperlink w:anchor="_Toc213229618" w:history="1">
            <w:r w:rsidRPr="002C77E9">
              <w:rPr>
                <w:rStyle w:val="Hyperlink"/>
                <w:noProof/>
                <w:szCs w:val="17"/>
                <w:lang w:val="es-ES_tradnl"/>
              </w:rPr>
              <w:t>ALCANCE DE LA NORMA TÉCNICA</w:t>
            </w:r>
            <w:r w:rsidRPr="002C77E9">
              <w:rPr>
                <w:noProof/>
                <w:webHidden/>
                <w:szCs w:val="17"/>
                <w:lang w:val="es-ES_tradnl"/>
              </w:rPr>
              <w:tab/>
            </w:r>
            <w:r w:rsidRPr="002C77E9">
              <w:rPr>
                <w:noProof/>
                <w:webHidden/>
                <w:szCs w:val="17"/>
                <w:lang w:val="es-ES_tradnl"/>
              </w:rPr>
              <w:fldChar w:fldCharType="begin"/>
            </w:r>
            <w:r w:rsidRPr="002C77E9">
              <w:rPr>
                <w:noProof/>
                <w:webHidden/>
                <w:szCs w:val="17"/>
                <w:lang w:val="es-ES_tradnl"/>
              </w:rPr>
              <w:instrText xml:space="preserve"> PAGEREF _Toc213229618 \h </w:instrText>
            </w:r>
            <w:r w:rsidRPr="002C77E9">
              <w:rPr>
                <w:noProof/>
                <w:webHidden/>
                <w:szCs w:val="17"/>
                <w:lang w:val="es-ES_tradnl"/>
              </w:rPr>
            </w:r>
            <w:r w:rsidRPr="002C77E9">
              <w:rPr>
                <w:noProof/>
                <w:webHidden/>
                <w:szCs w:val="17"/>
                <w:lang w:val="es-ES_tradnl"/>
              </w:rPr>
              <w:fldChar w:fldCharType="separate"/>
            </w:r>
            <w:r w:rsidR="00AC7F51">
              <w:rPr>
                <w:noProof/>
                <w:webHidden/>
                <w:szCs w:val="17"/>
                <w:lang w:val="es-ES_tradnl"/>
              </w:rPr>
              <w:t>2</w:t>
            </w:r>
            <w:r w:rsidRPr="002C77E9">
              <w:rPr>
                <w:noProof/>
                <w:webHidden/>
                <w:szCs w:val="17"/>
                <w:lang w:val="es-ES_tradnl"/>
              </w:rPr>
              <w:fldChar w:fldCharType="end"/>
            </w:r>
          </w:hyperlink>
        </w:p>
        <w:p w14:paraId="66E9C73C" w14:textId="5576BA30" w:rsidR="009A3447" w:rsidRPr="002C77E9" w:rsidRDefault="009A3447">
          <w:pPr>
            <w:pStyle w:val="TOC1"/>
            <w:rPr>
              <w:rFonts w:asciiTheme="minorHAnsi" w:eastAsiaTheme="minorEastAsia" w:hAnsiTheme="minorHAnsi" w:cstheme="minorBidi"/>
              <w:noProof/>
              <w:szCs w:val="17"/>
              <w:lang w:val="es-ES_tradnl"/>
            </w:rPr>
          </w:pPr>
          <w:hyperlink w:anchor="_Toc213229619" w:history="1">
            <w:r w:rsidRPr="002C77E9">
              <w:rPr>
                <w:rStyle w:val="Hyperlink"/>
                <w:noProof/>
                <w:szCs w:val="17"/>
                <w:lang w:val="es-ES_tradnl"/>
              </w:rPr>
              <w:t>DEFINICIONES Y TERMINOLOGÍA</w:t>
            </w:r>
            <w:r w:rsidRPr="002C77E9">
              <w:rPr>
                <w:noProof/>
                <w:webHidden/>
                <w:szCs w:val="17"/>
                <w:lang w:val="es-ES_tradnl"/>
              </w:rPr>
              <w:tab/>
            </w:r>
            <w:r w:rsidRPr="002C77E9">
              <w:rPr>
                <w:noProof/>
                <w:webHidden/>
                <w:szCs w:val="17"/>
                <w:lang w:val="es-ES_tradnl"/>
              </w:rPr>
              <w:fldChar w:fldCharType="begin"/>
            </w:r>
            <w:r w:rsidRPr="002C77E9">
              <w:rPr>
                <w:noProof/>
                <w:webHidden/>
                <w:szCs w:val="17"/>
                <w:lang w:val="es-ES_tradnl"/>
              </w:rPr>
              <w:instrText xml:space="preserve"> PAGEREF _Toc213229619 \h </w:instrText>
            </w:r>
            <w:r w:rsidRPr="002C77E9">
              <w:rPr>
                <w:noProof/>
                <w:webHidden/>
                <w:szCs w:val="17"/>
                <w:lang w:val="es-ES_tradnl"/>
              </w:rPr>
            </w:r>
            <w:r w:rsidRPr="002C77E9">
              <w:rPr>
                <w:noProof/>
                <w:webHidden/>
                <w:szCs w:val="17"/>
                <w:lang w:val="es-ES_tradnl"/>
              </w:rPr>
              <w:fldChar w:fldCharType="separate"/>
            </w:r>
            <w:r w:rsidR="00AC7F51">
              <w:rPr>
                <w:noProof/>
                <w:webHidden/>
                <w:szCs w:val="17"/>
                <w:lang w:val="es-ES_tradnl"/>
              </w:rPr>
              <w:t>2</w:t>
            </w:r>
            <w:r w:rsidRPr="002C77E9">
              <w:rPr>
                <w:noProof/>
                <w:webHidden/>
                <w:szCs w:val="17"/>
                <w:lang w:val="es-ES_tradnl"/>
              </w:rPr>
              <w:fldChar w:fldCharType="end"/>
            </w:r>
          </w:hyperlink>
        </w:p>
        <w:p w14:paraId="318D354B" w14:textId="7252010C" w:rsidR="009A3447" w:rsidRPr="002C77E9" w:rsidRDefault="009A3447">
          <w:pPr>
            <w:pStyle w:val="TOC1"/>
            <w:rPr>
              <w:rFonts w:asciiTheme="minorHAnsi" w:eastAsiaTheme="minorEastAsia" w:hAnsiTheme="minorHAnsi" w:cstheme="minorBidi"/>
              <w:noProof/>
              <w:szCs w:val="17"/>
              <w:lang w:val="es-ES_tradnl"/>
            </w:rPr>
          </w:pPr>
          <w:hyperlink w:anchor="_Toc213229620" w:history="1">
            <w:r w:rsidRPr="002C77E9">
              <w:rPr>
                <w:rStyle w:val="Hyperlink"/>
                <w:noProof/>
                <w:szCs w:val="17"/>
                <w:lang w:val="es-ES_tradnl"/>
              </w:rPr>
              <w:t>REFERENCIAS</w:t>
            </w:r>
            <w:r w:rsidRPr="002C77E9">
              <w:rPr>
                <w:noProof/>
                <w:webHidden/>
                <w:szCs w:val="17"/>
                <w:lang w:val="es-ES_tradnl"/>
              </w:rPr>
              <w:tab/>
            </w:r>
            <w:r w:rsidRPr="002C77E9">
              <w:rPr>
                <w:noProof/>
                <w:webHidden/>
                <w:szCs w:val="17"/>
                <w:lang w:val="es-ES_tradnl"/>
              </w:rPr>
              <w:fldChar w:fldCharType="begin"/>
            </w:r>
            <w:r w:rsidRPr="002C77E9">
              <w:rPr>
                <w:noProof/>
                <w:webHidden/>
                <w:szCs w:val="17"/>
                <w:lang w:val="es-ES_tradnl"/>
              </w:rPr>
              <w:instrText xml:space="preserve"> PAGEREF _Toc213229620 \h </w:instrText>
            </w:r>
            <w:r w:rsidRPr="002C77E9">
              <w:rPr>
                <w:noProof/>
                <w:webHidden/>
                <w:szCs w:val="17"/>
                <w:lang w:val="es-ES_tradnl"/>
              </w:rPr>
            </w:r>
            <w:r w:rsidRPr="002C77E9">
              <w:rPr>
                <w:noProof/>
                <w:webHidden/>
                <w:szCs w:val="17"/>
                <w:lang w:val="es-ES_tradnl"/>
              </w:rPr>
              <w:fldChar w:fldCharType="separate"/>
            </w:r>
            <w:r w:rsidR="00AC7F51">
              <w:rPr>
                <w:noProof/>
                <w:webHidden/>
                <w:szCs w:val="17"/>
                <w:lang w:val="es-ES_tradnl"/>
              </w:rPr>
              <w:t>3</w:t>
            </w:r>
            <w:r w:rsidRPr="002C77E9">
              <w:rPr>
                <w:noProof/>
                <w:webHidden/>
                <w:szCs w:val="17"/>
                <w:lang w:val="es-ES_tradnl"/>
              </w:rPr>
              <w:fldChar w:fldCharType="end"/>
            </w:r>
          </w:hyperlink>
        </w:p>
        <w:p w14:paraId="114258B0" w14:textId="2EB38202" w:rsidR="009A3447" w:rsidRPr="002C77E9" w:rsidRDefault="009A3447">
          <w:pPr>
            <w:pStyle w:val="TOC1"/>
            <w:rPr>
              <w:rFonts w:asciiTheme="minorHAnsi" w:eastAsiaTheme="minorEastAsia" w:hAnsiTheme="minorHAnsi" w:cstheme="minorBidi"/>
              <w:noProof/>
              <w:szCs w:val="17"/>
              <w:lang w:val="es-ES_tradnl"/>
            </w:rPr>
          </w:pPr>
          <w:hyperlink w:anchor="_Toc213229621" w:history="1">
            <w:r w:rsidRPr="002C77E9">
              <w:rPr>
                <w:rStyle w:val="Hyperlink"/>
                <w:noProof/>
                <w:szCs w:val="17"/>
                <w:lang w:val="es-ES_tradnl"/>
              </w:rPr>
              <w:t>REQUISITOS DEL PAQUETE DE DATOS DE DOCUMENTOS DE PRIORIDAD</w:t>
            </w:r>
            <w:r w:rsidRPr="002C77E9">
              <w:rPr>
                <w:noProof/>
                <w:webHidden/>
                <w:szCs w:val="17"/>
                <w:lang w:val="es-ES_tradnl"/>
              </w:rPr>
              <w:tab/>
            </w:r>
            <w:r w:rsidRPr="002C77E9">
              <w:rPr>
                <w:noProof/>
                <w:webHidden/>
                <w:szCs w:val="17"/>
                <w:lang w:val="es-ES_tradnl"/>
              </w:rPr>
              <w:fldChar w:fldCharType="begin"/>
            </w:r>
            <w:r w:rsidRPr="002C77E9">
              <w:rPr>
                <w:noProof/>
                <w:webHidden/>
                <w:szCs w:val="17"/>
                <w:lang w:val="es-ES_tradnl"/>
              </w:rPr>
              <w:instrText xml:space="preserve"> PAGEREF _Toc213229621 \h </w:instrText>
            </w:r>
            <w:r w:rsidRPr="002C77E9">
              <w:rPr>
                <w:noProof/>
                <w:webHidden/>
                <w:szCs w:val="17"/>
                <w:lang w:val="es-ES_tradnl"/>
              </w:rPr>
            </w:r>
            <w:r w:rsidRPr="002C77E9">
              <w:rPr>
                <w:noProof/>
                <w:webHidden/>
                <w:szCs w:val="17"/>
                <w:lang w:val="es-ES_tradnl"/>
              </w:rPr>
              <w:fldChar w:fldCharType="separate"/>
            </w:r>
            <w:r w:rsidR="00AC7F51">
              <w:rPr>
                <w:noProof/>
                <w:webHidden/>
                <w:szCs w:val="17"/>
                <w:lang w:val="es-ES_tradnl"/>
              </w:rPr>
              <w:t>5</w:t>
            </w:r>
            <w:r w:rsidRPr="002C77E9">
              <w:rPr>
                <w:noProof/>
                <w:webHidden/>
                <w:szCs w:val="17"/>
                <w:lang w:val="es-ES_tradnl"/>
              </w:rPr>
              <w:fldChar w:fldCharType="end"/>
            </w:r>
          </w:hyperlink>
        </w:p>
        <w:p w14:paraId="395114A1" w14:textId="1075E380" w:rsidR="009A3447" w:rsidRPr="002C77E9" w:rsidRDefault="009A3447">
          <w:pPr>
            <w:pStyle w:val="TOC2"/>
            <w:tabs>
              <w:tab w:val="right" w:leader="dot" w:pos="9347"/>
            </w:tabs>
            <w:rPr>
              <w:rFonts w:asciiTheme="minorHAnsi" w:eastAsiaTheme="minorEastAsia" w:hAnsiTheme="minorHAnsi" w:cstheme="minorBidi"/>
              <w:noProof/>
              <w:sz w:val="17"/>
              <w:szCs w:val="17"/>
              <w:lang w:val="es-ES_tradnl"/>
            </w:rPr>
          </w:pPr>
          <w:hyperlink w:anchor="_Toc213229622" w:history="1">
            <w:r w:rsidRPr="002C77E9">
              <w:rPr>
                <w:rStyle w:val="Hyperlink"/>
                <w:i/>
                <w:noProof/>
                <w:sz w:val="17"/>
                <w:szCs w:val="17"/>
                <w:lang w:val="es-ES_tradnl"/>
              </w:rPr>
              <w:t>Estructura del paquete de datos</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_Toc213229622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5</w:t>
            </w:r>
            <w:r w:rsidRPr="002C77E9">
              <w:rPr>
                <w:noProof/>
                <w:webHidden/>
                <w:sz w:val="17"/>
                <w:szCs w:val="17"/>
                <w:lang w:val="es-ES_tradnl"/>
              </w:rPr>
              <w:fldChar w:fldCharType="end"/>
            </w:r>
          </w:hyperlink>
        </w:p>
        <w:p w14:paraId="76914345" w14:textId="04925224" w:rsidR="009A3447" w:rsidRPr="002C77E9" w:rsidRDefault="009A3447">
          <w:pPr>
            <w:pStyle w:val="TOC3"/>
            <w:tabs>
              <w:tab w:val="right" w:leader="dot" w:pos="9347"/>
            </w:tabs>
            <w:rPr>
              <w:rFonts w:asciiTheme="minorHAnsi" w:eastAsiaTheme="minorEastAsia" w:hAnsiTheme="minorHAnsi" w:cstheme="minorBidi"/>
              <w:noProof/>
              <w:sz w:val="17"/>
              <w:szCs w:val="17"/>
              <w:lang w:val="es-ES_tradnl"/>
            </w:rPr>
          </w:pPr>
          <w:hyperlink w:anchor="_Toc213229623" w:history="1">
            <w:r w:rsidRPr="002C77E9">
              <w:rPr>
                <w:rStyle w:val="Hyperlink"/>
                <w:noProof/>
                <w:sz w:val="17"/>
                <w:szCs w:val="17"/>
                <w:lang w:val="es-ES_tradnl"/>
              </w:rPr>
              <w:t>Archivo de índice del paquete de datos</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_Toc213229623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5</w:t>
            </w:r>
            <w:r w:rsidRPr="002C77E9">
              <w:rPr>
                <w:noProof/>
                <w:webHidden/>
                <w:sz w:val="17"/>
                <w:szCs w:val="17"/>
                <w:lang w:val="es-ES_tradnl"/>
              </w:rPr>
              <w:fldChar w:fldCharType="end"/>
            </w:r>
          </w:hyperlink>
        </w:p>
        <w:p w14:paraId="3DCEA5A7" w14:textId="6C100EFD" w:rsidR="009A3447" w:rsidRPr="002C77E9" w:rsidRDefault="009A3447">
          <w:pPr>
            <w:pStyle w:val="TOC3"/>
            <w:tabs>
              <w:tab w:val="right" w:leader="dot" w:pos="9347"/>
            </w:tabs>
            <w:rPr>
              <w:rFonts w:asciiTheme="minorHAnsi" w:eastAsiaTheme="minorEastAsia" w:hAnsiTheme="minorHAnsi" w:cstheme="minorBidi"/>
              <w:noProof/>
              <w:sz w:val="17"/>
              <w:szCs w:val="17"/>
              <w:lang w:val="es-ES_tradnl"/>
            </w:rPr>
          </w:pPr>
          <w:hyperlink w:anchor="_Toc213229624" w:history="1">
            <w:r w:rsidRPr="002C77E9">
              <w:rPr>
                <w:rStyle w:val="Hyperlink"/>
                <w:noProof/>
                <w:sz w:val="17"/>
                <w:szCs w:val="17"/>
                <w:lang w:val="es-ES_tradnl"/>
              </w:rPr>
              <w:t>Carpeta MandatoryArtifacts</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_Toc213229624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5</w:t>
            </w:r>
            <w:r w:rsidRPr="002C77E9">
              <w:rPr>
                <w:noProof/>
                <w:webHidden/>
                <w:sz w:val="17"/>
                <w:szCs w:val="17"/>
                <w:lang w:val="es-ES_tradnl"/>
              </w:rPr>
              <w:fldChar w:fldCharType="end"/>
            </w:r>
          </w:hyperlink>
        </w:p>
        <w:p w14:paraId="3BB5CD9C" w14:textId="2D0CCF03" w:rsidR="009A3447" w:rsidRPr="002C77E9" w:rsidRDefault="009A3447">
          <w:pPr>
            <w:pStyle w:val="TOC4"/>
            <w:tabs>
              <w:tab w:val="right" w:leader="dot" w:pos="9347"/>
            </w:tabs>
            <w:rPr>
              <w:rFonts w:asciiTheme="minorHAnsi" w:eastAsiaTheme="minorEastAsia" w:hAnsiTheme="minorHAnsi" w:cstheme="minorBidi"/>
              <w:noProof/>
              <w:sz w:val="17"/>
              <w:szCs w:val="17"/>
              <w:lang w:val="es-ES_tradnl"/>
            </w:rPr>
          </w:pPr>
          <w:hyperlink w:anchor="_Toc213229625" w:history="1">
            <w:r w:rsidRPr="002C77E9">
              <w:rPr>
                <w:rStyle w:val="Hyperlink"/>
                <w:noProof/>
                <w:sz w:val="17"/>
                <w:szCs w:val="17"/>
                <w:lang w:val="es-ES_tradnl"/>
              </w:rPr>
              <w:t>Documento de prioridad de patente</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_Toc213229625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6</w:t>
            </w:r>
            <w:r w:rsidRPr="002C77E9">
              <w:rPr>
                <w:noProof/>
                <w:webHidden/>
                <w:sz w:val="17"/>
                <w:szCs w:val="17"/>
                <w:lang w:val="es-ES_tradnl"/>
              </w:rPr>
              <w:fldChar w:fldCharType="end"/>
            </w:r>
          </w:hyperlink>
        </w:p>
        <w:p w14:paraId="489DC0A0" w14:textId="2B545479" w:rsidR="009A3447" w:rsidRPr="002C77E9" w:rsidRDefault="009A3447">
          <w:pPr>
            <w:pStyle w:val="TOC4"/>
            <w:tabs>
              <w:tab w:val="right" w:leader="dot" w:pos="9347"/>
            </w:tabs>
            <w:rPr>
              <w:rFonts w:asciiTheme="minorHAnsi" w:eastAsiaTheme="minorEastAsia" w:hAnsiTheme="minorHAnsi" w:cstheme="minorBidi"/>
              <w:noProof/>
              <w:sz w:val="17"/>
              <w:szCs w:val="17"/>
              <w:lang w:val="es-ES_tradnl"/>
            </w:rPr>
          </w:pPr>
          <w:hyperlink w:anchor="_Toc213229626" w:history="1">
            <w:r w:rsidRPr="002C77E9">
              <w:rPr>
                <w:rStyle w:val="Hyperlink"/>
                <w:noProof/>
                <w:sz w:val="17"/>
                <w:szCs w:val="17"/>
                <w:lang w:val="es-ES_tradnl"/>
              </w:rPr>
              <w:t>Documento de prioridad de diseño industrial</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_Toc213229626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6</w:t>
            </w:r>
            <w:r w:rsidRPr="002C77E9">
              <w:rPr>
                <w:noProof/>
                <w:webHidden/>
                <w:sz w:val="17"/>
                <w:szCs w:val="17"/>
                <w:lang w:val="es-ES_tradnl"/>
              </w:rPr>
              <w:fldChar w:fldCharType="end"/>
            </w:r>
          </w:hyperlink>
        </w:p>
        <w:p w14:paraId="66F383A1" w14:textId="0041F9CC" w:rsidR="009A3447" w:rsidRPr="002C77E9" w:rsidRDefault="009A3447">
          <w:pPr>
            <w:pStyle w:val="TOC4"/>
            <w:tabs>
              <w:tab w:val="right" w:leader="dot" w:pos="9347"/>
            </w:tabs>
            <w:rPr>
              <w:rFonts w:asciiTheme="minorHAnsi" w:eastAsiaTheme="minorEastAsia" w:hAnsiTheme="minorHAnsi" w:cstheme="minorBidi"/>
              <w:noProof/>
              <w:sz w:val="17"/>
              <w:szCs w:val="17"/>
              <w:lang w:val="es-ES_tradnl"/>
            </w:rPr>
          </w:pPr>
          <w:hyperlink w:anchor="_Toc213229627" w:history="1">
            <w:r w:rsidRPr="002C77E9">
              <w:rPr>
                <w:rStyle w:val="Hyperlink"/>
                <w:noProof/>
                <w:sz w:val="17"/>
                <w:szCs w:val="17"/>
                <w:lang w:val="es-ES_tradnl"/>
              </w:rPr>
              <w:t>Documento de prioridad de marca</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_Toc213229627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7</w:t>
            </w:r>
            <w:r w:rsidRPr="002C77E9">
              <w:rPr>
                <w:noProof/>
                <w:webHidden/>
                <w:sz w:val="17"/>
                <w:szCs w:val="17"/>
                <w:lang w:val="es-ES_tradnl"/>
              </w:rPr>
              <w:fldChar w:fldCharType="end"/>
            </w:r>
          </w:hyperlink>
        </w:p>
        <w:p w14:paraId="270D9899" w14:textId="14760CC8" w:rsidR="009A3447" w:rsidRPr="002C77E9" w:rsidRDefault="009A3447">
          <w:pPr>
            <w:pStyle w:val="TOC3"/>
            <w:tabs>
              <w:tab w:val="right" w:leader="dot" w:pos="9347"/>
            </w:tabs>
            <w:rPr>
              <w:rFonts w:asciiTheme="minorHAnsi" w:eastAsiaTheme="minorEastAsia" w:hAnsiTheme="minorHAnsi" w:cstheme="minorBidi"/>
              <w:noProof/>
              <w:sz w:val="17"/>
              <w:szCs w:val="17"/>
              <w:lang w:val="es-ES_tradnl"/>
            </w:rPr>
          </w:pPr>
          <w:hyperlink w:anchor="_Toc213229628" w:history="1">
            <w:r w:rsidRPr="002C77E9">
              <w:rPr>
                <w:rStyle w:val="Hyperlink"/>
                <w:noProof/>
                <w:sz w:val="17"/>
                <w:szCs w:val="17"/>
                <w:lang w:val="es-ES_tradnl"/>
              </w:rPr>
              <w:t>Carpeta SupplementaryArtifacts</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_Toc213229628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7</w:t>
            </w:r>
            <w:r w:rsidRPr="002C77E9">
              <w:rPr>
                <w:noProof/>
                <w:webHidden/>
                <w:sz w:val="17"/>
                <w:szCs w:val="17"/>
                <w:lang w:val="es-ES_tradnl"/>
              </w:rPr>
              <w:fldChar w:fldCharType="end"/>
            </w:r>
          </w:hyperlink>
        </w:p>
        <w:p w14:paraId="4FA3E8A4" w14:textId="7D8B70A7" w:rsidR="009A3447" w:rsidRPr="002C77E9" w:rsidRDefault="009A3447">
          <w:pPr>
            <w:pStyle w:val="TOC4"/>
            <w:tabs>
              <w:tab w:val="right" w:leader="dot" w:pos="9347"/>
            </w:tabs>
            <w:rPr>
              <w:rFonts w:asciiTheme="minorHAnsi" w:eastAsiaTheme="minorEastAsia" w:hAnsiTheme="minorHAnsi" w:cstheme="minorBidi"/>
              <w:noProof/>
              <w:sz w:val="17"/>
              <w:szCs w:val="17"/>
              <w:lang w:val="es-ES_tradnl"/>
            </w:rPr>
          </w:pPr>
          <w:hyperlink w:anchor="_Toc213229629" w:history="1">
            <w:r w:rsidRPr="002C77E9">
              <w:rPr>
                <w:rStyle w:val="Hyperlink"/>
                <w:noProof/>
                <w:sz w:val="17"/>
                <w:szCs w:val="17"/>
                <w:lang w:val="es-ES_tradnl"/>
              </w:rPr>
              <w:t>Documentos de patente:</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_Toc213229629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8</w:t>
            </w:r>
            <w:r w:rsidRPr="002C77E9">
              <w:rPr>
                <w:noProof/>
                <w:webHidden/>
                <w:sz w:val="17"/>
                <w:szCs w:val="17"/>
                <w:lang w:val="es-ES_tradnl"/>
              </w:rPr>
              <w:fldChar w:fldCharType="end"/>
            </w:r>
          </w:hyperlink>
        </w:p>
        <w:p w14:paraId="5E20CB38" w14:textId="329FC8A7" w:rsidR="009A3447" w:rsidRPr="002C77E9" w:rsidRDefault="009A3447">
          <w:pPr>
            <w:pStyle w:val="TOC4"/>
            <w:tabs>
              <w:tab w:val="right" w:leader="dot" w:pos="9347"/>
            </w:tabs>
            <w:rPr>
              <w:rFonts w:asciiTheme="minorHAnsi" w:eastAsiaTheme="minorEastAsia" w:hAnsiTheme="minorHAnsi" w:cstheme="minorBidi"/>
              <w:noProof/>
              <w:sz w:val="17"/>
              <w:szCs w:val="17"/>
              <w:lang w:val="es-ES_tradnl"/>
            </w:rPr>
          </w:pPr>
          <w:hyperlink w:anchor="_Toc213229630" w:history="1">
            <w:r w:rsidRPr="002C77E9">
              <w:rPr>
                <w:rStyle w:val="Hyperlink"/>
                <w:noProof/>
                <w:sz w:val="17"/>
                <w:szCs w:val="17"/>
                <w:lang w:val="es-ES_tradnl"/>
              </w:rPr>
              <w:t>Documentos de diseños industriales:</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_Toc213229630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8</w:t>
            </w:r>
            <w:r w:rsidRPr="002C77E9">
              <w:rPr>
                <w:noProof/>
                <w:webHidden/>
                <w:sz w:val="17"/>
                <w:szCs w:val="17"/>
                <w:lang w:val="es-ES_tradnl"/>
              </w:rPr>
              <w:fldChar w:fldCharType="end"/>
            </w:r>
          </w:hyperlink>
        </w:p>
        <w:p w14:paraId="2B2115E9" w14:textId="05FF4C3D" w:rsidR="009A3447" w:rsidRPr="002C77E9" w:rsidRDefault="009A3447">
          <w:pPr>
            <w:pStyle w:val="TOC4"/>
            <w:tabs>
              <w:tab w:val="right" w:leader="dot" w:pos="9347"/>
            </w:tabs>
            <w:rPr>
              <w:rFonts w:asciiTheme="minorHAnsi" w:eastAsiaTheme="minorEastAsia" w:hAnsiTheme="minorHAnsi" w:cstheme="minorBidi"/>
              <w:noProof/>
              <w:sz w:val="17"/>
              <w:szCs w:val="17"/>
              <w:lang w:val="es-ES_tradnl"/>
            </w:rPr>
          </w:pPr>
          <w:hyperlink w:anchor="_Toc213229631" w:history="1">
            <w:r w:rsidRPr="002C77E9">
              <w:rPr>
                <w:rStyle w:val="Hyperlink"/>
                <w:noProof/>
                <w:sz w:val="17"/>
                <w:szCs w:val="17"/>
                <w:lang w:val="es-ES_tradnl"/>
              </w:rPr>
              <w:t>Documentos de marcas:</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_Toc213229631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8</w:t>
            </w:r>
            <w:r w:rsidRPr="002C77E9">
              <w:rPr>
                <w:noProof/>
                <w:webHidden/>
                <w:sz w:val="17"/>
                <w:szCs w:val="17"/>
                <w:lang w:val="es-ES_tradnl"/>
              </w:rPr>
              <w:fldChar w:fldCharType="end"/>
            </w:r>
          </w:hyperlink>
        </w:p>
        <w:p w14:paraId="2F525B12" w14:textId="135973BA" w:rsidR="009A3447" w:rsidRPr="002C77E9" w:rsidRDefault="009A3447">
          <w:pPr>
            <w:pStyle w:val="TOC2"/>
            <w:tabs>
              <w:tab w:val="right" w:leader="dot" w:pos="9347"/>
            </w:tabs>
            <w:rPr>
              <w:rFonts w:asciiTheme="minorHAnsi" w:eastAsiaTheme="minorEastAsia" w:hAnsiTheme="minorHAnsi" w:cstheme="minorBidi"/>
              <w:noProof/>
              <w:lang w:val="es-ES_tradnl"/>
            </w:rPr>
          </w:pPr>
          <w:hyperlink w:anchor="_Toc213229632" w:history="1">
            <w:r w:rsidRPr="002C77E9">
              <w:rPr>
                <w:rStyle w:val="Hyperlink"/>
                <w:i/>
                <w:noProof/>
                <w:sz w:val="17"/>
                <w:szCs w:val="17"/>
                <w:lang w:val="es-ES_tradnl"/>
              </w:rPr>
              <w:t>Normas de denominación e identificación de documentos</w:t>
            </w:r>
            <w:r w:rsidRPr="002C77E9">
              <w:rPr>
                <w:noProof/>
                <w:webHidden/>
                <w:sz w:val="17"/>
                <w:szCs w:val="17"/>
                <w:lang w:val="es-ES_tradnl"/>
              </w:rPr>
              <w:tab/>
            </w:r>
            <w:r w:rsidRPr="002C77E9">
              <w:rPr>
                <w:noProof/>
                <w:webHidden/>
                <w:sz w:val="17"/>
                <w:szCs w:val="17"/>
                <w:lang w:val="es-ES_tradnl"/>
              </w:rPr>
              <w:fldChar w:fldCharType="begin"/>
            </w:r>
            <w:r w:rsidRPr="002C77E9">
              <w:rPr>
                <w:noProof/>
                <w:webHidden/>
                <w:sz w:val="17"/>
                <w:szCs w:val="17"/>
                <w:lang w:val="es-ES_tradnl"/>
              </w:rPr>
              <w:instrText xml:space="preserve"> PAGEREF _Toc213229632 \h </w:instrText>
            </w:r>
            <w:r w:rsidRPr="002C77E9">
              <w:rPr>
                <w:noProof/>
                <w:webHidden/>
                <w:sz w:val="17"/>
                <w:szCs w:val="17"/>
                <w:lang w:val="es-ES_tradnl"/>
              </w:rPr>
            </w:r>
            <w:r w:rsidRPr="002C77E9">
              <w:rPr>
                <w:noProof/>
                <w:webHidden/>
                <w:sz w:val="17"/>
                <w:szCs w:val="17"/>
                <w:lang w:val="es-ES_tradnl"/>
              </w:rPr>
              <w:fldChar w:fldCharType="separate"/>
            </w:r>
            <w:r w:rsidR="00AC7F51">
              <w:rPr>
                <w:noProof/>
                <w:webHidden/>
                <w:sz w:val="17"/>
                <w:szCs w:val="17"/>
                <w:lang w:val="es-ES_tradnl"/>
              </w:rPr>
              <w:t>9</w:t>
            </w:r>
            <w:r w:rsidRPr="002C77E9">
              <w:rPr>
                <w:noProof/>
                <w:webHidden/>
                <w:sz w:val="17"/>
                <w:szCs w:val="17"/>
                <w:lang w:val="es-ES_tradnl"/>
              </w:rPr>
              <w:fldChar w:fldCharType="end"/>
            </w:r>
          </w:hyperlink>
        </w:p>
        <w:p w14:paraId="037B9DB4" w14:textId="031A4849" w:rsidR="00AC0889" w:rsidRPr="002C77E9" w:rsidRDefault="00F717AA" w:rsidP="000A2ACD">
          <w:pPr>
            <w:pStyle w:val="TOC2"/>
            <w:tabs>
              <w:tab w:val="right" w:leader="dot" w:pos="9347"/>
            </w:tabs>
            <w:ind w:left="0"/>
            <w:rPr>
              <w:rFonts w:eastAsia="SimSun" w:cs="Arial"/>
              <w:b/>
              <w:bCs/>
              <w:kern w:val="0"/>
              <w:sz w:val="17"/>
              <w:szCs w:val="17"/>
              <w:lang w:val="es-ES_tradnl" w:eastAsia="zh-CN"/>
              <w14:ligatures w14:val="none"/>
            </w:rPr>
          </w:pPr>
          <w:r w:rsidRPr="002C77E9">
            <w:rPr>
              <w:rFonts w:cs="Arial"/>
              <w:sz w:val="20"/>
              <w:szCs w:val="20"/>
              <w:lang w:val="es-ES_tradnl"/>
            </w:rPr>
            <w:fldChar w:fldCharType="end"/>
          </w:r>
        </w:p>
      </w:sdtContent>
    </w:sdt>
    <w:p w14:paraId="5E254614" w14:textId="784ABC60" w:rsidR="00331FB6" w:rsidRPr="002C77E9" w:rsidRDefault="007222F1" w:rsidP="00E165FD">
      <w:pPr>
        <w:spacing w:before="0"/>
        <w:rPr>
          <w:rFonts w:eastAsia="SimSun" w:cs="Arial"/>
          <w:b/>
          <w:bCs/>
          <w:kern w:val="0"/>
          <w:sz w:val="17"/>
          <w:szCs w:val="17"/>
          <w:lang w:val="es-ES_tradnl"/>
          <w14:ligatures w14:val="none"/>
        </w:rPr>
      </w:pPr>
      <w:r w:rsidRPr="002C77E9">
        <w:rPr>
          <w:b/>
          <w:sz w:val="17"/>
          <w:lang w:val="es-ES_tradnl"/>
        </w:rPr>
        <w:t xml:space="preserve">ANEXOS </w:t>
      </w:r>
    </w:p>
    <w:p w14:paraId="6AFDA9B4" w14:textId="660A5D42" w:rsidR="00CA2149" w:rsidRPr="002C77E9" w:rsidRDefault="001B3124" w:rsidP="00CC1FFF">
      <w:pPr>
        <w:pStyle w:val="TOC1"/>
        <w:spacing w:before="0" w:after="120"/>
        <w:rPr>
          <w:rFonts w:asciiTheme="minorHAnsi" w:eastAsiaTheme="minorEastAsia" w:hAnsiTheme="minorHAnsi" w:cstheme="minorBidi"/>
          <w:bCs/>
          <w:noProof/>
          <w:szCs w:val="17"/>
          <w:lang w:val="es-ES_tradnl"/>
        </w:rPr>
      </w:pPr>
      <w:hyperlink w:anchor="_Toc211324027" w:history="1">
        <w:r w:rsidRPr="002C77E9">
          <w:rPr>
            <w:rStyle w:val="Hyperlink"/>
            <w:color w:val="0070C0"/>
            <w:lang w:val="es-ES_tradnl"/>
          </w:rPr>
          <w:t>Anexo I</w:t>
        </w:r>
      </w:hyperlink>
      <w:r w:rsidRPr="002C77E9">
        <w:rPr>
          <w:lang w:val="es-ES_tradnl"/>
        </w:rPr>
        <w:t>: Definición del esquema XML (XSD) para los archivos XML de índice de documentos de prioridad</w:t>
      </w:r>
    </w:p>
    <w:p w14:paraId="42FE5C74" w14:textId="7D708D41" w:rsidR="00CA2149" w:rsidRPr="002C77E9" w:rsidRDefault="005145AE" w:rsidP="00CC1FFF">
      <w:pPr>
        <w:pStyle w:val="TOC1"/>
        <w:tabs>
          <w:tab w:val="clear" w:pos="9347"/>
        </w:tabs>
        <w:spacing w:before="0" w:after="120"/>
        <w:rPr>
          <w:rFonts w:asciiTheme="minorHAnsi" w:eastAsiaTheme="minorEastAsia" w:hAnsiTheme="minorHAnsi" w:cstheme="minorBidi"/>
          <w:bCs/>
          <w:noProof/>
          <w:szCs w:val="17"/>
          <w:lang w:val="es-ES_tradnl"/>
        </w:rPr>
      </w:pPr>
      <w:r w:rsidRPr="002C77E9">
        <w:rPr>
          <w:lang w:val="es-ES_tradnl"/>
        </w:rPr>
        <w:tab/>
      </w:r>
      <w:hyperlink w:anchor="_Toc211324029" w:history="1">
        <w:r w:rsidRPr="002C77E9">
          <w:rPr>
            <w:rStyle w:val="Hyperlink"/>
            <w:color w:val="0070C0"/>
            <w:lang w:val="es-ES_tradnl"/>
          </w:rPr>
          <w:t>Apéndice A del Anexo I</w:t>
        </w:r>
      </w:hyperlink>
      <w:r w:rsidRPr="002C77E9">
        <w:rPr>
          <w:lang w:val="es-ES_tradnl"/>
        </w:rPr>
        <w:t>: Ejemplo de instancia XML del archivo de índice del PDDP para patentes</w:t>
      </w:r>
    </w:p>
    <w:p w14:paraId="77A0D03A" w14:textId="19D22ED0" w:rsidR="00CA2149" w:rsidRPr="002C77E9" w:rsidRDefault="005145AE" w:rsidP="00CC1FFF">
      <w:pPr>
        <w:pStyle w:val="TOC1"/>
        <w:tabs>
          <w:tab w:val="clear" w:pos="9347"/>
        </w:tabs>
        <w:spacing w:before="0" w:after="120"/>
        <w:rPr>
          <w:rFonts w:asciiTheme="minorHAnsi" w:eastAsiaTheme="minorEastAsia" w:hAnsiTheme="minorHAnsi" w:cstheme="minorBidi"/>
          <w:bCs/>
          <w:noProof/>
          <w:szCs w:val="17"/>
          <w:lang w:val="es-ES_tradnl"/>
        </w:rPr>
      </w:pPr>
      <w:r w:rsidRPr="002C77E9">
        <w:rPr>
          <w:lang w:val="es-ES_tradnl"/>
        </w:rPr>
        <w:tab/>
      </w:r>
      <w:hyperlink w:anchor="_Toc211324031" w:history="1">
        <w:r w:rsidRPr="002C77E9">
          <w:rPr>
            <w:rStyle w:val="Hyperlink"/>
            <w:color w:val="0070C0"/>
            <w:lang w:val="es-ES_tradnl"/>
          </w:rPr>
          <w:t>Apéndice B del Anexo I</w:t>
        </w:r>
      </w:hyperlink>
      <w:r w:rsidRPr="002C77E9">
        <w:rPr>
          <w:lang w:val="es-ES_tradnl"/>
        </w:rPr>
        <w:t xml:space="preserve">: Ejemplo de instancia XML del archivo de índice del PDDP para diseños industriales </w:t>
      </w:r>
    </w:p>
    <w:p w14:paraId="7E9C686C" w14:textId="423C84FC" w:rsidR="00CA2149" w:rsidRPr="002C77E9" w:rsidRDefault="001B3124" w:rsidP="00CC1FFF">
      <w:pPr>
        <w:pStyle w:val="TOC1"/>
        <w:tabs>
          <w:tab w:val="clear" w:pos="9347"/>
        </w:tabs>
        <w:spacing w:before="0" w:after="120"/>
        <w:rPr>
          <w:rFonts w:asciiTheme="minorHAnsi" w:eastAsiaTheme="minorEastAsia" w:hAnsiTheme="minorHAnsi" w:cstheme="minorBidi"/>
          <w:bCs/>
          <w:noProof/>
          <w:szCs w:val="17"/>
          <w:lang w:val="es-ES_tradnl"/>
        </w:rPr>
      </w:pPr>
      <w:r w:rsidRPr="002C77E9">
        <w:rPr>
          <w:lang w:val="es-ES_tradnl"/>
        </w:rPr>
        <w:tab/>
      </w:r>
      <w:hyperlink w:anchor="_Toc211324033" w:history="1">
        <w:r w:rsidRPr="002C77E9">
          <w:rPr>
            <w:rStyle w:val="Hyperlink"/>
            <w:color w:val="0070C0"/>
            <w:lang w:val="es-ES_tradnl"/>
          </w:rPr>
          <w:t>Apéndice C del Anexo I</w:t>
        </w:r>
      </w:hyperlink>
      <w:r w:rsidRPr="002C77E9">
        <w:rPr>
          <w:lang w:val="es-ES_tradnl"/>
        </w:rPr>
        <w:t>: Ejemplo de instancia XML del archivo de índice del PDDP para marcas</w:t>
      </w:r>
    </w:p>
    <w:p w14:paraId="407E7582" w14:textId="2A5439AF" w:rsidR="00CA2149" w:rsidRPr="002C77E9" w:rsidRDefault="0090788C" w:rsidP="00CC1FFF">
      <w:pPr>
        <w:pStyle w:val="TOC1"/>
        <w:spacing w:before="0" w:after="120"/>
        <w:rPr>
          <w:bCs/>
          <w:szCs w:val="17"/>
          <w:lang w:val="es-ES_tradnl"/>
        </w:rPr>
      </w:pPr>
      <w:hyperlink w:anchor="_Toc211324035" w:history="1">
        <w:r w:rsidRPr="002C77E9">
          <w:rPr>
            <w:rStyle w:val="Hyperlink"/>
            <w:color w:val="0070C0"/>
            <w:lang w:val="es-ES_tradnl"/>
          </w:rPr>
          <w:t>Anexo II</w:t>
        </w:r>
      </w:hyperlink>
      <w:r w:rsidRPr="002C77E9">
        <w:rPr>
          <w:lang w:val="es-ES_tradnl"/>
        </w:rPr>
        <w:t>: Ejemplos de estructura del paquete de datos de documentos de prioridad</w:t>
      </w:r>
    </w:p>
    <w:p w14:paraId="01DCD247" w14:textId="319C32A1" w:rsidR="00D133BF" w:rsidRPr="002C77E9" w:rsidRDefault="0090788C" w:rsidP="00CC1FFF">
      <w:pPr>
        <w:pStyle w:val="TOC1"/>
        <w:spacing w:before="0" w:after="120"/>
        <w:ind w:left="720"/>
        <w:rPr>
          <w:rFonts w:asciiTheme="minorHAnsi" w:eastAsiaTheme="minorEastAsia" w:hAnsiTheme="minorHAnsi" w:cstheme="minorBidi"/>
          <w:bCs/>
          <w:noProof/>
          <w:szCs w:val="17"/>
          <w:lang w:val="es-ES_tradnl"/>
        </w:rPr>
      </w:pPr>
      <w:hyperlink w:anchor="_Toc211324037" w:history="1">
        <w:r w:rsidRPr="002C77E9">
          <w:rPr>
            <w:rStyle w:val="Hyperlink"/>
            <w:color w:val="0070C0"/>
            <w:lang w:val="es-ES_tradnl"/>
          </w:rPr>
          <w:t>Apéndice A del Anexo II</w:t>
        </w:r>
      </w:hyperlink>
      <w:r w:rsidRPr="002C77E9">
        <w:rPr>
          <w:lang w:val="es-ES_tradnl"/>
        </w:rPr>
        <w:t>: Ejemplo de PDDP para patentes</w:t>
      </w:r>
    </w:p>
    <w:p w14:paraId="4D7ECBBE" w14:textId="02ADF02E" w:rsidR="00CA2149" w:rsidRPr="002C77E9" w:rsidRDefault="0090788C" w:rsidP="00CC1FFF">
      <w:pPr>
        <w:pStyle w:val="TOC1"/>
        <w:spacing w:before="0" w:after="120"/>
        <w:ind w:left="720"/>
        <w:rPr>
          <w:rFonts w:asciiTheme="minorHAnsi" w:eastAsiaTheme="minorEastAsia" w:hAnsiTheme="minorHAnsi" w:cstheme="minorBidi"/>
          <w:bCs/>
          <w:noProof/>
          <w:szCs w:val="17"/>
          <w:lang w:val="es-ES_tradnl"/>
        </w:rPr>
      </w:pPr>
      <w:hyperlink w:anchor="_Toc211324041" w:history="1">
        <w:r w:rsidRPr="002C77E9">
          <w:rPr>
            <w:rStyle w:val="Hyperlink"/>
            <w:color w:val="0070C0"/>
            <w:lang w:val="es-ES_tradnl"/>
          </w:rPr>
          <w:t>Apéndice B del Anexo II</w:t>
        </w:r>
      </w:hyperlink>
      <w:r w:rsidRPr="002C77E9">
        <w:rPr>
          <w:lang w:val="es-ES_tradnl"/>
        </w:rPr>
        <w:t>: Ejemplo de PDDP para diseños industriales</w:t>
      </w:r>
    </w:p>
    <w:p w14:paraId="7B551600" w14:textId="6F809FBA" w:rsidR="00CA2149" w:rsidRPr="002C77E9" w:rsidRDefault="0090788C" w:rsidP="00CC1FFF">
      <w:pPr>
        <w:pStyle w:val="TOC1"/>
        <w:spacing w:before="0" w:after="120"/>
        <w:ind w:left="720"/>
        <w:rPr>
          <w:rFonts w:asciiTheme="minorHAnsi" w:eastAsiaTheme="minorEastAsia" w:hAnsiTheme="minorHAnsi" w:cstheme="minorBidi"/>
          <w:bCs/>
          <w:noProof/>
          <w:szCs w:val="17"/>
          <w:lang w:val="es-ES_tradnl"/>
        </w:rPr>
      </w:pPr>
      <w:hyperlink w:anchor="_Toc211324044" w:history="1">
        <w:r w:rsidRPr="002C77E9">
          <w:rPr>
            <w:rStyle w:val="Hyperlink"/>
            <w:color w:val="0070C0"/>
            <w:lang w:val="es-ES_tradnl"/>
          </w:rPr>
          <w:t>Apéndice C del Anexo II</w:t>
        </w:r>
      </w:hyperlink>
      <w:r w:rsidRPr="002C77E9">
        <w:rPr>
          <w:lang w:val="es-ES_tradnl"/>
        </w:rPr>
        <w:t>: Ejemplo de PDDP para marcas</w:t>
      </w:r>
    </w:p>
    <w:p w14:paraId="2B8FA2A0" w14:textId="2D43AEAE" w:rsidR="00D133BF" w:rsidRPr="002C77E9" w:rsidRDefault="0090788C" w:rsidP="00FF1675">
      <w:pPr>
        <w:pStyle w:val="TOC1"/>
        <w:spacing w:before="0" w:after="120"/>
        <w:rPr>
          <w:rFonts w:eastAsia="SimSun" w:cs="Arial"/>
          <w:b/>
          <w:kern w:val="0"/>
          <w:szCs w:val="17"/>
          <w:lang w:val="es-ES_tradnl"/>
          <w14:ligatures w14:val="none"/>
        </w:rPr>
      </w:pPr>
      <w:hyperlink w:anchor="_Toc211324047" w:history="1">
        <w:r w:rsidRPr="002C77E9">
          <w:rPr>
            <w:rStyle w:val="Hyperlink"/>
            <w:color w:val="0070C0"/>
            <w:lang w:val="es-ES_tradnl"/>
          </w:rPr>
          <w:t>Anexo III</w:t>
        </w:r>
      </w:hyperlink>
      <w:r w:rsidRPr="002C77E9">
        <w:rPr>
          <w:lang w:val="es-ES_tradnl"/>
        </w:rPr>
        <w:t>: Ejemplo de codificación del paquete de datos de documentos de prioridad enviado directamente a los solicitantes</w:t>
      </w:r>
    </w:p>
    <w:p w14:paraId="347E0E2E" w14:textId="77777777" w:rsidR="00D133BF" w:rsidRPr="002C77E9" w:rsidRDefault="00D133BF" w:rsidP="00F465C3">
      <w:pPr>
        <w:widowControl w:val="0"/>
        <w:kinsoku w:val="0"/>
        <w:spacing w:before="0" w:after="340"/>
        <w:jc w:val="center"/>
        <w:outlineLvl w:val="0"/>
        <w:rPr>
          <w:rFonts w:eastAsia="SimSun" w:cs="Arial"/>
          <w:b/>
          <w:kern w:val="0"/>
          <w:sz w:val="17"/>
          <w:szCs w:val="17"/>
          <w:lang w:val="es-ES_tradnl"/>
          <w14:ligatures w14:val="none"/>
        </w:rPr>
        <w:sectPr w:rsidR="00D133BF" w:rsidRPr="002C77E9" w:rsidSect="007C222B">
          <w:headerReference w:type="default" r:id="rId7"/>
          <w:footerReference w:type="even" r:id="rId8"/>
          <w:footerReference w:type="default" r:id="rId9"/>
          <w:headerReference w:type="first" r:id="rId10"/>
          <w:footerReference w:type="first" r:id="rId11"/>
          <w:pgSz w:w="11909" w:h="16834" w:code="9"/>
          <w:pgMar w:top="567" w:right="1134" w:bottom="1418" w:left="1418" w:header="510" w:footer="1021" w:gutter="0"/>
          <w:cols w:space="720"/>
          <w:titlePg/>
          <w:docGrid w:linePitch="360"/>
        </w:sectPr>
      </w:pPr>
      <w:bookmarkStart w:id="18" w:name="_Toc178693437"/>
      <w:bookmarkStart w:id="19" w:name="_Toc180142940"/>
      <w:bookmarkStart w:id="20" w:name="_Toc180148816"/>
      <w:bookmarkStart w:id="21" w:name="_Toc198822783"/>
      <w:bookmarkStart w:id="22" w:name="_Toc203552031"/>
      <w:bookmarkStart w:id="23" w:name="_Toc211324016"/>
      <w:bookmarkStart w:id="24" w:name="_Toc99677711"/>
      <w:bookmarkStart w:id="25" w:name="_Toc371330382"/>
      <w:bookmarkStart w:id="26" w:name="_Toc383437131"/>
      <w:bookmarkStart w:id="27" w:name="_Toc383437608"/>
      <w:bookmarkStart w:id="28" w:name="_Toc383509991"/>
      <w:bookmarkStart w:id="29" w:name="_Toc463272176"/>
    </w:p>
    <w:p w14:paraId="7942E73A" w14:textId="5CAE7371" w:rsidR="002F2FE1" w:rsidRPr="002C77E9" w:rsidRDefault="002F2FE1" w:rsidP="00F465C3">
      <w:pPr>
        <w:widowControl w:val="0"/>
        <w:kinsoku w:val="0"/>
        <w:spacing w:before="0" w:after="340"/>
        <w:jc w:val="center"/>
        <w:outlineLvl w:val="0"/>
        <w:rPr>
          <w:rFonts w:eastAsia="SimSun" w:cs="Arial"/>
          <w:b/>
          <w:kern w:val="0"/>
          <w:sz w:val="17"/>
          <w:szCs w:val="17"/>
          <w:lang w:val="es-ES_tradnl"/>
          <w14:ligatures w14:val="none"/>
        </w:rPr>
      </w:pPr>
      <w:bookmarkStart w:id="30" w:name="_Toc211443136"/>
      <w:bookmarkStart w:id="31" w:name="_Toc211443325"/>
      <w:bookmarkStart w:id="32" w:name="_Toc213229616"/>
      <w:bookmarkStart w:id="33" w:name="_Toc180400486"/>
      <w:r w:rsidRPr="002C77E9">
        <w:rPr>
          <w:b/>
          <w:sz w:val="17"/>
          <w:lang w:val="es-ES_tradnl"/>
        </w:rPr>
        <w:lastRenderedPageBreak/>
        <w:t>NORMA TÉCNICA ST.92</w:t>
      </w:r>
      <w:bookmarkEnd w:id="18"/>
      <w:bookmarkEnd w:id="19"/>
      <w:bookmarkEnd w:id="20"/>
      <w:bookmarkEnd w:id="21"/>
      <w:bookmarkEnd w:id="22"/>
      <w:bookmarkEnd w:id="23"/>
      <w:bookmarkEnd w:id="30"/>
      <w:bookmarkEnd w:id="31"/>
      <w:bookmarkEnd w:id="32"/>
      <w:bookmarkEnd w:id="33"/>
    </w:p>
    <w:p w14:paraId="16ADA498" w14:textId="13BC9F7A" w:rsidR="002F2FE1" w:rsidRPr="002C77E9" w:rsidRDefault="002F2FE1" w:rsidP="002F2FE1">
      <w:pPr>
        <w:autoSpaceDE w:val="0"/>
        <w:autoSpaceDN w:val="0"/>
        <w:adjustRightInd w:val="0"/>
        <w:spacing w:before="0" w:after="340"/>
        <w:ind w:left="1843" w:right="1843"/>
        <w:jc w:val="center"/>
        <w:rPr>
          <w:rFonts w:eastAsia="SimSun" w:cs="Arial"/>
          <w:caps/>
          <w:color w:val="000000"/>
          <w:kern w:val="0"/>
          <w:sz w:val="17"/>
          <w:szCs w:val="17"/>
          <w:lang w:val="es-ES_tradnl"/>
          <w14:ligatures w14:val="none"/>
        </w:rPr>
      </w:pPr>
      <w:r w:rsidRPr="002C77E9">
        <w:rPr>
          <w:caps/>
          <w:color w:val="000000"/>
          <w:sz w:val="17"/>
          <w:lang w:val="es-ES_tradnl"/>
        </w:rPr>
        <w:t>Recomendaciones sobre el formato del paquete de datos para el intercambio electrónico de documentos de prioridad</w:t>
      </w:r>
      <w:r w:rsidR="000A2ACD" w:rsidRPr="002C77E9">
        <w:rPr>
          <w:caps/>
          <w:color w:val="000000"/>
          <w:sz w:val="17"/>
          <w:lang w:val="es-ES_tradnl"/>
        </w:rPr>
        <w:t xml:space="preserve"> </w:t>
      </w:r>
    </w:p>
    <w:p w14:paraId="1E900CE6" w14:textId="416707FC" w:rsidR="002F2FE1" w:rsidRPr="002C77E9" w:rsidRDefault="002F2FE1" w:rsidP="002F2FE1">
      <w:pPr>
        <w:widowControl w:val="0"/>
        <w:kinsoku w:val="0"/>
        <w:spacing w:before="0" w:after="0"/>
        <w:jc w:val="center"/>
        <w:rPr>
          <w:rFonts w:eastAsia="Times New Roman" w:cs="Arial"/>
          <w:i/>
          <w:kern w:val="0"/>
          <w:sz w:val="17"/>
          <w:szCs w:val="17"/>
          <w:lang w:val="es-ES_tradnl"/>
          <w14:ligatures w14:val="none"/>
        </w:rPr>
      </w:pPr>
      <w:r w:rsidRPr="002C77E9">
        <w:rPr>
          <w:i/>
          <w:sz w:val="17"/>
          <w:lang w:val="es-ES_tradnl"/>
        </w:rPr>
        <w:t xml:space="preserve">Versión </w:t>
      </w:r>
      <w:del w:id="34" w:author="Author">
        <w:r w:rsidRPr="002C77E9">
          <w:rPr>
            <w:i/>
            <w:sz w:val="17"/>
            <w:lang w:val="es-ES_tradnl"/>
          </w:rPr>
          <w:delText>1</w:delText>
        </w:r>
      </w:del>
      <w:ins w:id="35" w:author="Author">
        <w:r w:rsidRPr="002C77E9">
          <w:rPr>
            <w:i/>
            <w:sz w:val="17"/>
            <w:lang w:val="es-ES_tradnl"/>
          </w:rPr>
          <w:t>2</w:t>
        </w:r>
      </w:ins>
      <w:r w:rsidRPr="002C77E9">
        <w:rPr>
          <w:i/>
          <w:sz w:val="17"/>
          <w:lang w:val="es-ES_tradnl"/>
        </w:rPr>
        <w:t>.0</w:t>
      </w:r>
    </w:p>
    <w:p w14:paraId="174B9771" w14:textId="77777777" w:rsidR="002F2FE1" w:rsidRPr="002C77E9" w:rsidRDefault="002F2FE1" w:rsidP="002F2FE1">
      <w:pPr>
        <w:widowControl w:val="0"/>
        <w:shd w:val="clear" w:color="auto" w:fill="FFFFFF"/>
        <w:kinsoku w:val="0"/>
        <w:spacing w:before="0" w:after="0"/>
        <w:jc w:val="center"/>
        <w:rPr>
          <w:rFonts w:eastAsia="SimSun" w:cs="Arial"/>
          <w:i/>
          <w:color w:val="000000"/>
          <w:kern w:val="0"/>
          <w:sz w:val="17"/>
          <w:szCs w:val="17"/>
          <w:lang w:val="es-ES_tradnl" w:eastAsia="zh-CN"/>
          <w14:ligatures w14:val="none"/>
        </w:rPr>
      </w:pPr>
    </w:p>
    <w:p w14:paraId="3A56AAD4" w14:textId="478F4A76" w:rsidR="001F1621" w:rsidRPr="002C77E9" w:rsidRDefault="001F1621" w:rsidP="001F1621">
      <w:pPr>
        <w:widowControl w:val="0"/>
        <w:kinsoku w:val="0"/>
        <w:spacing w:before="0" w:after="0"/>
        <w:jc w:val="center"/>
        <w:rPr>
          <w:rFonts w:eastAsia="Times New Roman" w:cs="Arial"/>
          <w:i/>
          <w:kern w:val="0"/>
          <w:sz w:val="17"/>
          <w:szCs w:val="17"/>
          <w:lang w:val="es-ES_tradnl"/>
          <w14:ligatures w14:val="none"/>
        </w:rPr>
      </w:pPr>
      <w:r w:rsidRPr="002C77E9">
        <w:rPr>
          <w:i/>
          <w:sz w:val="17"/>
          <w:lang w:val="es-ES_tradnl"/>
        </w:rPr>
        <w:t>Propuesta presentada para su aprobación en la decimotercera sesión del Comité de Normas Técnicas de la OMPI (CWS)</w:t>
      </w:r>
    </w:p>
    <w:p w14:paraId="01DD7039" w14:textId="5F286B27" w:rsidR="00CD50A4" w:rsidRPr="002C77E9" w:rsidRDefault="00CD50A4" w:rsidP="001F1621">
      <w:pPr>
        <w:widowControl w:val="0"/>
        <w:kinsoku w:val="0"/>
        <w:spacing w:before="0" w:after="0"/>
        <w:jc w:val="center"/>
        <w:rPr>
          <w:rFonts w:eastAsia="SimSun" w:cs="Arial"/>
          <w:i/>
          <w:kern w:val="0"/>
          <w:sz w:val="17"/>
          <w:szCs w:val="17"/>
          <w:lang w:val="es-ES_tradnl" w:eastAsia="zh-CN"/>
          <w14:ligatures w14:val="none"/>
        </w:rPr>
      </w:pPr>
    </w:p>
    <w:p w14:paraId="0758429F" w14:textId="2E6115E9" w:rsidR="00535AD3" w:rsidRPr="002C77E9" w:rsidRDefault="00535AD3" w:rsidP="00EB2668">
      <w:pPr>
        <w:widowControl w:val="0"/>
        <w:kinsoku w:val="0"/>
        <w:spacing w:before="684" w:after="170" w:line="211" w:lineRule="auto"/>
        <w:outlineLvl w:val="0"/>
        <w:rPr>
          <w:rFonts w:eastAsia="SimSun" w:cs="Arial"/>
          <w:caps/>
          <w:kern w:val="0"/>
          <w:sz w:val="17"/>
          <w:szCs w:val="17"/>
          <w:lang w:val="es-ES_tradnl"/>
          <w14:ligatures w14:val="none"/>
        </w:rPr>
      </w:pPr>
      <w:bookmarkStart w:id="36" w:name="_Toc198822784"/>
      <w:bookmarkStart w:id="37" w:name="_Toc203552032"/>
      <w:bookmarkStart w:id="38" w:name="_Toc180148817"/>
      <w:bookmarkStart w:id="39" w:name="_Toc213229617"/>
      <w:bookmarkStart w:id="40" w:name="_Toc180400487"/>
      <w:r w:rsidRPr="002C77E9">
        <w:rPr>
          <w:caps/>
          <w:sz w:val="17"/>
          <w:lang w:val="es-ES_tradnl"/>
        </w:rPr>
        <w:t>INTRODUCCIÓN</w:t>
      </w:r>
      <w:bookmarkEnd w:id="24"/>
      <w:bookmarkEnd w:id="36"/>
      <w:bookmarkEnd w:id="37"/>
      <w:bookmarkEnd w:id="38"/>
      <w:bookmarkEnd w:id="39"/>
      <w:bookmarkEnd w:id="40"/>
    </w:p>
    <w:bookmarkStart w:id="41" w:name="_Hlk149557449"/>
    <w:bookmarkEnd w:id="25"/>
    <w:bookmarkEnd w:id="26"/>
    <w:bookmarkEnd w:id="27"/>
    <w:bookmarkEnd w:id="28"/>
    <w:bookmarkEnd w:id="29"/>
    <w:p w14:paraId="600082BC" w14:textId="4F34D02D" w:rsidR="00535AD3"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Esta norma define el formato del paquete de datos para el intercambio electrónico de documentos de prioridad.</w:t>
      </w:r>
      <w:r w:rsidR="000A2ACD" w:rsidRPr="002C77E9">
        <w:rPr>
          <w:sz w:val="17"/>
          <w:lang w:val="es-ES_tradnl"/>
        </w:rPr>
        <w:t xml:space="preserve"> </w:t>
      </w:r>
      <w:r w:rsidRPr="002C77E9">
        <w:rPr>
          <w:sz w:val="17"/>
          <w:lang w:val="es-ES_tradnl"/>
        </w:rPr>
        <w:t>Se recomienda que las Oficinas de PI suministren los paquetes de datos de los documentos de prioridad que cumplan esta norma y acepten los documentos de prioridad suministrados por otras Oficinas de acuerdo con la norma.</w:t>
      </w:r>
      <w:bookmarkEnd w:id="41"/>
      <w:r w:rsidR="000A2ACD" w:rsidRPr="002C77E9">
        <w:rPr>
          <w:sz w:val="17"/>
          <w:lang w:val="es-ES_tradnl"/>
        </w:rPr>
        <w:t xml:space="preserve"> </w:t>
      </w:r>
      <w:r w:rsidRPr="002C77E9">
        <w:rPr>
          <w:sz w:val="17"/>
          <w:lang w:val="es-ES_tradnl"/>
        </w:rPr>
        <w:t>El Artículo 4D.3) del Convenio de París para la Protección de la Propiedad Industrial permite a los países de la Unión exigir de quien haga una declaración de prioridad la presentación de una copia de la solicitud de propiedad industrial presentada previamente, certificada como correcta por la administración que haya recibido la solicitud en cuestión.</w:t>
      </w:r>
      <w:r w:rsidR="000A2ACD" w:rsidRPr="002C77E9">
        <w:rPr>
          <w:sz w:val="17"/>
          <w:lang w:val="es-ES_tradnl"/>
        </w:rPr>
        <w:t xml:space="preserve"> </w:t>
      </w:r>
      <w:r w:rsidRPr="002C77E9">
        <w:rPr>
          <w:sz w:val="17"/>
          <w:lang w:val="es-ES_tradnl"/>
        </w:rPr>
        <w:t>El Artículo 4D.3) establece además que los países de la Unión de París podrán exigir que la copia de la solicitud vaya acompañada de un certificado de la misma administración en el que se muestre la fecha de presentación.</w:t>
      </w:r>
    </w:p>
    <w:p w14:paraId="0EA45040" w14:textId="3DB4529D" w:rsidR="00535AD3"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El acuerdo alcanzado en 2004 por la Asamblea de la Unión de París y la Asamblea de la Unión del Tratado de Cooperación en materia de Patentes (PCT)</w:t>
      </w:r>
      <w:r w:rsidR="00535AD3" w:rsidRPr="002C77E9">
        <w:rPr>
          <w:rFonts w:eastAsia="Times New Roman" w:cs="Arial"/>
          <w:kern w:val="0"/>
          <w:sz w:val="17"/>
          <w:szCs w:val="17"/>
          <w:vertAlign w:val="superscript"/>
          <w:lang w:val="es-ES_tradnl"/>
        </w:rPr>
        <w:footnoteReference w:id="2"/>
      </w:r>
      <w:r w:rsidRPr="002C77E9">
        <w:rPr>
          <w:sz w:val="17"/>
          <w:lang w:val="es-ES_tradnl"/>
        </w:rPr>
        <w:t xml:space="preserve"> en el que se establece que incumbe a la Administración competente que suministre el documento de prioridad determinar lo que se entiende por certificación de un documento de prioridad y la fecha de presentación, así como el método de certificación de esos documentos.</w:t>
      </w:r>
      <w:r w:rsidR="000A2ACD" w:rsidRPr="002C77E9">
        <w:rPr>
          <w:sz w:val="17"/>
          <w:lang w:val="es-ES_tradnl"/>
        </w:rPr>
        <w:t xml:space="preserve"> </w:t>
      </w:r>
      <w:r w:rsidRPr="002C77E9">
        <w:rPr>
          <w:sz w:val="17"/>
          <w:lang w:val="es-ES_tradnl"/>
        </w:rPr>
        <w:t>Al mismo tiempo, es necesario garantizar que las Oficinas de PI que reciban documentos de prioridad por vía electrónica puedan leer y utilizar esos documentos de manera eficiente.</w:t>
      </w:r>
      <w:bookmarkStart w:id="42" w:name="_Hlk149301277"/>
    </w:p>
    <w:p w14:paraId="50A75495" w14:textId="2C6A1356" w:rsidR="00535AD3"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El propósito de esta norma es permitir el intercambio eficiente y normalizado de documentos de prioridad y otros documentos pertinentes.</w:t>
      </w:r>
      <w:r w:rsidR="000A2ACD" w:rsidRPr="002C77E9">
        <w:rPr>
          <w:sz w:val="17"/>
          <w:lang w:val="es-ES_tradnl"/>
        </w:rPr>
        <w:t xml:space="preserve"> </w:t>
      </w:r>
      <w:r w:rsidRPr="002C77E9">
        <w:rPr>
          <w:sz w:val="17"/>
          <w:lang w:val="es-ES_tradnl"/>
        </w:rPr>
        <w:t>La presente norma ha de apoyar la transmisión de esos documentos de prioridad entre máquinas y permitir luego su tratamiento automatizado.</w:t>
      </w:r>
      <w:r w:rsidR="000A2ACD" w:rsidRPr="002C77E9">
        <w:rPr>
          <w:sz w:val="17"/>
          <w:lang w:val="es-ES_tradnl"/>
        </w:rPr>
        <w:t xml:space="preserve"> </w:t>
      </w:r>
      <w:r w:rsidRPr="002C77E9">
        <w:rPr>
          <w:sz w:val="17"/>
          <w:lang w:val="es-ES_tradnl"/>
        </w:rPr>
        <w:t xml:space="preserve">Esta norma también tiene por objeto mejorar el tratamiento de los documentos mediante el intercambio de formatos de texto estructurados, </w:t>
      </w:r>
      <w:ins w:id="43" w:author="Author">
        <w:r w:rsidRPr="002C77E9">
          <w:rPr>
            <w:sz w:val="17"/>
            <w:lang w:val="es-ES_tradnl"/>
          </w:rPr>
          <w:t>como el texto de la solicitud, los datos bibliográficos y otros contenidos, conforme a las normas técnicas de la OMPI.</w:t>
        </w:r>
      </w:ins>
      <w:r w:rsidR="000A2ACD" w:rsidRPr="002C77E9">
        <w:rPr>
          <w:sz w:val="17"/>
          <w:lang w:val="es-ES_tradnl"/>
        </w:rPr>
        <w:t xml:space="preserve"> </w:t>
      </w:r>
      <w:r w:rsidRPr="002C77E9">
        <w:rPr>
          <w:sz w:val="17"/>
          <w:lang w:val="es-ES_tradnl"/>
        </w:rPr>
        <w:t xml:space="preserve">Por ejemplo, </w:t>
      </w:r>
      <w:del w:id="44" w:author="Author">
        <w:r w:rsidR="00535AD3" w:rsidRPr="002C77E9">
          <w:rPr>
            <w:sz w:val="17"/>
            <w:lang w:val="es-ES_tradnl"/>
          </w:rPr>
          <w:delText xml:space="preserve">las </w:delText>
        </w:r>
      </w:del>
      <w:ins w:id="45" w:author="Author">
        <w:r w:rsidRPr="002C77E9">
          <w:rPr>
            <w:sz w:val="17"/>
            <w:lang w:val="es-ES_tradnl"/>
          </w:rPr>
          <w:t xml:space="preserve">en el caso de las patentes, pueden incluirse </w:t>
        </w:r>
      </w:ins>
      <w:r w:rsidRPr="002C77E9">
        <w:rPr>
          <w:sz w:val="17"/>
          <w:lang w:val="es-ES_tradnl"/>
        </w:rPr>
        <w:t xml:space="preserve">listas de secuencias en </w:t>
      </w:r>
      <w:del w:id="46" w:author="Author">
        <w:r w:rsidR="00535AD3" w:rsidRPr="002C77E9">
          <w:rPr>
            <w:sz w:val="17"/>
            <w:lang w:val="es-ES_tradnl"/>
          </w:rPr>
          <w:delText xml:space="preserve">el </w:delText>
        </w:r>
      </w:del>
      <w:r w:rsidRPr="002C77E9">
        <w:rPr>
          <w:sz w:val="17"/>
          <w:lang w:val="es-ES_tradnl"/>
        </w:rPr>
        <w:t xml:space="preserve">formato XML de la </w:t>
      </w:r>
      <w:r w:rsidR="009A3447" w:rsidRPr="002C77E9">
        <w:rPr>
          <w:sz w:val="17"/>
          <w:lang w:val="es-ES_tradnl"/>
        </w:rPr>
        <w:t xml:space="preserve">Norma </w:t>
      </w:r>
      <w:r w:rsidRPr="002C77E9">
        <w:rPr>
          <w:sz w:val="17"/>
          <w:lang w:val="es-ES_tradnl"/>
        </w:rPr>
        <w:t>ST.26</w:t>
      </w:r>
      <w:del w:id="47" w:author="Author">
        <w:r w:rsidR="00535AD3" w:rsidRPr="002C77E9">
          <w:rPr>
            <w:sz w:val="17"/>
            <w:lang w:val="es-ES_tradnl"/>
          </w:rPr>
          <w:delText>, y el cuerpo</w:delText>
        </w:r>
      </w:del>
      <w:r w:rsidRPr="002C77E9">
        <w:rPr>
          <w:sz w:val="17"/>
          <w:lang w:val="es-ES_tradnl"/>
        </w:rPr>
        <w:t xml:space="preserve"> de la </w:t>
      </w:r>
      <w:del w:id="48" w:author="Author">
        <w:r w:rsidR="00535AD3" w:rsidRPr="002C77E9">
          <w:rPr>
            <w:sz w:val="17"/>
            <w:lang w:val="es-ES_tradnl"/>
          </w:rPr>
          <w:delText>solicitud y los datos bibliográficos</w:delText>
        </w:r>
      </w:del>
      <w:ins w:id="49" w:author="Author">
        <w:r w:rsidRPr="002C77E9">
          <w:rPr>
            <w:sz w:val="17"/>
            <w:lang w:val="es-ES_tradnl"/>
          </w:rPr>
          <w:t>OMPI;</w:t>
        </w:r>
      </w:ins>
      <w:r w:rsidRPr="002C77E9">
        <w:rPr>
          <w:sz w:val="17"/>
          <w:lang w:val="es-ES_tradnl"/>
        </w:rPr>
        <w:t xml:space="preserve"> en el </w:t>
      </w:r>
      <w:del w:id="50" w:author="Author">
        <w:r w:rsidR="00535AD3" w:rsidRPr="002C77E9">
          <w:rPr>
            <w:sz w:val="17"/>
            <w:lang w:val="es-ES_tradnl"/>
          </w:rPr>
          <w:delText>formato de las Normas ST.36, ST.96</w:delText>
        </w:r>
      </w:del>
      <w:ins w:id="51" w:author="Author">
        <w:r w:rsidRPr="002C77E9">
          <w:rPr>
            <w:sz w:val="17"/>
            <w:lang w:val="es-ES_tradnl"/>
          </w:rPr>
          <w:t>caso de los diseños industriales, pueden incluirse archivos 3D, y en el caso de las marcas, pueden incluirse archivos de marcas sonoras</w:t>
        </w:r>
      </w:ins>
      <w:r w:rsidRPr="002C77E9">
        <w:rPr>
          <w:sz w:val="17"/>
          <w:lang w:val="es-ES_tradnl"/>
        </w:rPr>
        <w:t xml:space="preserve"> o </w:t>
      </w:r>
      <w:del w:id="52" w:author="Author">
        <w:r w:rsidR="00535AD3" w:rsidRPr="002C77E9">
          <w:rPr>
            <w:sz w:val="17"/>
            <w:lang w:val="es-ES_tradnl"/>
          </w:rPr>
          <w:delText>ST.97.</w:delText>
        </w:r>
      </w:del>
      <w:ins w:id="53" w:author="Author">
        <w:r w:rsidRPr="002C77E9">
          <w:rPr>
            <w:sz w:val="17"/>
            <w:lang w:val="es-ES_tradnl"/>
          </w:rPr>
          <w:t>multimedia.</w:t>
        </w:r>
      </w:ins>
      <w:r w:rsidR="000A2ACD" w:rsidRPr="002C77E9">
        <w:rPr>
          <w:sz w:val="17"/>
          <w:lang w:val="es-ES_tradnl"/>
        </w:rPr>
        <w:t xml:space="preserve"> </w:t>
      </w:r>
      <w:bookmarkEnd w:id="42"/>
    </w:p>
    <w:p w14:paraId="3E64ADD9" w14:textId="77777777" w:rsidR="00535AD3" w:rsidRPr="002C77E9" w:rsidRDefault="00535AD3" w:rsidP="00EB2668">
      <w:pPr>
        <w:widowControl w:val="0"/>
        <w:kinsoku w:val="0"/>
        <w:spacing w:before="0" w:after="170" w:line="211" w:lineRule="auto"/>
        <w:outlineLvl w:val="0"/>
        <w:rPr>
          <w:rFonts w:eastAsia="SimSun" w:cs="Arial"/>
          <w:i/>
          <w:iCs/>
          <w:kern w:val="0"/>
          <w:sz w:val="17"/>
          <w:szCs w:val="17"/>
          <w:lang w:val="es-ES_tradnl"/>
          <w14:ligatures w14:val="none"/>
        </w:rPr>
      </w:pPr>
      <w:bookmarkStart w:id="54" w:name="_Toc163221158"/>
      <w:bookmarkStart w:id="55" w:name="_Toc198822785"/>
      <w:bookmarkStart w:id="56" w:name="_Toc203552033"/>
      <w:bookmarkStart w:id="57" w:name="_Toc180148818"/>
      <w:bookmarkStart w:id="58" w:name="_Toc213229618"/>
      <w:bookmarkStart w:id="59" w:name="_Toc180400488"/>
      <w:r w:rsidRPr="002C77E9">
        <w:rPr>
          <w:sz w:val="17"/>
          <w:lang w:val="es-ES_tradnl"/>
        </w:rPr>
        <w:t>ALCANCE DE LA NORMA TÉCNICA</w:t>
      </w:r>
      <w:bookmarkEnd w:id="54"/>
      <w:bookmarkEnd w:id="55"/>
      <w:bookmarkEnd w:id="56"/>
      <w:bookmarkEnd w:id="57"/>
      <w:bookmarkEnd w:id="58"/>
      <w:bookmarkEnd w:id="59"/>
    </w:p>
    <w:p w14:paraId="376E2FE1" w14:textId="1CCCD704" w:rsidR="00535AD3"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 xml:space="preserve">Esta norma orienta a las oficinas de PI sobre cómo empaquetar los datos de los documentos de prioridad </w:t>
      </w:r>
      <w:del w:id="60" w:author="Author">
        <w:r w:rsidR="00535AD3" w:rsidRPr="002C77E9">
          <w:rPr>
            <w:sz w:val="17"/>
            <w:lang w:val="es-ES_tradnl"/>
          </w:rPr>
          <w:delText xml:space="preserve">relativos a las solicitudes </w:delText>
        </w:r>
      </w:del>
      <w:r w:rsidRPr="002C77E9">
        <w:rPr>
          <w:sz w:val="17"/>
          <w:lang w:val="es-ES_tradnl"/>
        </w:rPr>
        <w:t>de patentes</w:t>
      </w:r>
      <w:ins w:id="61" w:author="Author">
        <w:r w:rsidRPr="002C77E9">
          <w:rPr>
            <w:sz w:val="17"/>
            <w:lang w:val="es-ES_tradnl"/>
          </w:rPr>
          <w:t>, diseños industriales y marcas</w:t>
        </w:r>
      </w:ins>
      <w:r w:rsidRPr="002C77E9">
        <w:rPr>
          <w:sz w:val="17"/>
          <w:lang w:val="es-ES_tradnl"/>
        </w:rPr>
        <w:t xml:space="preserve"> para </w:t>
      </w:r>
      <w:ins w:id="62" w:author="Author">
        <w:r w:rsidRPr="002C77E9">
          <w:rPr>
            <w:sz w:val="17"/>
            <w:lang w:val="es-ES_tradnl"/>
          </w:rPr>
          <w:t xml:space="preserve">facilitar </w:t>
        </w:r>
      </w:ins>
      <w:r w:rsidRPr="002C77E9">
        <w:rPr>
          <w:sz w:val="17"/>
          <w:lang w:val="es-ES_tradnl"/>
        </w:rPr>
        <w:t>su intercambio</w:t>
      </w:r>
      <w:del w:id="63" w:author="Author">
        <w:r w:rsidR="00535AD3" w:rsidRPr="002C77E9">
          <w:rPr>
            <w:sz w:val="17"/>
            <w:lang w:val="es-ES_tradnl"/>
          </w:rPr>
          <w:delText>, preferiblemente</w:delText>
        </w:r>
      </w:del>
      <w:r w:rsidRPr="002C77E9">
        <w:rPr>
          <w:sz w:val="17"/>
          <w:lang w:val="es-ES_tradnl"/>
        </w:rPr>
        <w:t xml:space="preserve"> mediante comunicación de máquina a máquina.</w:t>
      </w:r>
      <w:r w:rsidR="000A2ACD" w:rsidRPr="002C77E9">
        <w:rPr>
          <w:sz w:val="17"/>
          <w:lang w:val="es-ES_tradnl"/>
        </w:rPr>
        <w:t xml:space="preserve"> </w:t>
      </w:r>
      <w:r w:rsidRPr="002C77E9">
        <w:rPr>
          <w:sz w:val="17"/>
          <w:lang w:val="es-ES_tradnl"/>
        </w:rPr>
        <w:t>La norma es neutral en lo que respecta al modo de transmisión utilizado para el intercambio, antes bien, define el tipo de datos y los formatos de archivo que han de incluirse en el paquete, la estructura de ese paquete y los criterios de denominación.</w:t>
      </w:r>
      <w:r w:rsidR="000A2ACD" w:rsidRPr="002C77E9">
        <w:rPr>
          <w:sz w:val="17"/>
          <w:lang w:val="es-ES_tradnl"/>
        </w:rPr>
        <w:t xml:space="preserve"> </w:t>
      </w:r>
      <w:r w:rsidRPr="002C77E9">
        <w:rPr>
          <w:sz w:val="17"/>
          <w:lang w:val="es-ES_tradnl"/>
        </w:rPr>
        <w:t xml:space="preserve">Cabe señalar que, para apoyar la transmisión del paquete de datos de documentos de prioridad, podría ser necesario adjuntar archivos adicionales, que se consideran ajenos al alcance de la presente norma. </w:t>
      </w:r>
    </w:p>
    <w:p w14:paraId="448391E9" w14:textId="77777777" w:rsidR="00DA4DE5" w:rsidRPr="002C77E9" w:rsidRDefault="00DA4DE5" w:rsidP="00EB2668">
      <w:pPr>
        <w:widowControl w:val="0"/>
        <w:kinsoku w:val="0"/>
        <w:spacing w:before="0" w:after="170" w:line="211" w:lineRule="auto"/>
        <w:outlineLvl w:val="0"/>
        <w:rPr>
          <w:rFonts w:eastAsia="SimSun" w:cs="Arial"/>
          <w:i/>
          <w:iCs/>
          <w:caps/>
          <w:kern w:val="0"/>
          <w:sz w:val="17"/>
          <w:szCs w:val="17"/>
          <w:lang w:val="es-ES_tradnl"/>
          <w14:ligatures w14:val="none"/>
        </w:rPr>
      </w:pPr>
      <w:bookmarkStart w:id="64" w:name="_Toc198822786"/>
      <w:bookmarkStart w:id="65" w:name="_Toc203552034"/>
      <w:bookmarkStart w:id="66" w:name="_Toc180148819"/>
      <w:bookmarkStart w:id="67" w:name="_Toc213229619"/>
      <w:bookmarkStart w:id="68" w:name="_Toc180400489"/>
      <w:bookmarkStart w:id="69" w:name="_Toc163221157"/>
      <w:r w:rsidRPr="002C77E9">
        <w:rPr>
          <w:sz w:val="17"/>
          <w:lang w:val="es-ES_tradnl"/>
        </w:rPr>
        <w:t>DEFINICIONES Y TERMINOLOGÍA</w:t>
      </w:r>
      <w:bookmarkEnd w:id="64"/>
      <w:bookmarkEnd w:id="65"/>
      <w:bookmarkEnd w:id="66"/>
      <w:bookmarkEnd w:id="67"/>
      <w:bookmarkEnd w:id="68"/>
    </w:p>
    <w:p w14:paraId="0A8302C9" w14:textId="71E7BDC7" w:rsidR="006351B0"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A efectos de lo previsto en la presente norma:</w:t>
      </w:r>
    </w:p>
    <w:p w14:paraId="28FC17F6" w14:textId="6B5B0D6A"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“documento de prioridad” significa una copia de una solicitud de patente</w:t>
      </w:r>
      <w:ins w:id="70" w:author="Author">
        <w:r w:rsidRPr="002C77E9">
          <w:rPr>
            <w:sz w:val="17"/>
            <w:lang w:val="es-ES_tradnl"/>
          </w:rPr>
          <w:t>, diseño industrial o marca</w:t>
        </w:r>
      </w:ins>
      <w:r w:rsidRPr="002C77E9">
        <w:rPr>
          <w:sz w:val="17"/>
          <w:lang w:val="es-ES_tradnl"/>
        </w:rPr>
        <w:t xml:space="preserve"> presentada anteriormente sobre la que se reivindica prioridad, certificada como correcta por la administración en la que se presentó la solicitud y que incluye un certificado de la administración en el que se muestra la fecha de presentación. La página de certificación puede proporcionarse como documento PDF independiente;</w:t>
      </w:r>
    </w:p>
    <w:p w14:paraId="040596BF" w14:textId="77777777"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“página de certificación” significa la certificación emitida por la administración, en la que se muestra la fecha de presentación;</w:t>
      </w:r>
    </w:p>
    <w:p w14:paraId="321992AA" w14:textId="77777777"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“patente” incluye, entre otras cosas, los derechos de propiedad industrial, como patentes de invención, patentes de planta, patentes de diseño, certificados de inventor, certificados de utilidad, modelos de utilidad, patentes de adición, certificados de inventor de adición y certificados de utilidad de adición;</w:t>
      </w:r>
    </w:p>
    <w:p w14:paraId="4BCB3457" w14:textId="087140A5" w:rsidR="00D631F7" w:rsidRPr="002C77E9" w:rsidRDefault="009A3447" w:rsidP="00402D9A">
      <w:pPr>
        <w:pStyle w:val="ListParagraph"/>
        <w:keepLines/>
        <w:numPr>
          <w:ilvl w:val="0"/>
          <w:numId w:val="25"/>
        </w:numPr>
        <w:spacing w:before="0" w:after="170"/>
        <w:ind w:left="709" w:hanging="284"/>
        <w:contextualSpacing w:val="0"/>
        <w:rPr>
          <w:ins w:id="71" w:author="Author"/>
          <w:rFonts w:eastAsia="SimSun" w:cs="Arial"/>
          <w:kern w:val="0"/>
          <w:sz w:val="17"/>
          <w:szCs w:val="17"/>
          <w:lang w:val="es-ES_tradnl"/>
          <w14:ligatures w14:val="none"/>
        </w:rPr>
      </w:pPr>
      <w:bookmarkStart w:id="72" w:name="_Hlk200711549"/>
      <w:ins w:id="73" w:author="Author">
        <w:r w:rsidRPr="002C77E9">
          <w:rPr>
            <w:sz w:val="17"/>
            <w:lang w:val="es-ES_tradnl"/>
          </w:rPr>
          <w:lastRenderedPageBreak/>
          <w:t>“</w:t>
        </w:r>
        <w:r w:rsidR="007A680F" w:rsidRPr="002C77E9">
          <w:rPr>
            <w:sz w:val="17"/>
            <w:lang w:val="es-ES_tradnl"/>
          </w:rPr>
          <w:t>diseño industrial</w:t>
        </w:r>
        <w:r w:rsidRPr="002C77E9">
          <w:rPr>
            <w:sz w:val="17"/>
            <w:lang w:val="es-ES_tradnl"/>
          </w:rPr>
          <w:t>”</w:t>
        </w:r>
        <w:r w:rsidR="007A680F" w:rsidRPr="002C77E9">
          <w:rPr>
            <w:sz w:val="17"/>
            <w:lang w:val="es-ES_tradnl"/>
          </w:rPr>
          <w:t xml:space="preserve"> incluye las características bidimensionales y tridimensionales de la forma y la superficie de los objetos, por lo que abarca tanto los conceptos de </w:t>
        </w:r>
        <w:r w:rsidRPr="002C77E9">
          <w:rPr>
            <w:sz w:val="17"/>
            <w:lang w:val="es-ES_tradnl"/>
          </w:rPr>
          <w:t>“</w:t>
        </w:r>
        <w:r w:rsidR="007A680F" w:rsidRPr="002C77E9">
          <w:rPr>
            <w:sz w:val="17"/>
            <w:lang w:val="es-ES_tradnl"/>
          </w:rPr>
          <w:t>dibujos</w:t>
        </w:r>
        <w:r w:rsidRPr="002C77E9">
          <w:rPr>
            <w:sz w:val="17"/>
            <w:lang w:val="es-ES_tradnl"/>
          </w:rPr>
          <w:t>”</w:t>
        </w:r>
        <w:r w:rsidR="007A680F" w:rsidRPr="002C77E9">
          <w:rPr>
            <w:sz w:val="17"/>
            <w:lang w:val="es-ES_tradnl"/>
          </w:rPr>
          <w:t xml:space="preserve"> como los de </w:t>
        </w:r>
        <w:r w:rsidRPr="002C77E9">
          <w:rPr>
            <w:sz w:val="17"/>
            <w:lang w:val="es-ES_tradnl"/>
          </w:rPr>
          <w:t>“</w:t>
        </w:r>
        <w:r w:rsidR="007A680F" w:rsidRPr="002C77E9">
          <w:rPr>
            <w:sz w:val="17"/>
            <w:lang w:val="es-ES_tradnl"/>
          </w:rPr>
          <w:t>modelos</w:t>
        </w:r>
        <w:r w:rsidRPr="002C77E9">
          <w:rPr>
            <w:sz w:val="17"/>
            <w:lang w:val="es-ES_tradnl"/>
          </w:rPr>
          <w:t>”</w:t>
        </w:r>
        <w:r w:rsidR="007A680F" w:rsidRPr="002C77E9">
          <w:rPr>
            <w:sz w:val="17"/>
            <w:lang w:val="es-ES_tradnl"/>
          </w:rPr>
          <w:t xml:space="preserve"> cuando se distingue entre los primeros y los segundos; el término </w:t>
        </w:r>
        <w:r w:rsidRPr="002C77E9">
          <w:rPr>
            <w:sz w:val="17"/>
            <w:lang w:val="es-ES_tradnl"/>
          </w:rPr>
          <w:t>“</w:t>
        </w:r>
        <w:r w:rsidR="007A680F" w:rsidRPr="002C77E9">
          <w:rPr>
            <w:sz w:val="17"/>
            <w:lang w:val="es-ES_tradnl"/>
          </w:rPr>
          <w:t>diseños industriales</w:t>
        </w:r>
        <w:r w:rsidRPr="002C77E9">
          <w:rPr>
            <w:sz w:val="17"/>
            <w:lang w:val="es-ES_tradnl"/>
          </w:rPr>
          <w:t>”</w:t>
        </w:r>
        <w:r w:rsidR="007A680F" w:rsidRPr="002C77E9">
          <w:rPr>
            <w:sz w:val="17"/>
            <w:lang w:val="es-ES_tradnl"/>
          </w:rPr>
          <w:t xml:space="preserve"> no incluye las patentes de diseño;</w:t>
        </w:r>
      </w:ins>
    </w:p>
    <w:p w14:paraId="4792DBD6" w14:textId="1ECC9326" w:rsidR="003B3828" w:rsidRPr="002C77E9" w:rsidRDefault="009A3447" w:rsidP="00402D9A">
      <w:pPr>
        <w:pStyle w:val="ListParagraph"/>
        <w:keepLines/>
        <w:numPr>
          <w:ilvl w:val="0"/>
          <w:numId w:val="25"/>
        </w:numPr>
        <w:spacing w:before="0" w:after="170"/>
        <w:ind w:left="709" w:hanging="284"/>
        <w:contextualSpacing w:val="0"/>
        <w:rPr>
          <w:ins w:id="74" w:author="Author"/>
          <w:rFonts w:eastAsia="SimSun" w:cs="Arial"/>
          <w:kern w:val="0"/>
          <w:sz w:val="17"/>
          <w:szCs w:val="17"/>
          <w:lang w:val="es-ES_tradnl"/>
          <w14:ligatures w14:val="none"/>
        </w:rPr>
      </w:pPr>
      <w:ins w:id="75" w:author="Author">
        <w:r w:rsidRPr="002C77E9">
          <w:rPr>
            <w:sz w:val="17"/>
            <w:lang w:val="es-ES_tradnl"/>
          </w:rPr>
          <w:t>“</w:t>
        </w:r>
        <w:r w:rsidR="00D631F7" w:rsidRPr="002C77E9">
          <w:rPr>
            <w:sz w:val="17"/>
            <w:lang w:val="es-ES_tradnl"/>
          </w:rPr>
          <w:t>marca</w:t>
        </w:r>
        <w:r w:rsidRPr="002C77E9">
          <w:rPr>
            <w:sz w:val="17"/>
            <w:lang w:val="es-ES_tradnl"/>
          </w:rPr>
          <w:t>”</w:t>
        </w:r>
        <w:r w:rsidR="00D631F7" w:rsidRPr="002C77E9">
          <w:rPr>
            <w:sz w:val="17"/>
            <w:lang w:val="es-ES_tradnl"/>
          </w:rPr>
          <w:t xml:space="preserve"> incluye la marca de fábrica, la marca de servicio u otro tipo de representación distintiva de marca según la definición de la marca en la legislación correspondiente, incluidas, entre otras, las marcas colectivas, las marcas de certificación o las marcas de garantía;</w:t>
        </w:r>
      </w:ins>
    </w:p>
    <w:bookmarkEnd w:id="72"/>
    <w:p w14:paraId="626973C3" w14:textId="2CC25A42"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“Oficina proveedora” se refiere a la administración que emite el documento de prioridad;</w:t>
      </w:r>
      <w:r w:rsidR="000A2ACD" w:rsidRPr="002C77E9">
        <w:rPr>
          <w:sz w:val="17"/>
          <w:lang w:val="es-ES_tradnl"/>
        </w:rPr>
        <w:t xml:space="preserve"> </w:t>
      </w:r>
    </w:p>
    <w:p w14:paraId="37FD6694" w14:textId="77777777"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“Oficina receptora” se refiere a la oficina de segunda presentación o de presentación posterior;</w:t>
      </w:r>
    </w:p>
    <w:p w14:paraId="600D1BE8" w14:textId="204D1DD8"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“esquema” es la definición del esquema XML (XSD), según se define en el Anexo I de la presente norma; y</w:t>
      </w:r>
    </w:p>
    <w:p w14:paraId="346BC651" w14:textId="043AD514"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“zip” es un formato de archivo especificado en la norma ISO/IEC 213201:2015 que puede contener uno o más archivos o carpetas, posiblemente comprimidos.</w:t>
      </w:r>
    </w:p>
    <w:p w14:paraId="72EFBA80" w14:textId="71CB3634" w:rsidR="00DA4DE5"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A los fines de la presente norma:</w:t>
      </w:r>
    </w:p>
    <w:p w14:paraId="12C3025D" w14:textId="737D12F4"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“puede” hace referencia a un enfoque facultativo o autorizado, pero no a un requisito;</w:t>
      </w:r>
    </w:p>
    <w:p w14:paraId="02BE1DB5" w14:textId="77777777"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 xml:space="preserve">“debe” hace referencia a un requisito de la norma; la no observancia del </w:t>
      </w:r>
      <w:proofErr w:type="gramStart"/>
      <w:r w:rsidRPr="002C77E9">
        <w:rPr>
          <w:sz w:val="17"/>
          <w:lang w:val="es-ES_tradnl"/>
        </w:rPr>
        <w:t>requisito,</w:t>
      </w:r>
      <w:proofErr w:type="gramEnd"/>
      <w:r w:rsidRPr="002C77E9">
        <w:rPr>
          <w:sz w:val="17"/>
          <w:lang w:val="es-ES_tradnl"/>
        </w:rPr>
        <w:t xml:space="preserve"> dará lugar a incumplimiento;</w:t>
      </w:r>
    </w:p>
    <w:p w14:paraId="30BF56B4" w14:textId="77777777"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“no debe” hace referencia a una prohibición de la norma;</w:t>
      </w:r>
    </w:p>
    <w:p w14:paraId="774FB132" w14:textId="77777777"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“debería” hace referencia a un enfoque al que se insta vivamente, pero no a un requisito;</w:t>
      </w:r>
    </w:p>
    <w:p w14:paraId="179D6C25" w14:textId="77777777"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“no debería” hace referencia a un enfoque que se desaconseja vivamente, pero no a una prohibición.</w:t>
      </w:r>
    </w:p>
    <w:p w14:paraId="19E01EFE" w14:textId="5FD55B54" w:rsidR="00DA4DE5"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En la totalidad del presente documento, se utiliza la notación siguiente:</w:t>
      </w:r>
    </w:p>
    <w:p w14:paraId="56A988AC" w14:textId="17E3C97B"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&lt;&gt;:</w:t>
      </w:r>
      <w:r w:rsidR="000A2ACD" w:rsidRPr="002C77E9">
        <w:rPr>
          <w:sz w:val="17"/>
          <w:lang w:val="es-ES_tradnl"/>
        </w:rPr>
        <w:t xml:space="preserve"> </w:t>
      </w:r>
      <w:r w:rsidRPr="002C77E9">
        <w:rPr>
          <w:sz w:val="17"/>
          <w:lang w:val="es-ES_tradnl"/>
        </w:rPr>
        <w:t>Indica un término descriptivo provisional que, en la aplicación, se sustituirá por un valor específico;</w:t>
      </w:r>
    </w:p>
    <w:p w14:paraId="41E68DFE" w14:textId="7C88F513"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proofErr w:type="gramStart"/>
      <w:r w:rsidRPr="002C77E9">
        <w:rPr>
          <w:sz w:val="17"/>
          <w:lang w:val="es-ES_tradnl"/>
        </w:rPr>
        <w:t>“ ”</w:t>
      </w:r>
      <w:proofErr w:type="gramEnd"/>
      <w:r w:rsidRPr="002C77E9">
        <w:rPr>
          <w:sz w:val="17"/>
          <w:lang w:val="es-ES_tradnl"/>
        </w:rPr>
        <w:t>:</w:t>
      </w:r>
      <w:r w:rsidR="000A2ACD" w:rsidRPr="002C77E9">
        <w:rPr>
          <w:sz w:val="17"/>
          <w:lang w:val="es-ES_tradnl"/>
        </w:rPr>
        <w:t xml:space="preserve"> </w:t>
      </w:r>
      <w:r w:rsidRPr="002C77E9">
        <w:rPr>
          <w:sz w:val="17"/>
          <w:lang w:val="es-ES_tradnl"/>
        </w:rPr>
        <w:t>Indica que el texto entre comillas debe usarse de manera literal en la aplicación;</w:t>
      </w:r>
    </w:p>
    <w:p w14:paraId="60BEFF8C" w14:textId="79A5CD39" w:rsidR="006351B0"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proofErr w:type="gramStart"/>
      <w:r w:rsidRPr="002C77E9">
        <w:rPr>
          <w:sz w:val="17"/>
          <w:lang w:val="es-ES_tradnl"/>
        </w:rPr>
        <w:t>{ }</w:t>
      </w:r>
      <w:proofErr w:type="gramEnd"/>
      <w:r w:rsidRPr="002C77E9">
        <w:rPr>
          <w:sz w:val="17"/>
          <w:lang w:val="es-ES_tradnl"/>
        </w:rPr>
        <w:t>:</w:t>
      </w:r>
      <w:r w:rsidR="000A2ACD" w:rsidRPr="002C77E9">
        <w:rPr>
          <w:sz w:val="17"/>
          <w:lang w:val="es-ES_tradnl"/>
        </w:rPr>
        <w:t xml:space="preserve"> </w:t>
      </w:r>
      <w:r w:rsidRPr="002C77E9">
        <w:rPr>
          <w:sz w:val="17"/>
          <w:lang w:val="es-ES_tradnl"/>
        </w:rPr>
        <w:t>Indica que la aplicación de los elementos es facultativa; y</w:t>
      </w:r>
    </w:p>
    <w:p w14:paraId="628A7C21" w14:textId="0461A3AC" w:rsidR="00DA4DE5" w:rsidRPr="002C77E9"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rFonts w:ascii="Courier New" w:hAnsi="Courier New"/>
          <w:sz w:val="17"/>
          <w:lang w:val="es-ES_tradnl"/>
        </w:rPr>
        <w:t xml:space="preserve">Courier </w:t>
      </w:r>
      <w:proofErr w:type="spellStart"/>
      <w:r w:rsidRPr="002C77E9">
        <w:rPr>
          <w:rFonts w:ascii="Courier New" w:hAnsi="Courier New"/>
          <w:sz w:val="17"/>
          <w:lang w:val="es-ES_tradnl"/>
        </w:rPr>
        <w:t>font</w:t>
      </w:r>
      <w:proofErr w:type="spellEnd"/>
      <w:r w:rsidRPr="002C77E9">
        <w:rPr>
          <w:sz w:val="17"/>
          <w:lang w:val="es-ES_tradnl"/>
        </w:rPr>
        <w:t>:</w:t>
      </w:r>
      <w:r w:rsidR="000A2ACD" w:rsidRPr="002C77E9">
        <w:rPr>
          <w:sz w:val="17"/>
          <w:lang w:val="es-ES_tradnl"/>
        </w:rPr>
        <w:t xml:space="preserve"> </w:t>
      </w:r>
      <w:r w:rsidRPr="002C77E9">
        <w:rPr>
          <w:sz w:val="17"/>
          <w:lang w:val="es-ES_tradnl"/>
        </w:rPr>
        <w:t>Indica nombres de archivos, nombres de carpetas, palabras clave de XML, nombres de etiquetas de XML y códigos de XML.</w:t>
      </w:r>
    </w:p>
    <w:p w14:paraId="75C8D6ED" w14:textId="77777777" w:rsidR="00DA4DE5" w:rsidRPr="002C77E9" w:rsidRDefault="00DA4DE5" w:rsidP="00EB2668">
      <w:pPr>
        <w:widowControl w:val="0"/>
        <w:tabs>
          <w:tab w:val="right" w:pos="9358"/>
        </w:tabs>
        <w:kinsoku w:val="0"/>
        <w:spacing w:before="0" w:after="170" w:line="211" w:lineRule="auto"/>
        <w:outlineLvl w:val="0"/>
        <w:rPr>
          <w:rFonts w:eastAsia="SimSun" w:cs="Arial"/>
          <w:bCs/>
          <w:i/>
          <w:kern w:val="0"/>
          <w:sz w:val="17"/>
          <w:szCs w:val="17"/>
          <w:lang w:val="es-ES_tradnl"/>
          <w14:ligatures w14:val="none"/>
        </w:rPr>
      </w:pPr>
      <w:bookmarkStart w:id="76" w:name="_Toc198822787"/>
      <w:bookmarkStart w:id="77" w:name="_Toc203552035"/>
      <w:bookmarkStart w:id="78" w:name="_Toc180148820"/>
      <w:bookmarkStart w:id="79" w:name="_Toc213229620"/>
      <w:bookmarkStart w:id="80" w:name="_Toc180400490"/>
      <w:r w:rsidRPr="002C77E9">
        <w:rPr>
          <w:sz w:val="17"/>
          <w:lang w:val="es-ES_tradnl"/>
        </w:rPr>
        <w:t>REFERENCIAS</w:t>
      </w:r>
      <w:bookmarkEnd w:id="76"/>
      <w:bookmarkEnd w:id="77"/>
      <w:bookmarkEnd w:id="78"/>
      <w:bookmarkEnd w:id="79"/>
      <w:bookmarkEnd w:id="80"/>
      <w:r w:rsidRPr="002C77E9">
        <w:rPr>
          <w:sz w:val="17"/>
          <w:lang w:val="es-ES_tradnl"/>
        </w:rPr>
        <w:tab/>
      </w:r>
    </w:p>
    <w:p w14:paraId="34EA333E" w14:textId="3C51F9E1" w:rsidR="00DA4DE5" w:rsidRPr="002C77E9" w:rsidRDefault="001F1621" w:rsidP="00402D9A">
      <w:pPr>
        <w:keepLines/>
        <w:tabs>
          <w:tab w:val="left" w:pos="426"/>
        </w:tabs>
        <w:spacing w:before="0" w:after="10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Las referencias a las siguientes normas y recursos son pertinentes para la presente norma:</w:t>
      </w:r>
    </w:p>
    <w:p w14:paraId="17BC8FCB" w14:textId="1A18E09D" w:rsidR="00DA4DE5" w:rsidRPr="002C77E9" w:rsidRDefault="00DA4DE5" w:rsidP="00F2269E">
      <w:pPr>
        <w:keepLines/>
        <w:tabs>
          <w:tab w:val="left" w:pos="1134"/>
        </w:tabs>
        <w:spacing w:before="0" w:after="0"/>
        <w:ind w:left="4122" w:hanging="3582"/>
        <w:rPr>
          <w:rFonts w:eastAsia="Times New Roman" w:cs="Arial"/>
          <w:kern w:val="0"/>
          <w:sz w:val="17"/>
          <w:szCs w:val="17"/>
          <w:lang w:val="es-ES_tradnl"/>
          <w14:ligatures w14:val="none"/>
        </w:rPr>
      </w:pPr>
      <w:r w:rsidRPr="002C77E9">
        <w:rPr>
          <w:sz w:val="17"/>
          <w:lang w:val="es-ES_tradnl"/>
        </w:rPr>
        <w:t xml:space="preserve">Norma </w:t>
      </w:r>
      <w:hyperlink r:id="rId12">
        <w:r w:rsidRPr="002C77E9">
          <w:rPr>
            <w:color w:val="0000FF"/>
            <w:sz w:val="17"/>
            <w:u w:val="single"/>
            <w:lang w:val="es-ES_tradnl"/>
          </w:rPr>
          <w:t>ST.2</w:t>
        </w:r>
      </w:hyperlink>
      <w:r w:rsidRPr="002C77E9">
        <w:rPr>
          <w:sz w:val="17"/>
          <w:lang w:val="es-ES_tradnl"/>
        </w:rPr>
        <w:t xml:space="preserve"> de la OMPI</w:t>
      </w:r>
      <w:r w:rsidRPr="002C77E9">
        <w:rPr>
          <w:sz w:val="17"/>
          <w:lang w:val="es-ES_tradnl"/>
        </w:rPr>
        <w:tab/>
        <w:t>Forma de designar las fechas mediante el calendario gregoriano;</w:t>
      </w:r>
    </w:p>
    <w:p w14:paraId="37E5100D" w14:textId="5653FCA7" w:rsidR="00DA4DE5" w:rsidRPr="002C77E9" w:rsidRDefault="00DA4DE5" w:rsidP="00F2269E">
      <w:pPr>
        <w:keepLines/>
        <w:tabs>
          <w:tab w:val="left" w:pos="1134"/>
        </w:tabs>
        <w:spacing w:before="0" w:after="0"/>
        <w:ind w:left="4122" w:hanging="3582"/>
        <w:rPr>
          <w:rFonts w:eastAsia="Times New Roman" w:cs="Arial"/>
          <w:kern w:val="0"/>
          <w:sz w:val="17"/>
          <w:szCs w:val="17"/>
          <w:lang w:val="es-ES_tradnl"/>
          <w14:ligatures w14:val="none"/>
        </w:rPr>
      </w:pPr>
      <w:r w:rsidRPr="002C77E9">
        <w:rPr>
          <w:sz w:val="17"/>
          <w:lang w:val="es-ES_tradnl"/>
        </w:rPr>
        <w:t xml:space="preserve">Norma </w:t>
      </w:r>
      <w:hyperlink r:id="rId13">
        <w:r w:rsidRPr="002C77E9">
          <w:rPr>
            <w:color w:val="0000FF"/>
            <w:sz w:val="17"/>
            <w:u w:val="single"/>
            <w:lang w:val="es-ES_tradnl"/>
          </w:rPr>
          <w:t>ST.3</w:t>
        </w:r>
      </w:hyperlink>
      <w:r w:rsidRPr="002C77E9">
        <w:rPr>
          <w:sz w:val="17"/>
          <w:lang w:val="es-ES_tradnl"/>
        </w:rPr>
        <w:t xml:space="preserve"> de la OMPI</w:t>
      </w:r>
      <w:r w:rsidRPr="002C77E9">
        <w:rPr>
          <w:sz w:val="17"/>
          <w:lang w:val="es-ES_tradnl"/>
        </w:rPr>
        <w:tab/>
        <w:t>Códigos de dos letras para la representación de Estados, otras entidades y organizaciones intergubernamentales;</w:t>
      </w:r>
    </w:p>
    <w:p w14:paraId="69A58A21" w14:textId="659AF7D3" w:rsidR="00DA4DE5" w:rsidRPr="002C77E9" w:rsidRDefault="00DA4DE5" w:rsidP="00F2269E">
      <w:pPr>
        <w:keepLines/>
        <w:tabs>
          <w:tab w:val="left" w:pos="1134"/>
        </w:tabs>
        <w:spacing w:before="0"/>
        <w:ind w:left="4122" w:hanging="3582"/>
        <w:rPr>
          <w:rFonts w:eastAsia="Times New Roman" w:cs="Arial"/>
          <w:kern w:val="0"/>
          <w:sz w:val="17"/>
          <w:szCs w:val="17"/>
          <w:lang w:val="es-ES_tradnl"/>
          <w14:ligatures w14:val="none"/>
        </w:rPr>
      </w:pPr>
      <w:r w:rsidRPr="002C77E9">
        <w:rPr>
          <w:sz w:val="17"/>
          <w:lang w:val="es-ES_tradnl"/>
        </w:rPr>
        <w:t xml:space="preserve">Norma </w:t>
      </w:r>
      <w:hyperlink r:id="rId14" w:history="1">
        <w:r w:rsidRPr="002C77E9">
          <w:rPr>
            <w:color w:val="0000FF"/>
            <w:sz w:val="17"/>
            <w:u w:val="single"/>
            <w:lang w:val="es-ES_tradnl"/>
          </w:rPr>
          <w:t>ST.25</w:t>
        </w:r>
      </w:hyperlink>
      <w:r w:rsidRPr="002C77E9">
        <w:rPr>
          <w:sz w:val="17"/>
          <w:lang w:val="es-ES_tradnl"/>
        </w:rPr>
        <w:t xml:space="preserve"> de la OMPI</w:t>
      </w:r>
      <w:r w:rsidRPr="002C77E9">
        <w:rPr>
          <w:sz w:val="17"/>
          <w:lang w:val="es-ES_tradnl"/>
        </w:rPr>
        <w:tab/>
      </w:r>
      <w:r w:rsidRPr="002C77E9">
        <w:rPr>
          <w:sz w:val="17"/>
          <w:bdr w:val="none" w:sz="0" w:space="0" w:color="auto" w:frame="1"/>
          <w:lang w:val="es-ES_tradnl"/>
        </w:rPr>
        <w:t>Presentación de listas de secuencias de nucleótidos y aminoácidos;</w:t>
      </w:r>
    </w:p>
    <w:p w14:paraId="0EB0F1CD" w14:textId="10CA04A6" w:rsidR="00DA4DE5" w:rsidRPr="002C77E9" w:rsidRDefault="00DA4DE5" w:rsidP="00F2269E">
      <w:pPr>
        <w:keepLines/>
        <w:tabs>
          <w:tab w:val="left" w:pos="1134"/>
        </w:tabs>
        <w:spacing w:after="0"/>
        <w:ind w:left="4122" w:hanging="3582"/>
        <w:rPr>
          <w:rFonts w:eastAsia="Times New Roman" w:cs="Arial"/>
          <w:kern w:val="0"/>
          <w:sz w:val="17"/>
          <w:szCs w:val="17"/>
          <w:lang w:val="es-ES_tradnl"/>
          <w14:ligatures w14:val="none"/>
        </w:rPr>
      </w:pPr>
      <w:r w:rsidRPr="002C77E9">
        <w:rPr>
          <w:sz w:val="17"/>
          <w:lang w:val="es-ES_tradnl"/>
        </w:rPr>
        <w:t xml:space="preserve">Norma </w:t>
      </w:r>
      <w:hyperlink r:id="rId15">
        <w:r w:rsidRPr="002C77E9">
          <w:rPr>
            <w:color w:val="0000FF"/>
            <w:sz w:val="17"/>
            <w:u w:val="single"/>
            <w:lang w:val="es-ES_tradnl"/>
          </w:rPr>
          <w:t>ST.26</w:t>
        </w:r>
      </w:hyperlink>
      <w:r w:rsidRPr="002C77E9">
        <w:rPr>
          <w:sz w:val="17"/>
          <w:lang w:val="es-ES_tradnl"/>
        </w:rPr>
        <w:t xml:space="preserve"> de la OMPI</w:t>
      </w:r>
      <w:r w:rsidRPr="002C77E9">
        <w:rPr>
          <w:sz w:val="17"/>
          <w:lang w:val="es-ES_tradnl"/>
        </w:rPr>
        <w:tab/>
        <w:t>Presentación de listas de secuencias de nucleótidos y aminoácidos utilizando XML (lenguaje extensible de marcado);</w:t>
      </w:r>
    </w:p>
    <w:p w14:paraId="353908D6" w14:textId="5CEF0169" w:rsidR="00DA4DE5" w:rsidRPr="002C77E9" w:rsidRDefault="00DA4DE5" w:rsidP="00F2269E">
      <w:pPr>
        <w:keepLines/>
        <w:tabs>
          <w:tab w:val="left" w:pos="1134"/>
        </w:tabs>
        <w:spacing w:before="0" w:after="0"/>
        <w:ind w:left="4122" w:hanging="3582"/>
        <w:rPr>
          <w:rFonts w:eastAsia="Times New Roman" w:cs="Arial"/>
          <w:kern w:val="0"/>
          <w:sz w:val="17"/>
          <w:szCs w:val="17"/>
          <w:lang w:val="es-ES_tradnl"/>
          <w14:ligatures w14:val="none"/>
        </w:rPr>
      </w:pPr>
      <w:r w:rsidRPr="002C77E9">
        <w:rPr>
          <w:sz w:val="17"/>
          <w:lang w:val="es-ES_tradnl"/>
        </w:rPr>
        <w:t xml:space="preserve">Norma </w:t>
      </w:r>
      <w:hyperlink r:id="rId16">
        <w:r w:rsidRPr="002C77E9">
          <w:rPr>
            <w:color w:val="0000FF"/>
            <w:sz w:val="17"/>
            <w:u w:val="single"/>
            <w:lang w:val="es-ES_tradnl"/>
          </w:rPr>
          <w:t>ST.36</w:t>
        </w:r>
      </w:hyperlink>
      <w:r w:rsidRPr="002C77E9">
        <w:rPr>
          <w:sz w:val="17"/>
          <w:lang w:val="es-ES_tradnl"/>
        </w:rPr>
        <w:t xml:space="preserve"> de la OMPI</w:t>
      </w:r>
      <w:r w:rsidRPr="002C77E9">
        <w:rPr>
          <w:sz w:val="17"/>
          <w:lang w:val="es-ES_tradnl"/>
        </w:rPr>
        <w:tab/>
        <w:t>Tratamiento de los documentos de patente utilizando el XML (lenguaje extensible de marcado);</w:t>
      </w:r>
    </w:p>
    <w:p w14:paraId="0736E929" w14:textId="5FA6E1BB" w:rsidR="0084232E" w:rsidRPr="002C77E9" w:rsidRDefault="0084232E" w:rsidP="00BA69C2">
      <w:pPr>
        <w:keepLines/>
        <w:tabs>
          <w:tab w:val="left" w:pos="1134"/>
        </w:tabs>
        <w:spacing w:before="0" w:after="100"/>
        <w:ind w:left="4122" w:hanging="3582"/>
        <w:rPr>
          <w:ins w:id="81" w:author="Author"/>
          <w:rFonts w:eastAsia="Times New Roman" w:cs="Arial"/>
          <w:kern w:val="0"/>
          <w:sz w:val="17"/>
          <w:szCs w:val="17"/>
          <w:lang w:val="es-ES_tradnl"/>
          <w14:ligatures w14:val="none"/>
        </w:rPr>
      </w:pPr>
      <w:r w:rsidRPr="002C77E9">
        <w:rPr>
          <w:sz w:val="17"/>
          <w:lang w:val="es-ES_tradnl"/>
        </w:rPr>
        <w:t xml:space="preserve">Norma </w:t>
      </w:r>
      <w:hyperlink r:id="rId17" w:history="1">
        <w:r w:rsidRPr="002C77E9">
          <w:rPr>
            <w:rStyle w:val="Hyperlink"/>
            <w:sz w:val="17"/>
            <w:lang w:val="es-ES_tradnl"/>
          </w:rPr>
          <w:t>ST.67</w:t>
        </w:r>
      </w:hyperlink>
      <w:ins w:id="82" w:author="Author">
        <w:r w:rsidRPr="002C77E9">
          <w:rPr>
            <w:sz w:val="17"/>
            <w:lang w:val="es-ES_tradnl"/>
          </w:rPr>
          <w:t xml:space="preserve"> de la OMPI</w:t>
        </w:r>
        <w:r w:rsidRPr="002C77E9">
          <w:rPr>
            <w:sz w:val="17"/>
            <w:lang w:val="es-ES_tradnl"/>
          </w:rPr>
          <w:tab/>
          <w:t>Gestión electrónica de los elementos figurativos de las marcas;</w:t>
        </w:r>
      </w:ins>
    </w:p>
    <w:p w14:paraId="10D6951D" w14:textId="3A1B48C1" w:rsidR="0084232E" w:rsidRPr="002C77E9" w:rsidRDefault="0084232E" w:rsidP="00F2269E">
      <w:pPr>
        <w:keepLines/>
        <w:tabs>
          <w:tab w:val="left" w:pos="1134"/>
        </w:tabs>
        <w:spacing w:after="100"/>
        <w:ind w:left="4122" w:hanging="3582"/>
        <w:rPr>
          <w:ins w:id="83" w:author="Author"/>
          <w:rFonts w:eastAsia="Times New Roman" w:cs="Arial"/>
          <w:kern w:val="0"/>
          <w:sz w:val="17"/>
          <w:szCs w:val="17"/>
          <w:lang w:val="es-ES_tradnl"/>
          <w14:ligatures w14:val="none"/>
        </w:rPr>
      </w:pPr>
      <w:ins w:id="84" w:author="Author">
        <w:r w:rsidRPr="002C77E9">
          <w:rPr>
            <w:sz w:val="17"/>
            <w:lang w:val="es-ES_tradnl"/>
          </w:rPr>
          <w:t xml:space="preserve">Norma </w:t>
        </w:r>
      </w:ins>
      <w:hyperlink r:id="rId18" w:history="1">
        <w:r w:rsidRPr="002C77E9">
          <w:rPr>
            <w:rStyle w:val="Hyperlink"/>
            <w:sz w:val="17"/>
            <w:lang w:val="es-ES_tradnl"/>
          </w:rPr>
          <w:t>ST.68</w:t>
        </w:r>
      </w:hyperlink>
      <w:ins w:id="85" w:author="Author">
        <w:r w:rsidRPr="002C77E9">
          <w:rPr>
            <w:sz w:val="17"/>
            <w:lang w:val="es-ES_tradnl"/>
          </w:rPr>
          <w:t xml:space="preserve"> de la OMPI</w:t>
        </w:r>
        <w:r w:rsidRPr="002C77E9">
          <w:rPr>
            <w:sz w:val="17"/>
            <w:lang w:val="es-ES_tradnl"/>
          </w:rPr>
          <w:tab/>
          <w:t>Gestión electrónica de marcas sonoras;</w:t>
        </w:r>
      </w:ins>
    </w:p>
    <w:p w14:paraId="5B16A8A3" w14:textId="267A8EF9" w:rsidR="00D73D49" w:rsidRPr="002C77E9" w:rsidRDefault="0084232E" w:rsidP="00F2269E">
      <w:pPr>
        <w:keepLines/>
        <w:tabs>
          <w:tab w:val="left" w:pos="1134"/>
        </w:tabs>
        <w:spacing w:after="100"/>
        <w:ind w:left="4122" w:hanging="3582"/>
        <w:rPr>
          <w:ins w:id="86" w:author="Author"/>
          <w:rFonts w:eastAsia="Times New Roman" w:cs="Arial"/>
          <w:kern w:val="0"/>
          <w:sz w:val="17"/>
          <w:szCs w:val="17"/>
          <w:lang w:val="es-ES_tradnl"/>
          <w14:ligatures w14:val="none"/>
        </w:rPr>
      </w:pPr>
      <w:ins w:id="87" w:author="Author">
        <w:r w:rsidRPr="002C77E9">
          <w:rPr>
            <w:sz w:val="17"/>
            <w:lang w:val="es-ES_tradnl"/>
          </w:rPr>
          <w:t xml:space="preserve">Norma </w:t>
        </w:r>
      </w:ins>
      <w:hyperlink r:id="rId19" w:history="1">
        <w:r w:rsidRPr="002C77E9">
          <w:rPr>
            <w:rStyle w:val="Hyperlink"/>
            <w:sz w:val="17"/>
            <w:lang w:val="es-ES_tradnl"/>
          </w:rPr>
          <w:t>ST.69</w:t>
        </w:r>
      </w:hyperlink>
      <w:ins w:id="88" w:author="Author">
        <w:r w:rsidRPr="002C77E9">
          <w:rPr>
            <w:sz w:val="17"/>
            <w:lang w:val="es-ES_tradnl"/>
          </w:rPr>
          <w:t xml:space="preserve"> de la OMPI</w:t>
        </w:r>
        <w:r w:rsidRPr="002C77E9">
          <w:rPr>
            <w:sz w:val="17"/>
            <w:lang w:val="es-ES_tradnl"/>
          </w:rPr>
          <w:tab/>
          <w:t>Gestión electrónica de marcas animadas y multimedia;</w:t>
        </w:r>
      </w:ins>
    </w:p>
    <w:p w14:paraId="652DD8E5" w14:textId="0DAEE28C" w:rsidR="00D73D49" w:rsidRPr="002C77E9" w:rsidRDefault="0084232E" w:rsidP="00F2269E">
      <w:pPr>
        <w:keepLines/>
        <w:tabs>
          <w:tab w:val="left" w:pos="1134"/>
        </w:tabs>
        <w:spacing w:after="100"/>
        <w:ind w:left="4122" w:hanging="3582"/>
        <w:rPr>
          <w:ins w:id="89" w:author="Author"/>
          <w:rFonts w:eastAsia="Times New Roman" w:cs="Arial"/>
          <w:kern w:val="0"/>
          <w:sz w:val="17"/>
          <w:szCs w:val="17"/>
          <w:lang w:val="es-ES_tradnl"/>
          <w14:ligatures w14:val="none"/>
        </w:rPr>
      </w:pPr>
      <w:ins w:id="90" w:author="Author">
        <w:r w:rsidRPr="002C77E9">
          <w:rPr>
            <w:sz w:val="17"/>
            <w:lang w:val="es-ES_tradnl"/>
          </w:rPr>
          <w:t xml:space="preserve">Norma </w:t>
        </w:r>
      </w:ins>
      <w:hyperlink r:id="rId20" w:history="1">
        <w:r w:rsidRPr="002C77E9">
          <w:rPr>
            <w:rStyle w:val="Hyperlink"/>
            <w:sz w:val="17"/>
            <w:lang w:val="es-ES_tradnl"/>
          </w:rPr>
          <w:t>ST.88</w:t>
        </w:r>
      </w:hyperlink>
      <w:ins w:id="91" w:author="Author">
        <w:r w:rsidRPr="002C77E9">
          <w:rPr>
            <w:sz w:val="17"/>
            <w:lang w:val="es-ES_tradnl"/>
          </w:rPr>
          <w:t xml:space="preserve"> de la OMPI</w:t>
        </w:r>
        <w:r w:rsidRPr="002C77E9">
          <w:rPr>
            <w:sz w:val="17"/>
            <w:lang w:val="es-ES_tradnl"/>
          </w:rPr>
          <w:tab/>
          <w:t>Representación electrónica de diseños industriales;</w:t>
        </w:r>
      </w:ins>
    </w:p>
    <w:p w14:paraId="72B75259" w14:textId="72B1B61D" w:rsidR="0084232E" w:rsidRPr="002C77E9" w:rsidRDefault="0084232E" w:rsidP="00F2269E">
      <w:pPr>
        <w:keepLines/>
        <w:tabs>
          <w:tab w:val="left" w:pos="1134"/>
        </w:tabs>
        <w:spacing w:after="0"/>
        <w:ind w:left="4122" w:hanging="3582"/>
        <w:rPr>
          <w:ins w:id="92" w:author="Author"/>
          <w:rFonts w:eastAsia="Times New Roman" w:cs="Arial"/>
          <w:kern w:val="0"/>
          <w:sz w:val="17"/>
          <w:szCs w:val="17"/>
          <w:lang w:val="es-ES_tradnl"/>
          <w14:ligatures w14:val="none"/>
        </w:rPr>
      </w:pPr>
      <w:ins w:id="93" w:author="Author">
        <w:r w:rsidRPr="002C77E9">
          <w:rPr>
            <w:sz w:val="17"/>
            <w:lang w:val="es-ES_tradnl"/>
          </w:rPr>
          <w:t xml:space="preserve">Norma </w:t>
        </w:r>
      </w:ins>
      <w:hyperlink r:id="rId21" w:history="1">
        <w:r w:rsidRPr="002C77E9">
          <w:rPr>
            <w:rStyle w:val="Hyperlink"/>
            <w:sz w:val="17"/>
            <w:lang w:val="es-ES_tradnl"/>
          </w:rPr>
          <w:t>ST.91</w:t>
        </w:r>
      </w:hyperlink>
      <w:ins w:id="94" w:author="Author">
        <w:r w:rsidRPr="002C77E9">
          <w:rPr>
            <w:sz w:val="17"/>
            <w:lang w:val="es-ES_tradnl"/>
          </w:rPr>
          <w:t xml:space="preserve"> de la OMPI</w:t>
        </w:r>
        <w:r w:rsidRPr="002C77E9">
          <w:rPr>
            <w:sz w:val="17"/>
            <w:lang w:val="es-ES_tradnl"/>
          </w:rPr>
          <w:tab/>
          <w:t>Recomendaciones sobre modelos digitales tridimensionales (3D) e imágenes 3D;</w:t>
        </w:r>
      </w:ins>
    </w:p>
    <w:p w14:paraId="7D374894" w14:textId="0D0D5230" w:rsidR="0031488C" w:rsidRPr="002C77E9" w:rsidRDefault="00DA4DE5" w:rsidP="00F2269E">
      <w:pPr>
        <w:keepLines/>
        <w:tabs>
          <w:tab w:val="left" w:pos="1134"/>
        </w:tabs>
        <w:spacing w:before="0" w:after="0"/>
        <w:ind w:left="4122" w:hanging="3582"/>
        <w:rPr>
          <w:rFonts w:eastAsia="Times New Roman" w:cs="Arial"/>
          <w:kern w:val="0"/>
          <w:sz w:val="17"/>
          <w:szCs w:val="17"/>
          <w:lang w:val="es-ES_tradnl"/>
          <w14:ligatures w14:val="none"/>
        </w:rPr>
      </w:pPr>
      <w:ins w:id="95" w:author="Author">
        <w:r w:rsidRPr="002C77E9">
          <w:rPr>
            <w:sz w:val="17"/>
            <w:lang w:val="es-ES_tradnl"/>
          </w:rPr>
          <w:t xml:space="preserve">Norma </w:t>
        </w:r>
      </w:ins>
      <w:hyperlink r:id="rId22">
        <w:r w:rsidRPr="002C77E9">
          <w:rPr>
            <w:color w:val="0000FF"/>
            <w:sz w:val="17"/>
            <w:u w:val="single"/>
            <w:lang w:val="es-ES_tradnl"/>
          </w:rPr>
          <w:t>ST.96</w:t>
        </w:r>
      </w:hyperlink>
      <w:r w:rsidRPr="002C77E9">
        <w:rPr>
          <w:sz w:val="17"/>
          <w:lang w:val="es-ES_tradnl"/>
        </w:rPr>
        <w:t xml:space="preserve"> de la OMPI</w:t>
      </w:r>
      <w:r w:rsidRPr="002C77E9">
        <w:rPr>
          <w:sz w:val="17"/>
          <w:lang w:val="es-ES_tradnl"/>
        </w:rPr>
        <w:tab/>
        <w:t>Tratamiento en XML (lenguaje extensible de marcado) de la información relativa a la propiedad intelectual;</w:t>
      </w:r>
    </w:p>
    <w:p w14:paraId="7DF81B7C" w14:textId="29D66672" w:rsidR="00DA4DE5" w:rsidRPr="002C77E9" w:rsidRDefault="00DA4DE5" w:rsidP="00BA69C2">
      <w:pPr>
        <w:keepLines/>
        <w:tabs>
          <w:tab w:val="left" w:pos="1134"/>
        </w:tabs>
        <w:spacing w:before="0" w:after="100"/>
        <w:ind w:left="4122" w:hanging="3582"/>
        <w:rPr>
          <w:rFonts w:eastAsia="Times New Roman" w:cs="Arial"/>
          <w:kern w:val="0"/>
          <w:sz w:val="17"/>
          <w:szCs w:val="17"/>
          <w:lang w:val="es-ES_tradnl"/>
          <w14:ligatures w14:val="none"/>
        </w:rPr>
      </w:pPr>
      <w:r w:rsidRPr="002C77E9">
        <w:rPr>
          <w:sz w:val="17"/>
          <w:lang w:val="es-ES_tradnl"/>
        </w:rPr>
        <w:t xml:space="preserve">Norma </w:t>
      </w:r>
      <w:hyperlink r:id="rId23" w:history="1">
        <w:r w:rsidRPr="002C77E9">
          <w:rPr>
            <w:color w:val="0000FF"/>
            <w:sz w:val="17"/>
            <w:u w:val="single"/>
            <w:lang w:val="es-ES_tradnl"/>
          </w:rPr>
          <w:t>ST.97</w:t>
        </w:r>
      </w:hyperlink>
      <w:r w:rsidRPr="002C77E9">
        <w:rPr>
          <w:sz w:val="17"/>
          <w:lang w:val="es-ES_tradnl"/>
        </w:rPr>
        <w:t xml:space="preserve"> de la OMPI</w:t>
      </w:r>
      <w:r w:rsidRPr="002C77E9">
        <w:rPr>
          <w:sz w:val="17"/>
          <w:lang w:val="es-ES_tradnl"/>
        </w:rPr>
        <w:tab/>
        <w:t>Procesamiento de datos de propiedad intelectual mediante JSON;</w:t>
      </w:r>
    </w:p>
    <w:p w14:paraId="32435B55" w14:textId="222BA2C3" w:rsidR="00DA4DE5" w:rsidRPr="002C77E9" w:rsidRDefault="00DA4DE5" w:rsidP="00F2269E">
      <w:pPr>
        <w:keepLines/>
        <w:tabs>
          <w:tab w:val="left" w:pos="1134"/>
        </w:tabs>
        <w:spacing w:after="0"/>
        <w:ind w:left="4122" w:hanging="3582"/>
        <w:rPr>
          <w:rFonts w:eastAsia="Times New Roman" w:cs="Arial"/>
          <w:kern w:val="0"/>
          <w:sz w:val="17"/>
          <w:szCs w:val="17"/>
          <w:lang w:val="es-ES_tradnl"/>
          <w14:ligatures w14:val="none"/>
        </w:rPr>
      </w:pPr>
      <w:r w:rsidRPr="002C77E9">
        <w:rPr>
          <w:sz w:val="17"/>
          <w:lang w:val="es-ES_tradnl"/>
        </w:rPr>
        <w:t xml:space="preserve">Norma ISO/EIC </w:t>
      </w:r>
      <w:hyperlink r:id="rId24" w:history="1">
        <w:r w:rsidRPr="002C77E9">
          <w:rPr>
            <w:color w:val="0000FF"/>
            <w:sz w:val="17"/>
            <w:u w:val="single"/>
            <w:lang w:val="es-ES_tradnl"/>
          </w:rPr>
          <w:t>21320-1:2015</w:t>
        </w:r>
      </w:hyperlink>
      <w:r w:rsidRPr="002C77E9">
        <w:rPr>
          <w:sz w:val="17"/>
          <w:lang w:val="es-ES_tradnl"/>
        </w:rPr>
        <w:tab/>
        <w:t>Tecnología de la información - Archivo contenedor de documentos (ref.: compresión de archivos); y</w:t>
      </w:r>
    </w:p>
    <w:p w14:paraId="2A2607AF" w14:textId="1F2E9573" w:rsidR="00F80590" w:rsidRPr="002C77E9" w:rsidRDefault="00DA4DE5" w:rsidP="00F2269E">
      <w:pPr>
        <w:keepLines/>
        <w:tabs>
          <w:tab w:val="left" w:pos="1134"/>
        </w:tabs>
        <w:spacing w:before="0" w:after="170"/>
        <w:ind w:left="4122" w:hanging="3582"/>
        <w:rPr>
          <w:rFonts w:eastAsia="Times New Roman" w:cs="Arial"/>
          <w:kern w:val="0"/>
          <w:sz w:val="17"/>
          <w:szCs w:val="17"/>
          <w:lang w:val="es-ES_tradnl"/>
          <w14:ligatures w14:val="none"/>
        </w:rPr>
      </w:pPr>
      <w:r w:rsidRPr="002C77E9">
        <w:rPr>
          <w:sz w:val="17"/>
          <w:lang w:val="es-ES_tradnl"/>
        </w:rPr>
        <w:t xml:space="preserve">Norma ISO/EIC </w:t>
      </w:r>
      <w:hyperlink r:id="rId25" w:history="1">
        <w:r w:rsidRPr="002C77E9">
          <w:rPr>
            <w:color w:val="0000FF"/>
            <w:sz w:val="17"/>
            <w:u w:val="single"/>
            <w:lang w:val="es-ES_tradnl"/>
          </w:rPr>
          <w:t>10118-1:2016</w:t>
        </w:r>
      </w:hyperlink>
      <w:r w:rsidRPr="002C77E9">
        <w:rPr>
          <w:sz w:val="17"/>
          <w:lang w:val="es-ES_tradnl"/>
        </w:rPr>
        <w:tab/>
        <w:t>Funciones de codificación (ref.: codificación de archivos).</w:t>
      </w:r>
      <w:bookmarkStart w:id="96" w:name="_Toc163221159"/>
      <w:bookmarkStart w:id="97" w:name="_Ref371513458"/>
      <w:bookmarkEnd w:id="69"/>
    </w:p>
    <w:p w14:paraId="32DB1D3E" w14:textId="716BDAA0" w:rsidR="00F80590" w:rsidRPr="002C77E9" w:rsidRDefault="00EE3FBB" w:rsidP="00F2269E">
      <w:pPr>
        <w:keepLines/>
        <w:tabs>
          <w:tab w:val="left" w:pos="1134"/>
        </w:tabs>
        <w:spacing w:before="0" w:after="170"/>
        <w:ind w:left="4122" w:hanging="3582"/>
        <w:rPr>
          <w:ins w:id="98" w:author="Author"/>
          <w:rFonts w:eastAsia="Times New Roman" w:cs="Arial"/>
          <w:kern w:val="0"/>
          <w:sz w:val="17"/>
          <w:szCs w:val="17"/>
          <w:lang w:val="es-ES_tradnl"/>
          <w14:ligatures w14:val="none"/>
        </w:rPr>
      </w:pPr>
      <w:ins w:id="99" w:author="Author">
        <w:r w:rsidRPr="002C77E9">
          <w:rPr>
            <w:sz w:val="17"/>
            <w:lang w:val="es-ES_tradnl"/>
          </w:rPr>
          <w:t xml:space="preserve">Norma ISO ISO/EIC </w:t>
        </w:r>
      </w:ins>
      <w:hyperlink r:id="rId26" w:history="1">
        <w:r w:rsidRPr="002C77E9">
          <w:rPr>
            <w:rStyle w:val="Hyperlink"/>
            <w:sz w:val="17"/>
            <w:lang w:val="es-ES_tradnl"/>
          </w:rPr>
          <w:t>10118-3:2018</w:t>
        </w:r>
      </w:hyperlink>
      <w:ins w:id="100" w:author="Author">
        <w:r w:rsidRPr="002C77E9">
          <w:rPr>
            <w:sz w:val="17"/>
            <w:lang w:val="es-ES_tradnl"/>
          </w:rPr>
          <w:tab/>
          <w:t>Técnicas de seguridad informática: codificación</w:t>
        </w:r>
      </w:ins>
    </w:p>
    <w:p w14:paraId="447F1757" w14:textId="48F69C3E" w:rsidR="00A62A2B" w:rsidRPr="002C77E9" w:rsidRDefault="00C877FD" w:rsidP="000950F3">
      <w:pPr>
        <w:keepLines/>
        <w:tabs>
          <w:tab w:val="left" w:pos="1134"/>
        </w:tabs>
        <w:spacing w:before="0" w:after="170"/>
        <w:ind w:left="4122" w:hanging="3582"/>
        <w:rPr>
          <w:ins w:id="101" w:author="Author"/>
          <w:rFonts w:eastAsia="Times New Roman" w:cs="Arial"/>
          <w:kern w:val="0"/>
          <w:sz w:val="17"/>
          <w:szCs w:val="17"/>
          <w:lang w:val="es-ES_tradnl"/>
          <w14:ligatures w14:val="none"/>
        </w:rPr>
      </w:pPr>
      <w:ins w:id="102" w:author="Author">
        <w:r w:rsidRPr="002C77E9">
          <w:rPr>
            <w:sz w:val="17"/>
            <w:lang w:val="es-ES_tradnl"/>
          </w:rPr>
          <w:lastRenderedPageBreak/>
          <w:t xml:space="preserve">Norma ISO ISO/IEC </w:t>
        </w:r>
      </w:ins>
      <w:hyperlink r:id="rId27" w:history="1">
        <w:r w:rsidRPr="002C77E9">
          <w:rPr>
            <w:rStyle w:val="Hyperlink"/>
            <w:sz w:val="17"/>
            <w:lang w:val="es-ES_tradnl"/>
          </w:rPr>
          <w:t>27001:2022</w:t>
        </w:r>
      </w:hyperlink>
      <w:ins w:id="103" w:author="Author">
        <w:r w:rsidRPr="002C77E9">
          <w:rPr>
            <w:sz w:val="17"/>
            <w:lang w:val="es-ES_tradnl"/>
          </w:rPr>
          <w:tab/>
          <w:t>Seguridad de la información, ciberseguridad y protección de la confidencialidad; sistemas de gestión de la seguridad de la información; requisitos</w:t>
        </w:r>
      </w:ins>
    </w:p>
    <w:p w14:paraId="310E25CE" w14:textId="0F722C9C" w:rsidR="0040629F" w:rsidRPr="002C77E9" w:rsidRDefault="0040629F" w:rsidP="00F2269E">
      <w:pPr>
        <w:keepLines/>
        <w:tabs>
          <w:tab w:val="left" w:pos="1134"/>
        </w:tabs>
        <w:spacing w:before="0" w:after="170"/>
        <w:ind w:left="4122" w:hanging="3582"/>
        <w:rPr>
          <w:rFonts w:eastAsia="SimSun" w:cs="Arial"/>
          <w:kern w:val="0"/>
          <w:sz w:val="17"/>
          <w:szCs w:val="17"/>
          <w:lang w:val="es-ES_tradnl"/>
          <w14:ligatures w14:val="none"/>
        </w:rPr>
      </w:pPr>
      <w:r w:rsidRPr="002C77E9">
        <w:rPr>
          <w:lang w:val="es-ES_tradnl"/>
        </w:rPr>
        <w:br w:type="page"/>
      </w:r>
    </w:p>
    <w:p w14:paraId="59EE1367" w14:textId="6CE8FDAA" w:rsidR="00B443AB" w:rsidRPr="002C77E9" w:rsidRDefault="00F76057" w:rsidP="00EE0370">
      <w:pPr>
        <w:widowControl w:val="0"/>
        <w:kinsoku w:val="0"/>
        <w:spacing w:before="684" w:after="170"/>
        <w:outlineLvl w:val="0"/>
        <w:rPr>
          <w:rFonts w:eastAsia="SimSun" w:cs="Arial"/>
          <w:kern w:val="0"/>
          <w:sz w:val="17"/>
          <w:szCs w:val="17"/>
          <w:lang w:val="es-ES_tradnl"/>
          <w14:ligatures w14:val="none"/>
        </w:rPr>
      </w:pPr>
      <w:bookmarkStart w:id="104" w:name="_Toc198822788"/>
      <w:bookmarkStart w:id="105" w:name="_Toc203552036"/>
      <w:bookmarkStart w:id="106" w:name="_Toc180148821"/>
      <w:bookmarkStart w:id="107" w:name="_Toc213229621"/>
      <w:bookmarkStart w:id="108" w:name="_Toc180400491"/>
      <w:r w:rsidRPr="002C77E9">
        <w:rPr>
          <w:sz w:val="17"/>
          <w:lang w:val="es-ES_tradnl"/>
        </w:rPr>
        <w:lastRenderedPageBreak/>
        <w:t>REQUISITOS DEL PAQUETE DE DATOS DE DOCUMENTOS DE PRIORIDAD</w:t>
      </w:r>
      <w:bookmarkEnd w:id="96"/>
      <w:bookmarkEnd w:id="104"/>
      <w:bookmarkEnd w:id="105"/>
      <w:bookmarkEnd w:id="106"/>
      <w:bookmarkEnd w:id="107"/>
      <w:bookmarkEnd w:id="108"/>
    </w:p>
    <w:p w14:paraId="658E4CF1" w14:textId="26C54F65" w:rsidR="009F7FF4"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El paquete de datos de documentos de prioridad (PDDP) debe comprimirse en un solo archivo zip.</w:t>
      </w:r>
      <w:r w:rsidR="000A2ACD" w:rsidRPr="002C77E9">
        <w:rPr>
          <w:sz w:val="17"/>
          <w:lang w:val="es-ES_tradnl"/>
        </w:rPr>
        <w:t xml:space="preserve"> </w:t>
      </w:r>
      <w:r w:rsidRPr="002C77E9">
        <w:rPr>
          <w:sz w:val="17"/>
          <w:lang w:val="es-ES_tradnl"/>
        </w:rPr>
        <w:t xml:space="preserve">Este archivo debe poder descomprimirse con programas informáticos habituales (por </w:t>
      </w:r>
      <w:proofErr w:type="gramStart"/>
      <w:r w:rsidRPr="002C77E9">
        <w:rPr>
          <w:sz w:val="17"/>
          <w:lang w:val="es-ES_tradnl"/>
        </w:rPr>
        <w:t>ejemplo</w:t>
      </w:r>
      <w:proofErr w:type="gramEnd"/>
      <w:r w:rsidRPr="002C77E9">
        <w:rPr>
          <w:sz w:val="17"/>
          <w:lang w:val="es-ES_tradnl"/>
        </w:rPr>
        <w:t xml:space="preserve"> WinZip®</w:t>
      </w:r>
      <w:r w:rsidR="009F7FF4" w:rsidRPr="002C77E9">
        <w:rPr>
          <w:rFonts w:eastAsia="Times New Roman" w:cs="Arial"/>
          <w:kern w:val="0"/>
          <w:sz w:val="17"/>
          <w:szCs w:val="17"/>
          <w:vertAlign w:val="superscript"/>
          <w:lang w:val="es-ES_tradnl"/>
        </w:rPr>
        <w:footnoteReference w:id="3"/>
      </w:r>
      <w:r w:rsidRPr="002C77E9">
        <w:rPr>
          <w:sz w:val="17"/>
          <w:lang w:val="es-ES_tradnl"/>
        </w:rPr>
        <w:t>, 7-Zip</w:t>
      </w:r>
      <w:r w:rsidR="009F7FF4" w:rsidRPr="002C77E9">
        <w:rPr>
          <w:rFonts w:eastAsia="Times New Roman" w:cs="Arial"/>
          <w:kern w:val="0"/>
          <w:sz w:val="17"/>
          <w:szCs w:val="17"/>
          <w:vertAlign w:val="superscript"/>
          <w:lang w:val="es-ES_tradnl"/>
        </w:rPr>
        <w:footnoteReference w:id="4"/>
      </w:r>
      <w:r w:rsidRPr="002C77E9">
        <w:rPr>
          <w:sz w:val="17"/>
          <w:lang w:val="es-ES_tradnl"/>
        </w:rPr>
        <w:t xml:space="preserve"> o Unix/Linux Zip) mediante la opción de compresión normal y no debe estar protegido por contraseña ni cifrado.</w:t>
      </w:r>
      <w:r w:rsidR="000A2ACD" w:rsidRPr="002C77E9">
        <w:rPr>
          <w:sz w:val="17"/>
          <w:lang w:val="es-ES_tradnl"/>
        </w:rPr>
        <w:t xml:space="preserve"> </w:t>
      </w:r>
    </w:p>
    <w:p w14:paraId="0903E4BC" w14:textId="64274BAE" w:rsidR="009F7FF4"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Todos los elementos creados a los fines del intercambio de documentos de prioridad deberán incluirse en el archivo zip. La Oficina proveedora determina el contenido que debe incluirse en el archivo zip del paquete de datos de acuerdo con la legislación internacional, regional o nacional.</w:t>
      </w:r>
    </w:p>
    <w:p w14:paraId="1629A466" w14:textId="528F3C02" w:rsidR="00F76057"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El archivo zip consta de:</w:t>
      </w:r>
    </w:p>
    <w:p w14:paraId="7C425D04" w14:textId="77777777" w:rsidR="00464BC5" w:rsidRPr="002C77E9" w:rsidRDefault="00F76057"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El archivo de índice en formato XML PriorityDocumentIndex.xml, que describe el contenido del paquete de datos;</w:t>
      </w:r>
    </w:p>
    <w:p w14:paraId="072DE042" w14:textId="77777777" w:rsidR="00A550D0" w:rsidRPr="002C77E9" w:rsidRDefault="00F76057"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 xml:space="preserve">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que contiene el archivo PDF del documento de prioridad y otros documentos obligatorios, como se define en la sección “Carpeta </w:t>
      </w:r>
      <w:proofErr w:type="spellStart"/>
      <w:r w:rsidRPr="002C77E9">
        <w:rPr>
          <w:rFonts w:ascii="Courier New" w:hAnsi="Courier New"/>
          <w:sz w:val="17"/>
          <w:lang w:val="es-ES_tradnl"/>
        </w:rPr>
        <w:t>MandatoryArtifacts</w:t>
      </w:r>
      <w:proofErr w:type="spellEnd"/>
      <w:r w:rsidRPr="002C77E9">
        <w:rPr>
          <w:sz w:val="17"/>
          <w:lang w:val="es-ES_tradnl"/>
        </w:rPr>
        <w:t>”, incluido el archivo de listas de secuencias cuando proceda; y</w:t>
      </w:r>
    </w:p>
    <w:p w14:paraId="7E6E369C" w14:textId="2C3BA4CC" w:rsidR="00F76057" w:rsidRPr="002C77E9" w:rsidRDefault="00F76057" w:rsidP="00402D9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lang w:val="es-ES_tradnl"/>
        </w:rPr>
        <w:t xml:space="preserve">La carpeta </w:t>
      </w:r>
      <w:proofErr w:type="spellStart"/>
      <w:r w:rsidRPr="002C77E9">
        <w:rPr>
          <w:rFonts w:ascii="Courier New" w:hAnsi="Courier New"/>
          <w:sz w:val="17"/>
          <w:lang w:val="es-ES_tradnl"/>
        </w:rPr>
        <w:t>SupplementaryArtifacts</w:t>
      </w:r>
      <w:proofErr w:type="spellEnd"/>
      <w:r w:rsidRPr="002C77E9">
        <w:rPr>
          <w:sz w:val="17"/>
          <w:lang w:val="es-ES_tradnl"/>
        </w:rPr>
        <w:t xml:space="preserve"> que contiene los archivos opcionales, como se define en la sección “Carpeta </w:t>
      </w:r>
      <w:proofErr w:type="spellStart"/>
      <w:r w:rsidRPr="002C77E9">
        <w:rPr>
          <w:rFonts w:ascii="Courier New" w:hAnsi="Courier New"/>
          <w:sz w:val="17"/>
          <w:lang w:val="es-ES_tradnl"/>
        </w:rPr>
        <w:t>SupplementaryArtifacts</w:t>
      </w:r>
      <w:proofErr w:type="spellEnd"/>
      <w:r w:rsidRPr="002C77E9">
        <w:rPr>
          <w:sz w:val="17"/>
          <w:lang w:val="es-ES_tradnl"/>
        </w:rPr>
        <w:t>”: esta carpeta no debería existir si está vacía.</w:t>
      </w:r>
    </w:p>
    <w:p w14:paraId="6531F2BC" w14:textId="23B92237" w:rsidR="00F76057"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Cuando la Oficina proveedora proporcione el archivo zip del paquete de datos, puede utilizarse una codificación criptográfica del archivo zip para garantizar su integridad y aceptación.</w:t>
      </w:r>
      <w:r w:rsidR="000A2ACD" w:rsidRPr="002C77E9">
        <w:rPr>
          <w:sz w:val="17"/>
          <w:lang w:val="es-ES_tradnl"/>
        </w:rPr>
        <w:t xml:space="preserve"> </w:t>
      </w:r>
      <w:r w:rsidRPr="002C77E9">
        <w:rPr>
          <w:sz w:val="17"/>
          <w:lang w:val="es-ES_tradnl"/>
        </w:rPr>
        <w:t>En el Anexo III se indica un ejemplo de codificación del archivo zip.</w:t>
      </w:r>
    </w:p>
    <w:p w14:paraId="4839FE13" w14:textId="77777777" w:rsidR="00F76057" w:rsidRPr="002C77E9" w:rsidRDefault="00F76057" w:rsidP="00144996">
      <w:pPr>
        <w:keepNext/>
        <w:widowControl w:val="0"/>
        <w:kinsoku w:val="0"/>
        <w:spacing w:before="240" w:after="170"/>
        <w:outlineLvl w:val="1"/>
        <w:rPr>
          <w:rFonts w:eastAsia="SimSun" w:cs="Arial"/>
          <w:i/>
          <w:kern w:val="0"/>
          <w:sz w:val="17"/>
          <w:szCs w:val="17"/>
          <w:lang w:val="es-ES_tradnl"/>
          <w14:ligatures w14:val="none"/>
        </w:rPr>
      </w:pPr>
      <w:bookmarkStart w:id="109" w:name="_Toc198822789"/>
      <w:bookmarkStart w:id="110" w:name="_Toc203552037"/>
      <w:bookmarkStart w:id="111" w:name="_Toc180148822"/>
      <w:bookmarkStart w:id="112" w:name="_Toc213229622"/>
      <w:bookmarkStart w:id="113" w:name="_Toc180400492"/>
      <w:bookmarkStart w:id="114" w:name="_Toc371330383"/>
      <w:bookmarkStart w:id="115" w:name="_Toc383437132"/>
      <w:bookmarkStart w:id="116" w:name="_Toc383437609"/>
      <w:bookmarkStart w:id="117" w:name="_Toc383509992"/>
      <w:bookmarkStart w:id="118" w:name="_Toc463272177"/>
      <w:bookmarkStart w:id="119" w:name="_Toc533069547"/>
      <w:bookmarkStart w:id="120" w:name="_Toc1158008324"/>
      <w:r w:rsidRPr="002C77E9">
        <w:rPr>
          <w:i/>
          <w:sz w:val="17"/>
          <w:lang w:val="es-ES_tradnl"/>
        </w:rPr>
        <w:t>Estructura del paquete de datos</w:t>
      </w:r>
      <w:bookmarkEnd w:id="109"/>
      <w:bookmarkEnd w:id="110"/>
      <w:bookmarkEnd w:id="111"/>
      <w:bookmarkEnd w:id="112"/>
      <w:bookmarkEnd w:id="113"/>
    </w:p>
    <w:p w14:paraId="73D4E854" w14:textId="77777777" w:rsidR="00F76057" w:rsidRPr="002C77E9" w:rsidRDefault="00F76057" w:rsidP="00144996">
      <w:pPr>
        <w:keepNext/>
        <w:widowControl w:val="0"/>
        <w:kinsoku w:val="0"/>
        <w:spacing w:before="0" w:after="170"/>
        <w:outlineLvl w:val="2"/>
        <w:rPr>
          <w:rFonts w:eastAsia="SimSun" w:cs="Arial"/>
          <w:bCs/>
          <w:kern w:val="0"/>
          <w:sz w:val="17"/>
          <w:szCs w:val="17"/>
          <w:u w:val="single"/>
          <w:lang w:val="es-ES_tradnl"/>
          <w14:ligatures w14:val="none"/>
        </w:rPr>
      </w:pPr>
      <w:bookmarkStart w:id="121" w:name="_Toc198822790"/>
      <w:bookmarkStart w:id="122" w:name="_Toc203552038"/>
      <w:bookmarkStart w:id="123" w:name="_Toc180148823"/>
      <w:bookmarkStart w:id="124" w:name="_Toc213229623"/>
      <w:bookmarkStart w:id="125" w:name="_Toc180400493"/>
      <w:r w:rsidRPr="002C77E9">
        <w:rPr>
          <w:sz w:val="17"/>
          <w:u w:val="single"/>
          <w:lang w:val="es-ES_tradnl"/>
        </w:rPr>
        <w:t>Archivo de índice del paquete de datos</w:t>
      </w:r>
      <w:bookmarkEnd w:id="121"/>
      <w:bookmarkEnd w:id="122"/>
      <w:bookmarkEnd w:id="123"/>
      <w:bookmarkEnd w:id="124"/>
      <w:bookmarkEnd w:id="125"/>
    </w:p>
    <w:p w14:paraId="746F7748" w14:textId="562A1E9E" w:rsidR="00464BC5" w:rsidRPr="002C77E9" w:rsidRDefault="001F1621" w:rsidP="00402D9A">
      <w:pPr>
        <w:keepLines/>
        <w:tabs>
          <w:tab w:val="left" w:pos="426"/>
        </w:tabs>
        <w:spacing w:before="0" w:after="170"/>
        <w:rPr>
          <w:rFonts w:eastAsia="SimSun" w:cs="Arial"/>
          <w:kern w:val="0"/>
          <w:sz w:val="17"/>
          <w:szCs w:val="17"/>
          <w:lang w:val="es-ES_tradnl"/>
          <w14:ligatures w14:val="none"/>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r w:rsidRPr="002C77E9">
        <w:rPr>
          <w:sz w:val="17"/>
          <w:lang w:val="es-ES_tradnl"/>
        </w:rPr>
        <w:tab/>
        <w:t>El paquete de datos debe contener el archivo de índice en formato XML, en el que deben indicarse todos los documentos incluidos en el paquete, así como los archivos de referencia externa, para que las Oficinas receptoras puedan determinar el contenido.</w:t>
      </w:r>
      <w:r w:rsidR="000A2ACD" w:rsidRPr="002C77E9">
        <w:rPr>
          <w:sz w:val="17"/>
          <w:lang w:val="es-ES_tradnl"/>
        </w:rPr>
        <w:t xml:space="preserve"> </w:t>
      </w:r>
      <w:r w:rsidRPr="002C77E9">
        <w:rPr>
          <w:sz w:val="17"/>
          <w:lang w:val="es-ES_tradnl"/>
        </w:rPr>
        <w:t>En otras palabras, la finalidad del archivo de índice es disponer de información sobre lo que se incluye en el paquete.</w:t>
      </w:r>
      <w:r w:rsidR="000A2ACD" w:rsidRPr="002C77E9">
        <w:rPr>
          <w:sz w:val="17"/>
          <w:lang w:val="es-ES_tradnl"/>
        </w:rPr>
        <w:t xml:space="preserve"> </w:t>
      </w:r>
      <w:r w:rsidRPr="002C77E9">
        <w:rPr>
          <w:sz w:val="17"/>
          <w:lang w:val="es-ES_tradnl"/>
        </w:rPr>
        <w:t xml:space="preserve">En el archivo de índice del paquete de datos debe especificarse la Oficina proveedora, el número de solicitud, la fecha de presentación de la solicitud y el tipo de derecho de PI correspondiente al documento de prioridad, que </w:t>
      </w:r>
      <w:ins w:id="126" w:author="Author">
        <w:r w:rsidRPr="002C77E9">
          <w:rPr>
            <w:sz w:val="17"/>
            <w:lang w:val="es-ES_tradnl"/>
          </w:rPr>
          <w:t>para</w:t>
        </w:r>
      </w:ins>
      <w:r w:rsidRPr="002C77E9">
        <w:rPr>
          <w:sz w:val="17"/>
          <w:lang w:val="es-ES_tradnl"/>
        </w:rPr>
        <w:t xml:space="preserve"> las patentes debe ser “</w:t>
      </w:r>
      <w:proofErr w:type="spellStart"/>
      <w:del w:id="127" w:author="Author">
        <w:r w:rsidR="00464BC5" w:rsidRPr="002C77E9">
          <w:rPr>
            <w:sz w:val="17"/>
            <w:lang w:val="es-ES_tradnl"/>
          </w:rPr>
          <w:delText>patente</w:delText>
        </w:r>
      </w:del>
      <w:ins w:id="128" w:author="Author">
        <w:r w:rsidRPr="002C77E9">
          <w:rPr>
            <w:sz w:val="17"/>
            <w:lang w:val="es-ES_tradnl"/>
          </w:rPr>
          <w:t>Patent</w:t>
        </w:r>
        <w:proofErr w:type="spellEnd"/>
        <w:r w:rsidRPr="002C77E9">
          <w:rPr>
            <w:sz w:val="17"/>
            <w:lang w:val="es-ES_tradnl"/>
          </w:rPr>
          <w:t xml:space="preserve">”, para los diseños industriales debe ser “Industrial </w:t>
        </w:r>
        <w:proofErr w:type="spellStart"/>
        <w:r w:rsidRPr="002C77E9">
          <w:rPr>
            <w:sz w:val="17"/>
            <w:lang w:val="es-ES_tradnl"/>
          </w:rPr>
          <w:t>design</w:t>
        </w:r>
        <w:proofErr w:type="spellEnd"/>
        <w:r w:rsidRPr="002C77E9">
          <w:rPr>
            <w:sz w:val="17"/>
            <w:lang w:val="es-ES_tradnl"/>
          </w:rPr>
          <w:t>” y para las marcas debe ser “</w:t>
        </w:r>
        <w:proofErr w:type="spellStart"/>
        <w:r w:rsidRPr="002C77E9">
          <w:rPr>
            <w:sz w:val="17"/>
            <w:lang w:val="es-ES_tradnl"/>
          </w:rPr>
          <w:t>Trademark</w:t>
        </w:r>
      </w:ins>
      <w:proofErr w:type="spellEnd"/>
      <w:r w:rsidRPr="002C77E9">
        <w:rPr>
          <w:sz w:val="17"/>
          <w:lang w:val="es-ES_tradnl"/>
        </w:rPr>
        <w:t>”.</w:t>
      </w:r>
    </w:p>
    <w:p w14:paraId="1508A740" w14:textId="06DB74F8" w:rsidR="00464BC5" w:rsidRPr="002C77E9" w:rsidRDefault="001F1621" w:rsidP="00402D9A">
      <w:pPr>
        <w:keepLines/>
        <w:tabs>
          <w:tab w:val="left" w:pos="426"/>
        </w:tabs>
        <w:spacing w:before="0" w:after="170"/>
        <w:rPr>
          <w:rFonts w:eastAsia="SimSu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El archivo de índice debe conformarse al esquema XML (XSD) que figura en el Anexo I de la presente norma.</w:t>
      </w:r>
      <w:r w:rsidR="000A2ACD" w:rsidRPr="002C77E9">
        <w:rPr>
          <w:sz w:val="17"/>
          <w:lang w:val="es-ES_tradnl"/>
        </w:rPr>
        <w:t xml:space="preserve"> </w:t>
      </w:r>
      <w:r w:rsidRPr="002C77E9">
        <w:rPr>
          <w:sz w:val="17"/>
          <w:lang w:val="es-ES_tradnl"/>
        </w:rPr>
        <w:t xml:space="preserve">En </w:t>
      </w:r>
      <w:del w:id="129" w:author="Author">
        <w:r w:rsidR="00464BC5" w:rsidRPr="002C77E9">
          <w:rPr>
            <w:sz w:val="17"/>
            <w:lang w:val="es-ES_tradnl"/>
          </w:rPr>
          <w:delText>el Apéndice</w:delText>
        </w:r>
      </w:del>
      <w:ins w:id="130" w:author="Author">
        <w:r w:rsidRPr="002C77E9">
          <w:rPr>
            <w:sz w:val="17"/>
            <w:lang w:val="es-ES_tradnl"/>
          </w:rPr>
          <w:t>los apéndices A, B y C</w:t>
        </w:r>
      </w:ins>
      <w:r w:rsidRPr="002C77E9">
        <w:rPr>
          <w:sz w:val="17"/>
          <w:lang w:val="es-ES_tradnl"/>
        </w:rPr>
        <w:t xml:space="preserve"> del </w:t>
      </w:r>
      <w:r w:rsidR="00B05C52" w:rsidRPr="002C77E9">
        <w:rPr>
          <w:sz w:val="17"/>
          <w:lang w:val="es-ES_tradnl"/>
        </w:rPr>
        <w:t>Anexo</w:t>
      </w:r>
      <w:r w:rsidRPr="002C77E9">
        <w:rPr>
          <w:sz w:val="17"/>
          <w:lang w:val="es-ES_tradnl"/>
        </w:rPr>
        <w:t xml:space="preserve"> I de la presente Norma se </w:t>
      </w:r>
      <w:ins w:id="131" w:author="Author">
        <w:r w:rsidRPr="002C77E9">
          <w:rPr>
            <w:sz w:val="17"/>
            <w:lang w:val="es-ES_tradnl"/>
          </w:rPr>
          <w:t>proporciona, respectivamente,</w:t>
        </w:r>
      </w:ins>
      <w:r w:rsidRPr="002C77E9">
        <w:rPr>
          <w:sz w:val="17"/>
          <w:lang w:val="es-ES_tradnl"/>
        </w:rPr>
        <w:t xml:space="preserve"> un ejemplo de archivo XML de índice </w:t>
      </w:r>
      <w:ins w:id="132" w:author="Author">
        <w:r w:rsidRPr="002C77E9">
          <w:rPr>
            <w:sz w:val="17"/>
            <w:lang w:val="es-ES_tradnl"/>
          </w:rPr>
          <w:t>del PDDP para patentes, diseños industriales y marcas</w:t>
        </w:r>
      </w:ins>
      <w:r w:rsidRPr="002C77E9">
        <w:rPr>
          <w:sz w:val="17"/>
          <w:lang w:val="es-ES_tradnl"/>
        </w:rPr>
        <w:t>. Los ejemplos proporcionados en esta norma son ficticios y se facilitan únicamente a título orientativo.</w:t>
      </w:r>
    </w:p>
    <w:p w14:paraId="15FECAC7" w14:textId="58E5AE58" w:rsidR="00F76057" w:rsidRPr="002C77E9" w:rsidRDefault="001F1621" w:rsidP="00402D9A">
      <w:pPr>
        <w:keepLines/>
        <w:tabs>
          <w:tab w:val="left" w:pos="426"/>
        </w:tabs>
        <w:spacing w:before="0" w:after="170"/>
        <w:rPr>
          <w:rFonts w:eastAsia="SimSu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000C4B8F" w:rsidRPr="002C77E9">
        <w:rPr>
          <w:rFonts w:eastAsia="Times New Roman" w:cs="Arial"/>
          <w:sz w:val="17"/>
          <w:lang w:val="es-ES_tradnl"/>
        </w:rPr>
        <w:tab/>
      </w:r>
      <w:r w:rsidRPr="002C77E9">
        <w:rPr>
          <w:sz w:val="17"/>
          <w:lang w:val="es-ES_tradnl"/>
        </w:rPr>
        <w:t>El esquema XML del índice del paquete de datos tiene un elemento raíz</w:t>
      </w:r>
      <w:r w:rsidRPr="002C77E9">
        <w:rPr>
          <w:lang w:val="es-ES_tradnl"/>
        </w:rPr>
        <w:t xml:space="preserve"> </w:t>
      </w:r>
      <w:bookmarkStart w:id="133" w:name="_Hlk169443000"/>
      <w:proofErr w:type="spellStart"/>
      <w:r w:rsidRPr="002C77E9">
        <w:rPr>
          <w:rFonts w:ascii="Courier New" w:hAnsi="Courier New"/>
          <w:sz w:val="17"/>
          <w:lang w:val="es-ES_tradnl"/>
        </w:rPr>
        <w:t>PriorityDocumentIndex</w:t>
      </w:r>
      <w:bookmarkEnd w:id="133"/>
      <w:proofErr w:type="spellEnd"/>
      <w:r w:rsidRPr="002C77E9">
        <w:rPr>
          <w:sz w:val="17"/>
          <w:lang w:val="es-ES_tradnl"/>
        </w:rPr>
        <w:t xml:space="preserve">. El elemento </w:t>
      </w:r>
      <w:proofErr w:type="spellStart"/>
      <w:r w:rsidRPr="002C77E9">
        <w:rPr>
          <w:rFonts w:ascii="Courier New" w:hAnsi="Courier New"/>
          <w:sz w:val="17"/>
          <w:lang w:val="es-ES_tradnl"/>
        </w:rPr>
        <w:t>PriorityDocumentBag</w:t>
      </w:r>
      <w:proofErr w:type="spellEnd"/>
      <w:r w:rsidRPr="002C77E9">
        <w:rPr>
          <w:sz w:val="17"/>
          <w:lang w:val="es-ES_tradnl"/>
        </w:rPr>
        <w:t xml:space="preserve"> hace referencia al archivo PDF del documento de prioridad y a otros documentos que se colocan en 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El elemento </w:t>
      </w:r>
      <w:proofErr w:type="spellStart"/>
      <w:r w:rsidRPr="002C77E9">
        <w:rPr>
          <w:rFonts w:ascii="Courier New" w:hAnsi="Courier New"/>
          <w:sz w:val="17"/>
          <w:lang w:val="es-ES_tradnl"/>
        </w:rPr>
        <w:t>SupplementaryDocumentBag</w:t>
      </w:r>
      <w:proofErr w:type="spellEnd"/>
      <w:r w:rsidRPr="002C77E9">
        <w:rPr>
          <w:sz w:val="17"/>
          <w:lang w:val="es-ES_tradnl"/>
        </w:rPr>
        <w:t xml:space="preserve"> hace referencia a otros documentos pertinentes si se proporcionan en la carpeta </w:t>
      </w:r>
      <w:proofErr w:type="spellStart"/>
      <w:r w:rsidRPr="002C77E9">
        <w:rPr>
          <w:rFonts w:ascii="Courier New" w:hAnsi="Courier New"/>
          <w:sz w:val="17"/>
          <w:lang w:val="es-ES_tradnl"/>
        </w:rPr>
        <w:t>SupplementaryArtifacts</w:t>
      </w:r>
      <w:proofErr w:type="spellEnd"/>
      <w:r w:rsidRPr="002C77E9">
        <w:rPr>
          <w:sz w:val="17"/>
          <w:lang w:val="es-ES_tradnl"/>
        </w:rPr>
        <w:t>.</w:t>
      </w:r>
      <w:r w:rsidR="000A2ACD" w:rsidRPr="002C77E9">
        <w:rPr>
          <w:sz w:val="17"/>
          <w:lang w:val="es-ES_tradnl"/>
        </w:rPr>
        <w:t xml:space="preserve"> </w:t>
      </w:r>
      <w:r w:rsidRPr="002C77E9">
        <w:rPr>
          <w:sz w:val="17"/>
          <w:lang w:val="es-ES_tradnl"/>
        </w:rPr>
        <w:t xml:space="preserve">El elemento </w:t>
      </w:r>
      <w:proofErr w:type="spellStart"/>
      <w:r w:rsidRPr="002C77E9">
        <w:rPr>
          <w:rFonts w:ascii="Courier New" w:hAnsi="Courier New"/>
          <w:sz w:val="17"/>
          <w:lang w:val="es-ES_tradnl"/>
        </w:rPr>
        <w:t>DocumentDate</w:t>
      </w:r>
      <w:proofErr w:type="spellEnd"/>
      <w:r w:rsidRPr="002C77E9">
        <w:rPr>
          <w:sz w:val="17"/>
          <w:lang w:val="es-ES_tradnl"/>
        </w:rPr>
        <w:t xml:space="preserve"> del elemento </w:t>
      </w:r>
      <w:proofErr w:type="spellStart"/>
      <w:r w:rsidRPr="002C77E9">
        <w:rPr>
          <w:rFonts w:ascii="Courier New" w:hAnsi="Courier New"/>
          <w:sz w:val="17"/>
          <w:lang w:val="es-ES_tradnl"/>
        </w:rPr>
        <w:t>PriorityDocument</w:t>
      </w:r>
      <w:proofErr w:type="spellEnd"/>
      <w:r w:rsidRPr="002C77E9">
        <w:rPr>
          <w:sz w:val="17"/>
          <w:lang w:val="es-ES_tradnl"/>
        </w:rPr>
        <w:t xml:space="preserve"> representa la fecha de creación del archivo PDF del documento de prioridad. </w:t>
      </w:r>
    </w:p>
    <w:p w14:paraId="6AB6000B" w14:textId="77777777" w:rsidR="00F76057" w:rsidRPr="002C77E9" w:rsidRDefault="00F76057" w:rsidP="00144996">
      <w:pPr>
        <w:keepNext/>
        <w:widowControl w:val="0"/>
        <w:kinsoku w:val="0"/>
        <w:spacing w:before="240" w:after="170"/>
        <w:outlineLvl w:val="2"/>
        <w:rPr>
          <w:rFonts w:eastAsia="SimSun" w:cs="Arial"/>
          <w:bCs/>
          <w:kern w:val="0"/>
          <w:sz w:val="17"/>
          <w:szCs w:val="17"/>
          <w:u w:val="single"/>
          <w:lang w:val="es-ES_tradnl"/>
          <w14:ligatures w14:val="none"/>
        </w:rPr>
      </w:pPr>
      <w:bookmarkStart w:id="134" w:name="_Toc198822791"/>
      <w:bookmarkStart w:id="135" w:name="_Toc203552039"/>
      <w:bookmarkStart w:id="136" w:name="_Toc180148824"/>
      <w:bookmarkStart w:id="137" w:name="_Toc213229624"/>
      <w:bookmarkStart w:id="138" w:name="_Toc180400494"/>
      <w:r w:rsidRPr="002C77E9">
        <w:rPr>
          <w:sz w:val="17"/>
          <w:u w:val="single"/>
          <w:lang w:val="es-ES_tradnl"/>
        </w:rPr>
        <w:t xml:space="preserve">Carpeta </w:t>
      </w:r>
      <w:proofErr w:type="spellStart"/>
      <w:r w:rsidRPr="002C77E9">
        <w:rPr>
          <w:sz w:val="17"/>
          <w:u w:val="single"/>
          <w:lang w:val="es-ES_tradnl"/>
        </w:rPr>
        <w:t>MandatoryArtifacts</w:t>
      </w:r>
      <w:bookmarkEnd w:id="134"/>
      <w:bookmarkEnd w:id="135"/>
      <w:bookmarkEnd w:id="136"/>
      <w:bookmarkEnd w:id="137"/>
      <w:bookmarkEnd w:id="138"/>
      <w:proofErr w:type="spellEnd"/>
    </w:p>
    <w:bookmarkStart w:id="139" w:name="_Hlk149340907"/>
    <w:p w14:paraId="0E51B370" w14:textId="2122BB3F" w:rsidR="00464BC5" w:rsidRPr="002C77E9" w:rsidRDefault="001F1621" w:rsidP="00402D9A">
      <w:pPr>
        <w:keepLines/>
        <w:tabs>
          <w:tab w:val="left" w:pos="426"/>
        </w:tabs>
        <w:spacing w:before="0" w:after="170"/>
        <w:rPr>
          <w:rFonts w:eastAsia="SimSu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 xml:space="preserve">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contiene el archivo PDF del documento de prioridad, cuyo contenido es responsabilidad de la Oficina proveedora.</w:t>
      </w:r>
      <w:r w:rsidR="000A2ACD" w:rsidRPr="002C77E9">
        <w:rPr>
          <w:sz w:val="17"/>
          <w:lang w:val="es-ES_tradnl"/>
        </w:rPr>
        <w:t xml:space="preserve"> </w:t>
      </w:r>
      <w:r w:rsidRPr="002C77E9">
        <w:rPr>
          <w:sz w:val="17"/>
          <w:lang w:val="es-ES_tradnl"/>
        </w:rPr>
        <w:t>Si no se pueden integrar todas las fuentes necesarias en un PDF de texto, el archivo PDF deberá ser de imagen.</w:t>
      </w:r>
      <w:r w:rsidR="000A2ACD" w:rsidRPr="002C77E9">
        <w:rPr>
          <w:sz w:val="17"/>
          <w:lang w:val="es-ES_tradnl"/>
        </w:rPr>
        <w:t xml:space="preserve"> </w:t>
      </w:r>
      <w:r w:rsidRPr="002C77E9">
        <w:rPr>
          <w:sz w:val="17"/>
          <w:lang w:val="es-ES_tradnl"/>
        </w:rPr>
        <w:t>No es necesario que el archivo esté firmado digitalmente a efectos de intercambio entre oficinas, pero si lo está, debe cumplir una norma reconocida en el sector.</w:t>
      </w:r>
      <w:r w:rsidR="000A2ACD" w:rsidRPr="002C77E9">
        <w:rPr>
          <w:sz w:val="17"/>
          <w:lang w:val="es-ES_tradnl"/>
        </w:rPr>
        <w:t xml:space="preserve"> </w:t>
      </w:r>
      <w:r w:rsidRPr="002C77E9">
        <w:rPr>
          <w:sz w:val="17"/>
          <w:lang w:val="es-ES_tradnl"/>
        </w:rPr>
        <w:t xml:space="preserve">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también debe contener los demás elementos obligatorios, según corresponda.</w:t>
      </w:r>
    </w:p>
    <w:p w14:paraId="004149FB" w14:textId="7338DC95" w:rsidR="00F020E9" w:rsidRPr="002C77E9" w:rsidRDefault="001F1621" w:rsidP="00402D9A">
      <w:pPr>
        <w:keepLines/>
        <w:tabs>
          <w:tab w:val="left" w:pos="426"/>
        </w:tabs>
        <w:spacing w:before="0" w:after="170"/>
        <w:rPr>
          <w:ins w:id="140" w:author="Autho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r w:rsidRPr="002C77E9">
        <w:rPr>
          <w:sz w:val="17"/>
          <w:lang w:val="es-ES_tradnl"/>
        </w:rPr>
        <w:tab/>
        <w:t xml:space="preserve">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debe incluir la página de certificación. Puede incluirse como parte del PDF del documento de prioridad o como PDF independiente. </w:t>
      </w:r>
    </w:p>
    <w:p w14:paraId="0A917D08" w14:textId="77777777" w:rsidR="006F25ED" w:rsidRPr="002C77E9" w:rsidRDefault="006F25ED">
      <w:pPr>
        <w:rPr>
          <w:ins w:id="141" w:author="Author"/>
          <w:rFonts w:eastAsia="SimSun" w:cs="Arial"/>
          <w:bCs/>
          <w:kern w:val="0"/>
          <w:sz w:val="17"/>
          <w:szCs w:val="17"/>
          <w:u w:val="single"/>
          <w:lang w:val="es-ES_tradnl"/>
          <w14:ligatures w14:val="none"/>
        </w:rPr>
      </w:pPr>
      <w:ins w:id="142" w:author="Author">
        <w:r w:rsidRPr="002C77E9">
          <w:rPr>
            <w:lang w:val="es-ES_tradnl"/>
          </w:rPr>
          <w:br w:type="page"/>
        </w:r>
      </w:ins>
    </w:p>
    <w:p w14:paraId="3EC1642F" w14:textId="60E394EB" w:rsidR="006F25ED" w:rsidRPr="002C77E9" w:rsidRDefault="00CB711B" w:rsidP="00DB350C">
      <w:pPr>
        <w:pStyle w:val="Heading4"/>
        <w:tabs>
          <w:tab w:val="left" w:pos="426"/>
        </w:tabs>
        <w:spacing w:before="170" w:after="170"/>
        <w:rPr>
          <w:ins w:id="143" w:author="Author"/>
          <w:b/>
          <w:bCs/>
          <w:sz w:val="17"/>
          <w:szCs w:val="17"/>
          <w:lang w:val="es-ES_tradnl"/>
        </w:rPr>
      </w:pPr>
      <w:ins w:id="144" w:author="Author">
        <w:r w:rsidRPr="002C77E9">
          <w:rPr>
            <w:b/>
            <w:color w:val="auto"/>
            <w:sz w:val="17"/>
            <w:lang w:val="es-ES_tradnl"/>
          </w:rPr>
          <w:lastRenderedPageBreak/>
          <w:tab/>
        </w:r>
        <w:bookmarkStart w:id="145" w:name="_Toc213229625"/>
        <w:r w:rsidRPr="002C77E9">
          <w:rPr>
            <w:b/>
            <w:color w:val="auto"/>
            <w:sz w:val="17"/>
            <w:lang w:val="es-ES_tradnl"/>
          </w:rPr>
          <w:t>Documento de prioridad de patente</w:t>
        </w:r>
        <w:bookmarkEnd w:id="145"/>
      </w:ins>
    </w:p>
    <w:p w14:paraId="78C12C24" w14:textId="1DBE0F15" w:rsidR="00F76057" w:rsidRPr="002C77E9" w:rsidRDefault="001F1621" w:rsidP="00402D9A">
      <w:pPr>
        <w:keepLines/>
        <w:tabs>
          <w:tab w:val="left" w:pos="426"/>
        </w:tabs>
        <w:spacing w:before="0" w:after="170"/>
        <w:rP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del w:id="146" w:author="Author">
        <w:r w:rsidR="00464BC5" w:rsidRPr="002C77E9">
          <w:rPr>
            <w:sz w:val="17"/>
            <w:lang w:val="es-ES_tradnl"/>
          </w:rPr>
          <w:delText>Además, el PDF del</w:delText>
        </w:r>
      </w:del>
      <w:ins w:id="147" w:author="Author">
        <w:r w:rsidRPr="002C77E9">
          <w:rPr>
            <w:sz w:val="17"/>
            <w:lang w:val="es-ES_tradnl"/>
          </w:rPr>
          <w:tab/>
          <w:t>Un</w:t>
        </w:r>
      </w:ins>
      <w:r w:rsidRPr="002C77E9">
        <w:rPr>
          <w:sz w:val="17"/>
          <w:lang w:val="es-ES_tradnl"/>
        </w:rPr>
        <w:t xml:space="preserve"> documento de prioridad de </w:t>
      </w:r>
      <w:del w:id="148" w:author="Author">
        <w:r w:rsidR="00464BC5" w:rsidRPr="002C77E9">
          <w:rPr>
            <w:sz w:val="17"/>
            <w:lang w:val="es-ES_tradnl"/>
          </w:rPr>
          <w:delText xml:space="preserve">una solicitud de </w:delText>
        </w:r>
      </w:del>
      <w:r w:rsidRPr="002C77E9">
        <w:rPr>
          <w:sz w:val="17"/>
          <w:lang w:val="es-ES_tradnl"/>
        </w:rPr>
        <w:t>patente suele incluir la descripción, las reivindicaciones, el resumen y los dibujos</w:t>
      </w:r>
      <w:ins w:id="149" w:author="Author">
        <w:r w:rsidRPr="002C77E9">
          <w:rPr>
            <w:sz w:val="17"/>
            <w:lang w:val="es-ES_tradnl"/>
          </w:rPr>
          <w:t xml:space="preserve"> de la solicitud</w:t>
        </w:r>
      </w:ins>
      <w:r w:rsidRPr="002C77E9">
        <w:rPr>
          <w:sz w:val="17"/>
          <w:lang w:val="es-ES_tradnl"/>
        </w:rPr>
        <w:t xml:space="preserve">. Si se incluyó un archivo de listas de secuencias en la solicitud, 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también debe contener ese archivo, y debe proporcionarse en el formato</w:t>
      </w:r>
      <w:r w:rsidR="00F76057" w:rsidRPr="002C77E9">
        <w:rPr>
          <w:rFonts w:eastAsia="Times New Roman" w:cs="Arial"/>
          <w:kern w:val="0"/>
          <w:sz w:val="17"/>
          <w:szCs w:val="17"/>
          <w:vertAlign w:val="superscript"/>
          <w:lang w:val="es-ES_tradnl"/>
        </w:rPr>
        <w:footnoteReference w:id="5"/>
      </w:r>
      <w:r w:rsidRPr="002C77E9">
        <w:rPr>
          <w:sz w:val="17"/>
          <w:lang w:val="es-ES_tradnl"/>
        </w:rPr>
        <w:t xml:space="preserve"> de las Normas</w:t>
      </w:r>
      <w:r w:rsidR="000A2ACD" w:rsidRPr="002C77E9">
        <w:rPr>
          <w:sz w:val="17"/>
          <w:lang w:val="es-ES_tradnl"/>
        </w:rPr>
        <w:t> </w:t>
      </w:r>
      <w:r w:rsidRPr="002C77E9">
        <w:rPr>
          <w:sz w:val="17"/>
          <w:lang w:val="es-ES_tradnl"/>
        </w:rPr>
        <w:t>ST.26, ST.25 o ST.23 de la OMPI, tal como lo presentó el solicitante.</w:t>
      </w:r>
      <w:r w:rsidR="000A2ACD" w:rsidRPr="002C77E9">
        <w:rPr>
          <w:sz w:val="17"/>
          <w:lang w:val="es-ES_tradnl"/>
        </w:rPr>
        <w:t xml:space="preserve"> </w:t>
      </w:r>
      <w:r w:rsidRPr="002C77E9">
        <w:rPr>
          <w:sz w:val="17"/>
          <w:lang w:val="es-ES_tradnl"/>
        </w:rPr>
        <w:t>El contenido de las listas de secuencias no debe convertirse a formato PDF.</w:t>
      </w:r>
      <w:r w:rsidR="000A2ACD" w:rsidRPr="002C77E9">
        <w:rPr>
          <w:sz w:val="17"/>
          <w:lang w:val="es-ES_tradnl"/>
        </w:rPr>
        <w:t xml:space="preserve"> </w:t>
      </w:r>
      <w:r w:rsidRPr="002C77E9">
        <w:rPr>
          <w:sz w:val="17"/>
          <w:lang w:val="es-ES_tradnl"/>
        </w:rPr>
        <w:t xml:space="preserve">Si se convierte, debe incluirse en el archivo PDF del documento de prioridad y también debe proporcionarse la versión original en la carpeta </w:t>
      </w:r>
      <w:proofErr w:type="spellStart"/>
      <w:r w:rsidRPr="002C77E9">
        <w:rPr>
          <w:rFonts w:ascii="Courier New" w:hAnsi="Courier New"/>
          <w:sz w:val="17"/>
          <w:lang w:val="es-ES_tradnl"/>
        </w:rPr>
        <w:t>MandatoryArtifacts</w:t>
      </w:r>
      <w:proofErr w:type="spellEnd"/>
      <w:r w:rsidRPr="002C77E9">
        <w:rPr>
          <w:sz w:val="17"/>
          <w:lang w:val="es-ES_tradnl"/>
        </w:rPr>
        <w:t>.</w:t>
      </w:r>
      <w:r w:rsidR="000A2ACD" w:rsidRPr="002C77E9">
        <w:rPr>
          <w:sz w:val="17"/>
          <w:lang w:val="es-ES_tradnl"/>
        </w:rPr>
        <w:t xml:space="preserve"> </w:t>
      </w:r>
      <w:r w:rsidRPr="002C77E9">
        <w:rPr>
          <w:sz w:val="17"/>
          <w:lang w:val="es-ES_tradnl"/>
        </w:rPr>
        <w:t xml:space="preserve">El archivo de listas de secuencias puede comprimirse. </w:t>
      </w:r>
    </w:p>
    <w:p w14:paraId="25C75D16" w14:textId="06CD1872" w:rsidR="00F76057" w:rsidRPr="002C77E9" w:rsidRDefault="00F76057" w:rsidP="00F76057">
      <w:pPr>
        <w:spacing w:before="0" w:after="0"/>
        <w:rPr>
          <w:rFonts w:eastAsia="Times New Roman" w:cs="Arial"/>
          <w:kern w:val="0"/>
          <w:sz w:val="17"/>
          <w:szCs w:val="17"/>
          <w:lang w:val="es-ES_tradnl"/>
          <w14:ligatures w14:val="none"/>
        </w:rPr>
      </w:pPr>
    </w:p>
    <w:tbl>
      <w:tblPr>
        <w:tblStyle w:val="TableGrid"/>
        <w:tblW w:w="9450" w:type="dxa"/>
        <w:tblInd w:w="-5" w:type="dxa"/>
        <w:tblLook w:val="04A0" w:firstRow="1" w:lastRow="0" w:firstColumn="1" w:lastColumn="0" w:noHBand="0" w:noVBand="1"/>
      </w:tblPr>
      <w:tblGrid>
        <w:gridCol w:w="9450"/>
      </w:tblGrid>
      <w:tr w:rsidR="00F76057" w:rsidRPr="002C77E9" w14:paraId="2832E2F1" w14:textId="77777777" w:rsidTr="00EE0370">
        <w:tc>
          <w:tcPr>
            <w:tcW w:w="9450" w:type="dxa"/>
          </w:tcPr>
          <w:p w14:paraId="0F85CC67" w14:textId="77777777" w:rsidR="00F76057" w:rsidRPr="002C77E9" w:rsidRDefault="00F76057" w:rsidP="00F76057">
            <w:pPr>
              <w:keepLines/>
              <w:spacing w:after="170"/>
              <w:rPr>
                <w:rFonts w:eastAsia="Times New Roman" w:cs="Arial"/>
                <w:sz w:val="17"/>
                <w:szCs w:val="17"/>
                <w:lang w:val="es-ES_tradnl"/>
              </w:rPr>
            </w:pPr>
            <w:r w:rsidRPr="002C77E9">
              <w:rPr>
                <w:sz w:val="17"/>
                <w:lang w:val="es-ES_tradnl"/>
              </w:rPr>
              <w:t xml:space="preserve">Por ejemplo, el contenido de una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que contenga un documento de prioridad con una lista de secuencias es el siguiente:</w:t>
            </w:r>
          </w:p>
          <w:p w14:paraId="1AFF40B2" w14:textId="2A030CD3" w:rsidR="00F76057" w:rsidRPr="002C77E9" w:rsidRDefault="00F76057" w:rsidP="00F76057">
            <w:pPr>
              <w:keepLines/>
              <w:widowControl w:val="0"/>
              <w:numPr>
                <w:ilvl w:val="0"/>
                <w:numId w:val="21"/>
              </w:numPr>
              <w:kinsoku w:val="0"/>
              <w:spacing w:after="170"/>
              <w:ind w:left="630"/>
              <w:rPr>
                <w:rFonts w:eastAsia="Times New Roman" w:cs="Arial"/>
                <w:sz w:val="17"/>
                <w:szCs w:val="17"/>
                <w:lang w:val="es-ES_tradnl"/>
              </w:rPr>
            </w:pPr>
            <w:r w:rsidRPr="002C77E9">
              <w:rPr>
                <w:rFonts w:ascii="Courier New" w:hAnsi="Courier New"/>
                <w:sz w:val="17"/>
                <w:lang w:val="es-ES_tradnl"/>
              </w:rPr>
              <w:t>US_59111111_20220719_PriorityDocument_000497.pdf</w:t>
            </w:r>
            <w:r w:rsidRPr="002C77E9">
              <w:rPr>
                <w:sz w:val="17"/>
                <w:lang w:val="es-ES_tradnl"/>
              </w:rPr>
              <w:t xml:space="preserve"> (El documento de prioridad de la patente incluye la página de certificación, la descripción, las reivindicaciones, el resumen y los dibujos de la solicitud.);</w:t>
            </w:r>
          </w:p>
          <w:p w14:paraId="4D61A5C2" w14:textId="2CAB8492" w:rsidR="00F76057" w:rsidRPr="00560F8F" w:rsidRDefault="00F76057" w:rsidP="00F76057">
            <w:pPr>
              <w:keepLines/>
              <w:widowControl w:val="0"/>
              <w:numPr>
                <w:ilvl w:val="0"/>
                <w:numId w:val="21"/>
              </w:numPr>
              <w:kinsoku w:val="0"/>
              <w:spacing w:after="170"/>
              <w:ind w:left="630"/>
              <w:rPr>
                <w:rFonts w:eastAsia="Times New Roman" w:cs="Arial"/>
                <w:sz w:val="17"/>
                <w:szCs w:val="17"/>
                <w:lang w:val="en-US"/>
              </w:rPr>
            </w:pPr>
            <w:r w:rsidRPr="00560F8F">
              <w:rPr>
                <w:rFonts w:ascii="Courier New" w:hAnsi="Courier New"/>
                <w:sz w:val="17"/>
                <w:lang w:val="en-US"/>
              </w:rPr>
              <w:t>US_59111111_20220719_SequenceListing_ST26.xml</w:t>
            </w:r>
            <w:r w:rsidRPr="00560F8F">
              <w:rPr>
                <w:sz w:val="17"/>
                <w:lang w:val="en-US"/>
              </w:rPr>
              <w:t>; o bien</w:t>
            </w:r>
            <w:r w:rsidR="000A2ACD" w:rsidRPr="00560F8F">
              <w:rPr>
                <w:sz w:val="17"/>
                <w:lang w:val="en-US"/>
              </w:rPr>
              <w:t xml:space="preserve"> </w:t>
            </w:r>
          </w:p>
          <w:p w14:paraId="3620ED0D" w14:textId="77777777" w:rsidR="00F76057" w:rsidRPr="002C77E9" w:rsidRDefault="00F76057" w:rsidP="00F76057">
            <w:pPr>
              <w:keepLines/>
              <w:widowControl w:val="0"/>
              <w:numPr>
                <w:ilvl w:val="0"/>
                <w:numId w:val="21"/>
              </w:numPr>
              <w:kinsoku w:val="0"/>
              <w:spacing w:after="170"/>
              <w:ind w:left="630"/>
              <w:rPr>
                <w:rFonts w:eastAsia="Times New Roman" w:cs="Arial"/>
                <w:sz w:val="17"/>
                <w:szCs w:val="17"/>
                <w:lang w:val="es-ES_tradnl"/>
              </w:rPr>
            </w:pPr>
            <w:r w:rsidRPr="002C77E9">
              <w:rPr>
                <w:rFonts w:ascii="Courier New" w:hAnsi="Courier New"/>
                <w:sz w:val="17"/>
                <w:lang w:val="es-ES_tradnl"/>
              </w:rPr>
              <w:t>US_59111111_20220719_SequenceListing_ST26.zip</w:t>
            </w:r>
            <w:r w:rsidRPr="002C77E9">
              <w:rPr>
                <w:sz w:val="17"/>
                <w:lang w:val="es-ES_tradnl"/>
              </w:rPr>
              <w:t>.</w:t>
            </w:r>
          </w:p>
        </w:tc>
      </w:tr>
    </w:tbl>
    <w:p w14:paraId="4338FB83" w14:textId="77777777" w:rsidR="00F76057" w:rsidRPr="002C77E9" w:rsidRDefault="00F76057" w:rsidP="00F76057">
      <w:pPr>
        <w:keepLines/>
        <w:spacing w:before="0" w:after="0"/>
        <w:rPr>
          <w:rFonts w:eastAsia="Times New Roman" w:cs="Arial"/>
          <w:kern w:val="0"/>
          <w:sz w:val="17"/>
          <w:szCs w:val="17"/>
          <w:lang w:val="es-ES_tradnl"/>
          <w14:ligatures w14:val="none"/>
        </w:rPr>
      </w:pPr>
    </w:p>
    <w:tbl>
      <w:tblPr>
        <w:tblStyle w:val="TableGrid"/>
        <w:tblW w:w="9442" w:type="dxa"/>
        <w:tblInd w:w="-5" w:type="dxa"/>
        <w:tblLook w:val="04A0" w:firstRow="1" w:lastRow="0" w:firstColumn="1" w:lastColumn="0" w:noHBand="0" w:noVBand="1"/>
      </w:tblPr>
      <w:tblGrid>
        <w:gridCol w:w="9442"/>
      </w:tblGrid>
      <w:tr w:rsidR="00F76057" w:rsidRPr="002C77E9" w14:paraId="731C1E1C" w14:textId="77777777" w:rsidTr="00EE0370">
        <w:tc>
          <w:tcPr>
            <w:tcW w:w="9442" w:type="dxa"/>
          </w:tcPr>
          <w:p w14:paraId="7C15A0C3" w14:textId="77777777" w:rsidR="00F76057" w:rsidRPr="002C77E9" w:rsidRDefault="00F76057" w:rsidP="00F76057">
            <w:pPr>
              <w:keepLines/>
              <w:spacing w:after="170"/>
              <w:rPr>
                <w:rFonts w:eastAsia="Times New Roman" w:cs="Arial"/>
                <w:sz w:val="17"/>
                <w:szCs w:val="17"/>
                <w:lang w:val="es-ES_tradnl"/>
              </w:rPr>
            </w:pPr>
            <w:r w:rsidRPr="002C77E9">
              <w:rPr>
                <w:sz w:val="17"/>
                <w:lang w:val="es-ES_tradnl"/>
              </w:rPr>
              <w:t xml:space="preserve">Por el contrario, este ejemplo muestra la carpeta </w:t>
            </w:r>
            <w:proofErr w:type="spellStart"/>
            <w:r w:rsidRPr="002C77E9">
              <w:rPr>
                <w:sz w:val="17"/>
                <w:lang w:val="es-ES_tradnl"/>
              </w:rPr>
              <w:t>MandatoryArtifacts</w:t>
            </w:r>
            <w:proofErr w:type="spellEnd"/>
            <w:r w:rsidRPr="002C77E9">
              <w:rPr>
                <w:sz w:val="17"/>
                <w:lang w:val="es-ES_tradnl"/>
              </w:rPr>
              <w:t xml:space="preserve"> con la página de certificación proporcionada por separado en formato PDF de la siguiente manera:</w:t>
            </w:r>
          </w:p>
          <w:p w14:paraId="64C54050" w14:textId="77777777" w:rsidR="00F76057" w:rsidRPr="002C77E9" w:rsidRDefault="00F76057" w:rsidP="00F76057">
            <w:pPr>
              <w:keepLines/>
              <w:widowControl w:val="0"/>
              <w:numPr>
                <w:ilvl w:val="0"/>
                <w:numId w:val="21"/>
              </w:numPr>
              <w:kinsoku w:val="0"/>
              <w:spacing w:after="170"/>
              <w:ind w:left="630"/>
              <w:rPr>
                <w:rFonts w:eastAsia="Times New Roman" w:cs="Arial"/>
                <w:sz w:val="17"/>
                <w:szCs w:val="17"/>
                <w:lang w:val="es-ES_tradnl"/>
              </w:rPr>
            </w:pPr>
            <w:r w:rsidRPr="002C77E9">
              <w:rPr>
                <w:rFonts w:ascii="Courier New" w:hAnsi="Courier New"/>
                <w:sz w:val="17"/>
                <w:lang w:val="es-ES_tradnl"/>
              </w:rPr>
              <w:t>US_59111111_20220719_CertificationPage_000497.pdf</w:t>
            </w:r>
            <w:r w:rsidRPr="002C77E9">
              <w:rPr>
                <w:sz w:val="17"/>
                <w:lang w:val="es-ES_tradnl"/>
              </w:rPr>
              <w:t xml:space="preserve">; </w:t>
            </w:r>
          </w:p>
          <w:p w14:paraId="7E41376B" w14:textId="02F5041A" w:rsidR="00F76057" w:rsidRPr="002C77E9" w:rsidRDefault="00F76057" w:rsidP="00F76057">
            <w:pPr>
              <w:keepLines/>
              <w:widowControl w:val="0"/>
              <w:numPr>
                <w:ilvl w:val="0"/>
                <w:numId w:val="21"/>
              </w:numPr>
              <w:kinsoku w:val="0"/>
              <w:spacing w:after="170"/>
              <w:ind w:left="630"/>
              <w:rPr>
                <w:rFonts w:eastAsia="Times New Roman" w:cs="Arial"/>
                <w:sz w:val="17"/>
                <w:szCs w:val="17"/>
                <w:lang w:val="es-ES_tradnl"/>
              </w:rPr>
            </w:pPr>
            <w:r w:rsidRPr="002C77E9">
              <w:rPr>
                <w:rFonts w:ascii="Courier New" w:hAnsi="Courier New"/>
                <w:sz w:val="17"/>
                <w:lang w:val="es-ES_tradnl"/>
              </w:rPr>
              <w:t>US_59111111_20220719_PriorityDocument_000497.pdf</w:t>
            </w:r>
            <w:r w:rsidRPr="002C77E9">
              <w:rPr>
                <w:sz w:val="17"/>
                <w:lang w:val="es-ES_tradnl"/>
              </w:rPr>
              <w:t xml:space="preserve"> (El documento </w:t>
            </w:r>
            <w:ins w:id="150" w:author="Author">
              <w:r w:rsidRPr="002C77E9">
                <w:rPr>
                  <w:sz w:val="17"/>
                  <w:lang w:val="es-ES_tradnl"/>
                </w:rPr>
                <w:t xml:space="preserve">de prioridad de la patente </w:t>
              </w:r>
            </w:ins>
            <w:r w:rsidRPr="002C77E9">
              <w:rPr>
                <w:sz w:val="17"/>
                <w:lang w:val="es-ES_tradnl"/>
              </w:rPr>
              <w:t>incluirá normalmente la descripción, las reivindicaciones, el resumen y los dibujos de la solicitud.);</w:t>
            </w:r>
          </w:p>
          <w:p w14:paraId="26F7F577" w14:textId="77777777" w:rsidR="00F76057" w:rsidRPr="00560F8F" w:rsidRDefault="00F76057" w:rsidP="00F76057">
            <w:pPr>
              <w:keepLines/>
              <w:widowControl w:val="0"/>
              <w:numPr>
                <w:ilvl w:val="0"/>
                <w:numId w:val="21"/>
              </w:numPr>
              <w:kinsoku w:val="0"/>
              <w:spacing w:after="170"/>
              <w:ind w:left="630"/>
              <w:rPr>
                <w:rFonts w:eastAsia="Times New Roman" w:cs="Arial"/>
                <w:sz w:val="17"/>
                <w:szCs w:val="17"/>
                <w:lang w:val="en-US"/>
              </w:rPr>
            </w:pPr>
            <w:r w:rsidRPr="00560F8F">
              <w:rPr>
                <w:rFonts w:ascii="Courier New" w:hAnsi="Courier New"/>
                <w:sz w:val="17"/>
                <w:lang w:val="en-US"/>
              </w:rPr>
              <w:t>US_59111111_20220719_SequenceListing_ST26.xml</w:t>
            </w:r>
            <w:r w:rsidRPr="00560F8F">
              <w:rPr>
                <w:sz w:val="17"/>
                <w:lang w:val="en-US"/>
              </w:rPr>
              <w:t xml:space="preserve">; o bien </w:t>
            </w:r>
          </w:p>
          <w:p w14:paraId="119097CC" w14:textId="77777777" w:rsidR="00F76057" w:rsidRPr="002C77E9" w:rsidRDefault="00F76057" w:rsidP="00F76057">
            <w:pPr>
              <w:keepLines/>
              <w:widowControl w:val="0"/>
              <w:numPr>
                <w:ilvl w:val="0"/>
                <w:numId w:val="21"/>
              </w:numPr>
              <w:kinsoku w:val="0"/>
              <w:spacing w:after="170"/>
              <w:ind w:left="630"/>
              <w:rPr>
                <w:rFonts w:eastAsia="Times New Roman" w:cs="Arial"/>
                <w:sz w:val="17"/>
                <w:szCs w:val="17"/>
                <w:lang w:val="es-ES_tradnl"/>
              </w:rPr>
            </w:pPr>
            <w:r w:rsidRPr="002C77E9">
              <w:rPr>
                <w:rFonts w:ascii="Courier New" w:hAnsi="Courier New"/>
                <w:sz w:val="17"/>
                <w:lang w:val="es-ES_tradnl"/>
              </w:rPr>
              <w:t>US_59111111_20220719_SequenceListing_ST26.zip</w:t>
            </w:r>
            <w:r w:rsidRPr="002C77E9">
              <w:rPr>
                <w:sz w:val="17"/>
                <w:lang w:val="es-ES_tradnl"/>
              </w:rPr>
              <w:t>.</w:t>
            </w:r>
          </w:p>
        </w:tc>
      </w:tr>
    </w:tbl>
    <w:p w14:paraId="42DAF2F4" w14:textId="77777777" w:rsidR="002B2397" w:rsidRPr="002C77E9" w:rsidRDefault="002B2397" w:rsidP="00600F65">
      <w:pPr>
        <w:keepLines/>
        <w:tabs>
          <w:tab w:val="left" w:pos="567"/>
        </w:tabs>
        <w:spacing w:before="0" w:after="170"/>
        <w:rPr>
          <w:ins w:id="151" w:author="Author"/>
          <w:rFonts w:eastAsia="SimSun" w:cs="Arial"/>
          <w:bCs/>
          <w:kern w:val="0"/>
          <w:sz w:val="17"/>
          <w:szCs w:val="17"/>
          <w:u w:val="single"/>
          <w:lang w:val="es-ES_tradnl" w:eastAsia="zh-CN"/>
          <w14:ligatures w14:val="none"/>
        </w:rPr>
      </w:pPr>
    </w:p>
    <w:p w14:paraId="4D8043E5" w14:textId="2F79B6BD" w:rsidR="00600F65" w:rsidRPr="002C77E9" w:rsidRDefault="001676CC" w:rsidP="00DB350C">
      <w:pPr>
        <w:pStyle w:val="Heading4"/>
        <w:tabs>
          <w:tab w:val="left" w:pos="426"/>
        </w:tabs>
        <w:spacing w:before="170" w:after="170"/>
        <w:rPr>
          <w:ins w:id="152" w:author="Author"/>
          <w:b/>
          <w:bCs/>
          <w:sz w:val="17"/>
          <w:szCs w:val="17"/>
          <w:lang w:val="es-ES_tradnl"/>
        </w:rPr>
      </w:pPr>
      <w:ins w:id="153" w:author="Author">
        <w:r w:rsidRPr="002C77E9">
          <w:rPr>
            <w:b/>
            <w:color w:val="auto"/>
            <w:sz w:val="17"/>
            <w:lang w:val="es-ES_tradnl"/>
          </w:rPr>
          <w:tab/>
        </w:r>
        <w:bookmarkStart w:id="154" w:name="_Toc213229626"/>
        <w:r w:rsidRPr="002C77E9">
          <w:rPr>
            <w:b/>
            <w:color w:val="auto"/>
            <w:sz w:val="17"/>
            <w:lang w:val="es-ES_tradnl"/>
          </w:rPr>
          <w:t>Documento de prioridad de diseño industrial</w:t>
        </w:r>
        <w:bookmarkEnd w:id="154"/>
      </w:ins>
    </w:p>
    <w:p w14:paraId="46A032A8" w14:textId="3A910267" w:rsidR="00022036" w:rsidRPr="002C77E9" w:rsidRDefault="009B0A91" w:rsidP="00402D9A">
      <w:pPr>
        <w:keepLines/>
        <w:tabs>
          <w:tab w:val="left" w:pos="426"/>
        </w:tabs>
        <w:spacing w:after="170"/>
        <w:rPr>
          <w:ins w:id="155" w:author="Autho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ins w:id="156" w:author="Author">
        <w:r w:rsidRPr="002C77E9">
          <w:rPr>
            <w:sz w:val="17"/>
            <w:lang w:val="es-ES_tradnl"/>
          </w:rPr>
          <w:tab/>
          <w:t>Un documento de prioridad de diseño industrial suele incluir datos bibliográficos, diseños, reproducciones, indicaciones del producto y descripciones.</w:t>
        </w:r>
      </w:ins>
      <w:r w:rsidR="000A2ACD" w:rsidRPr="002C77E9">
        <w:rPr>
          <w:sz w:val="17"/>
          <w:lang w:val="es-ES_tradnl"/>
        </w:rPr>
        <w:t xml:space="preserve"> </w:t>
      </w:r>
      <w:ins w:id="157" w:author="Author">
        <w:r w:rsidRPr="002C77E9">
          <w:rPr>
            <w:sz w:val="17"/>
            <w:lang w:val="es-ES_tradnl"/>
          </w:rPr>
          <w:t>El documento prioritario puede incluir uno, varios o todos los diseños incluidos en una solicitud.</w:t>
        </w:r>
      </w:ins>
      <w:r w:rsidR="000A2ACD" w:rsidRPr="002C77E9">
        <w:rPr>
          <w:sz w:val="17"/>
          <w:lang w:val="es-ES_tradnl"/>
        </w:rPr>
        <w:t xml:space="preserve"> </w:t>
      </w:r>
      <w:ins w:id="158" w:author="Author">
        <w:r w:rsidRPr="002C77E9">
          <w:rPr>
            <w:sz w:val="17"/>
            <w:lang w:val="es-ES_tradnl"/>
          </w:rPr>
          <w:t xml:space="preserve">Si se incluyó un archivo de representación en la solicitud, 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también debe contenerlo y debe proporcionarse en el formato ST.88 o ST.91, tal y como lo presentó originalmente el solicitante.</w:t>
        </w:r>
      </w:ins>
      <w:r w:rsidR="000A2ACD" w:rsidRPr="002C77E9">
        <w:rPr>
          <w:sz w:val="17"/>
          <w:lang w:val="es-ES_tradnl"/>
        </w:rPr>
        <w:t xml:space="preserve"> </w:t>
      </w:r>
      <w:ins w:id="159" w:author="Author">
        <w:r w:rsidRPr="002C77E9">
          <w:rPr>
            <w:sz w:val="17"/>
            <w:lang w:val="es-ES_tradnl"/>
          </w:rPr>
          <w:t xml:space="preserve">Si es posible, el contenido del archivo de representación debe incluirse en el archivo PDF del documento de prioridad y también debe proporcionarse la versión original en la carpeta </w:t>
        </w:r>
        <w:proofErr w:type="spellStart"/>
        <w:r w:rsidRPr="002C77E9">
          <w:rPr>
            <w:rFonts w:ascii="Courier New" w:hAnsi="Courier New"/>
            <w:sz w:val="17"/>
            <w:lang w:val="es-ES_tradnl"/>
          </w:rPr>
          <w:t>MandatoryArtifacts</w:t>
        </w:r>
        <w:proofErr w:type="spellEnd"/>
        <w:r w:rsidRPr="002C77E9">
          <w:rPr>
            <w:sz w:val="17"/>
            <w:lang w:val="es-ES_tradnl"/>
          </w:rPr>
          <w:t>.</w:t>
        </w:r>
      </w:ins>
      <w:r w:rsidR="000A2ACD" w:rsidRPr="002C77E9">
        <w:rPr>
          <w:sz w:val="17"/>
          <w:lang w:val="es-ES_tradnl"/>
        </w:rPr>
        <w:t xml:space="preserve"> </w:t>
      </w:r>
      <w:ins w:id="160" w:author="Author">
        <w:r w:rsidRPr="002C77E9">
          <w:rPr>
            <w:sz w:val="17"/>
            <w:lang w:val="es-ES_tradnl"/>
          </w:rPr>
          <w:t>El archivo de representación puede estar comprimido. </w:t>
        </w:r>
      </w:ins>
    </w:p>
    <w:tbl>
      <w:tblPr>
        <w:tblStyle w:val="TableGrid"/>
        <w:tblW w:w="9450" w:type="dxa"/>
        <w:tblInd w:w="-5" w:type="dxa"/>
        <w:tblLook w:val="04A0" w:firstRow="1" w:lastRow="0" w:firstColumn="1" w:lastColumn="0" w:noHBand="0" w:noVBand="1"/>
      </w:tblPr>
      <w:tblGrid>
        <w:gridCol w:w="9450"/>
      </w:tblGrid>
      <w:tr w:rsidR="006148F4" w:rsidRPr="002C77E9" w14:paraId="4306DBA5" w14:textId="77777777" w:rsidTr="001D3682">
        <w:trPr>
          <w:ins w:id="161" w:author="Author"/>
        </w:trPr>
        <w:tc>
          <w:tcPr>
            <w:tcW w:w="9450" w:type="dxa"/>
          </w:tcPr>
          <w:p w14:paraId="0CDA2D04" w14:textId="5675576E" w:rsidR="00134BC2" w:rsidRPr="002C77E9" w:rsidRDefault="001D270B" w:rsidP="00FF3E3D">
            <w:pPr>
              <w:keepLines/>
              <w:spacing w:after="170"/>
              <w:rPr>
                <w:ins w:id="162" w:author="Author"/>
                <w:rFonts w:eastAsia="Times New Roman" w:cs="Arial"/>
                <w:sz w:val="17"/>
                <w:szCs w:val="17"/>
                <w:lang w:val="es-ES_tradnl"/>
              </w:rPr>
            </w:pPr>
            <w:ins w:id="163" w:author="Author">
              <w:r w:rsidRPr="002C77E9">
                <w:rPr>
                  <w:sz w:val="17"/>
                  <w:lang w:val="es-ES_tradnl"/>
                </w:rPr>
                <w:t>Ejemplo que contiene algunos o todos los diseños dentro de la solicitud.</w:t>
              </w:r>
            </w:ins>
          </w:p>
          <w:p w14:paraId="24A0DB1D" w14:textId="7B51D15F" w:rsidR="00600F65" w:rsidRPr="002C77E9" w:rsidRDefault="00600F65" w:rsidP="005D22FF">
            <w:pPr>
              <w:keepLines/>
              <w:spacing w:after="170"/>
              <w:rPr>
                <w:ins w:id="164" w:author="Author"/>
                <w:rFonts w:eastAsia="Times New Roman" w:cs="Arial"/>
                <w:sz w:val="17"/>
                <w:szCs w:val="17"/>
                <w:lang w:val="es-ES_tradnl"/>
              </w:rPr>
            </w:pPr>
            <w:ins w:id="165" w:author="Author">
              <w:r w:rsidRPr="002C77E9">
                <w:rPr>
                  <w:sz w:val="17"/>
                  <w:lang w:val="es-ES_tradnl"/>
                </w:rPr>
                <w:t xml:space="preserve">Por ejemplo, el contenido de una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que contiene un documento de prioridad es el siguiente:</w:t>
              </w:r>
            </w:ins>
          </w:p>
          <w:p w14:paraId="4A029D42" w14:textId="5A9721AA" w:rsidR="00600F65" w:rsidRPr="002C77E9" w:rsidRDefault="00635850" w:rsidP="0050290A">
            <w:pPr>
              <w:keepLines/>
              <w:widowControl w:val="0"/>
              <w:numPr>
                <w:ilvl w:val="0"/>
                <w:numId w:val="21"/>
              </w:numPr>
              <w:kinsoku w:val="0"/>
              <w:spacing w:after="170"/>
              <w:ind w:left="604" w:hanging="283"/>
              <w:rPr>
                <w:ins w:id="166" w:author="Author"/>
                <w:rFonts w:eastAsia="Times New Roman" w:cs="Arial"/>
                <w:sz w:val="17"/>
                <w:szCs w:val="17"/>
                <w:lang w:val="es-ES_tradnl"/>
              </w:rPr>
            </w:pPr>
            <w:ins w:id="167" w:author="Author">
              <w:r w:rsidRPr="002C77E9">
                <w:rPr>
                  <w:rFonts w:ascii="Courier New" w:hAnsi="Courier New"/>
                  <w:sz w:val="17"/>
                  <w:lang w:val="es-ES_tradnl"/>
                </w:rPr>
                <w:t>EM_015065203_20250101_PriorityDocument.pdf</w:t>
              </w:r>
              <w:r w:rsidRPr="002C77E9">
                <w:rPr>
                  <w:sz w:val="17"/>
                  <w:lang w:val="es-ES_tradnl"/>
                </w:rPr>
                <w:t xml:space="preserve"> (El documento de prioridad del diseño industrial suele incluir datos bibliográficos, diseños, reproducciones, indicaciones del producto y descripciones.)</w:t>
              </w:r>
            </w:ins>
          </w:p>
        </w:tc>
      </w:tr>
    </w:tbl>
    <w:p w14:paraId="2DAD1E3B" w14:textId="77777777" w:rsidR="003E2584" w:rsidRPr="002C77E9" w:rsidRDefault="003E2584" w:rsidP="00600F65">
      <w:pPr>
        <w:keepLines/>
        <w:spacing w:before="0" w:after="0"/>
        <w:rPr>
          <w:ins w:id="168" w:author="Author"/>
          <w:rFonts w:eastAsia="Times New Roman" w:cs="Arial"/>
          <w:kern w:val="0"/>
          <w:sz w:val="17"/>
          <w:szCs w:val="17"/>
          <w:lang w:val="es-ES_tradnl"/>
          <w14:ligatures w14:val="none"/>
        </w:rPr>
      </w:pPr>
    </w:p>
    <w:p w14:paraId="3DF0B1C3" w14:textId="77777777" w:rsidR="00D877A3" w:rsidRPr="002C77E9" w:rsidRDefault="00D877A3" w:rsidP="00600F65">
      <w:pPr>
        <w:keepLines/>
        <w:spacing w:before="0" w:after="0"/>
        <w:rPr>
          <w:ins w:id="169" w:author="Author"/>
          <w:rFonts w:eastAsia="Times New Roman" w:cs="Arial"/>
          <w:kern w:val="0"/>
          <w:sz w:val="17"/>
          <w:szCs w:val="17"/>
          <w:lang w:val="es-ES_tradnl"/>
          <w14:ligatures w14:val="none"/>
        </w:rPr>
      </w:pPr>
    </w:p>
    <w:tbl>
      <w:tblPr>
        <w:tblStyle w:val="TableGrid"/>
        <w:tblW w:w="9442" w:type="dxa"/>
        <w:tblInd w:w="-5" w:type="dxa"/>
        <w:tblLook w:val="04A0" w:firstRow="1" w:lastRow="0" w:firstColumn="1" w:lastColumn="0" w:noHBand="0" w:noVBand="1"/>
      </w:tblPr>
      <w:tblGrid>
        <w:gridCol w:w="9442"/>
      </w:tblGrid>
      <w:tr w:rsidR="00600F65" w:rsidRPr="002C77E9" w14:paraId="5EBD5C52" w14:textId="77777777" w:rsidTr="005D22FF">
        <w:trPr>
          <w:ins w:id="170" w:author="Author"/>
        </w:trPr>
        <w:tc>
          <w:tcPr>
            <w:tcW w:w="9442" w:type="dxa"/>
          </w:tcPr>
          <w:p w14:paraId="4D4E039A" w14:textId="044C2E63" w:rsidR="00B76BAF" w:rsidRPr="002C77E9" w:rsidRDefault="001D270B" w:rsidP="00FF3E3D">
            <w:pPr>
              <w:keepLines/>
              <w:spacing w:after="170"/>
              <w:rPr>
                <w:ins w:id="171" w:author="Author"/>
                <w:rFonts w:eastAsia="Times New Roman" w:cs="Arial"/>
                <w:sz w:val="17"/>
                <w:szCs w:val="17"/>
                <w:lang w:val="es-ES_tradnl"/>
              </w:rPr>
            </w:pPr>
            <w:ins w:id="172" w:author="Author">
              <w:r w:rsidRPr="002C77E9">
                <w:rPr>
                  <w:sz w:val="17"/>
                  <w:lang w:val="es-ES_tradnl"/>
                </w:rPr>
                <w:t>Ejemplo que tiene algunos o todos los diseños dentro de la solicitud con una página de certificación separada</w:t>
              </w:r>
            </w:ins>
          </w:p>
          <w:p w14:paraId="1BBF00BF" w14:textId="27B45C84" w:rsidR="00600F65" w:rsidRPr="002C77E9" w:rsidRDefault="00600F65" w:rsidP="005D22FF">
            <w:pPr>
              <w:keepLines/>
              <w:spacing w:after="170"/>
              <w:rPr>
                <w:ins w:id="173" w:author="Author"/>
                <w:rFonts w:eastAsia="Times New Roman" w:cs="Arial"/>
                <w:sz w:val="17"/>
                <w:szCs w:val="17"/>
                <w:lang w:val="es-ES_tradnl"/>
              </w:rPr>
            </w:pPr>
            <w:ins w:id="174" w:author="Author">
              <w:r w:rsidRPr="002C77E9">
                <w:rPr>
                  <w:sz w:val="17"/>
                  <w:lang w:val="es-ES_tradnl"/>
                </w:rPr>
                <w:t xml:space="preserve">Por el contrario, este ejemplo muestra 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con la página de certificación proporcionada por separado en formato PDF de la siguiente manera:</w:t>
              </w:r>
            </w:ins>
          </w:p>
          <w:p w14:paraId="098C4E39" w14:textId="50911CFF" w:rsidR="00600F65" w:rsidRPr="002C77E9" w:rsidRDefault="00635850" w:rsidP="0050290A">
            <w:pPr>
              <w:keepLines/>
              <w:widowControl w:val="0"/>
              <w:numPr>
                <w:ilvl w:val="0"/>
                <w:numId w:val="21"/>
              </w:numPr>
              <w:kinsoku w:val="0"/>
              <w:spacing w:after="170"/>
              <w:ind w:left="604" w:hanging="283"/>
              <w:rPr>
                <w:ins w:id="175" w:author="Author"/>
                <w:rFonts w:eastAsia="Times New Roman" w:cs="Arial"/>
                <w:sz w:val="17"/>
                <w:szCs w:val="17"/>
                <w:lang w:val="es-ES_tradnl"/>
              </w:rPr>
            </w:pPr>
            <w:ins w:id="176" w:author="Author">
              <w:r w:rsidRPr="002C77E9">
                <w:rPr>
                  <w:rFonts w:ascii="Courier New" w:hAnsi="Courier New"/>
                  <w:sz w:val="17"/>
                  <w:lang w:val="es-ES_tradnl"/>
                </w:rPr>
                <w:t>EM_015065203_20250101_CertificationPage.pdf</w:t>
              </w:r>
              <w:r w:rsidRPr="002C77E9">
                <w:rPr>
                  <w:sz w:val="17"/>
                  <w:lang w:val="es-ES_tradnl"/>
                </w:rPr>
                <w:t xml:space="preserve">; </w:t>
              </w:r>
            </w:ins>
          </w:p>
          <w:p w14:paraId="66A18D7A" w14:textId="72F36054" w:rsidR="00600F65" w:rsidRPr="002C77E9" w:rsidRDefault="00635850" w:rsidP="0050290A">
            <w:pPr>
              <w:keepLines/>
              <w:widowControl w:val="0"/>
              <w:numPr>
                <w:ilvl w:val="0"/>
                <w:numId w:val="21"/>
              </w:numPr>
              <w:kinsoku w:val="0"/>
              <w:spacing w:after="170"/>
              <w:ind w:left="604" w:hanging="283"/>
              <w:rPr>
                <w:ins w:id="177" w:author="Author"/>
                <w:rFonts w:eastAsia="Times New Roman" w:cs="Arial"/>
                <w:sz w:val="17"/>
                <w:szCs w:val="17"/>
                <w:lang w:val="es-ES_tradnl"/>
              </w:rPr>
            </w:pPr>
            <w:ins w:id="178" w:author="Author">
              <w:r w:rsidRPr="002C77E9">
                <w:rPr>
                  <w:rFonts w:ascii="Courier New" w:hAnsi="Courier New"/>
                  <w:sz w:val="17"/>
                  <w:lang w:val="es-ES_tradnl"/>
                </w:rPr>
                <w:t>EM_015065203_20250101_PriorityDocument.pdf</w:t>
              </w:r>
              <w:r w:rsidRPr="002C77E9">
                <w:rPr>
                  <w:sz w:val="17"/>
                  <w:lang w:val="es-ES_tradnl"/>
                </w:rPr>
                <w:t xml:space="preserve"> (El documento de prioridad del diseño industrial suele incluir datos bibliográficos, diseños, reproducciones, indicaciones del producto y descripciones.)</w:t>
              </w:r>
            </w:ins>
          </w:p>
        </w:tc>
      </w:tr>
    </w:tbl>
    <w:p w14:paraId="1530ECEB" w14:textId="2D0A2F04" w:rsidR="00635850" w:rsidRPr="002C77E9" w:rsidRDefault="00635850" w:rsidP="00586392">
      <w:pPr>
        <w:keepLines/>
        <w:tabs>
          <w:tab w:val="left" w:pos="567"/>
        </w:tabs>
        <w:spacing w:before="0" w:after="170"/>
        <w:rPr>
          <w:ins w:id="179" w:author="Author"/>
          <w:rFonts w:eastAsia="Times New Roman" w:cs="Arial"/>
          <w:kern w:val="0"/>
          <w:sz w:val="17"/>
          <w:szCs w:val="17"/>
          <w:lang w:val="es-ES_tradnl"/>
          <w14:ligatures w14:val="none"/>
        </w:rPr>
      </w:pPr>
    </w:p>
    <w:p w14:paraId="270ECF85" w14:textId="77777777" w:rsidR="00D877A3" w:rsidRPr="002C77E9" w:rsidRDefault="00D877A3" w:rsidP="00586392">
      <w:pPr>
        <w:keepLines/>
        <w:tabs>
          <w:tab w:val="left" w:pos="567"/>
        </w:tabs>
        <w:spacing w:before="0" w:after="170"/>
        <w:rPr>
          <w:ins w:id="180" w:author="Author"/>
          <w:rFonts w:eastAsia="Times New Roman" w:cs="Arial"/>
          <w:kern w:val="0"/>
          <w:sz w:val="17"/>
          <w:szCs w:val="17"/>
          <w:lang w:val="es-ES_tradnl"/>
          <w14:ligatures w14:val="none"/>
        </w:rPr>
      </w:pPr>
    </w:p>
    <w:tbl>
      <w:tblPr>
        <w:tblStyle w:val="TableGrid"/>
        <w:tblW w:w="9450" w:type="dxa"/>
        <w:tblInd w:w="-5" w:type="dxa"/>
        <w:tblLook w:val="04A0" w:firstRow="1" w:lastRow="0" w:firstColumn="1" w:lastColumn="0" w:noHBand="0" w:noVBand="1"/>
      </w:tblPr>
      <w:tblGrid>
        <w:gridCol w:w="9450"/>
      </w:tblGrid>
      <w:tr w:rsidR="00635850" w:rsidRPr="002C77E9" w14:paraId="1BA97FD9" w14:textId="77777777" w:rsidTr="005D22FF">
        <w:trPr>
          <w:ins w:id="181" w:author="Author"/>
        </w:trPr>
        <w:tc>
          <w:tcPr>
            <w:tcW w:w="9450" w:type="dxa"/>
          </w:tcPr>
          <w:p w14:paraId="611E7E9A" w14:textId="616E86D8" w:rsidR="00897FAB" w:rsidRPr="002C77E9" w:rsidRDefault="001D270B" w:rsidP="00FF3E3D">
            <w:pPr>
              <w:keepLines/>
              <w:spacing w:after="170"/>
              <w:rPr>
                <w:ins w:id="182" w:author="Author"/>
                <w:rFonts w:eastAsia="Times New Roman" w:cs="Arial"/>
                <w:sz w:val="17"/>
                <w:szCs w:val="17"/>
                <w:lang w:val="es-ES_tradnl"/>
              </w:rPr>
            </w:pPr>
            <w:ins w:id="183" w:author="Author">
              <w:r w:rsidRPr="002C77E9">
                <w:rPr>
                  <w:sz w:val="17"/>
                  <w:lang w:val="es-ES_tradnl"/>
                </w:rPr>
                <w:t>Ejemplo que tiene uno, pero no todos los diseños dentro de la solicitud y el indicador de diseño</w:t>
              </w:r>
            </w:ins>
          </w:p>
          <w:p w14:paraId="10FDBFCD" w14:textId="6E986AB7" w:rsidR="00635850" w:rsidRPr="002C77E9" w:rsidRDefault="00635850" w:rsidP="005D22FF">
            <w:pPr>
              <w:keepLines/>
              <w:spacing w:after="170"/>
              <w:rPr>
                <w:ins w:id="184" w:author="Author"/>
                <w:rFonts w:eastAsia="Times New Roman" w:cs="Arial"/>
                <w:sz w:val="17"/>
                <w:szCs w:val="17"/>
                <w:lang w:val="es-ES_tradnl"/>
              </w:rPr>
            </w:pPr>
            <w:ins w:id="185" w:author="Author">
              <w:r w:rsidRPr="002C77E9">
                <w:rPr>
                  <w:sz w:val="17"/>
                  <w:lang w:val="es-ES_tradnl"/>
                </w:rPr>
                <w:t xml:space="preserve">Por ejemplo, el contenido de una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que contiene un documento de prioridad es el siguiente:</w:t>
              </w:r>
            </w:ins>
          </w:p>
          <w:p w14:paraId="71B3D970" w14:textId="6A6F209A" w:rsidR="00635850" w:rsidRPr="002C77E9" w:rsidRDefault="00635850" w:rsidP="0050290A">
            <w:pPr>
              <w:keepLines/>
              <w:widowControl w:val="0"/>
              <w:numPr>
                <w:ilvl w:val="0"/>
                <w:numId w:val="21"/>
              </w:numPr>
              <w:kinsoku w:val="0"/>
              <w:spacing w:after="170"/>
              <w:ind w:left="604" w:hanging="283"/>
              <w:rPr>
                <w:ins w:id="186" w:author="Author"/>
                <w:rFonts w:eastAsia="Times New Roman" w:cs="Arial"/>
                <w:sz w:val="17"/>
                <w:szCs w:val="17"/>
                <w:lang w:val="es-ES_tradnl"/>
              </w:rPr>
            </w:pPr>
            <w:ins w:id="187" w:author="Author">
              <w:r w:rsidRPr="002C77E9">
                <w:rPr>
                  <w:rFonts w:ascii="Courier New" w:hAnsi="Courier New"/>
                  <w:sz w:val="17"/>
                  <w:lang w:val="es-ES_tradnl"/>
                </w:rPr>
                <w:t>EM_015065203-0001_20250101_PriorityDocument.pdf</w:t>
              </w:r>
              <w:r w:rsidRPr="002C77E9">
                <w:rPr>
                  <w:sz w:val="17"/>
                  <w:lang w:val="es-ES_tradnl"/>
                </w:rPr>
                <w:t xml:space="preserve"> (El documento de prioridad del diseño industrial suele incluir datos bibliográficos, diseños, reproducciones, indicaciones de productos y descripciones.)</w:t>
              </w:r>
            </w:ins>
          </w:p>
        </w:tc>
      </w:tr>
    </w:tbl>
    <w:p w14:paraId="509A5982" w14:textId="77777777" w:rsidR="00635850" w:rsidRPr="002C77E9" w:rsidRDefault="00635850" w:rsidP="00635850">
      <w:pPr>
        <w:keepLines/>
        <w:spacing w:before="0" w:after="0"/>
        <w:rPr>
          <w:ins w:id="188" w:author="Author"/>
          <w:rFonts w:eastAsia="Times New Roman" w:cs="Arial"/>
          <w:kern w:val="0"/>
          <w:sz w:val="17"/>
          <w:szCs w:val="17"/>
          <w:lang w:val="es-ES_tradnl"/>
          <w14:ligatures w14:val="none"/>
        </w:rPr>
      </w:pPr>
    </w:p>
    <w:p w14:paraId="6FEC3190" w14:textId="77777777" w:rsidR="004A31BC" w:rsidRPr="002C77E9" w:rsidRDefault="004A31BC" w:rsidP="00635850">
      <w:pPr>
        <w:keepLines/>
        <w:spacing w:before="0" w:after="0"/>
        <w:rPr>
          <w:ins w:id="189" w:author="Author"/>
          <w:rFonts w:eastAsia="Times New Roman" w:cs="Arial"/>
          <w:kern w:val="0"/>
          <w:sz w:val="17"/>
          <w:szCs w:val="17"/>
          <w:lang w:val="es-ES_tradnl"/>
          <w14:ligatures w14:val="none"/>
        </w:rPr>
      </w:pPr>
    </w:p>
    <w:tbl>
      <w:tblPr>
        <w:tblStyle w:val="TableGrid"/>
        <w:tblW w:w="9442" w:type="dxa"/>
        <w:tblInd w:w="-5" w:type="dxa"/>
        <w:tblLook w:val="04A0" w:firstRow="1" w:lastRow="0" w:firstColumn="1" w:lastColumn="0" w:noHBand="0" w:noVBand="1"/>
      </w:tblPr>
      <w:tblGrid>
        <w:gridCol w:w="9442"/>
      </w:tblGrid>
      <w:tr w:rsidR="00635850" w:rsidRPr="002C77E9" w14:paraId="63617256" w14:textId="77777777" w:rsidTr="005D22FF">
        <w:trPr>
          <w:ins w:id="190" w:author="Author"/>
        </w:trPr>
        <w:tc>
          <w:tcPr>
            <w:tcW w:w="9442" w:type="dxa"/>
          </w:tcPr>
          <w:p w14:paraId="514E5967" w14:textId="31625B3E" w:rsidR="00EC2386" w:rsidRPr="002C77E9" w:rsidRDefault="00F52A35" w:rsidP="000B5067">
            <w:pPr>
              <w:keepLines/>
              <w:rPr>
                <w:ins w:id="191" w:author="Author"/>
                <w:rFonts w:eastAsia="Times New Roman" w:cs="Arial"/>
                <w:sz w:val="17"/>
                <w:szCs w:val="17"/>
                <w:lang w:val="es-ES_tradnl"/>
              </w:rPr>
            </w:pPr>
            <w:ins w:id="192" w:author="Author">
              <w:r w:rsidRPr="002C77E9">
                <w:rPr>
                  <w:sz w:val="17"/>
                  <w:lang w:val="es-ES_tradnl"/>
                </w:rPr>
                <w:t>Ejemplo que tiene uno, pero no todos los diseños dentro de la solicitud, con una página de certificación separada y el indicador de diseño.</w:t>
              </w:r>
            </w:ins>
          </w:p>
          <w:p w14:paraId="06F25770" w14:textId="77777777" w:rsidR="00EC2386" w:rsidRPr="002C77E9" w:rsidRDefault="00EC2386" w:rsidP="0095067B">
            <w:pPr>
              <w:keepLines/>
              <w:rPr>
                <w:ins w:id="193" w:author="Author"/>
                <w:rFonts w:eastAsia="Times New Roman" w:cs="Arial"/>
                <w:sz w:val="17"/>
                <w:szCs w:val="17"/>
                <w:lang w:val="es-ES_tradnl"/>
              </w:rPr>
            </w:pPr>
          </w:p>
          <w:p w14:paraId="4C68BA79" w14:textId="5BC936F6" w:rsidR="00635850" w:rsidRPr="002C77E9" w:rsidRDefault="00635850" w:rsidP="005D22FF">
            <w:pPr>
              <w:keepLines/>
              <w:spacing w:after="170"/>
              <w:rPr>
                <w:ins w:id="194" w:author="Author"/>
                <w:rFonts w:eastAsia="Times New Roman" w:cs="Arial"/>
                <w:sz w:val="17"/>
                <w:szCs w:val="17"/>
                <w:lang w:val="es-ES_tradnl"/>
              </w:rPr>
            </w:pPr>
            <w:ins w:id="195" w:author="Author">
              <w:r w:rsidRPr="002C77E9">
                <w:rPr>
                  <w:sz w:val="17"/>
                  <w:lang w:val="es-ES_tradnl"/>
                </w:rPr>
                <w:t xml:space="preserve">Por el contrario, este ejemplo muestra 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con la página de certificación proporcionada por separado en formato PDF de la siguiente manera:</w:t>
              </w:r>
            </w:ins>
          </w:p>
          <w:p w14:paraId="68C6A386" w14:textId="2FC18EF4" w:rsidR="00635850" w:rsidRPr="002C77E9" w:rsidRDefault="00635850" w:rsidP="00CC1BE8">
            <w:pPr>
              <w:keepLines/>
              <w:widowControl w:val="0"/>
              <w:numPr>
                <w:ilvl w:val="0"/>
                <w:numId w:val="21"/>
              </w:numPr>
              <w:kinsoku w:val="0"/>
              <w:spacing w:after="170"/>
              <w:ind w:left="604" w:hanging="283"/>
              <w:rPr>
                <w:ins w:id="196" w:author="Author"/>
                <w:rFonts w:eastAsia="Times New Roman" w:cs="Arial"/>
                <w:sz w:val="17"/>
                <w:szCs w:val="17"/>
                <w:lang w:val="es-ES_tradnl"/>
              </w:rPr>
            </w:pPr>
            <w:ins w:id="197" w:author="Author">
              <w:r w:rsidRPr="002C77E9">
                <w:rPr>
                  <w:rFonts w:ascii="Courier New" w:hAnsi="Courier New"/>
                  <w:sz w:val="17"/>
                  <w:lang w:val="es-ES_tradnl"/>
                </w:rPr>
                <w:t>EM_015065203-0001_20250101_CertificationPage.pdf</w:t>
              </w:r>
              <w:r w:rsidRPr="002C77E9">
                <w:rPr>
                  <w:sz w:val="17"/>
                  <w:lang w:val="es-ES_tradnl"/>
                </w:rPr>
                <w:t xml:space="preserve">; </w:t>
              </w:r>
            </w:ins>
          </w:p>
          <w:p w14:paraId="277C3747" w14:textId="4D6AAE76" w:rsidR="00635850" w:rsidRPr="002C77E9" w:rsidRDefault="00635850" w:rsidP="00CC1BE8">
            <w:pPr>
              <w:keepLines/>
              <w:widowControl w:val="0"/>
              <w:numPr>
                <w:ilvl w:val="0"/>
                <w:numId w:val="21"/>
              </w:numPr>
              <w:kinsoku w:val="0"/>
              <w:spacing w:after="170"/>
              <w:ind w:left="604" w:hanging="283"/>
              <w:rPr>
                <w:ins w:id="198" w:author="Author"/>
                <w:rFonts w:eastAsia="Times New Roman" w:cs="Arial"/>
                <w:sz w:val="17"/>
                <w:szCs w:val="17"/>
                <w:lang w:val="es-ES_tradnl"/>
              </w:rPr>
            </w:pPr>
            <w:ins w:id="199" w:author="Author">
              <w:r w:rsidRPr="002C77E9">
                <w:rPr>
                  <w:rFonts w:ascii="Courier New" w:hAnsi="Courier New"/>
                  <w:sz w:val="17"/>
                  <w:lang w:val="es-ES_tradnl"/>
                </w:rPr>
                <w:t>EM_015065203-0001_20250101_PriorityDocument.pdf</w:t>
              </w:r>
              <w:r w:rsidRPr="002C77E9">
                <w:rPr>
                  <w:sz w:val="17"/>
                  <w:lang w:val="es-ES_tradnl"/>
                </w:rPr>
                <w:t xml:space="preserve"> (El documento de prioridad del diseño industrial suele incluir datos bibliográficos, diseños, reproducciones, indicaciones de productos y descripciones.)</w:t>
              </w:r>
            </w:ins>
          </w:p>
        </w:tc>
      </w:tr>
    </w:tbl>
    <w:p w14:paraId="2C6C3B63" w14:textId="77777777" w:rsidR="00635850" w:rsidRPr="002C77E9" w:rsidRDefault="00635850" w:rsidP="00635850">
      <w:pPr>
        <w:keepLines/>
        <w:spacing w:before="0" w:after="0"/>
        <w:rPr>
          <w:ins w:id="200" w:author="Author"/>
          <w:rFonts w:eastAsia="Times New Roman" w:cs="Arial"/>
          <w:kern w:val="0"/>
          <w:sz w:val="17"/>
          <w:szCs w:val="17"/>
          <w:lang w:val="es-ES_tradnl"/>
          <w14:ligatures w14:val="none"/>
        </w:rPr>
      </w:pPr>
    </w:p>
    <w:p w14:paraId="2C29BADF" w14:textId="1DDA8B17" w:rsidR="002130FD" w:rsidRPr="002C77E9" w:rsidRDefault="001676CC" w:rsidP="00DB350C">
      <w:pPr>
        <w:pStyle w:val="Heading4"/>
        <w:tabs>
          <w:tab w:val="left" w:pos="426"/>
        </w:tabs>
        <w:spacing w:before="170" w:after="170"/>
        <w:rPr>
          <w:ins w:id="201" w:author="Author"/>
          <w:b/>
          <w:bCs/>
          <w:sz w:val="17"/>
          <w:szCs w:val="17"/>
          <w:lang w:val="es-ES_tradnl"/>
        </w:rPr>
      </w:pPr>
      <w:ins w:id="202" w:author="Author">
        <w:r w:rsidRPr="002C77E9">
          <w:rPr>
            <w:b/>
            <w:color w:val="auto"/>
            <w:sz w:val="17"/>
            <w:lang w:val="es-ES_tradnl"/>
          </w:rPr>
          <w:tab/>
        </w:r>
        <w:bookmarkStart w:id="203" w:name="_Toc213229627"/>
        <w:r w:rsidRPr="002C77E9">
          <w:rPr>
            <w:b/>
            <w:color w:val="auto"/>
            <w:sz w:val="17"/>
            <w:lang w:val="es-ES_tradnl"/>
          </w:rPr>
          <w:t>Documento de prioridad de marca</w:t>
        </w:r>
        <w:bookmarkEnd w:id="203"/>
        <w:r w:rsidRPr="002C77E9">
          <w:rPr>
            <w:b/>
            <w:color w:val="auto"/>
            <w:sz w:val="17"/>
            <w:lang w:val="es-ES_tradnl"/>
          </w:rPr>
          <w:t xml:space="preserve"> </w:t>
        </w:r>
      </w:ins>
    </w:p>
    <w:p w14:paraId="3FC1B5CC" w14:textId="1F796584" w:rsidR="00EB6577" w:rsidRPr="002C77E9" w:rsidRDefault="009B0A91" w:rsidP="00402D9A">
      <w:pPr>
        <w:keepLines/>
        <w:tabs>
          <w:tab w:val="left" w:pos="426"/>
        </w:tabs>
        <w:spacing w:before="0" w:after="170"/>
        <w:rPr>
          <w:ins w:id="204" w:author="Author"/>
          <w:rFonts w:eastAsia="Times New Roman" w:cs="Arial"/>
          <w:kern w:val="0"/>
          <w:sz w:val="17"/>
          <w:szCs w:val="17"/>
          <w:lang w:val="es-ES_tradnl"/>
          <w14:ligatures w14:val="none"/>
        </w:rPr>
      </w:pPr>
      <w:r w:rsidRPr="002C77E9">
        <w:rPr>
          <w:rFonts w:eastAsia="Times New Roman" w:cs="Arial"/>
          <w:sz w:val="17"/>
          <w:lang w:val="es-ES_tradnl"/>
        </w:rPr>
        <w:fldChar w:fldCharType="begin"/>
      </w:r>
      <w:r w:rsidRPr="002C77E9">
        <w:rPr>
          <w:rFonts w:eastAsia="Times New Roman" w:cs="Arial"/>
          <w:sz w:val="17"/>
          <w:lang w:val="es-ES_tradnl"/>
        </w:rPr>
        <w:instrText xml:space="preserve"> AUTONUM  </w:instrText>
      </w:r>
      <w:r w:rsidRPr="002C77E9">
        <w:rPr>
          <w:rFonts w:eastAsia="Times New Roman" w:cs="Arial"/>
          <w:sz w:val="17"/>
          <w:lang w:val="es-ES_tradnl"/>
        </w:rPr>
        <w:fldChar w:fldCharType="end"/>
      </w:r>
      <w:ins w:id="205" w:author="Author">
        <w:r w:rsidRPr="002C77E9">
          <w:rPr>
            <w:sz w:val="17"/>
            <w:lang w:val="es-ES_tradnl"/>
          </w:rPr>
          <w:tab/>
          <w:t>Un documento de prioridad de marca suele incluir datos bibliográficos y representaciones de la marca.</w:t>
        </w:r>
      </w:ins>
      <w:r w:rsidR="000A2ACD" w:rsidRPr="002C77E9">
        <w:rPr>
          <w:sz w:val="17"/>
          <w:lang w:val="es-ES_tradnl"/>
        </w:rPr>
        <w:t xml:space="preserve"> </w:t>
      </w:r>
      <w:ins w:id="206" w:author="Author">
        <w:r w:rsidRPr="002C77E9">
          <w:rPr>
            <w:sz w:val="17"/>
            <w:lang w:val="es-ES_tradnl"/>
          </w:rPr>
          <w:t xml:space="preserve">Si se incluyó un archivo de representación en la solicitud, 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también debe contenerlo y debe proporcionarse en el formato ST.67, ST.68, ST.69 o ST.91, tal y como lo presentó originalmente el solicitante.</w:t>
        </w:r>
      </w:ins>
      <w:r w:rsidR="000A2ACD" w:rsidRPr="002C77E9">
        <w:rPr>
          <w:sz w:val="17"/>
          <w:lang w:val="es-ES_tradnl"/>
        </w:rPr>
        <w:t xml:space="preserve"> </w:t>
      </w:r>
      <w:ins w:id="207" w:author="Author">
        <w:r w:rsidRPr="002C77E9">
          <w:rPr>
            <w:sz w:val="17"/>
            <w:lang w:val="es-ES_tradnl"/>
          </w:rPr>
          <w:t xml:space="preserve">Si es posible, el contenido del archivo de representación debe incluirse en el archivo PDF del documento de prioridad y también debe proporcionarse la versión original en la carpeta </w:t>
        </w:r>
        <w:proofErr w:type="spellStart"/>
        <w:r w:rsidRPr="002C77E9">
          <w:rPr>
            <w:rFonts w:ascii="Courier New" w:hAnsi="Courier New"/>
            <w:sz w:val="17"/>
            <w:lang w:val="es-ES_tradnl"/>
          </w:rPr>
          <w:t>MandatoryArtifacts</w:t>
        </w:r>
        <w:proofErr w:type="spellEnd"/>
        <w:r w:rsidRPr="002C77E9">
          <w:rPr>
            <w:sz w:val="17"/>
            <w:lang w:val="es-ES_tradnl"/>
          </w:rPr>
          <w:t>.</w:t>
        </w:r>
      </w:ins>
      <w:r w:rsidR="000A2ACD" w:rsidRPr="002C77E9">
        <w:rPr>
          <w:sz w:val="17"/>
          <w:lang w:val="es-ES_tradnl"/>
        </w:rPr>
        <w:t xml:space="preserve"> </w:t>
      </w:r>
      <w:ins w:id="208" w:author="Author">
        <w:r w:rsidRPr="002C77E9">
          <w:rPr>
            <w:sz w:val="17"/>
            <w:lang w:val="es-ES_tradnl"/>
          </w:rPr>
          <w:t>El archivo de representación puede estar comprimido. </w:t>
        </w:r>
      </w:ins>
    </w:p>
    <w:p w14:paraId="186E9A4A" w14:textId="77777777" w:rsidR="002130FD" w:rsidRPr="002C77E9" w:rsidRDefault="002130FD" w:rsidP="002130FD">
      <w:pPr>
        <w:spacing w:before="0" w:after="0"/>
        <w:rPr>
          <w:ins w:id="209" w:author="Author"/>
          <w:rFonts w:eastAsia="Times New Roman" w:cs="Arial"/>
          <w:kern w:val="0"/>
          <w:sz w:val="17"/>
          <w:szCs w:val="17"/>
          <w:lang w:val="es-ES_tradnl"/>
          <w14:ligatures w14:val="none"/>
        </w:rPr>
      </w:pPr>
    </w:p>
    <w:tbl>
      <w:tblPr>
        <w:tblStyle w:val="TableGrid"/>
        <w:tblW w:w="9450" w:type="dxa"/>
        <w:tblInd w:w="-5" w:type="dxa"/>
        <w:tblLook w:val="04A0" w:firstRow="1" w:lastRow="0" w:firstColumn="1" w:lastColumn="0" w:noHBand="0" w:noVBand="1"/>
      </w:tblPr>
      <w:tblGrid>
        <w:gridCol w:w="9450"/>
      </w:tblGrid>
      <w:tr w:rsidR="002130FD" w:rsidRPr="002C77E9" w14:paraId="60A4C007" w14:textId="77777777" w:rsidTr="005D22FF">
        <w:trPr>
          <w:ins w:id="210" w:author="Author"/>
        </w:trPr>
        <w:tc>
          <w:tcPr>
            <w:tcW w:w="9450" w:type="dxa"/>
          </w:tcPr>
          <w:p w14:paraId="6621B8FC" w14:textId="77777777" w:rsidR="002130FD" w:rsidRPr="002C77E9" w:rsidRDefault="002130FD" w:rsidP="005D22FF">
            <w:pPr>
              <w:keepLines/>
              <w:spacing w:after="170"/>
              <w:rPr>
                <w:ins w:id="211" w:author="Author"/>
                <w:rFonts w:eastAsia="Times New Roman" w:cs="Arial"/>
                <w:sz w:val="17"/>
                <w:szCs w:val="17"/>
                <w:lang w:val="es-ES_tradnl"/>
              </w:rPr>
            </w:pPr>
            <w:ins w:id="212" w:author="Author">
              <w:r w:rsidRPr="002C77E9">
                <w:rPr>
                  <w:sz w:val="17"/>
                  <w:lang w:val="es-ES_tradnl"/>
                </w:rPr>
                <w:t xml:space="preserve">Por ejemplo, el contenido de una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que contiene un documento de prioridad es el siguiente:</w:t>
              </w:r>
            </w:ins>
          </w:p>
          <w:p w14:paraId="3CFF6DE6" w14:textId="380ED187" w:rsidR="002130FD" w:rsidRPr="002C77E9" w:rsidRDefault="002130FD" w:rsidP="00CC1BE8">
            <w:pPr>
              <w:keepLines/>
              <w:widowControl w:val="0"/>
              <w:numPr>
                <w:ilvl w:val="0"/>
                <w:numId w:val="21"/>
              </w:numPr>
              <w:kinsoku w:val="0"/>
              <w:spacing w:after="170"/>
              <w:ind w:left="604" w:hanging="283"/>
              <w:rPr>
                <w:ins w:id="213" w:author="Author"/>
                <w:rFonts w:eastAsia="Times New Roman" w:cs="Arial"/>
                <w:sz w:val="17"/>
                <w:szCs w:val="17"/>
                <w:lang w:val="es-ES_tradnl"/>
              </w:rPr>
            </w:pPr>
            <w:ins w:id="214" w:author="Author">
              <w:r w:rsidRPr="002C77E9">
                <w:rPr>
                  <w:rFonts w:ascii="Courier New" w:hAnsi="Courier New"/>
                  <w:sz w:val="17"/>
                  <w:lang w:val="es-ES_tradnl"/>
                </w:rPr>
                <w:t>EM_018975509_20221201_PriorityDocument.pdf</w:t>
              </w:r>
              <w:r w:rsidRPr="002C77E9">
                <w:rPr>
                  <w:sz w:val="17"/>
                  <w:lang w:val="es-ES_tradnl"/>
                </w:rPr>
                <w:t xml:space="preserve"> (El documento de prioridad de marca suele incluir la página de certificación, datos bibliográficos, representaciones de la marca en formato bidimensional (2D) y enlaces a archivos multimedia que no pueden representarse en el PDF (por ejemplo, archivos 3D, archivos MP3/MP4.) </w:t>
              </w:r>
            </w:ins>
          </w:p>
          <w:p w14:paraId="36C28CEA" w14:textId="1E7F1A3F" w:rsidR="00F53743" w:rsidRPr="002C77E9" w:rsidRDefault="00F53743" w:rsidP="00A6591C">
            <w:pPr>
              <w:keepLines/>
              <w:widowControl w:val="0"/>
              <w:kinsoku w:val="0"/>
              <w:spacing w:after="170"/>
              <w:rPr>
                <w:ins w:id="215" w:author="Author"/>
                <w:rFonts w:eastAsia="Times New Roman" w:cs="Arial"/>
                <w:sz w:val="17"/>
                <w:szCs w:val="17"/>
                <w:lang w:val="es-ES_tradnl"/>
              </w:rPr>
            </w:pPr>
          </w:p>
        </w:tc>
      </w:tr>
    </w:tbl>
    <w:p w14:paraId="2B67B046" w14:textId="77777777" w:rsidR="002130FD" w:rsidRPr="002C77E9" w:rsidRDefault="002130FD" w:rsidP="002130FD">
      <w:pPr>
        <w:keepLines/>
        <w:spacing w:before="0" w:after="0"/>
        <w:rPr>
          <w:ins w:id="216" w:author="Author"/>
          <w:rFonts w:eastAsia="Times New Roman" w:cs="Arial"/>
          <w:kern w:val="0"/>
          <w:sz w:val="17"/>
          <w:szCs w:val="17"/>
          <w:lang w:val="es-ES_tradnl"/>
          <w14:ligatures w14:val="none"/>
        </w:rPr>
      </w:pPr>
    </w:p>
    <w:p w14:paraId="699E423A" w14:textId="77777777" w:rsidR="00567B28" w:rsidRPr="002C77E9" w:rsidRDefault="00567B28" w:rsidP="002130FD">
      <w:pPr>
        <w:keepLines/>
        <w:spacing w:before="0" w:after="0"/>
        <w:rPr>
          <w:ins w:id="217" w:author="Author"/>
          <w:rFonts w:eastAsia="Times New Roman" w:cs="Arial"/>
          <w:kern w:val="0"/>
          <w:sz w:val="17"/>
          <w:szCs w:val="17"/>
          <w:lang w:val="es-ES_tradnl"/>
          <w14:ligatures w14:val="none"/>
        </w:rPr>
      </w:pPr>
    </w:p>
    <w:tbl>
      <w:tblPr>
        <w:tblStyle w:val="TableGrid"/>
        <w:tblW w:w="9442" w:type="dxa"/>
        <w:tblInd w:w="-5" w:type="dxa"/>
        <w:tblLook w:val="04A0" w:firstRow="1" w:lastRow="0" w:firstColumn="1" w:lastColumn="0" w:noHBand="0" w:noVBand="1"/>
      </w:tblPr>
      <w:tblGrid>
        <w:gridCol w:w="9442"/>
      </w:tblGrid>
      <w:tr w:rsidR="002130FD" w:rsidRPr="002C77E9" w14:paraId="5C139F69" w14:textId="77777777" w:rsidTr="005D22FF">
        <w:trPr>
          <w:ins w:id="218" w:author="Author"/>
        </w:trPr>
        <w:tc>
          <w:tcPr>
            <w:tcW w:w="9442" w:type="dxa"/>
          </w:tcPr>
          <w:p w14:paraId="43E23E34" w14:textId="1BEEDDE6" w:rsidR="002130FD" w:rsidRPr="002C77E9" w:rsidRDefault="002130FD" w:rsidP="005D22FF">
            <w:pPr>
              <w:keepLines/>
              <w:spacing w:after="170"/>
              <w:rPr>
                <w:ins w:id="219" w:author="Author"/>
                <w:rFonts w:eastAsia="Times New Roman" w:cs="Arial"/>
                <w:sz w:val="17"/>
                <w:szCs w:val="17"/>
                <w:lang w:val="es-ES_tradnl"/>
              </w:rPr>
            </w:pPr>
            <w:ins w:id="220" w:author="Author">
              <w:r w:rsidRPr="002C77E9">
                <w:rPr>
                  <w:sz w:val="17"/>
                  <w:lang w:val="es-ES_tradnl"/>
                </w:rPr>
                <w:t xml:space="preserve">En cambio, este ejemplo muestra la carpeta </w:t>
              </w:r>
              <w:proofErr w:type="spellStart"/>
              <w:r w:rsidRPr="002C77E9">
                <w:rPr>
                  <w:sz w:val="17"/>
                  <w:lang w:val="es-ES_tradnl"/>
                </w:rPr>
                <w:t>MandatoryArtifacts</w:t>
              </w:r>
              <w:proofErr w:type="spellEnd"/>
              <w:r w:rsidRPr="002C77E9">
                <w:rPr>
                  <w:sz w:val="17"/>
                  <w:lang w:val="es-ES_tradnl"/>
                </w:rPr>
                <w:t xml:space="preserve"> con la página de certificación proporcionada por separado de la siguiente manera:</w:t>
              </w:r>
            </w:ins>
          </w:p>
          <w:p w14:paraId="59792363" w14:textId="171F8B82" w:rsidR="002130FD" w:rsidRPr="002C77E9" w:rsidRDefault="002130FD" w:rsidP="00CC1BE8">
            <w:pPr>
              <w:keepLines/>
              <w:widowControl w:val="0"/>
              <w:numPr>
                <w:ilvl w:val="0"/>
                <w:numId w:val="21"/>
              </w:numPr>
              <w:kinsoku w:val="0"/>
              <w:spacing w:after="170"/>
              <w:ind w:left="604" w:hanging="283"/>
              <w:rPr>
                <w:ins w:id="221" w:author="Author"/>
                <w:rFonts w:ascii="Courier New" w:eastAsia="Times New Roman" w:hAnsi="Courier New" w:cs="Courier New"/>
                <w:sz w:val="17"/>
                <w:szCs w:val="17"/>
                <w:lang w:val="es-ES_tradnl"/>
              </w:rPr>
            </w:pPr>
            <w:ins w:id="222" w:author="Author">
              <w:r w:rsidRPr="002C77E9">
                <w:rPr>
                  <w:rFonts w:ascii="Courier New" w:hAnsi="Courier New"/>
                  <w:sz w:val="17"/>
                  <w:lang w:val="es-ES_tradnl"/>
                </w:rPr>
                <w:t xml:space="preserve">EM_018975509_20221201_CertificationPage.pdf; </w:t>
              </w:r>
            </w:ins>
          </w:p>
          <w:p w14:paraId="174F6648" w14:textId="7B5D6EFD" w:rsidR="002130FD" w:rsidRPr="002C77E9" w:rsidRDefault="002130FD" w:rsidP="00CC1BE8">
            <w:pPr>
              <w:keepLines/>
              <w:widowControl w:val="0"/>
              <w:numPr>
                <w:ilvl w:val="0"/>
                <w:numId w:val="21"/>
              </w:numPr>
              <w:kinsoku w:val="0"/>
              <w:spacing w:after="170"/>
              <w:ind w:left="604" w:hanging="283"/>
              <w:rPr>
                <w:ins w:id="223" w:author="Author"/>
                <w:rFonts w:eastAsia="Times New Roman" w:cs="Arial"/>
                <w:sz w:val="17"/>
                <w:szCs w:val="17"/>
                <w:lang w:val="es-ES_tradnl"/>
              </w:rPr>
            </w:pPr>
            <w:ins w:id="224" w:author="Author">
              <w:r w:rsidRPr="002C77E9">
                <w:rPr>
                  <w:rFonts w:ascii="Courier New" w:hAnsi="Courier New"/>
                  <w:sz w:val="17"/>
                  <w:lang w:val="es-ES_tradnl"/>
                </w:rPr>
                <w:t>EM_018975509_20221201_PriorityDocument.pdf (</w:t>
              </w:r>
              <w:r w:rsidRPr="002C77E9">
                <w:rPr>
                  <w:sz w:val="17"/>
                  <w:lang w:val="es-ES_tradnl"/>
                </w:rPr>
                <w:t>El documento de prioridad de marca suele incluir datos bibliográficos, representaciones de marcas (2D) y enlaces a archivos multimedia que no pueden representarse en el PDF (por ejemplo, archivos 3D, archivos MP3/MP4.)</w:t>
              </w:r>
            </w:ins>
            <w:r w:rsidR="000A2ACD" w:rsidRPr="002C77E9">
              <w:rPr>
                <w:sz w:val="17"/>
                <w:lang w:val="es-ES_tradnl"/>
              </w:rPr>
              <w:t xml:space="preserve"> </w:t>
            </w:r>
          </w:p>
        </w:tc>
      </w:tr>
    </w:tbl>
    <w:p w14:paraId="008FEAA7" w14:textId="77777777" w:rsidR="002130FD" w:rsidRPr="002C77E9" w:rsidRDefault="002130FD" w:rsidP="00635850">
      <w:pPr>
        <w:keepLines/>
        <w:spacing w:before="0" w:after="0"/>
        <w:rPr>
          <w:rFonts w:eastAsia="Times New Roman" w:cs="Arial"/>
          <w:kern w:val="0"/>
          <w:sz w:val="17"/>
          <w:szCs w:val="17"/>
          <w:lang w:val="es-ES_tradnl"/>
          <w14:ligatures w14:val="none"/>
        </w:rPr>
      </w:pPr>
    </w:p>
    <w:p w14:paraId="01CF3A56" w14:textId="77777777" w:rsidR="00F76057" w:rsidRPr="002C77E9" w:rsidRDefault="00F76057" w:rsidP="00404B95">
      <w:pPr>
        <w:keepNext/>
        <w:widowControl w:val="0"/>
        <w:kinsoku w:val="0"/>
        <w:spacing w:before="240" w:after="170"/>
        <w:outlineLvl w:val="2"/>
        <w:rPr>
          <w:rFonts w:eastAsia="SimSun" w:cs="Arial"/>
          <w:bCs/>
          <w:kern w:val="0"/>
          <w:sz w:val="17"/>
          <w:szCs w:val="17"/>
          <w:u w:val="single"/>
          <w:lang w:val="es-ES_tradnl"/>
          <w14:ligatures w14:val="none"/>
        </w:rPr>
      </w:pPr>
      <w:bookmarkStart w:id="225" w:name="_Hlk168915163"/>
      <w:bookmarkStart w:id="226" w:name="_Toc198822792"/>
      <w:bookmarkStart w:id="227" w:name="_Toc203552040"/>
      <w:bookmarkStart w:id="228" w:name="_Toc180148825"/>
      <w:bookmarkStart w:id="229" w:name="_Toc213229628"/>
      <w:bookmarkStart w:id="230" w:name="_Toc180400495"/>
      <w:bookmarkEnd w:id="139"/>
      <w:r w:rsidRPr="002C77E9">
        <w:rPr>
          <w:sz w:val="17"/>
          <w:u w:val="single"/>
          <w:lang w:val="es-ES_tradnl"/>
        </w:rPr>
        <w:t xml:space="preserve">Carpeta </w:t>
      </w:r>
      <w:proofErr w:type="spellStart"/>
      <w:r w:rsidRPr="002C77E9">
        <w:rPr>
          <w:sz w:val="17"/>
          <w:u w:val="single"/>
          <w:lang w:val="es-ES_tradnl"/>
        </w:rPr>
        <w:t>SupplementaryArtifacts</w:t>
      </w:r>
      <w:bookmarkEnd w:id="225"/>
      <w:bookmarkEnd w:id="226"/>
      <w:bookmarkEnd w:id="227"/>
      <w:bookmarkEnd w:id="228"/>
      <w:bookmarkEnd w:id="229"/>
      <w:bookmarkEnd w:id="230"/>
      <w:proofErr w:type="spellEnd"/>
    </w:p>
    <w:p w14:paraId="73963966" w14:textId="67733B75" w:rsidR="00A550D0" w:rsidRPr="002C77E9" w:rsidRDefault="00C87150" w:rsidP="007E334C">
      <w:pPr>
        <w:keepLines/>
        <w:tabs>
          <w:tab w:val="left" w:pos="426"/>
        </w:tabs>
        <w:spacing w:before="0" w:after="170"/>
        <w:rPr>
          <w:rFonts w:cs="Arial"/>
          <w:sz w:val="17"/>
          <w:szCs w:val="17"/>
          <w:lang w:val="es-ES_tradnl"/>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r w:rsidRPr="002C77E9">
        <w:rPr>
          <w:sz w:val="17"/>
          <w:lang w:val="es-ES_tradnl"/>
        </w:rPr>
        <w:tab/>
        <w:t xml:space="preserve">La carpeta </w:t>
      </w:r>
      <w:proofErr w:type="spellStart"/>
      <w:r w:rsidRPr="002C77E9">
        <w:rPr>
          <w:rFonts w:ascii="Courier New" w:hAnsi="Courier New"/>
          <w:sz w:val="17"/>
          <w:lang w:val="es-ES_tradnl"/>
        </w:rPr>
        <w:t>SupplementaryArtifacts</w:t>
      </w:r>
      <w:proofErr w:type="spellEnd"/>
      <w:r w:rsidRPr="002C77E9">
        <w:rPr>
          <w:i/>
          <w:sz w:val="17"/>
          <w:lang w:val="es-ES_tradnl"/>
        </w:rPr>
        <w:t xml:space="preserve"> </w:t>
      </w:r>
      <w:r w:rsidRPr="002C77E9">
        <w:rPr>
          <w:sz w:val="17"/>
          <w:lang w:val="es-ES_tradnl"/>
        </w:rPr>
        <w:t xml:space="preserve">permite a la Oficina proveedora </w:t>
      </w:r>
      <w:del w:id="231" w:author="Author">
        <w:r w:rsidR="00A550D0" w:rsidRPr="002C77E9">
          <w:rPr>
            <w:sz w:val="17"/>
            <w:lang w:val="es-ES_tradnl"/>
          </w:rPr>
          <w:delText>proporcionar otros</w:delText>
        </w:r>
      </w:del>
      <w:ins w:id="232" w:author="Author">
        <w:r w:rsidRPr="002C77E9">
          <w:rPr>
            <w:sz w:val="17"/>
            <w:lang w:val="es-ES_tradnl"/>
          </w:rPr>
          <w:t>incluir</w:t>
        </w:r>
      </w:ins>
      <w:r w:rsidRPr="002C77E9">
        <w:rPr>
          <w:sz w:val="17"/>
          <w:lang w:val="es-ES_tradnl"/>
        </w:rPr>
        <w:t xml:space="preserve"> documentos opcionales, que pueden ser </w:t>
      </w:r>
      <w:del w:id="233" w:author="Author">
        <w:r w:rsidR="00A550D0" w:rsidRPr="002C77E9">
          <w:rPr>
            <w:sz w:val="17"/>
            <w:lang w:val="es-ES_tradnl"/>
          </w:rPr>
          <w:delText>útiles</w:delText>
        </w:r>
      </w:del>
      <w:ins w:id="234" w:author="Author">
        <w:r w:rsidRPr="002C77E9">
          <w:rPr>
            <w:sz w:val="17"/>
            <w:lang w:val="es-ES_tradnl"/>
          </w:rPr>
          <w:t>beneficiosos</w:t>
        </w:r>
      </w:ins>
      <w:r w:rsidRPr="002C77E9">
        <w:rPr>
          <w:sz w:val="17"/>
          <w:lang w:val="es-ES_tradnl"/>
        </w:rPr>
        <w:t xml:space="preserve"> para la Oficina receptora. </w:t>
      </w:r>
      <w:del w:id="235" w:author="Author">
        <w:r w:rsidR="00A550D0" w:rsidRPr="002C77E9">
          <w:rPr>
            <w:sz w:val="17"/>
            <w:lang w:val="es-ES_tradnl"/>
          </w:rPr>
          <w:delText>En el caso de</w:delText>
        </w:r>
      </w:del>
      <w:r w:rsidRPr="002C77E9">
        <w:rPr>
          <w:sz w:val="17"/>
          <w:lang w:val="es-ES_tradnl"/>
        </w:rPr>
        <w:t xml:space="preserve"> Los documentos </w:t>
      </w:r>
      <w:del w:id="236" w:author="Author">
        <w:r w:rsidR="00A550D0" w:rsidRPr="002C77E9">
          <w:rPr>
            <w:sz w:val="17"/>
            <w:lang w:val="es-ES_tradnl"/>
          </w:rPr>
          <w:delText>de prioridad de patentes, puede tratarse de versiones de los datos bibliográficos o de clasificación, o bien de la totalidad o parte del cuerpo de la solicitud</w:delText>
        </w:r>
      </w:del>
      <w:ins w:id="237" w:author="Author">
        <w:r w:rsidRPr="002C77E9">
          <w:rPr>
            <w:sz w:val="17"/>
            <w:lang w:val="es-ES_tradnl"/>
          </w:rPr>
          <w:t>opcionales pueden incluir documentos adicionales</w:t>
        </w:r>
      </w:ins>
      <w:r w:rsidRPr="002C77E9">
        <w:rPr>
          <w:sz w:val="17"/>
          <w:lang w:val="es-ES_tradnl"/>
        </w:rPr>
        <w:t xml:space="preserve"> en </w:t>
      </w:r>
      <w:del w:id="238" w:author="Author">
        <w:r w:rsidR="00A550D0" w:rsidRPr="002C77E9">
          <w:rPr>
            <w:sz w:val="17"/>
            <w:lang w:val="es-ES_tradnl"/>
          </w:rPr>
          <w:delText xml:space="preserve">un formato alternativo </w:delText>
        </w:r>
      </w:del>
      <w:ins w:id="239" w:author="Author">
        <w:r w:rsidRPr="002C77E9">
          <w:rPr>
            <w:sz w:val="17"/>
            <w:lang w:val="es-ES_tradnl"/>
          </w:rPr>
          <w:t xml:space="preserve">formatos alternativos </w:t>
        </w:r>
      </w:ins>
      <w:r w:rsidRPr="002C77E9">
        <w:rPr>
          <w:sz w:val="17"/>
          <w:lang w:val="es-ES_tradnl"/>
        </w:rPr>
        <w:t xml:space="preserve">al PDF suministrado en 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w:t>
      </w:r>
      <w:del w:id="240" w:author="Author">
        <w:r w:rsidR="00A550D0" w:rsidRPr="002C77E9">
          <w:rPr>
            <w:sz w:val="17"/>
            <w:lang w:val="es-ES_tradnl"/>
          </w:rPr>
          <w:delText>Los formatos alternativos pueden ser los documentos exactamente como fueron archivados, o bien una versión de texto completo del documento preparada administrativamente por la Oficina proveedora.</w:delText>
        </w:r>
        <w:r w:rsidR="00BA35ED" w:rsidRPr="002C77E9">
          <w:rPr>
            <w:sz w:val="17"/>
            <w:lang w:val="es-ES_tradnl"/>
          </w:rPr>
          <w:delText xml:space="preserve"> </w:delText>
        </w:r>
      </w:del>
      <w:r w:rsidRPr="002C77E9">
        <w:rPr>
          <w:sz w:val="17"/>
          <w:lang w:val="es-ES_tradnl"/>
        </w:rPr>
        <w:t xml:space="preserve">La Oficina receptora podrá optar por procesar o archivar el contenido de esta carpeta a su discreción. </w:t>
      </w:r>
    </w:p>
    <w:p w14:paraId="69452399" w14:textId="77777777" w:rsidR="00567B28" w:rsidRPr="002C77E9" w:rsidRDefault="00567B28" w:rsidP="005F76DE">
      <w:pPr>
        <w:spacing w:before="0" w:after="0"/>
        <w:ind w:left="1080" w:hanging="540"/>
        <w:rPr>
          <w:rFonts w:cs="Arial"/>
          <w:sz w:val="17"/>
          <w:szCs w:val="17"/>
          <w:lang w:val="es-ES_tradnl"/>
        </w:rPr>
      </w:pPr>
    </w:p>
    <w:p w14:paraId="00660F29" w14:textId="29EF6418" w:rsidR="00F76057" w:rsidRPr="002C77E9" w:rsidRDefault="00C87150" w:rsidP="007E63AA">
      <w:pPr>
        <w:keepLines/>
        <w:tabs>
          <w:tab w:val="left" w:pos="426"/>
        </w:tabs>
        <w:spacing w:before="0" w:after="170"/>
        <w:rPr>
          <w:rFonts w:eastAsia="Times New Roman" w:cs="Arial"/>
          <w:kern w:val="0"/>
          <w:sz w:val="17"/>
          <w:szCs w:val="17"/>
          <w:lang w:val="es-ES_tradnl"/>
          <w14:ligatures w14:val="none"/>
        </w:rPr>
      </w:pPr>
      <w:r w:rsidRPr="002C77E9">
        <w:rPr>
          <w:rFonts w:eastAsia="SimSun" w:cs="Arial"/>
          <w:sz w:val="17"/>
          <w:lang w:val="es-ES_tradnl"/>
        </w:rPr>
        <w:lastRenderedPageBreak/>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del w:id="241" w:author="Author">
        <w:r w:rsidR="00A550D0" w:rsidRPr="002C77E9">
          <w:rPr>
            <w:sz w:val="17"/>
            <w:lang w:val="es-ES_tradnl"/>
          </w:rPr>
          <w:delText>19.</w:delText>
        </w:r>
      </w:del>
      <w:r w:rsidRPr="002C77E9">
        <w:rPr>
          <w:sz w:val="17"/>
          <w:lang w:val="es-ES_tradnl"/>
        </w:rPr>
        <w:tab/>
        <w:t>Aunque no hay restricciones en cuanto a los formatos de archivo permitidos para los documentos de esta carpeta, los tipos de documentos permitidos deben definirse entre los siguientes:</w:t>
      </w:r>
    </w:p>
    <w:p w14:paraId="4A4DBA7A" w14:textId="52A8D89E" w:rsidR="00552BA1" w:rsidRPr="002C77E9" w:rsidRDefault="00C46085" w:rsidP="00DB350C">
      <w:pPr>
        <w:pStyle w:val="Heading4"/>
        <w:tabs>
          <w:tab w:val="left" w:pos="426"/>
        </w:tabs>
        <w:spacing w:before="170" w:after="170"/>
        <w:rPr>
          <w:ins w:id="242" w:author="Author"/>
          <w:b/>
          <w:bCs/>
          <w:sz w:val="17"/>
          <w:szCs w:val="17"/>
          <w:lang w:val="es-ES_tradnl"/>
        </w:rPr>
      </w:pPr>
      <w:ins w:id="243" w:author="Author">
        <w:r w:rsidRPr="002C77E9">
          <w:rPr>
            <w:b/>
            <w:color w:val="auto"/>
            <w:sz w:val="17"/>
            <w:lang w:val="es-ES_tradnl"/>
          </w:rPr>
          <w:tab/>
        </w:r>
        <w:bookmarkStart w:id="244" w:name="_Toc213229629"/>
        <w:r w:rsidRPr="002C77E9">
          <w:rPr>
            <w:b/>
            <w:color w:val="auto"/>
            <w:sz w:val="17"/>
            <w:lang w:val="es-ES_tradnl"/>
          </w:rPr>
          <w:t>Documentos de patente:</w:t>
        </w:r>
        <w:bookmarkEnd w:id="244"/>
      </w:ins>
    </w:p>
    <w:p w14:paraId="049713F4" w14:textId="730E9397" w:rsidR="00A550D0" w:rsidRPr="002C77E9"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u w:val="single"/>
          <w:lang w:val="es-ES_tradnl"/>
        </w:rPr>
        <w:t>Datos bibliográficos</w:t>
      </w:r>
      <w:r w:rsidRPr="002C77E9">
        <w:rPr>
          <w:sz w:val="17"/>
          <w:lang w:val="es-ES_tradnl"/>
        </w:rPr>
        <w:t>:</w:t>
      </w:r>
      <w:r w:rsidR="000A2ACD" w:rsidRPr="002C77E9">
        <w:rPr>
          <w:sz w:val="17"/>
          <w:lang w:val="es-ES_tradnl"/>
        </w:rPr>
        <w:t xml:space="preserve"> </w:t>
      </w:r>
      <w:r w:rsidRPr="002C77E9">
        <w:rPr>
          <w:sz w:val="17"/>
          <w:lang w:val="es-ES_tradnl"/>
        </w:rPr>
        <w:t>Información bibliográfica incluida en la primera página de un documento de patente. Contiene la identificación del documento, los datos de presentación nacionales, los datos de prioridad extranjeros, las fechas de disponibilidad pública o el plazo de protección, la información técnica, la información sobre patentes o solicitudes relacionadas;</w:t>
      </w:r>
    </w:p>
    <w:p w14:paraId="7D875CC1" w14:textId="06521F9D" w:rsidR="00A550D0" w:rsidRPr="002C77E9"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u w:val="single"/>
          <w:lang w:val="es-ES_tradnl"/>
        </w:rPr>
        <w:t>Datos de la clasificación</w:t>
      </w:r>
      <w:r w:rsidRPr="002C77E9">
        <w:rPr>
          <w:sz w:val="17"/>
          <w:lang w:val="es-ES_tradnl"/>
        </w:rPr>
        <w:t>:</w:t>
      </w:r>
      <w:r w:rsidR="000A2ACD" w:rsidRPr="002C77E9">
        <w:rPr>
          <w:sz w:val="17"/>
          <w:lang w:val="es-ES_tradnl"/>
        </w:rPr>
        <w:t xml:space="preserve"> </w:t>
      </w:r>
      <w:r w:rsidRPr="002C77E9">
        <w:rPr>
          <w:sz w:val="17"/>
          <w:lang w:val="es-ES_tradnl"/>
        </w:rPr>
        <w:t>La recopilación de diversos datos de clasificación que ordena la solicitud según el área tecnológica;</w:t>
      </w:r>
    </w:p>
    <w:p w14:paraId="06D657A9" w14:textId="0E0C95BE" w:rsidR="00A550D0" w:rsidRPr="002C77E9"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u w:val="single"/>
          <w:lang w:val="es-ES_tradnl"/>
        </w:rPr>
        <w:t>Listas de secuencias</w:t>
      </w:r>
      <w:r w:rsidRPr="002C77E9">
        <w:rPr>
          <w:sz w:val="17"/>
          <w:lang w:val="es-ES_tradnl"/>
        </w:rPr>
        <w:t>:</w:t>
      </w:r>
      <w:r w:rsidR="000A2ACD" w:rsidRPr="002C77E9">
        <w:rPr>
          <w:sz w:val="17"/>
          <w:lang w:val="es-ES_tradnl"/>
        </w:rPr>
        <w:t xml:space="preserve"> </w:t>
      </w:r>
      <w:r w:rsidRPr="002C77E9">
        <w:rPr>
          <w:sz w:val="17"/>
          <w:lang w:val="es-ES_tradnl"/>
        </w:rPr>
        <w:t>Parte de la descripción de la solicitud de patente tal como se presentó o un documento presentado posteriormente a la solicitud, que incluye las secuencias de nucleótidos o aminoácidos divulgadas, junto con cualquier descripción adicional, en los formatos ST.23, ST.25 o ST.26 de la OMPI;</w:t>
      </w:r>
    </w:p>
    <w:p w14:paraId="1686C566" w14:textId="135C4F38" w:rsidR="00A550D0" w:rsidRPr="002C77E9"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u w:val="single"/>
          <w:lang w:val="es-ES_tradnl"/>
        </w:rPr>
        <w:t>Resumen</w:t>
      </w:r>
      <w:r w:rsidRPr="002C77E9">
        <w:rPr>
          <w:sz w:val="17"/>
          <w:lang w:val="es-ES_tradnl"/>
        </w:rPr>
        <w:t>:</w:t>
      </w:r>
      <w:r w:rsidR="000A2ACD" w:rsidRPr="002C77E9">
        <w:rPr>
          <w:sz w:val="17"/>
          <w:lang w:val="es-ES_tradnl"/>
        </w:rPr>
        <w:t xml:space="preserve"> </w:t>
      </w:r>
      <w:r w:rsidRPr="002C77E9">
        <w:rPr>
          <w:sz w:val="17"/>
          <w:lang w:val="es-ES_tradnl"/>
        </w:rPr>
        <w:t>Parte de la solicitud de patente que consiste en un resumen conciso de la divulgación contenida en la descripción, las reivindicaciones y los dibujos;</w:t>
      </w:r>
    </w:p>
    <w:p w14:paraId="5A120061" w14:textId="5C6BDEB6" w:rsidR="00A550D0" w:rsidRPr="002C77E9"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u w:val="single"/>
          <w:lang w:val="es-ES_tradnl"/>
        </w:rPr>
        <w:t>Descripción</w:t>
      </w:r>
      <w:r w:rsidRPr="002C77E9">
        <w:rPr>
          <w:sz w:val="17"/>
          <w:lang w:val="es-ES_tradnl"/>
        </w:rPr>
        <w:t>:</w:t>
      </w:r>
      <w:r w:rsidR="000A2ACD" w:rsidRPr="002C77E9">
        <w:rPr>
          <w:sz w:val="17"/>
          <w:lang w:val="es-ES_tradnl"/>
        </w:rPr>
        <w:t xml:space="preserve"> </w:t>
      </w:r>
      <w:r w:rsidRPr="002C77E9">
        <w:rPr>
          <w:sz w:val="17"/>
          <w:lang w:val="es-ES_tradnl"/>
        </w:rPr>
        <w:t>Descripción de la invención de forma suficientemente clara y completa para que pueda ser realizada por un experto en la materia;</w:t>
      </w:r>
    </w:p>
    <w:p w14:paraId="446E9E8B" w14:textId="4634D44D" w:rsidR="00A550D0" w:rsidRPr="002C77E9"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u w:val="single"/>
          <w:lang w:val="es-ES_tradnl"/>
        </w:rPr>
        <w:t>Reivindicaciones</w:t>
      </w:r>
      <w:r w:rsidRPr="002C77E9">
        <w:rPr>
          <w:sz w:val="17"/>
          <w:lang w:val="es-ES_tradnl"/>
        </w:rPr>
        <w:t>:</w:t>
      </w:r>
      <w:r w:rsidR="000A2ACD" w:rsidRPr="002C77E9">
        <w:rPr>
          <w:sz w:val="17"/>
          <w:lang w:val="es-ES_tradnl"/>
        </w:rPr>
        <w:t xml:space="preserve"> </w:t>
      </w:r>
      <w:r w:rsidRPr="002C77E9">
        <w:rPr>
          <w:sz w:val="17"/>
          <w:lang w:val="es-ES_tradnl"/>
        </w:rPr>
        <w:t xml:space="preserve">Conjunto de reivindicaciones; </w:t>
      </w:r>
    </w:p>
    <w:p w14:paraId="69049CD3" w14:textId="5D650BFC" w:rsidR="00A550D0" w:rsidRPr="002C77E9"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u w:val="single"/>
          <w:lang w:val="es-ES_tradnl"/>
        </w:rPr>
        <w:t>Dibujos</w:t>
      </w:r>
      <w:r w:rsidRPr="002C77E9">
        <w:rPr>
          <w:sz w:val="17"/>
          <w:lang w:val="es-ES_tradnl"/>
        </w:rPr>
        <w:t>:</w:t>
      </w:r>
      <w:r w:rsidR="000A2ACD" w:rsidRPr="002C77E9">
        <w:rPr>
          <w:sz w:val="17"/>
          <w:lang w:val="es-ES_tradnl"/>
        </w:rPr>
        <w:t xml:space="preserve"> </w:t>
      </w:r>
      <w:r w:rsidRPr="002C77E9">
        <w:rPr>
          <w:sz w:val="17"/>
          <w:lang w:val="es-ES_tradnl"/>
        </w:rPr>
        <w:t>El dibujo es la parte de una solicitud de patente que ilustra la invención cuando es necesario para su comprensión;</w:t>
      </w:r>
    </w:p>
    <w:p w14:paraId="0226C917" w14:textId="22DC8CA8" w:rsidR="00A550D0" w:rsidRPr="002C77E9"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u w:val="single"/>
          <w:lang w:val="es-ES_tradnl"/>
        </w:rPr>
        <w:t>Cuerpo de la solicitud</w:t>
      </w:r>
      <w:r w:rsidRPr="002C77E9">
        <w:rPr>
          <w:sz w:val="17"/>
          <w:lang w:val="es-ES_tradnl"/>
        </w:rPr>
        <w:t>:</w:t>
      </w:r>
      <w:r w:rsidR="000A2ACD" w:rsidRPr="002C77E9">
        <w:rPr>
          <w:sz w:val="17"/>
          <w:lang w:val="es-ES_tradnl"/>
        </w:rPr>
        <w:t xml:space="preserve"> </w:t>
      </w:r>
      <w:r w:rsidRPr="002C77E9">
        <w:rPr>
          <w:sz w:val="17"/>
          <w:lang w:val="es-ES_tradnl"/>
        </w:rPr>
        <w:t>Documento que contiene el resumen, la descripción, las reivindicaciones y los dibujos; y</w:t>
      </w:r>
    </w:p>
    <w:p w14:paraId="32FFF991" w14:textId="3EBC8C7C" w:rsidR="0058779A" w:rsidRPr="002C77E9"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val="es-ES_tradnl"/>
          <w14:ligatures w14:val="none"/>
        </w:rPr>
      </w:pPr>
      <w:r w:rsidRPr="002C77E9">
        <w:rPr>
          <w:sz w:val="17"/>
          <w:u w:val="single"/>
          <w:lang w:val="es-ES_tradnl"/>
        </w:rPr>
        <w:t>Documento previo a la conversión</w:t>
      </w:r>
      <w:r w:rsidRPr="002C77E9">
        <w:rPr>
          <w:sz w:val="17"/>
          <w:lang w:val="es-ES_tradnl"/>
        </w:rPr>
        <w:t>:</w:t>
      </w:r>
      <w:r w:rsidR="000A2ACD" w:rsidRPr="002C77E9">
        <w:rPr>
          <w:sz w:val="17"/>
          <w:lang w:val="es-ES_tradnl"/>
        </w:rPr>
        <w:t xml:space="preserve"> </w:t>
      </w:r>
      <w:r w:rsidRPr="002C77E9">
        <w:rPr>
          <w:sz w:val="17"/>
          <w:lang w:val="es-ES_tradnl"/>
        </w:rPr>
        <w:t>Documento proporcionado por el solicitante en algunos sistemas, incluido el PCT, normalmente se trata de un documento en formato de texto a partir del cual se creó la solicitud oficial.</w:t>
      </w:r>
    </w:p>
    <w:p w14:paraId="1933060D" w14:textId="5FDFC43C" w:rsidR="00552BA1" w:rsidRPr="002C77E9" w:rsidRDefault="00A550D0" w:rsidP="00DB350C">
      <w:pPr>
        <w:pStyle w:val="Heading4"/>
        <w:tabs>
          <w:tab w:val="left" w:pos="426"/>
        </w:tabs>
        <w:spacing w:before="170" w:after="170"/>
        <w:rPr>
          <w:ins w:id="245" w:author="Author"/>
          <w:b/>
          <w:bCs/>
          <w:sz w:val="17"/>
          <w:szCs w:val="17"/>
          <w:lang w:val="es-ES_tradnl"/>
        </w:rPr>
      </w:pPr>
      <w:del w:id="246" w:author="Author">
        <w:r w:rsidRPr="002C77E9">
          <w:rPr>
            <w:sz w:val="17"/>
            <w:lang w:val="es-ES_tradnl"/>
          </w:rPr>
          <w:delText>20.</w:delText>
        </w:r>
      </w:del>
      <w:ins w:id="247" w:author="Author">
        <w:r w:rsidR="00643324" w:rsidRPr="002C77E9">
          <w:rPr>
            <w:b/>
            <w:color w:val="auto"/>
            <w:sz w:val="17"/>
            <w:lang w:val="es-ES_tradnl"/>
          </w:rPr>
          <w:tab/>
        </w:r>
        <w:bookmarkStart w:id="248" w:name="_Toc213229630"/>
        <w:r w:rsidR="00643324" w:rsidRPr="002C77E9">
          <w:rPr>
            <w:b/>
            <w:color w:val="auto"/>
            <w:sz w:val="17"/>
            <w:lang w:val="es-ES_tradnl"/>
          </w:rPr>
          <w:t>Documentos de diseños industriales:</w:t>
        </w:r>
        <w:bookmarkEnd w:id="248"/>
      </w:ins>
    </w:p>
    <w:p w14:paraId="552FE5C2" w14:textId="0776A49D" w:rsidR="00975094" w:rsidRPr="002C77E9" w:rsidRDefault="00975094" w:rsidP="007E63AA">
      <w:pPr>
        <w:pStyle w:val="ListParagraph"/>
        <w:keepLines/>
        <w:numPr>
          <w:ilvl w:val="0"/>
          <w:numId w:val="25"/>
        </w:numPr>
        <w:spacing w:before="0" w:after="170"/>
        <w:ind w:left="709" w:hanging="284"/>
        <w:contextualSpacing w:val="0"/>
        <w:rPr>
          <w:ins w:id="249" w:author="Author"/>
          <w:rFonts w:eastAsia="SimSun" w:cs="Arial"/>
          <w:kern w:val="0"/>
          <w:sz w:val="17"/>
          <w:szCs w:val="17"/>
          <w:lang w:val="es-ES_tradnl"/>
          <w14:ligatures w14:val="none"/>
        </w:rPr>
      </w:pPr>
      <w:ins w:id="250" w:author="Author">
        <w:r w:rsidRPr="002C77E9">
          <w:rPr>
            <w:sz w:val="17"/>
            <w:u w:val="single"/>
            <w:lang w:val="es-ES_tradnl"/>
          </w:rPr>
          <w:t>Datos bibliográficos</w:t>
        </w:r>
        <w:r w:rsidRPr="002C77E9">
          <w:rPr>
            <w:sz w:val="17"/>
            <w:lang w:val="es-ES_tradnl"/>
          </w:rPr>
          <w:t>:</w:t>
        </w:r>
      </w:ins>
      <w:r w:rsidR="000A2ACD" w:rsidRPr="002C77E9">
        <w:rPr>
          <w:sz w:val="17"/>
          <w:lang w:val="es-ES_tradnl"/>
        </w:rPr>
        <w:t xml:space="preserve"> </w:t>
      </w:r>
      <w:ins w:id="251" w:author="Author">
        <w:r w:rsidRPr="002C77E9">
          <w:rPr>
            <w:sz w:val="17"/>
            <w:lang w:val="es-ES_tradnl"/>
          </w:rPr>
          <w:t>Datos bibliográficos de los diseños industriales;</w:t>
        </w:r>
      </w:ins>
    </w:p>
    <w:p w14:paraId="557BE8F4" w14:textId="24BC04CF" w:rsidR="00552BA1" w:rsidRPr="002C77E9" w:rsidRDefault="00E06E7B" w:rsidP="007E63AA">
      <w:pPr>
        <w:pStyle w:val="ListParagraph"/>
        <w:keepLines/>
        <w:numPr>
          <w:ilvl w:val="0"/>
          <w:numId w:val="25"/>
        </w:numPr>
        <w:spacing w:before="0" w:after="170"/>
        <w:ind w:left="709" w:hanging="284"/>
        <w:contextualSpacing w:val="0"/>
        <w:rPr>
          <w:ins w:id="252" w:author="Author"/>
          <w:rFonts w:eastAsia="SimSun" w:cs="Arial"/>
          <w:kern w:val="0"/>
          <w:sz w:val="17"/>
          <w:szCs w:val="17"/>
          <w:lang w:val="es-ES_tradnl"/>
          <w14:ligatures w14:val="none"/>
        </w:rPr>
      </w:pPr>
      <w:ins w:id="253" w:author="Author">
        <w:r w:rsidRPr="002C77E9">
          <w:rPr>
            <w:sz w:val="17"/>
            <w:u w:val="single"/>
            <w:lang w:val="es-ES_tradnl"/>
          </w:rPr>
          <w:t>Certificado de registro</w:t>
        </w:r>
        <w:r w:rsidRPr="002C77E9">
          <w:rPr>
            <w:sz w:val="17"/>
            <w:lang w:val="es-ES_tradnl"/>
          </w:rPr>
          <w:t>:</w:t>
        </w:r>
      </w:ins>
      <w:r w:rsidR="000A2ACD" w:rsidRPr="002C77E9">
        <w:rPr>
          <w:sz w:val="17"/>
          <w:lang w:val="es-ES_tradnl"/>
        </w:rPr>
        <w:t xml:space="preserve"> </w:t>
      </w:r>
      <w:ins w:id="254" w:author="Author">
        <w:r w:rsidRPr="002C77E9">
          <w:rPr>
            <w:sz w:val="17"/>
            <w:lang w:val="es-ES_tradnl"/>
          </w:rPr>
          <w:t>Copia del diseño industrial registrado o certificado de registro;</w:t>
        </w:r>
      </w:ins>
    </w:p>
    <w:p w14:paraId="50B9FBAB" w14:textId="1EEDC0D8" w:rsidR="00552BA1" w:rsidRPr="002C77E9" w:rsidRDefault="009D4FC6" w:rsidP="007E63AA">
      <w:pPr>
        <w:pStyle w:val="ListParagraph"/>
        <w:keepLines/>
        <w:numPr>
          <w:ilvl w:val="0"/>
          <w:numId w:val="25"/>
        </w:numPr>
        <w:spacing w:before="0" w:after="170"/>
        <w:ind w:left="709" w:hanging="284"/>
        <w:contextualSpacing w:val="0"/>
        <w:rPr>
          <w:ins w:id="255" w:author="Author"/>
          <w:rFonts w:eastAsia="Times New Roman" w:cs="Arial"/>
          <w:kern w:val="0"/>
          <w:sz w:val="17"/>
          <w:szCs w:val="17"/>
          <w:u w:val="single"/>
          <w:lang w:val="es-ES_tradnl"/>
          <w14:ligatures w14:val="none"/>
        </w:rPr>
      </w:pPr>
      <w:ins w:id="256" w:author="Author">
        <w:r w:rsidRPr="002C77E9">
          <w:rPr>
            <w:sz w:val="17"/>
            <w:u w:val="single"/>
            <w:lang w:val="es-ES_tradnl"/>
          </w:rPr>
          <w:t>Representación de diseños industriales</w:t>
        </w:r>
        <w:r w:rsidRPr="002C77E9">
          <w:rPr>
            <w:sz w:val="17"/>
            <w:lang w:val="es-ES_tradnl"/>
          </w:rPr>
          <w:t>:</w:t>
        </w:r>
      </w:ins>
      <w:r w:rsidR="000A2ACD" w:rsidRPr="002C77E9">
        <w:rPr>
          <w:sz w:val="17"/>
          <w:lang w:val="es-ES_tradnl"/>
        </w:rPr>
        <w:t xml:space="preserve"> </w:t>
      </w:r>
      <w:ins w:id="257" w:author="Author">
        <w:r w:rsidRPr="002C77E9">
          <w:rPr>
            <w:sz w:val="17"/>
            <w:lang w:val="es-ES_tradnl"/>
          </w:rPr>
          <w:t>Representación de diseños industriales, que pueden producirse en imágenes 2D, imágenes 3D o modelos 3D, multimedia u otros formatos aceptados por la Oficina. Si estos archivos no forman parte del archivo ZIP del paquete de datos de documentos de prioridad (PDDP), se pueden proporcionar enlaces a los archivos publicados;</w:t>
        </w:r>
      </w:ins>
    </w:p>
    <w:p w14:paraId="2FEF32BE" w14:textId="3AF4FD6A" w:rsidR="00FC4B06" w:rsidRPr="002C77E9" w:rsidRDefault="00FC4B06" w:rsidP="007E63AA">
      <w:pPr>
        <w:pStyle w:val="ListParagraph"/>
        <w:keepLines/>
        <w:numPr>
          <w:ilvl w:val="0"/>
          <w:numId w:val="25"/>
        </w:numPr>
        <w:spacing w:before="0" w:after="170"/>
        <w:ind w:left="709" w:hanging="284"/>
        <w:contextualSpacing w:val="0"/>
        <w:rPr>
          <w:ins w:id="258" w:author="Author"/>
          <w:rFonts w:eastAsia="Times New Roman" w:cs="Arial"/>
          <w:kern w:val="0"/>
          <w:sz w:val="17"/>
          <w:szCs w:val="17"/>
          <w:u w:val="single"/>
          <w:lang w:val="es-ES_tradnl"/>
          <w14:ligatures w14:val="none"/>
        </w:rPr>
      </w:pPr>
      <w:ins w:id="259" w:author="Author">
        <w:r w:rsidRPr="002C77E9">
          <w:rPr>
            <w:sz w:val="17"/>
            <w:u w:val="single"/>
            <w:lang w:val="es-ES_tradnl"/>
          </w:rPr>
          <w:t>Documentos intermedios</w:t>
        </w:r>
        <w:r w:rsidRPr="002C77E9">
          <w:rPr>
            <w:sz w:val="17"/>
            <w:lang w:val="es-ES_tradnl"/>
          </w:rPr>
          <w:t>:</w:t>
        </w:r>
      </w:ins>
      <w:r w:rsidR="000A2ACD" w:rsidRPr="002C77E9">
        <w:rPr>
          <w:sz w:val="17"/>
          <w:lang w:val="es-ES_tradnl"/>
        </w:rPr>
        <w:t xml:space="preserve"> </w:t>
      </w:r>
      <w:ins w:id="260" w:author="Author">
        <w:r w:rsidRPr="002C77E9">
          <w:rPr>
            <w:sz w:val="17"/>
            <w:lang w:val="es-ES_tradnl"/>
          </w:rPr>
          <w:t>Otros documentos importantes relacionados con el documento de prioridad del diseño industrial, incluidas las modificaciones o la notificación del cambio de nombre del solicitante; y</w:t>
        </w:r>
      </w:ins>
    </w:p>
    <w:p w14:paraId="229143D3" w14:textId="22CFED71" w:rsidR="001A1EFA" w:rsidRPr="002C77E9" w:rsidRDefault="001A1EFA" w:rsidP="007E63AA">
      <w:pPr>
        <w:pStyle w:val="ListParagraph"/>
        <w:keepLines/>
        <w:numPr>
          <w:ilvl w:val="0"/>
          <w:numId w:val="25"/>
        </w:numPr>
        <w:spacing w:before="0" w:after="170"/>
        <w:ind w:left="709" w:hanging="284"/>
        <w:contextualSpacing w:val="0"/>
        <w:rPr>
          <w:ins w:id="261" w:author="Author"/>
          <w:rFonts w:eastAsia="Times New Roman" w:cs="Arial"/>
          <w:kern w:val="0"/>
          <w:sz w:val="17"/>
          <w:szCs w:val="17"/>
          <w:u w:val="single"/>
          <w:lang w:val="es-ES_tradnl"/>
          <w14:ligatures w14:val="none"/>
        </w:rPr>
      </w:pPr>
      <w:ins w:id="262" w:author="Author">
        <w:r w:rsidRPr="002C77E9">
          <w:rPr>
            <w:sz w:val="17"/>
            <w:u w:val="single"/>
            <w:lang w:val="es-ES_tradnl"/>
          </w:rPr>
          <w:t>Datos de la clasificación</w:t>
        </w:r>
        <w:r w:rsidRPr="002C77E9">
          <w:rPr>
            <w:sz w:val="17"/>
            <w:lang w:val="es-ES_tradnl"/>
          </w:rPr>
          <w:t>:</w:t>
        </w:r>
      </w:ins>
      <w:r w:rsidR="000A2ACD" w:rsidRPr="002C77E9">
        <w:rPr>
          <w:sz w:val="17"/>
          <w:lang w:val="es-ES_tradnl"/>
        </w:rPr>
        <w:t xml:space="preserve"> </w:t>
      </w:r>
      <w:ins w:id="263" w:author="Author">
        <w:r w:rsidRPr="002C77E9">
          <w:rPr>
            <w:sz w:val="17"/>
            <w:lang w:val="es-ES_tradnl"/>
          </w:rPr>
          <w:t>Datos de la clasificación de Locarno en la que se ha registrado el diseño industrial.</w:t>
        </w:r>
      </w:ins>
    </w:p>
    <w:p w14:paraId="1516C9CD" w14:textId="38CD8B01" w:rsidR="00552BA1" w:rsidRPr="002C77E9" w:rsidRDefault="00643324" w:rsidP="00DB350C">
      <w:pPr>
        <w:pStyle w:val="Heading4"/>
        <w:tabs>
          <w:tab w:val="left" w:pos="426"/>
        </w:tabs>
        <w:spacing w:before="170" w:after="170"/>
        <w:rPr>
          <w:ins w:id="264" w:author="Author"/>
          <w:b/>
          <w:bCs/>
          <w:sz w:val="17"/>
          <w:szCs w:val="17"/>
          <w:lang w:val="es-ES_tradnl"/>
        </w:rPr>
      </w:pPr>
      <w:ins w:id="265" w:author="Author">
        <w:r w:rsidRPr="002C77E9">
          <w:rPr>
            <w:b/>
            <w:color w:val="auto"/>
            <w:sz w:val="17"/>
            <w:lang w:val="es-ES_tradnl"/>
          </w:rPr>
          <w:tab/>
        </w:r>
        <w:bookmarkStart w:id="266" w:name="_Toc213229631"/>
        <w:r w:rsidRPr="002C77E9">
          <w:rPr>
            <w:b/>
            <w:color w:val="auto"/>
            <w:sz w:val="17"/>
            <w:lang w:val="es-ES_tradnl"/>
          </w:rPr>
          <w:t>Documentos de marcas:</w:t>
        </w:r>
        <w:bookmarkEnd w:id="266"/>
      </w:ins>
    </w:p>
    <w:p w14:paraId="242A7A20" w14:textId="04F17E4E" w:rsidR="00975094" w:rsidRPr="002C77E9" w:rsidRDefault="00975094" w:rsidP="007E63AA">
      <w:pPr>
        <w:pStyle w:val="ListParagraph"/>
        <w:keepLines/>
        <w:numPr>
          <w:ilvl w:val="0"/>
          <w:numId w:val="25"/>
        </w:numPr>
        <w:spacing w:before="0" w:after="170"/>
        <w:ind w:left="709" w:hanging="284"/>
        <w:contextualSpacing w:val="0"/>
        <w:rPr>
          <w:ins w:id="267" w:author="Author"/>
          <w:rFonts w:eastAsia="SimSun" w:cs="Arial"/>
          <w:kern w:val="0"/>
          <w:sz w:val="17"/>
          <w:szCs w:val="17"/>
          <w:lang w:val="es-ES_tradnl"/>
          <w14:ligatures w14:val="none"/>
        </w:rPr>
      </w:pPr>
      <w:ins w:id="268" w:author="Author">
        <w:r w:rsidRPr="002C77E9">
          <w:rPr>
            <w:sz w:val="17"/>
            <w:u w:val="single"/>
            <w:lang w:val="es-ES_tradnl"/>
          </w:rPr>
          <w:t>Datos bibliográficos</w:t>
        </w:r>
        <w:r w:rsidRPr="002C77E9">
          <w:rPr>
            <w:sz w:val="17"/>
            <w:lang w:val="es-ES_tradnl"/>
          </w:rPr>
          <w:t>:</w:t>
        </w:r>
      </w:ins>
      <w:r w:rsidR="000A2ACD" w:rsidRPr="002C77E9">
        <w:rPr>
          <w:sz w:val="17"/>
          <w:lang w:val="es-ES_tradnl"/>
        </w:rPr>
        <w:t xml:space="preserve"> </w:t>
      </w:r>
      <w:ins w:id="269" w:author="Author">
        <w:r w:rsidRPr="002C77E9">
          <w:rPr>
            <w:sz w:val="17"/>
            <w:lang w:val="es-ES_tradnl"/>
          </w:rPr>
          <w:t>Datos bibliográficos, incluido el solicitante o titular de la marca;</w:t>
        </w:r>
      </w:ins>
    </w:p>
    <w:p w14:paraId="4B5DB469" w14:textId="4025192F" w:rsidR="00454A2A" w:rsidRPr="002C77E9" w:rsidRDefault="00454A2A" w:rsidP="00454A2A">
      <w:pPr>
        <w:pStyle w:val="ListParagraph"/>
        <w:keepLines/>
        <w:numPr>
          <w:ilvl w:val="0"/>
          <w:numId w:val="25"/>
        </w:numPr>
        <w:spacing w:before="0" w:after="170"/>
        <w:ind w:left="709" w:hanging="284"/>
        <w:contextualSpacing w:val="0"/>
        <w:rPr>
          <w:ins w:id="270" w:author="Author"/>
          <w:rFonts w:eastAsia="SimSun" w:cs="Arial"/>
          <w:kern w:val="0"/>
          <w:sz w:val="17"/>
          <w:szCs w:val="17"/>
          <w:lang w:val="es-ES_tradnl"/>
          <w14:ligatures w14:val="none"/>
        </w:rPr>
      </w:pPr>
      <w:ins w:id="271" w:author="Author">
        <w:r w:rsidRPr="002C77E9">
          <w:rPr>
            <w:sz w:val="17"/>
            <w:u w:val="single"/>
            <w:lang w:val="es-ES_tradnl"/>
          </w:rPr>
          <w:t>Certificado de registro</w:t>
        </w:r>
        <w:r w:rsidRPr="002C77E9">
          <w:rPr>
            <w:sz w:val="17"/>
            <w:lang w:val="es-ES_tradnl"/>
          </w:rPr>
          <w:t>:</w:t>
        </w:r>
      </w:ins>
      <w:r w:rsidR="000A2ACD" w:rsidRPr="002C77E9">
        <w:rPr>
          <w:sz w:val="17"/>
          <w:lang w:val="es-ES_tradnl"/>
        </w:rPr>
        <w:t xml:space="preserve"> </w:t>
      </w:r>
      <w:ins w:id="272" w:author="Author">
        <w:r w:rsidRPr="002C77E9">
          <w:rPr>
            <w:sz w:val="17"/>
            <w:lang w:val="es-ES_tradnl"/>
          </w:rPr>
          <w:t>Copia de la marca registrada o certificado de registro;</w:t>
        </w:r>
      </w:ins>
    </w:p>
    <w:p w14:paraId="2B2375B7" w14:textId="49C97ADB" w:rsidR="00A0111C" w:rsidRPr="002C77E9" w:rsidRDefault="00043AA4" w:rsidP="007E63AA">
      <w:pPr>
        <w:pStyle w:val="ListParagraph"/>
        <w:keepLines/>
        <w:numPr>
          <w:ilvl w:val="0"/>
          <w:numId w:val="25"/>
        </w:numPr>
        <w:spacing w:before="0" w:after="170"/>
        <w:ind w:left="709" w:hanging="284"/>
        <w:contextualSpacing w:val="0"/>
        <w:rPr>
          <w:ins w:id="273" w:author="Author"/>
          <w:rFonts w:eastAsia="Times New Roman" w:cs="Arial"/>
          <w:kern w:val="0"/>
          <w:sz w:val="17"/>
          <w:szCs w:val="17"/>
          <w:u w:val="single"/>
          <w:lang w:val="es-ES_tradnl"/>
          <w14:ligatures w14:val="none"/>
        </w:rPr>
      </w:pPr>
      <w:ins w:id="274" w:author="Author">
        <w:r w:rsidRPr="002C77E9">
          <w:rPr>
            <w:sz w:val="17"/>
            <w:u w:val="single"/>
            <w:lang w:val="es-ES_tradnl"/>
          </w:rPr>
          <w:t>Representación de marcas</w:t>
        </w:r>
        <w:r w:rsidRPr="002C77E9">
          <w:rPr>
            <w:sz w:val="17"/>
            <w:lang w:val="es-ES_tradnl"/>
          </w:rPr>
          <w:t>:</w:t>
        </w:r>
      </w:ins>
      <w:r w:rsidR="000A2ACD" w:rsidRPr="002C77E9">
        <w:rPr>
          <w:sz w:val="17"/>
          <w:lang w:val="es-ES_tradnl"/>
        </w:rPr>
        <w:t xml:space="preserve"> </w:t>
      </w:r>
      <w:ins w:id="275" w:author="Author">
        <w:r w:rsidRPr="002C77E9">
          <w:rPr>
            <w:sz w:val="17"/>
            <w:lang w:val="es-ES_tradnl"/>
          </w:rPr>
          <w:t>Representación de marcas, que pueden producirse en imágenes 2D, imágenes 3D o modelos 3D, multimedia u otros formatos aceptados por la Oficina. Si estos archivos no forman parte del archivo ZIP del paquete de datos de documentos de prioridad (PDDP), se pueden proporcionar enlaces a los archivos publicados;</w:t>
        </w:r>
      </w:ins>
    </w:p>
    <w:p w14:paraId="2115FE21" w14:textId="7788B604" w:rsidR="0058779A" w:rsidRPr="002C77E9" w:rsidRDefault="002C2B1B" w:rsidP="007E63AA">
      <w:pPr>
        <w:pStyle w:val="ListParagraph"/>
        <w:keepLines/>
        <w:numPr>
          <w:ilvl w:val="0"/>
          <w:numId w:val="25"/>
        </w:numPr>
        <w:spacing w:before="0" w:after="170"/>
        <w:ind w:left="709" w:hanging="284"/>
        <w:contextualSpacing w:val="0"/>
        <w:rPr>
          <w:ins w:id="276" w:author="Author"/>
          <w:rFonts w:eastAsia="SimSun" w:cs="Arial"/>
          <w:kern w:val="0"/>
          <w:sz w:val="17"/>
          <w:szCs w:val="17"/>
          <w:lang w:val="es-ES_tradnl"/>
          <w14:ligatures w14:val="none"/>
        </w:rPr>
      </w:pPr>
      <w:ins w:id="277" w:author="Author">
        <w:r w:rsidRPr="002C77E9">
          <w:rPr>
            <w:sz w:val="17"/>
            <w:u w:val="single"/>
            <w:lang w:val="es-ES_tradnl"/>
          </w:rPr>
          <w:t>Documentos intermedios</w:t>
        </w:r>
        <w:r w:rsidRPr="002C77E9">
          <w:rPr>
            <w:sz w:val="17"/>
            <w:lang w:val="es-ES_tradnl"/>
          </w:rPr>
          <w:t>:</w:t>
        </w:r>
      </w:ins>
      <w:r w:rsidR="000A2ACD" w:rsidRPr="002C77E9">
        <w:rPr>
          <w:sz w:val="17"/>
          <w:lang w:val="es-ES_tradnl"/>
        </w:rPr>
        <w:t xml:space="preserve"> </w:t>
      </w:r>
      <w:ins w:id="278" w:author="Author">
        <w:r w:rsidRPr="002C77E9">
          <w:rPr>
            <w:sz w:val="17"/>
            <w:lang w:val="es-ES_tradnl"/>
          </w:rPr>
          <w:t>Otros documentos relativos al documento de prioridad de la marca, incluidas las modificaciones o la notificación de cambio de nombre del solicitante; y</w:t>
        </w:r>
      </w:ins>
    </w:p>
    <w:p w14:paraId="72242193" w14:textId="0437142A" w:rsidR="00652C17" w:rsidRPr="002C77E9" w:rsidRDefault="00652C17" w:rsidP="007E63AA">
      <w:pPr>
        <w:pStyle w:val="ListParagraph"/>
        <w:keepLines/>
        <w:numPr>
          <w:ilvl w:val="0"/>
          <w:numId w:val="25"/>
        </w:numPr>
        <w:spacing w:before="0" w:after="170"/>
        <w:ind w:left="709" w:hanging="284"/>
        <w:contextualSpacing w:val="0"/>
        <w:rPr>
          <w:ins w:id="279" w:author="Author"/>
          <w:rFonts w:eastAsia="SimSun" w:cs="Arial"/>
          <w:kern w:val="0"/>
          <w:sz w:val="17"/>
          <w:szCs w:val="17"/>
          <w:lang w:val="es-ES_tradnl"/>
          <w14:ligatures w14:val="none"/>
        </w:rPr>
      </w:pPr>
      <w:ins w:id="280" w:author="Author">
        <w:r w:rsidRPr="002C77E9">
          <w:rPr>
            <w:sz w:val="17"/>
            <w:u w:val="single"/>
            <w:lang w:val="es-ES_tradnl"/>
          </w:rPr>
          <w:t>Datos de la clasificación</w:t>
        </w:r>
        <w:r w:rsidRPr="002C77E9">
          <w:rPr>
            <w:sz w:val="17"/>
            <w:lang w:val="es-ES_tradnl"/>
          </w:rPr>
          <w:t>:</w:t>
        </w:r>
      </w:ins>
      <w:r w:rsidR="000A2ACD" w:rsidRPr="002C77E9">
        <w:rPr>
          <w:sz w:val="17"/>
          <w:lang w:val="es-ES_tradnl"/>
        </w:rPr>
        <w:t xml:space="preserve"> </w:t>
      </w:r>
      <w:ins w:id="281" w:author="Author">
        <w:r w:rsidRPr="002C77E9">
          <w:rPr>
            <w:sz w:val="17"/>
            <w:lang w:val="es-ES_tradnl"/>
          </w:rPr>
          <w:t>Datos de clasificación de la marca.</w:t>
        </w:r>
      </w:ins>
    </w:p>
    <w:p w14:paraId="2B5D06C6" w14:textId="2157E1FE" w:rsidR="00A550D0" w:rsidRPr="002C77E9" w:rsidRDefault="007A0AE1" w:rsidP="008E21A7">
      <w:pPr>
        <w:keepLines/>
        <w:tabs>
          <w:tab w:val="left" w:pos="426"/>
        </w:tabs>
        <w:spacing w:before="0" w:after="170"/>
        <w:rPr>
          <w:rFonts w:eastAsia="Times New Roman" w:cs="Arial"/>
          <w:kern w:val="0"/>
          <w:sz w:val="17"/>
          <w:szCs w:val="17"/>
          <w:lang w:val="es-ES_tradnl"/>
          <w14:ligatures w14:val="none"/>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r w:rsidRPr="002C77E9">
        <w:rPr>
          <w:sz w:val="17"/>
          <w:lang w:val="es-ES_tradnl"/>
        </w:rPr>
        <w:tab/>
        <w:t>Se pueden añadir subcarpetas o archivos comprimidos para contener el documento y los archivos de referencia a fin de evitar conflictos en los nombres de los archivos.</w:t>
      </w:r>
      <w:r w:rsidR="000A2ACD" w:rsidRPr="002C77E9">
        <w:rPr>
          <w:sz w:val="17"/>
          <w:lang w:val="es-ES_tradnl"/>
        </w:rPr>
        <w:t xml:space="preserve"> </w:t>
      </w:r>
      <w:r w:rsidRPr="002C77E9">
        <w:rPr>
          <w:sz w:val="17"/>
          <w:lang w:val="es-ES_tradnl"/>
        </w:rPr>
        <w:t>Si se utilizan subcarpetas, debe utilizarse el nombre del documento para el nombre de la carpeta.</w:t>
      </w:r>
      <w:r w:rsidR="000A2ACD" w:rsidRPr="002C77E9">
        <w:rPr>
          <w:sz w:val="17"/>
          <w:lang w:val="es-ES_tradnl"/>
        </w:rPr>
        <w:t xml:space="preserve"> </w:t>
      </w:r>
    </w:p>
    <w:tbl>
      <w:tblPr>
        <w:tblStyle w:val="TableGrid"/>
        <w:tblW w:w="9360" w:type="dxa"/>
        <w:tblInd w:w="-5" w:type="dxa"/>
        <w:tblLook w:val="04A0" w:firstRow="1" w:lastRow="0" w:firstColumn="1" w:lastColumn="0" w:noHBand="0" w:noVBand="1"/>
      </w:tblPr>
      <w:tblGrid>
        <w:gridCol w:w="9360"/>
      </w:tblGrid>
      <w:tr w:rsidR="00644D87" w:rsidRPr="002C77E9" w14:paraId="06F82DA7" w14:textId="77777777" w:rsidTr="005F58BA">
        <w:tc>
          <w:tcPr>
            <w:tcW w:w="9360" w:type="dxa"/>
          </w:tcPr>
          <w:p w14:paraId="19F31B43" w14:textId="779CE9E5" w:rsidR="00644D87" w:rsidRPr="002C77E9" w:rsidRDefault="00644D87" w:rsidP="000A2ACD">
            <w:pPr>
              <w:keepNext/>
              <w:keepLines/>
              <w:rPr>
                <w:rFonts w:eastAsia="Times New Roman" w:cs="Arial"/>
                <w:sz w:val="17"/>
                <w:szCs w:val="17"/>
                <w:lang w:val="es-ES_tradnl"/>
              </w:rPr>
            </w:pPr>
            <w:r w:rsidRPr="002C77E9">
              <w:rPr>
                <w:sz w:val="17"/>
                <w:lang w:val="es-ES_tradnl"/>
              </w:rPr>
              <w:lastRenderedPageBreak/>
              <w:t xml:space="preserve">Por ejemplo, el nombre de la subcarpeta que aparece a continuación es </w:t>
            </w:r>
            <w:r w:rsidRPr="002C77E9">
              <w:rPr>
                <w:rFonts w:ascii="Courier New" w:hAnsi="Courier New"/>
                <w:sz w:val="17"/>
                <w:lang w:val="es-ES_tradnl"/>
              </w:rPr>
              <w:t>US_59111111_20220719_Description</w:t>
            </w:r>
            <w:r w:rsidRPr="002C77E9">
              <w:rPr>
                <w:sz w:val="17"/>
                <w:lang w:val="es-ES_tradnl"/>
              </w:rPr>
              <w:t xml:space="preserve"> y el nombre del documento principal es </w:t>
            </w:r>
            <w:r w:rsidRPr="002C77E9">
              <w:rPr>
                <w:rFonts w:ascii="Courier New" w:hAnsi="Courier New"/>
                <w:sz w:val="17"/>
                <w:lang w:val="es-ES_tradnl"/>
              </w:rPr>
              <w:t>US_59111111_20220719_Description</w:t>
            </w:r>
            <w:del w:id="282" w:author="Author">
              <w:r w:rsidRPr="002C77E9">
                <w:rPr>
                  <w:sz w:val="17"/>
                  <w:lang w:val="es-ES_tradnl"/>
                </w:rPr>
                <w:delText>:</w:delText>
              </w:r>
            </w:del>
            <w:ins w:id="283" w:author="Author">
              <w:r w:rsidRPr="002C77E9">
                <w:rPr>
                  <w:rFonts w:ascii="Courier New" w:hAnsi="Courier New"/>
                  <w:sz w:val="17"/>
                  <w:lang w:val="es-ES_tradnl"/>
                </w:rPr>
                <w:t>.xml</w:t>
              </w:r>
              <w:r w:rsidRPr="002C77E9">
                <w:rPr>
                  <w:sz w:val="17"/>
                  <w:lang w:val="es-ES_tradnl"/>
                </w:rPr>
                <w:t>:</w:t>
              </w:r>
            </w:ins>
            <w:r w:rsidR="000A2ACD" w:rsidRPr="002C77E9">
              <w:rPr>
                <w:sz w:val="17"/>
                <w:lang w:val="es-ES_tradnl"/>
              </w:rPr>
              <w:t xml:space="preserve"> </w:t>
            </w:r>
          </w:p>
          <w:p w14:paraId="1E69A4B8" w14:textId="77777777" w:rsidR="00644D87" w:rsidRPr="002C77E9" w:rsidRDefault="00644D87" w:rsidP="000A2ACD">
            <w:pPr>
              <w:keepNext/>
              <w:keepLines/>
              <w:rPr>
                <w:rFonts w:eastAsia="Times New Roman" w:cs="Arial"/>
                <w:sz w:val="17"/>
                <w:szCs w:val="17"/>
                <w:lang w:val="es-ES_tradnl"/>
              </w:rPr>
            </w:pPr>
          </w:p>
          <w:p w14:paraId="55E0F657" w14:textId="77777777" w:rsidR="00644D87" w:rsidRPr="002C77E9" w:rsidRDefault="00644D87" w:rsidP="000A2ACD">
            <w:pPr>
              <w:keepNext/>
              <w:keepLines/>
              <w:rPr>
                <w:rFonts w:ascii="Courier New" w:eastAsia="Times New Roman" w:hAnsi="Courier New" w:cs="Courier New"/>
                <w:sz w:val="17"/>
                <w:szCs w:val="17"/>
                <w:lang w:val="es-ES_tradnl"/>
              </w:rPr>
            </w:pPr>
            <w:r w:rsidRPr="002C77E9">
              <w:rPr>
                <w:rFonts w:ascii="Courier New" w:hAnsi="Courier New"/>
                <w:sz w:val="17"/>
                <w:lang w:val="es-ES_tradnl"/>
              </w:rPr>
              <w:t>/US_59111111_20220719_Description</w:t>
            </w:r>
          </w:p>
          <w:p w14:paraId="32575D18" w14:textId="77777777" w:rsidR="00644D87" w:rsidRPr="002C77E9" w:rsidRDefault="00644D87" w:rsidP="000A2ACD">
            <w:pPr>
              <w:keepNext/>
              <w:keepLines/>
              <w:ind w:left="720"/>
              <w:rPr>
                <w:rFonts w:ascii="Courier New" w:eastAsia="Times New Roman" w:hAnsi="Courier New" w:cs="Courier New"/>
                <w:sz w:val="17"/>
                <w:szCs w:val="17"/>
                <w:lang w:val="es-ES_tradnl"/>
              </w:rPr>
            </w:pPr>
            <w:r w:rsidRPr="002C77E9">
              <w:rPr>
                <w:rFonts w:ascii="Courier New" w:hAnsi="Courier New"/>
                <w:sz w:val="17"/>
                <w:lang w:val="es-ES_tradnl"/>
              </w:rPr>
              <w:t>US_59111111_20220719_Description.xml</w:t>
            </w:r>
          </w:p>
          <w:p w14:paraId="5C9B345D" w14:textId="77777777" w:rsidR="00644D87" w:rsidRPr="002C77E9" w:rsidRDefault="00644D87" w:rsidP="000A2ACD">
            <w:pPr>
              <w:keepNext/>
              <w:keepLines/>
              <w:ind w:left="720"/>
              <w:rPr>
                <w:rFonts w:ascii="Courier New" w:eastAsia="Times New Roman" w:hAnsi="Courier New" w:cs="Courier New"/>
                <w:sz w:val="17"/>
                <w:szCs w:val="17"/>
                <w:lang w:val="es-ES_tradnl"/>
              </w:rPr>
            </w:pPr>
            <w:r w:rsidRPr="002C77E9">
              <w:rPr>
                <w:rFonts w:ascii="Courier New" w:hAnsi="Courier New"/>
                <w:sz w:val="17"/>
                <w:lang w:val="es-ES_tradnl"/>
              </w:rPr>
              <w:t>US_59111111_20220719_Description_0001.tif</w:t>
            </w:r>
          </w:p>
          <w:p w14:paraId="4934BB09" w14:textId="77777777" w:rsidR="00644D87" w:rsidRPr="002C77E9" w:rsidRDefault="00644D87" w:rsidP="000A2ACD">
            <w:pPr>
              <w:keepNext/>
              <w:keepLines/>
              <w:ind w:left="720"/>
              <w:rPr>
                <w:rFonts w:eastAsia="Times New Roman" w:cs="Arial"/>
                <w:sz w:val="17"/>
                <w:szCs w:val="17"/>
                <w:lang w:val="es-ES_tradnl"/>
              </w:rPr>
            </w:pPr>
            <w:r w:rsidRPr="002C77E9">
              <w:rPr>
                <w:rFonts w:ascii="Courier New" w:hAnsi="Courier New"/>
                <w:sz w:val="17"/>
                <w:lang w:val="es-ES_tradnl"/>
              </w:rPr>
              <w:t>US_59111111_20220719_Description_0002.tif</w:t>
            </w:r>
          </w:p>
        </w:tc>
      </w:tr>
    </w:tbl>
    <w:p w14:paraId="19CB15DF" w14:textId="77777777" w:rsidR="00F76057" w:rsidRPr="002C77E9" w:rsidRDefault="00F76057" w:rsidP="00144996">
      <w:pPr>
        <w:keepNext/>
        <w:widowControl w:val="0"/>
        <w:kinsoku w:val="0"/>
        <w:spacing w:before="240" w:after="170"/>
        <w:outlineLvl w:val="1"/>
        <w:rPr>
          <w:rFonts w:eastAsia="SimSun" w:cs="Arial"/>
          <w:bCs/>
          <w:i/>
          <w:iCs/>
          <w:kern w:val="0"/>
          <w:sz w:val="17"/>
          <w:szCs w:val="17"/>
          <w:lang w:val="es-ES_tradnl"/>
          <w14:ligatures w14:val="none"/>
        </w:rPr>
      </w:pPr>
      <w:bookmarkStart w:id="284" w:name="_Toc198822793"/>
      <w:bookmarkStart w:id="285" w:name="_Toc203552041"/>
      <w:bookmarkStart w:id="286" w:name="_Toc180148826"/>
      <w:bookmarkStart w:id="287" w:name="_Toc213229632"/>
      <w:bookmarkStart w:id="288" w:name="_Toc180400496"/>
      <w:bookmarkEnd w:id="97"/>
      <w:bookmarkEnd w:id="114"/>
      <w:bookmarkEnd w:id="115"/>
      <w:bookmarkEnd w:id="116"/>
      <w:bookmarkEnd w:id="117"/>
      <w:bookmarkEnd w:id="118"/>
      <w:bookmarkEnd w:id="119"/>
      <w:bookmarkEnd w:id="120"/>
      <w:r w:rsidRPr="002C77E9">
        <w:rPr>
          <w:i/>
          <w:sz w:val="17"/>
          <w:lang w:val="es-ES_tradnl"/>
        </w:rPr>
        <w:t>Normas de denominación e identificación de documentos</w:t>
      </w:r>
      <w:bookmarkEnd w:id="284"/>
      <w:bookmarkEnd w:id="285"/>
      <w:bookmarkEnd w:id="286"/>
      <w:bookmarkEnd w:id="287"/>
      <w:bookmarkEnd w:id="288"/>
    </w:p>
    <w:p w14:paraId="04DEB4BF" w14:textId="2059BBE5" w:rsidR="00A550D0" w:rsidRPr="002C77E9" w:rsidRDefault="007A0AE1" w:rsidP="001D65C4">
      <w:pPr>
        <w:keepLines/>
        <w:tabs>
          <w:tab w:val="left" w:pos="426"/>
        </w:tabs>
        <w:spacing w:before="0" w:after="170"/>
        <w:rPr>
          <w:rFonts w:eastAsia="SimSun" w:cs="Arial"/>
          <w:kern w:val="0"/>
          <w:sz w:val="17"/>
          <w:szCs w:val="17"/>
          <w:lang w:val="es-ES_tradnl"/>
          <w14:ligatures w14:val="none"/>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del w:id="289" w:author="Author">
        <w:r w:rsidR="00A550D0" w:rsidRPr="002C77E9">
          <w:rPr>
            <w:sz w:val="17"/>
            <w:lang w:val="es-ES_tradnl"/>
          </w:rPr>
          <w:delText>21.</w:delText>
        </w:r>
      </w:del>
      <w:r w:rsidRPr="002C77E9">
        <w:rPr>
          <w:sz w:val="17"/>
          <w:lang w:val="es-ES_tradnl"/>
        </w:rPr>
        <w:tab/>
        <w:t xml:space="preserve">Para que el paquete de datos sea procesado eficazmente por las Oficinas de PI, independientemente de su grado de automatización del procesamiento, el nombre de los archivos de 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debe ajustarse a criterios uniformes y estar debidamente descrito en el archivo de índice del paquete de datos. </w:t>
      </w:r>
      <w:del w:id="290" w:author="Author">
        <w:r w:rsidR="00A550D0" w:rsidRPr="002C77E9">
          <w:rPr>
            <w:sz w:val="17"/>
            <w:lang w:val="es-ES_tradnl"/>
          </w:rPr>
          <w:delText>Esos archivos incluyen el propio archivo zip del paquete de datos, el archivo PDF del documento de prioridad, el archivo de índice del paquete de datos y el archivo de las listas de secuencias, si procede.</w:delText>
        </w:r>
      </w:del>
      <w:r w:rsidRPr="002C77E9">
        <w:rPr>
          <w:sz w:val="17"/>
          <w:lang w:val="es-ES_tradnl"/>
        </w:rPr>
        <w:t xml:space="preserve"> Los archivos externos a los que hacen referencia los documentos XML (por ejemplo, imágenes, cuadernos de </w:t>
      </w:r>
      <w:proofErr w:type="spellStart"/>
      <w:r w:rsidRPr="002C77E9">
        <w:rPr>
          <w:sz w:val="17"/>
          <w:lang w:val="es-ES_tradnl"/>
        </w:rPr>
        <w:t>Mathematica</w:t>
      </w:r>
      <w:proofErr w:type="spellEnd"/>
      <w:r w:rsidRPr="002C77E9">
        <w:rPr>
          <w:sz w:val="17"/>
          <w:lang w:val="es-ES_tradnl"/>
        </w:rPr>
        <w:t>®,</w:t>
      </w:r>
      <w:r w:rsidR="00F76057" w:rsidRPr="002C77E9">
        <w:rPr>
          <w:rFonts w:eastAsia="Times New Roman" w:cs="Arial"/>
          <w:kern w:val="0"/>
          <w:sz w:val="17"/>
          <w:szCs w:val="17"/>
          <w:vertAlign w:val="superscript"/>
          <w:lang w:val="es-ES_tradnl"/>
        </w:rPr>
        <w:footnoteReference w:id="6"/>
      </w:r>
      <w:r w:rsidRPr="002C77E9">
        <w:rPr>
          <w:sz w:val="17"/>
          <w:lang w:val="es-ES_tradnl"/>
        </w:rPr>
        <w:t xml:space="preserve"> estructuras químicas, </w:t>
      </w:r>
      <w:ins w:id="291" w:author="Author">
        <w:r w:rsidRPr="002C77E9">
          <w:rPr>
            <w:sz w:val="17"/>
            <w:lang w:val="es-ES_tradnl"/>
          </w:rPr>
          <w:t xml:space="preserve">multimedia, </w:t>
        </w:r>
      </w:ins>
      <w:r w:rsidRPr="002C77E9">
        <w:rPr>
          <w:sz w:val="17"/>
          <w:lang w:val="es-ES_tradnl"/>
        </w:rPr>
        <w:t>etc.) no necesitan ajustarse a esos criterios y quedan fuera del ámbito de aplicación de esta norma.</w:t>
      </w:r>
      <w:r w:rsidR="000A2ACD" w:rsidRPr="002C77E9">
        <w:rPr>
          <w:sz w:val="17"/>
          <w:lang w:val="es-ES_tradnl"/>
        </w:rPr>
        <w:t xml:space="preserve"> </w:t>
      </w:r>
    </w:p>
    <w:p w14:paraId="6E0167D7" w14:textId="0EC9576D" w:rsidR="00A550D0" w:rsidRPr="002C77E9" w:rsidRDefault="007A0AE1" w:rsidP="001D65C4">
      <w:pPr>
        <w:keepLines/>
        <w:tabs>
          <w:tab w:val="left" w:pos="426"/>
        </w:tabs>
        <w:spacing w:before="0" w:after="170"/>
        <w:rPr>
          <w:rFonts w:eastAsia="SimSun" w:cs="Arial"/>
          <w:kern w:val="0"/>
          <w:sz w:val="17"/>
          <w:szCs w:val="17"/>
          <w:lang w:val="es-ES_tradnl"/>
          <w14:ligatures w14:val="none"/>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del w:id="292" w:author="Author">
        <w:r w:rsidR="00A550D0" w:rsidRPr="002C77E9">
          <w:rPr>
            <w:sz w:val="17"/>
            <w:lang w:val="es-ES_tradnl"/>
          </w:rPr>
          <w:delText>22.</w:delText>
        </w:r>
      </w:del>
      <w:r w:rsidRPr="002C77E9">
        <w:rPr>
          <w:sz w:val="17"/>
          <w:lang w:val="es-ES_tradnl"/>
        </w:rPr>
        <w:tab/>
        <w:t xml:space="preserve">Los caracteres utilizados en los nombres de archivos y carpetas deben formar parte del siguiente conjunto: “a-z, A-Z, 0-9”, </w:t>
      </w:r>
      <w:del w:id="293" w:author="Author">
        <w:r w:rsidR="00A550D0" w:rsidRPr="002C77E9">
          <w:rPr>
            <w:sz w:val="17"/>
            <w:lang w:val="es-ES_tradnl"/>
          </w:rPr>
          <w:delText>guión</w:delText>
        </w:r>
      </w:del>
      <w:ins w:id="294" w:author="Author">
        <w:r w:rsidR="00E27592" w:rsidRPr="002C77E9">
          <w:rPr>
            <w:sz w:val="17"/>
            <w:lang w:val="es-ES_tradnl"/>
          </w:rPr>
          <w:t>guion</w:t>
        </w:r>
      </w:ins>
      <w:r w:rsidRPr="002C77E9">
        <w:rPr>
          <w:sz w:val="17"/>
          <w:lang w:val="es-ES_tradnl"/>
        </w:rPr>
        <w:t xml:space="preserve"> bajo “_” y punto “.”, donde el </w:t>
      </w:r>
      <w:del w:id="295" w:author="Author">
        <w:r w:rsidR="00A550D0" w:rsidRPr="002C77E9">
          <w:rPr>
            <w:sz w:val="17"/>
            <w:lang w:val="es-ES_tradnl"/>
          </w:rPr>
          <w:delText>guión</w:delText>
        </w:r>
      </w:del>
      <w:ins w:id="296" w:author="Author">
        <w:r w:rsidR="00E27592" w:rsidRPr="002C77E9">
          <w:rPr>
            <w:sz w:val="17"/>
            <w:lang w:val="es-ES_tradnl"/>
          </w:rPr>
          <w:t>guion</w:t>
        </w:r>
      </w:ins>
      <w:r w:rsidRPr="002C77E9">
        <w:rPr>
          <w:sz w:val="17"/>
          <w:lang w:val="es-ES_tradnl"/>
        </w:rPr>
        <w:t xml:space="preserve"> bajo solo debe utilizarse como separador de términos y el punto solo para separar la extensión del archivo.</w:t>
      </w:r>
    </w:p>
    <w:p w14:paraId="37D6E980" w14:textId="5D2BA7AB" w:rsidR="00A550D0" w:rsidRPr="002C77E9" w:rsidRDefault="007A0AE1" w:rsidP="001D65C4">
      <w:pPr>
        <w:keepLines/>
        <w:tabs>
          <w:tab w:val="left" w:pos="426"/>
        </w:tabs>
        <w:spacing w:before="0" w:after="170"/>
        <w:rPr>
          <w:rFonts w:eastAsia="SimSun" w:cs="Arial"/>
          <w:kern w:val="0"/>
          <w:sz w:val="17"/>
          <w:szCs w:val="17"/>
          <w:lang w:val="es-ES_tradnl"/>
          <w14:ligatures w14:val="none"/>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del w:id="297" w:author="Author">
        <w:r w:rsidR="00A550D0" w:rsidRPr="002C77E9">
          <w:rPr>
            <w:sz w:val="17"/>
            <w:lang w:val="es-ES_tradnl"/>
          </w:rPr>
          <w:delText>23.</w:delText>
        </w:r>
      </w:del>
      <w:r w:rsidRPr="002C77E9">
        <w:rPr>
          <w:sz w:val="17"/>
          <w:lang w:val="es-ES_tradnl"/>
        </w:rPr>
        <w:tab/>
        <w:t>El archivo de índice del paquete de datos siempre debe tener el nombre: “</w:t>
      </w:r>
      <w:r w:rsidRPr="002C77E9">
        <w:rPr>
          <w:rFonts w:ascii="Courier New" w:hAnsi="Courier New"/>
          <w:sz w:val="17"/>
          <w:lang w:val="es-ES_tradnl"/>
        </w:rPr>
        <w:t>PriorityDocumentIndex.xml</w:t>
      </w:r>
      <w:r w:rsidRPr="002C77E9">
        <w:rPr>
          <w:sz w:val="17"/>
          <w:lang w:val="es-ES_tradnl"/>
        </w:rPr>
        <w:t>”.</w:t>
      </w:r>
    </w:p>
    <w:p w14:paraId="61C57E5D" w14:textId="6ECC385D" w:rsidR="00F76057" w:rsidRPr="002C77E9" w:rsidRDefault="00DA4E61" w:rsidP="001D65C4">
      <w:pPr>
        <w:keepLines/>
        <w:tabs>
          <w:tab w:val="left" w:pos="426"/>
        </w:tabs>
        <w:spacing w:before="0" w:after="170"/>
        <w:rPr>
          <w:rFonts w:eastAsia="SimSun" w:cs="Arial"/>
          <w:kern w:val="0"/>
          <w:sz w:val="17"/>
          <w:szCs w:val="17"/>
          <w:lang w:val="es-ES_tradnl"/>
          <w14:ligatures w14:val="none"/>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del w:id="298" w:author="Author">
        <w:r w:rsidR="00A550D0" w:rsidRPr="002C77E9">
          <w:rPr>
            <w:sz w:val="17"/>
            <w:lang w:val="es-ES_tradnl"/>
          </w:rPr>
          <w:delText>24.</w:delText>
        </w:r>
      </w:del>
      <w:r w:rsidRPr="002C77E9">
        <w:rPr>
          <w:sz w:val="17"/>
          <w:lang w:val="es-ES_tradnl"/>
        </w:rPr>
        <w:tab/>
        <w:t>El nombre del archivo zip del paquete de datos debe tener el formato:</w:t>
      </w:r>
    </w:p>
    <w:p w14:paraId="2B9B418C" w14:textId="77777777" w:rsidR="00F76057" w:rsidRPr="002C77E9" w:rsidRDefault="00F76057" w:rsidP="005C3D63">
      <w:pPr>
        <w:widowControl w:val="0"/>
        <w:kinsoku w:val="0"/>
        <w:spacing w:before="0" w:after="170"/>
        <w:rPr>
          <w:del w:id="299" w:author="Author"/>
          <w:rFonts w:eastAsia="Segoe UI" w:cs="Arial"/>
          <w:kern w:val="0"/>
          <w:sz w:val="17"/>
          <w:szCs w:val="17"/>
          <w:lang w:val="es-ES_tradnl"/>
          <w14:ligatures w14:val="none"/>
        </w:rPr>
      </w:pPr>
      <w:del w:id="300" w:author="Author">
        <w:r w:rsidRPr="002C77E9">
          <w:rPr>
            <w:rFonts w:ascii="Courier New" w:hAnsi="Courier New"/>
            <w:sz w:val="17"/>
            <w:lang w:val="es-ES_tradnl"/>
          </w:rPr>
          <w:delText>&lt;tipo de derecho de PI&gt;_&lt;código ST.3 de la Oficina proveedora&gt;_&lt;número de solicitud&gt;_&lt;fecha de presentación</w:delText>
        </w:r>
        <w:r w:rsidRPr="002C77E9">
          <w:rPr>
            <w:rFonts w:ascii="Courier New" w:eastAsia="Segoe UI" w:hAnsi="Courier New" w:cs="Courier New"/>
            <w:kern w:val="0"/>
            <w:sz w:val="17"/>
            <w:szCs w:val="17"/>
            <w:vertAlign w:val="superscript"/>
            <w:lang w:val="es-ES_tradnl" w:eastAsia="zh-CN"/>
          </w:rPr>
          <w:footnoteReference w:id="7"/>
        </w:r>
        <w:r w:rsidRPr="002C77E9">
          <w:rPr>
            <w:rFonts w:ascii="Courier New" w:hAnsi="Courier New"/>
            <w:sz w:val="17"/>
            <w:lang w:val="es-ES_tradnl"/>
          </w:rPr>
          <w:delText>&gt;.zip</w:delText>
        </w:r>
        <w:r w:rsidRPr="002C77E9">
          <w:rPr>
            <w:sz w:val="17"/>
            <w:lang w:val="es-ES_tradnl"/>
          </w:rPr>
          <w:delText>.</w:delText>
        </w:r>
      </w:del>
    </w:p>
    <w:p w14:paraId="708DB05D" w14:textId="04CEC34D" w:rsidR="00F76057" w:rsidRPr="00560F8F" w:rsidRDefault="00F76057" w:rsidP="005C3D63">
      <w:pPr>
        <w:widowControl w:val="0"/>
        <w:kinsoku w:val="0"/>
        <w:spacing w:before="0" w:after="170"/>
        <w:rPr>
          <w:ins w:id="301" w:author="Author"/>
          <w:rFonts w:eastAsia="Segoe UI" w:cs="Arial"/>
          <w:kern w:val="0"/>
          <w:sz w:val="17"/>
          <w:szCs w:val="17"/>
          <w:lang w:val="en-US"/>
          <w14:ligatures w14:val="none"/>
        </w:rPr>
      </w:pPr>
      <w:ins w:id="302" w:author="Author">
        <w:r w:rsidRPr="00560F8F">
          <w:rPr>
            <w:rFonts w:ascii="Courier New" w:hAnsi="Courier New"/>
            <w:sz w:val="17"/>
            <w:lang w:val="en-US" w:eastAsia="zh-CN"/>
          </w:rPr>
          <w:t>&lt;IP right type</w:t>
        </w:r>
        <w:proofErr w:type="gramStart"/>
        <w:r w:rsidRPr="00560F8F">
          <w:rPr>
            <w:rFonts w:ascii="Courier New" w:hAnsi="Courier New"/>
            <w:sz w:val="17"/>
            <w:lang w:val="en-US" w:eastAsia="zh-CN"/>
          </w:rPr>
          <w:t>&gt;”_</w:t>
        </w:r>
        <w:proofErr w:type="gramEnd"/>
        <w:r w:rsidRPr="00560F8F">
          <w:rPr>
            <w:rFonts w:ascii="Courier New" w:hAnsi="Courier New"/>
            <w:sz w:val="17"/>
            <w:lang w:val="en-US" w:eastAsia="zh-CN"/>
          </w:rPr>
          <w:t>”&lt;providing Office ST.3 code</w:t>
        </w:r>
        <w:proofErr w:type="gramStart"/>
        <w:r w:rsidRPr="00560F8F">
          <w:rPr>
            <w:rFonts w:ascii="Courier New" w:hAnsi="Courier New"/>
            <w:sz w:val="17"/>
            <w:lang w:val="en-US" w:eastAsia="zh-CN"/>
          </w:rPr>
          <w:t>&gt;“_”&lt;</w:t>
        </w:r>
        <w:proofErr w:type="gramEnd"/>
        <w:r w:rsidRPr="00560F8F">
          <w:rPr>
            <w:rFonts w:ascii="Courier New" w:hAnsi="Courier New"/>
            <w:sz w:val="17"/>
            <w:lang w:val="en-US" w:eastAsia="zh-CN"/>
          </w:rPr>
          <w:t>application number</w:t>
        </w:r>
        <w:proofErr w:type="gramStart"/>
        <w:r w:rsidRPr="00560F8F">
          <w:rPr>
            <w:rFonts w:ascii="Courier New" w:hAnsi="Courier New"/>
            <w:sz w:val="17"/>
            <w:lang w:val="en-US" w:eastAsia="zh-CN"/>
          </w:rPr>
          <w:t>&gt;{</w:t>
        </w:r>
        <w:proofErr w:type="gramEnd"/>
        <w:r w:rsidRPr="00560F8F">
          <w:rPr>
            <w:rFonts w:ascii="Courier New" w:hAnsi="Courier New"/>
            <w:sz w:val="17"/>
            <w:lang w:val="en-US" w:eastAsia="zh-CN"/>
          </w:rPr>
          <w:t>“</w:t>
        </w:r>
        <w:proofErr w:type="gramStart"/>
        <w:r w:rsidRPr="00560F8F">
          <w:rPr>
            <w:rFonts w:ascii="Courier New" w:hAnsi="Courier New"/>
            <w:sz w:val="17"/>
            <w:lang w:val="en-US" w:eastAsia="zh-CN"/>
          </w:rPr>
          <w:t>-”&lt;</w:t>
        </w:r>
        <w:proofErr w:type="gramEnd"/>
        <w:r w:rsidRPr="00560F8F">
          <w:rPr>
            <w:rFonts w:ascii="Courier New" w:hAnsi="Courier New"/>
            <w:sz w:val="17"/>
            <w:lang w:val="en-US" w:eastAsia="zh-CN"/>
          </w:rPr>
          <w:t>optional design identifier&gt;</w:t>
        </w:r>
        <w:proofErr w:type="gramStart"/>
        <w:r w:rsidRPr="00560F8F">
          <w:rPr>
            <w:rFonts w:ascii="Courier New" w:hAnsi="Courier New"/>
            <w:sz w:val="17"/>
            <w:lang w:val="en-US" w:eastAsia="zh-CN"/>
          </w:rPr>
          <w:t>}”_</w:t>
        </w:r>
        <w:proofErr w:type="gramEnd"/>
        <w:r w:rsidRPr="00560F8F">
          <w:rPr>
            <w:rFonts w:ascii="Courier New" w:hAnsi="Courier New"/>
            <w:sz w:val="17"/>
            <w:lang w:val="en-US" w:eastAsia="zh-CN"/>
          </w:rPr>
          <w:t>”&lt;the filing date</w:t>
        </w:r>
        <w:bookmarkStart w:id="303" w:name="_Ref169603376"/>
        <w:r w:rsidRPr="002C77E9">
          <w:rPr>
            <w:rFonts w:ascii="Courier New" w:eastAsia="Segoe UI" w:hAnsi="Courier New" w:cs="Courier New"/>
            <w:kern w:val="0"/>
            <w:sz w:val="17"/>
            <w:szCs w:val="17"/>
            <w:vertAlign w:val="superscript"/>
            <w:lang w:val="es-ES_tradnl" w:eastAsia="zh-CN"/>
          </w:rPr>
          <w:footnoteReference w:id="8"/>
        </w:r>
        <w:bookmarkEnd w:id="303"/>
        <w:r w:rsidRPr="00560F8F">
          <w:rPr>
            <w:rFonts w:ascii="Courier New" w:hAnsi="Courier New"/>
            <w:sz w:val="17"/>
            <w:lang w:val="en-US" w:eastAsia="zh-CN"/>
          </w:rPr>
          <w:t>&gt;”.zip”</w:t>
        </w:r>
        <w:r w:rsidRPr="00560F8F">
          <w:rPr>
            <w:sz w:val="17"/>
            <w:lang w:val="en-US" w:eastAsia="zh-CN"/>
          </w:rPr>
          <w:t>.</w:t>
        </w:r>
      </w:ins>
    </w:p>
    <w:tbl>
      <w:tblPr>
        <w:tblStyle w:val="TableGrid"/>
        <w:tblW w:w="0" w:type="auto"/>
        <w:tblInd w:w="-5" w:type="dxa"/>
        <w:tblLook w:val="04A0" w:firstRow="1" w:lastRow="0" w:firstColumn="1" w:lastColumn="0" w:noHBand="0" w:noVBand="1"/>
      </w:tblPr>
      <w:tblGrid>
        <w:gridCol w:w="9352"/>
      </w:tblGrid>
      <w:tr w:rsidR="00F76057" w:rsidRPr="002C77E9" w14:paraId="3E9633CB" w14:textId="77777777" w:rsidTr="005F58BA">
        <w:trPr>
          <w:trHeight w:val="724"/>
        </w:trPr>
        <w:tc>
          <w:tcPr>
            <w:tcW w:w="9352" w:type="dxa"/>
          </w:tcPr>
          <w:p w14:paraId="06B3E649" w14:textId="049DC400" w:rsidR="00F76057" w:rsidRPr="002C77E9" w:rsidRDefault="00F76057" w:rsidP="00F76057">
            <w:pPr>
              <w:widowControl w:val="0"/>
              <w:kinsoku w:val="0"/>
              <w:rPr>
                <w:rFonts w:eastAsia="Segoe UI" w:cs="Arial"/>
                <w:sz w:val="17"/>
                <w:szCs w:val="17"/>
                <w:lang w:val="es-ES_tradnl"/>
              </w:rPr>
            </w:pPr>
            <w:del w:id="304" w:author="Author">
              <w:r w:rsidRPr="002C77E9">
                <w:rPr>
                  <w:sz w:val="17"/>
                  <w:lang w:val="es-ES_tradnl"/>
                </w:rPr>
                <w:delText>Por ejemplo</w:delText>
              </w:r>
            </w:del>
            <w:ins w:id="305" w:author="Author">
              <w:r w:rsidR="008263BA" w:rsidRPr="002C77E9">
                <w:rPr>
                  <w:sz w:val="17"/>
                  <w:lang w:val="es-ES_tradnl"/>
                </w:rPr>
                <w:t>Ejemplo de patente</w:t>
              </w:r>
            </w:ins>
            <w:r w:rsidR="008263BA" w:rsidRPr="002C77E9">
              <w:rPr>
                <w:sz w:val="17"/>
                <w:lang w:val="es-ES_tradnl"/>
              </w:rPr>
              <w:t xml:space="preserve">: </w:t>
            </w:r>
            <w:r w:rsidR="008263BA" w:rsidRPr="002C77E9">
              <w:rPr>
                <w:rFonts w:ascii="Courier New" w:hAnsi="Courier New"/>
                <w:sz w:val="17"/>
                <w:lang w:val="es-ES_tradnl"/>
              </w:rPr>
              <w:t xml:space="preserve">Patent_US_59111111_20220719.zip </w:t>
            </w:r>
            <w:r w:rsidR="008263BA" w:rsidRPr="002C77E9">
              <w:rPr>
                <w:sz w:val="17"/>
                <w:lang w:val="es-ES_tradnl"/>
              </w:rPr>
              <w:t xml:space="preserve">sería el nombre dado al documento de prioridad de una patente presentado por la Oficina de Patentes y Marcas de los Estados Unidos de América </w:t>
            </w:r>
            <w:del w:id="306" w:author="Author">
              <w:r w:rsidRPr="002C77E9">
                <w:rPr>
                  <w:sz w:val="17"/>
                  <w:lang w:val="es-ES_tradnl"/>
                </w:rPr>
                <w:delText xml:space="preserve">(USPTO) </w:delText>
              </w:r>
            </w:del>
            <w:r w:rsidR="008263BA" w:rsidRPr="002C77E9">
              <w:rPr>
                <w:sz w:val="17"/>
                <w:lang w:val="es-ES_tradnl"/>
              </w:rPr>
              <w:t xml:space="preserve">respecto de la solicitud presentada el 19 de julio de 2022 con el número 59111111. </w:t>
            </w:r>
          </w:p>
        </w:tc>
      </w:tr>
      <w:tr w:rsidR="00F76057" w:rsidRPr="002C77E9" w14:paraId="5E7FF272" w14:textId="77777777" w:rsidTr="005F58BA">
        <w:trPr>
          <w:trHeight w:val="769"/>
          <w:ins w:id="307" w:author="Author"/>
        </w:trPr>
        <w:tc>
          <w:tcPr>
            <w:tcW w:w="9352" w:type="dxa"/>
          </w:tcPr>
          <w:p w14:paraId="7B85FE76" w14:textId="23A5B2A5" w:rsidR="00F76057" w:rsidRPr="002C77E9" w:rsidRDefault="008263BA" w:rsidP="00F76057">
            <w:pPr>
              <w:widowControl w:val="0"/>
              <w:kinsoku w:val="0"/>
              <w:rPr>
                <w:ins w:id="308" w:author="Author"/>
                <w:rFonts w:eastAsia="Segoe UI" w:cs="Arial"/>
                <w:sz w:val="17"/>
                <w:szCs w:val="17"/>
                <w:lang w:val="es-ES_tradnl"/>
              </w:rPr>
            </w:pPr>
            <w:ins w:id="309" w:author="Author">
              <w:r w:rsidRPr="002C77E9">
                <w:rPr>
                  <w:sz w:val="17"/>
                  <w:lang w:val="es-ES_tradnl"/>
                </w:rPr>
                <w:t>Ejemplo de patente PCT:</w:t>
              </w:r>
            </w:ins>
            <w:r w:rsidR="000A2ACD" w:rsidRPr="002C77E9">
              <w:rPr>
                <w:sz w:val="17"/>
                <w:lang w:val="es-ES_tradnl"/>
              </w:rPr>
              <w:t xml:space="preserve"> </w:t>
            </w:r>
            <w:ins w:id="310" w:author="Author">
              <w:r w:rsidRPr="002C77E9">
                <w:rPr>
                  <w:sz w:val="17"/>
                  <w:lang w:val="es-ES_tradnl"/>
                </w:rPr>
                <w:t>Patent_GB_PCTGB2023000123_20230114.zip sería el nombre del documento de prioridad proporcionado por la Oficina de Propiedad Intelectual del Reino Unido para la solicitud internacional que se presentó el 14 de enero de 2023 con el número PCT/GB2023/000123.</w:t>
              </w:r>
            </w:ins>
          </w:p>
        </w:tc>
      </w:tr>
    </w:tbl>
    <w:p w14:paraId="6D84E9BC" w14:textId="77777777" w:rsidR="00F76057" w:rsidRPr="002C77E9" w:rsidRDefault="00F76057" w:rsidP="00BA69C2">
      <w:pPr>
        <w:widowControl w:val="0"/>
        <w:kinsoku w:val="0"/>
        <w:spacing w:before="0" w:after="0"/>
        <w:contextualSpacing/>
        <w:rPr>
          <w:rFonts w:eastAsia="SimSun" w:cs="Arial"/>
          <w:kern w:val="0"/>
          <w:sz w:val="17"/>
          <w:szCs w:val="17"/>
          <w:lang w:val="es-ES_tradnl" w:eastAsia="zh-CN"/>
          <w14:ligatures w14:val="none"/>
        </w:rPr>
      </w:pPr>
    </w:p>
    <w:tbl>
      <w:tblPr>
        <w:tblStyle w:val="TableGrid"/>
        <w:tblW w:w="0" w:type="auto"/>
        <w:tblInd w:w="-5" w:type="dxa"/>
        <w:tblLook w:val="04A0" w:firstRow="1" w:lastRow="0" w:firstColumn="1" w:lastColumn="0" w:noHBand="0" w:noVBand="1"/>
      </w:tblPr>
      <w:tblGrid>
        <w:gridCol w:w="9352"/>
      </w:tblGrid>
      <w:tr w:rsidR="00F810F5" w:rsidRPr="002C77E9" w14:paraId="780A0F19" w14:textId="77777777" w:rsidTr="001D3682">
        <w:trPr>
          <w:trHeight w:val="769"/>
        </w:trPr>
        <w:tc>
          <w:tcPr>
            <w:tcW w:w="9352" w:type="dxa"/>
          </w:tcPr>
          <w:p w14:paraId="3373A87D" w14:textId="271E01C2" w:rsidR="009C5499" w:rsidRPr="002C77E9" w:rsidRDefault="00F76057" w:rsidP="009C5499">
            <w:pPr>
              <w:widowControl w:val="0"/>
              <w:kinsoku w:val="0"/>
              <w:rPr>
                <w:ins w:id="311" w:author="Author"/>
                <w:rFonts w:eastAsia="Segoe UI" w:cs="Arial"/>
                <w:sz w:val="17"/>
                <w:szCs w:val="17"/>
                <w:lang w:val="es-ES_tradnl"/>
              </w:rPr>
            </w:pPr>
            <w:del w:id="312" w:author="Author">
              <w:r w:rsidRPr="002C77E9">
                <w:rPr>
                  <w:sz w:val="17"/>
                  <w:lang w:val="es-ES_tradnl"/>
                </w:rPr>
                <w:delText>Por ejemplo:</w:delText>
              </w:r>
              <w:r w:rsidR="00BA35ED" w:rsidRPr="002C77E9">
                <w:rPr>
                  <w:sz w:val="17"/>
                  <w:lang w:val="es-ES_tradnl"/>
                </w:rPr>
                <w:delText xml:space="preserve"> </w:delText>
              </w:r>
              <w:r w:rsidRPr="002C77E9">
                <w:rPr>
                  <w:rFonts w:ascii="Courier New" w:hAnsi="Courier New"/>
                  <w:sz w:val="17"/>
                  <w:lang w:val="es-ES_tradnl"/>
                </w:rPr>
                <w:delText>Patent_GB_PCTGB2023000123_20230114</w:delText>
              </w:r>
            </w:del>
            <w:ins w:id="313" w:author="Author">
              <w:r w:rsidR="009C5499" w:rsidRPr="002C77E9">
                <w:rPr>
                  <w:sz w:val="17"/>
                  <w:lang w:val="es-ES_tradnl"/>
                </w:rPr>
                <w:t>Ejemplo de diseño industrial con algunos o todos los diseños:</w:t>
              </w:r>
            </w:ins>
            <w:r w:rsidR="000A2ACD" w:rsidRPr="002C77E9">
              <w:rPr>
                <w:sz w:val="17"/>
                <w:lang w:val="es-ES_tradnl"/>
              </w:rPr>
              <w:t xml:space="preserve"> </w:t>
            </w:r>
            <w:ins w:id="314" w:author="Author">
              <w:r w:rsidR="009C5499" w:rsidRPr="002C77E9">
                <w:rPr>
                  <w:rFonts w:ascii="Courier New" w:hAnsi="Courier New"/>
                  <w:sz w:val="17"/>
                  <w:lang w:val="es-ES_tradnl"/>
                </w:rPr>
                <w:t>Design_EM_015065203_20250101</w:t>
              </w:r>
            </w:ins>
            <w:r w:rsidR="009C5499" w:rsidRPr="002C77E9">
              <w:rPr>
                <w:rFonts w:ascii="Courier New" w:hAnsi="Courier New"/>
                <w:sz w:val="17"/>
                <w:lang w:val="es-ES_tradnl"/>
              </w:rPr>
              <w:t>.zip</w:t>
            </w:r>
            <w:r w:rsidR="009C5499" w:rsidRPr="002C77E9">
              <w:rPr>
                <w:sz w:val="17"/>
                <w:lang w:val="es-ES_tradnl"/>
              </w:rPr>
              <w:t xml:space="preserve"> sería el nombre </w:t>
            </w:r>
            <w:ins w:id="315" w:author="Author">
              <w:r w:rsidR="009C5499" w:rsidRPr="002C77E9">
                <w:rPr>
                  <w:sz w:val="17"/>
                  <w:lang w:val="es-ES_tradnl"/>
                </w:rPr>
                <w:t xml:space="preserve">de archivo </w:t>
              </w:r>
            </w:ins>
            <w:r w:rsidR="009C5499" w:rsidRPr="002C77E9">
              <w:rPr>
                <w:sz w:val="17"/>
                <w:lang w:val="es-ES_tradnl"/>
              </w:rPr>
              <w:t xml:space="preserve">del documento de prioridad </w:t>
            </w:r>
            <w:ins w:id="316" w:author="Author">
              <w:r w:rsidR="009C5499" w:rsidRPr="002C77E9">
                <w:rPr>
                  <w:sz w:val="17"/>
                  <w:lang w:val="es-ES_tradnl"/>
                </w:rPr>
                <w:t>facilitado por la Oficina de Propiedad Intelectual de la Unión Europea para la solicitud presentada con el número 015065203.</w:t>
              </w:r>
            </w:ins>
          </w:p>
          <w:p w14:paraId="1F1C874A" w14:textId="77777777" w:rsidR="00C3126C" w:rsidRPr="002C77E9" w:rsidRDefault="00C3126C" w:rsidP="005D22FF">
            <w:pPr>
              <w:widowControl w:val="0"/>
              <w:kinsoku w:val="0"/>
              <w:rPr>
                <w:ins w:id="317" w:author="Author"/>
                <w:rFonts w:eastAsia="Segoe UI" w:cs="Arial"/>
                <w:sz w:val="17"/>
                <w:szCs w:val="17"/>
                <w:lang w:val="es-ES_tradnl" w:eastAsia="zh-CN"/>
              </w:rPr>
            </w:pPr>
          </w:p>
          <w:p w14:paraId="0E00D7BE" w14:textId="4C1537B6" w:rsidR="00C3126C" w:rsidRPr="002C77E9" w:rsidRDefault="00C3126C" w:rsidP="00C3126C">
            <w:pPr>
              <w:widowControl w:val="0"/>
              <w:kinsoku w:val="0"/>
              <w:rPr>
                <w:ins w:id="318" w:author="Author"/>
                <w:rFonts w:eastAsia="Segoe UI" w:cs="Arial"/>
                <w:sz w:val="17"/>
                <w:szCs w:val="17"/>
                <w:lang w:val="es-ES_tradnl"/>
              </w:rPr>
            </w:pPr>
            <w:ins w:id="319" w:author="Author">
              <w:r w:rsidRPr="002C77E9">
                <w:rPr>
                  <w:sz w:val="17"/>
                  <w:lang w:val="es-ES_tradnl"/>
                </w:rPr>
                <w:t>Diseño industrial con un único ejemplo de diseño:</w:t>
              </w:r>
            </w:ins>
            <w:r w:rsidR="000A2ACD" w:rsidRPr="002C77E9">
              <w:rPr>
                <w:sz w:val="17"/>
                <w:lang w:val="es-ES_tradnl"/>
              </w:rPr>
              <w:t xml:space="preserve"> </w:t>
            </w:r>
            <w:ins w:id="320" w:author="Author">
              <w:r w:rsidRPr="002C77E9">
                <w:rPr>
                  <w:sz w:val="17"/>
                  <w:lang w:val="es-ES_tradnl"/>
                </w:rPr>
                <w:t xml:space="preserve">Design_EM_015065203-0001_20250101.zip sería el nombre de archivo facilitado para el documento de prioridad </w:t>
              </w:r>
            </w:ins>
            <w:r w:rsidRPr="002C77E9">
              <w:rPr>
                <w:sz w:val="17"/>
                <w:lang w:val="es-ES_tradnl"/>
              </w:rPr>
              <w:t xml:space="preserve">proporcionado por la Oficina de Propiedad Intelectual </w:t>
            </w:r>
            <w:del w:id="321" w:author="Author">
              <w:r w:rsidR="00F76057" w:rsidRPr="002C77E9">
                <w:rPr>
                  <w:sz w:val="17"/>
                  <w:lang w:val="es-ES_tradnl"/>
                </w:rPr>
                <w:delText>del Reino Unido</w:delText>
              </w:r>
            </w:del>
            <w:ins w:id="322" w:author="Author">
              <w:r w:rsidRPr="002C77E9">
                <w:rPr>
                  <w:sz w:val="17"/>
                  <w:lang w:val="es-ES_tradnl"/>
                </w:rPr>
                <w:t>de la Unión Europea</w:t>
              </w:r>
            </w:ins>
            <w:r w:rsidRPr="002C77E9">
              <w:rPr>
                <w:sz w:val="17"/>
                <w:lang w:val="es-ES_tradnl"/>
              </w:rPr>
              <w:t xml:space="preserve"> para la solicitud</w:t>
            </w:r>
            <w:del w:id="323" w:author="Author">
              <w:r w:rsidR="00F76057" w:rsidRPr="002C77E9">
                <w:rPr>
                  <w:sz w:val="17"/>
                  <w:lang w:val="es-ES_tradnl"/>
                </w:rPr>
                <w:delText xml:space="preserve"> internacional</w:delText>
              </w:r>
            </w:del>
            <w:r w:rsidRPr="002C77E9">
              <w:rPr>
                <w:sz w:val="17"/>
                <w:lang w:val="es-ES_tradnl"/>
              </w:rPr>
              <w:t xml:space="preserve"> que se presentó </w:t>
            </w:r>
            <w:del w:id="324" w:author="Author">
              <w:r w:rsidR="00F76057" w:rsidRPr="002C77E9">
                <w:rPr>
                  <w:sz w:val="17"/>
                  <w:lang w:val="es-ES_tradnl"/>
                </w:rPr>
                <w:delText xml:space="preserve">el 14 de enero de 2023 </w:delText>
              </w:r>
            </w:del>
            <w:r w:rsidRPr="002C77E9">
              <w:rPr>
                <w:sz w:val="17"/>
                <w:lang w:val="es-ES_tradnl"/>
              </w:rPr>
              <w:t xml:space="preserve">con </w:t>
            </w:r>
            <w:del w:id="325" w:author="Author">
              <w:r w:rsidR="00F76057" w:rsidRPr="002C77E9">
                <w:rPr>
                  <w:sz w:val="17"/>
                  <w:lang w:val="es-ES_tradnl"/>
                </w:rPr>
                <w:delText xml:space="preserve">el </w:delText>
              </w:r>
            </w:del>
            <w:r w:rsidRPr="002C77E9">
              <w:rPr>
                <w:sz w:val="17"/>
                <w:lang w:val="es-ES_tradnl"/>
              </w:rPr>
              <w:t xml:space="preserve">número </w:t>
            </w:r>
            <w:del w:id="326" w:author="Author">
              <w:r w:rsidR="00F76057" w:rsidRPr="002C77E9">
                <w:rPr>
                  <w:sz w:val="17"/>
                  <w:lang w:val="es-ES_tradnl"/>
                </w:rPr>
                <w:delText>PCT/GB2023/000123.</w:delText>
              </w:r>
            </w:del>
            <w:ins w:id="327" w:author="Author">
              <w:r w:rsidRPr="002C77E9">
                <w:rPr>
                  <w:sz w:val="17"/>
                  <w:lang w:val="es-ES_tradnl"/>
                </w:rPr>
                <w:t>015065203 e identificador de diseño 0001.</w:t>
              </w:r>
            </w:ins>
          </w:p>
          <w:p w14:paraId="1B4D1ACE" w14:textId="18AB7D00" w:rsidR="00F810F5" w:rsidRPr="002C77E9" w:rsidRDefault="00F810F5" w:rsidP="005D22FF">
            <w:pPr>
              <w:widowControl w:val="0"/>
              <w:kinsoku w:val="0"/>
              <w:rPr>
                <w:rFonts w:eastAsia="Segoe UI" w:cs="Arial"/>
                <w:sz w:val="17"/>
                <w:szCs w:val="17"/>
                <w:lang w:val="es-ES_tradnl" w:eastAsia="zh-CN"/>
              </w:rPr>
            </w:pPr>
          </w:p>
        </w:tc>
      </w:tr>
    </w:tbl>
    <w:p w14:paraId="367CDE8E" w14:textId="77777777" w:rsidR="00F76057" w:rsidRPr="002C77E9" w:rsidRDefault="00F76057" w:rsidP="00F76057">
      <w:pPr>
        <w:widowControl w:val="0"/>
        <w:kinsoku w:val="0"/>
        <w:spacing w:before="0" w:after="0"/>
        <w:contextualSpacing/>
        <w:rPr>
          <w:del w:id="328" w:author="Author"/>
          <w:rFonts w:eastAsia="SimSun" w:cs="Arial"/>
          <w:kern w:val="0"/>
          <w:sz w:val="17"/>
          <w:szCs w:val="17"/>
          <w:lang w:val="es-ES_tradnl" w:eastAsia="zh-CN"/>
          <w14:ligatures w14:val="none"/>
        </w:rPr>
      </w:pPr>
    </w:p>
    <w:p w14:paraId="6F72B9A3" w14:textId="77777777" w:rsidR="00F76057" w:rsidRPr="002C77E9" w:rsidRDefault="00A550D0" w:rsidP="00A550D0">
      <w:pPr>
        <w:keepLines/>
        <w:tabs>
          <w:tab w:val="left" w:pos="567"/>
        </w:tabs>
        <w:spacing w:before="0" w:after="0"/>
        <w:rPr>
          <w:del w:id="329" w:author="Author"/>
          <w:rFonts w:eastAsia="SimSun" w:cs="Arial"/>
          <w:kern w:val="0"/>
          <w:sz w:val="17"/>
          <w:szCs w:val="17"/>
          <w:lang w:val="es-ES_tradnl"/>
          <w14:ligatures w14:val="none"/>
        </w:rPr>
      </w:pPr>
      <w:del w:id="330" w:author="Author">
        <w:r w:rsidRPr="002C77E9">
          <w:rPr>
            <w:sz w:val="17"/>
            <w:lang w:val="es-ES_tradnl"/>
          </w:rPr>
          <w:delText>25.</w:delText>
        </w:r>
        <w:r w:rsidRPr="002C77E9">
          <w:rPr>
            <w:sz w:val="17"/>
            <w:lang w:val="es-ES_tradnl"/>
          </w:rPr>
          <w:tab/>
          <w:delText xml:space="preserve">El nombre del archivo PDF del documento de prioridad debe tener el formato: </w:delText>
        </w:r>
      </w:del>
    </w:p>
    <w:p w14:paraId="3CE57EB9" w14:textId="77777777" w:rsidR="00F76057" w:rsidRPr="002C77E9" w:rsidRDefault="00F76057" w:rsidP="00A550D0">
      <w:pPr>
        <w:widowControl w:val="0"/>
        <w:kinsoku w:val="0"/>
        <w:spacing w:before="0" w:after="0"/>
        <w:rPr>
          <w:del w:id="331" w:author="Author"/>
          <w:rFonts w:eastAsia="Segoe UI" w:cs="Arial"/>
          <w:kern w:val="0"/>
          <w:sz w:val="17"/>
          <w:szCs w:val="17"/>
          <w:lang w:val="es-ES_tradnl"/>
          <w14:ligatures w14:val="none"/>
        </w:rPr>
      </w:pPr>
      <w:del w:id="332" w:author="Author">
        <w:r w:rsidRPr="002C77E9">
          <w:rPr>
            <w:rFonts w:ascii="Courier New" w:hAnsi="Courier New"/>
            <w:sz w:val="17"/>
            <w:lang w:val="es-ES_tradnl"/>
          </w:rPr>
          <w:delText>&lt;código ST.3 de la Oficina&gt;_&lt;número de solicitud&gt;_&lt;fecha de presentación&gt;_PriorityDocument{_&lt;identificador exclusivo opcional para una solicitud de patente&gt;}.pdf.</w:delText>
        </w:r>
        <w:r w:rsidR="00BA35ED" w:rsidRPr="002C77E9">
          <w:rPr>
            <w:sz w:val="17"/>
            <w:lang w:val="es-ES_tradnl"/>
          </w:rPr>
          <w:delText xml:space="preserve"> </w:delText>
        </w:r>
      </w:del>
    </w:p>
    <w:p w14:paraId="552C562A" w14:textId="4B3B6329" w:rsidR="00F810F5" w:rsidRPr="002C77E9" w:rsidRDefault="00F810F5" w:rsidP="00F76057">
      <w:pPr>
        <w:widowControl w:val="0"/>
        <w:kinsoku w:val="0"/>
        <w:spacing w:before="0" w:after="0"/>
        <w:contextualSpacing/>
        <w:rPr>
          <w:rFonts w:eastAsia="SimSun" w:cs="Arial"/>
          <w:kern w:val="0"/>
          <w:sz w:val="17"/>
          <w:szCs w:val="17"/>
          <w:lang w:val="es-ES_tradnl" w:eastAsia="zh-CN"/>
          <w14:ligatures w14:val="none"/>
        </w:rPr>
      </w:pPr>
    </w:p>
    <w:tbl>
      <w:tblPr>
        <w:tblStyle w:val="TableGrid"/>
        <w:tblpPr w:leftFromText="180" w:rightFromText="180" w:vertAnchor="text" w:horzAnchor="margin" w:tblpY="55"/>
        <w:tblW w:w="9352" w:type="dxa"/>
        <w:tblLook w:val="04A0" w:firstRow="1" w:lastRow="0" w:firstColumn="1" w:lastColumn="0" w:noHBand="0" w:noVBand="1"/>
      </w:tblPr>
      <w:tblGrid>
        <w:gridCol w:w="9352"/>
      </w:tblGrid>
      <w:tr w:rsidR="0058403B" w:rsidRPr="002C77E9" w14:paraId="12E86BF8" w14:textId="77777777" w:rsidTr="0058403B">
        <w:trPr>
          <w:trHeight w:val="769"/>
        </w:trPr>
        <w:tc>
          <w:tcPr>
            <w:tcW w:w="9352" w:type="dxa"/>
          </w:tcPr>
          <w:p w14:paraId="5C3FB3FA" w14:textId="600333BF" w:rsidR="0058403B" w:rsidRPr="002C77E9" w:rsidRDefault="00F76057" w:rsidP="0058403B">
            <w:pPr>
              <w:widowControl w:val="0"/>
              <w:kinsoku w:val="0"/>
              <w:rPr>
                <w:rFonts w:eastAsia="Segoe UI" w:cs="Arial"/>
                <w:sz w:val="17"/>
                <w:szCs w:val="17"/>
                <w:lang w:val="es-ES_tradnl"/>
              </w:rPr>
            </w:pPr>
            <w:del w:id="333" w:author="Author">
              <w:r w:rsidRPr="002C77E9">
                <w:rPr>
                  <w:sz w:val="17"/>
                  <w:lang w:val="es-ES_tradnl"/>
                </w:rPr>
                <w:delText>Por ejemplo: US_59111111_20220719_PriorityDocument_000497.pdf corresponde a un</w:delText>
              </w:r>
            </w:del>
            <w:ins w:id="334" w:author="Author">
              <w:r w:rsidR="008263BA" w:rsidRPr="002C77E9">
                <w:rPr>
                  <w:sz w:val="17"/>
                  <w:lang w:val="es-ES_tradnl"/>
                </w:rPr>
                <w:t>Ejemplo de marca:</w:t>
              </w:r>
            </w:ins>
            <w:r w:rsidR="000A2ACD" w:rsidRPr="002C77E9">
              <w:rPr>
                <w:sz w:val="17"/>
                <w:lang w:val="es-ES_tradnl"/>
              </w:rPr>
              <w:t xml:space="preserve"> </w:t>
            </w:r>
            <w:ins w:id="335" w:author="Author">
              <w:r w:rsidR="008263BA" w:rsidRPr="002C77E9">
                <w:rPr>
                  <w:rFonts w:ascii="Courier New" w:hAnsi="Courier New"/>
                  <w:sz w:val="17"/>
                  <w:lang w:val="es-ES_tradnl"/>
                </w:rPr>
                <w:t>Trademark_EM_018975509_20221201.zip</w:t>
              </w:r>
              <w:r w:rsidR="008263BA" w:rsidRPr="002C77E9">
                <w:rPr>
                  <w:sz w:val="17"/>
                  <w:lang w:val="es-ES_tradnl"/>
                </w:rPr>
                <w:t xml:space="preserve"> sería el nombre de archivo del</w:t>
              </w:r>
            </w:ins>
            <w:r w:rsidR="008263BA" w:rsidRPr="002C77E9">
              <w:rPr>
                <w:sz w:val="17"/>
                <w:lang w:val="es-ES_tradnl"/>
              </w:rPr>
              <w:t xml:space="preserve"> documento de prioridad facilitado por la </w:t>
            </w:r>
            <w:del w:id="336" w:author="Author">
              <w:r w:rsidRPr="002C77E9">
                <w:rPr>
                  <w:sz w:val="17"/>
                  <w:lang w:val="es-ES_tradnl"/>
                </w:rPr>
                <w:delText xml:space="preserve">USPTO como </w:delText>
              </w:r>
            </w:del>
            <w:r w:rsidR="008263BA" w:rsidRPr="002C77E9">
              <w:rPr>
                <w:sz w:val="17"/>
                <w:lang w:val="es-ES_tradnl"/>
              </w:rPr>
              <w:t xml:space="preserve">Oficina </w:t>
            </w:r>
            <w:del w:id="337" w:author="Author">
              <w:r w:rsidRPr="002C77E9">
                <w:rPr>
                  <w:sz w:val="17"/>
                  <w:lang w:val="es-ES_tradnl"/>
                </w:rPr>
                <w:delText xml:space="preserve">proveedora, cuyo número de </w:delText>
              </w:r>
            </w:del>
            <w:ins w:id="338" w:author="Author">
              <w:r w:rsidR="008263BA" w:rsidRPr="002C77E9">
                <w:rPr>
                  <w:sz w:val="17"/>
                  <w:lang w:val="es-ES_tradnl"/>
                </w:rPr>
                <w:t xml:space="preserve">de Propiedad Intelectual de la Unión Europea para la </w:t>
              </w:r>
            </w:ins>
            <w:r w:rsidR="008263BA" w:rsidRPr="002C77E9">
              <w:rPr>
                <w:sz w:val="17"/>
                <w:lang w:val="es-ES_tradnl"/>
              </w:rPr>
              <w:t xml:space="preserve">solicitud </w:t>
            </w:r>
            <w:del w:id="339" w:author="Author">
              <w:r w:rsidRPr="002C77E9">
                <w:rPr>
                  <w:sz w:val="17"/>
                  <w:lang w:val="es-ES_tradnl"/>
                </w:rPr>
                <w:delText>es 59111111,</w:delText>
              </w:r>
            </w:del>
            <w:ins w:id="340" w:author="Author">
              <w:r w:rsidR="008263BA" w:rsidRPr="002C77E9">
                <w:rPr>
                  <w:sz w:val="17"/>
                  <w:lang w:val="es-ES_tradnl"/>
                </w:rPr>
                <w:t>internacional</w:t>
              </w:r>
            </w:ins>
            <w:r w:rsidR="008263BA" w:rsidRPr="002C77E9">
              <w:rPr>
                <w:sz w:val="17"/>
                <w:lang w:val="es-ES_tradnl"/>
              </w:rPr>
              <w:t xml:space="preserve"> presentada </w:t>
            </w:r>
            <w:ins w:id="341" w:author="Author">
              <w:r w:rsidR="008263BA" w:rsidRPr="002C77E9">
                <w:rPr>
                  <w:sz w:val="17"/>
                  <w:lang w:val="es-ES_tradnl"/>
                </w:rPr>
                <w:t xml:space="preserve">con </w:t>
              </w:r>
            </w:ins>
            <w:r w:rsidR="008263BA" w:rsidRPr="002C77E9">
              <w:rPr>
                <w:sz w:val="17"/>
                <w:lang w:val="es-ES_tradnl"/>
              </w:rPr>
              <w:t xml:space="preserve">el </w:t>
            </w:r>
            <w:del w:id="342" w:author="Author">
              <w:r w:rsidRPr="002C77E9">
                <w:rPr>
                  <w:sz w:val="17"/>
                  <w:lang w:val="es-ES_tradnl"/>
                </w:rPr>
                <w:delText>19 de julio de 2022.</w:delText>
              </w:r>
              <w:r w:rsidR="00BA35ED" w:rsidRPr="002C77E9">
                <w:rPr>
                  <w:sz w:val="17"/>
                  <w:lang w:val="es-ES_tradnl"/>
                </w:rPr>
                <w:delText xml:space="preserve"> </w:delText>
              </w:r>
            </w:del>
            <w:ins w:id="343" w:author="Author">
              <w:r w:rsidR="008263BA" w:rsidRPr="002C77E9">
                <w:rPr>
                  <w:sz w:val="17"/>
                  <w:lang w:val="es-ES_tradnl"/>
                </w:rPr>
                <w:t>número 018975509.</w:t>
              </w:r>
            </w:ins>
          </w:p>
        </w:tc>
      </w:tr>
    </w:tbl>
    <w:p w14:paraId="0CEB2E93" w14:textId="77777777" w:rsidR="0058403B" w:rsidRPr="002C77E9" w:rsidRDefault="0058403B" w:rsidP="00F76057">
      <w:pPr>
        <w:widowControl w:val="0"/>
        <w:kinsoku w:val="0"/>
        <w:spacing w:before="0" w:after="0"/>
        <w:contextualSpacing/>
        <w:rPr>
          <w:rFonts w:eastAsia="SimSun" w:cs="Arial"/>
          <w:kern w:val="0"/>
          <w:sz w:val="17"/>
          <w:szCs w:val="17"/>
          <w:lang w:val="es-ES_tradnl" w:eastAsia="zh-CN"/>
          <w14:ligatures w14:val="none"/>
        </w:rPr>
      </w:pPr>
    </w:p>
    <w:p w14:paraId="1F07C7D6" w14:textId="2A739F32" w:rsidR="00F76057" w:rsidRPr="002C77E9" w:rsidRDefault="00DA4E61" w:rsidP="004051AF">
      <w:pPr>
        <w:keepLines/>
        <w:tabs>
          <w:tab w:val="left" w:pos="426"/>
        </w:tabs>
        <w:spacing w:before="0" w:after="0"/>
        <w:rPr>
          <w:ins w:id="344" w:author="Author"/>
          <w:rFonts w:eastAsia="SimSun" w:cs="Arial"/>
          <w:kern w:val="0"/>
          <w:sz w:val="17"/>
          <w:szCs w:val="17"/>
          <w:lang w:val="es-ES_tradnl"/>
          <w14:ligatures w14:val="none"/>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ins w:id="345" w:author="Author">
        <w:r w:rsidRPr="002C77E9">
          <w:rPr>
            <w:sz w:val="17"/>
            <w:lang w:val="es-ES_tradnl"/>
          </w:rPr>
          <w:tab/>
          <w:t xml:space="preserve">El nombre del archivo PDF del documento de prioridad debe tener el formato: </w:t>
        </w:r>
      </w:ins>
    </w:p>
    <w:p w14:paraId="088A1E02" w14:textId="478E22DD" w:rsidR="00F76057" w:rsidRPr="009E34B5" w:rsidRDefault="00F76057" w:rsidP="00A550D0">
      <w:pPr>
        <w:widowControl w:val="0"/>
        <w:kinsoku w:val="0"/>
        <w:spacing w:before="0" w:after="0"/>
        <w:rPr>
          <w:ins w:id="346" w:author="Author"/>
          <w:rFonts w:ascii="Courier New" w:eastAsia="Segoe UI" w:hAnsi="Courier New" w:cs="Courier New"/>
          <w:kern w:val="0"/>
          <w:sz w:val="17"/>
          <w:szCs w:val="17"/>
          <w:lang w:val="en-US"/>
          <w14:ligatures w14:val="none"/>
        </w:rPr>
      </w:pPr>
      <w:ins w:id="347" w:author="Author">
        <w:r w:rsidRPr="009E34B5">
          <w:rPr>
            <w:rFonts w:ascii="Courier New" w:hAnsi="Courier New"/>
            <w:sz w:val="17"/>
            <w:lang w:val="en-US" w:eastAsia="zh-CN"/>
          </w:rPr>
          <w:t>&lt;providing Office ST.3 Code&gt;“_”&lt;application number&gt;{“-”&lt;optional design identifier&gt;}”_”&lt;filing date</w:t>
        </w:r>
      </w:ins>
      <w:r w:rsidRPr="002C77E9">
        <w:rPr>
          <w:rFonts w:ascii="Courier New" w:eastAsia="Segoe UI" w:hAnsi="Courier New" w:cs="Courier New"/>
          <w:sz w:val="17"/>
          <w:vertAlign w:val="superscript"/>
          <w:lang w:val="es-ES_tradnl"/>
        </w:rPr>
        <w:fldChar w:fldCharType="begin"/>
      </w:r>
      <w:r w:rsidRPr="00560F8F">
        <w:rPr>
          <w:rFonts w:ascii="Courier New" w:eastAsia="Segoe UI" w:hAnsi="Courier New" w:cs="Courier New"/>
          <w:sz w:val="17"/>
          <w:vertAlign w:val="superscript"/>
          <w:lang w:val="en-US"/>
        </w:rPr>
        <w:instrText xml:space="preserve"> NOTEREF _Ref169603376 \h  \* MERGEFORMAT </w:instrText>
      </w:r>
      <w:r w:rsidRPr="002C77E9">
        <w:rPr>
          <w:rFonts w:ascii="Courier New" w:eastAsia="Segoe UI" w:hAnsi="Courier New" w:cs="Courier New"/>
          <w:sz w:val="17"/>
          <w:vertAlign w:val="superscript"/>
          <w:lang w:val="es-ES_tradnl"/>
        </w:rPr>
      </w:r>
      <w:r w:rsidRPr="002C77E9">
        <w:rPr>
          <w:rFonts w:ascii="Courier New" w:eastAsia="Segoe UI" w:hAnsi="Courier New" w:cs="Courier New"/>
          <w:sz w:val="17"/>
          <w:vertAlign w:val="superscript"/>
          <w:lang w:val="es-ES_tradnl"/>
        </w:rPr>
        <w:fldChar w:fldCharType="separate"/>
      </w:r>
      <w:r w:rsidR="00AC7F51">
        <w:rPr>
          <w:rFonts w:ascii="Courier New" w:eastAsia="Segoe UI" w:hAnsi="Courier New" w:cs="Courier New"/>
          <w:sz w:val="17"/>
          <w:vertAlign w:val="superscript"/>
          <w:lang w:val="en-US"/>
        </w:rPr>
        <w:t>7</w:t>
      </w:r>
      <w:r w:rsidRPr="002C77E9">
        <w:rPr>
          <w:rFonts w:ascii="Courier New" w:eastAsia="Segoe UI" w:hAnsi="Courier New" w:cs="Courier New"/>
          <w:sz w:val="17"/>
          <w:vertAlign w:val="superscript"/>
          <w:lang w:val="es-ES_tradnl"/>
        </w:rPr>
        <w:fldChar w:fldCharType="end"/>
      </w:r>
      <w:del w:id="348" w:author="Author">
        <w:r w:rsidR="00A550D0" w:rsidRPr="009E34B5">
          <w:rPr>
            <w:sz w:val="17"/>
            <w:lang w:val="en-US"/>
          </w:rPr>
          <w:delText>26.</w:delText>
        </w:r>
      </w:del>
      <w:ins w:id="349" w:author="Author">
        <w:r w:rsidRPr="009E34B5">
          <w:rPr>
            <w:rFonts w:ascii="Courier New" w:hAnsi="Courier New"/>
            <w:sz w:val="17"/>
            <w:lang w:val="en-US" w:eastAsia="zh-CN"/>
          </w:rPr>
          <w:t>&gt;“_”</w:t>
        </w:r>
        <w:proofErr w:type="spellStart"/>
        <w:r w:rsidRPr="009E34B5">
          <w:rPr>
            <w:rFonts w:ascii="Courier New" w:hAnsi="Courier New"/>
            <w:sz w:val="17"/>
            <w:lang w:val="en-US" w:eastAsia="zh-CN"/>
          </w:rPr>
          <w:t>PriorityDocument</w:t>
        </w:r>
        <w:proofErr w:type="spellEnd"/>
        <w:r w:rsidRPr="009E34B5">
          <w:rPr>
            <w:rFonts w:ascii="Courier New" w:hAnsi="Courier New"/>
            <w:sz w:val="17"/>
            <w:lang w:val="en-US" w:eastAsia="zh-CN"/>
          </w:rPr>
          <w:t>”{“_”&lt;an optional unique identifier for a patent, an industrial design, or a trademark application&gt;}.pdf.</w:t>
        </w:r>
      </w:ins>
      <w:r w:rsidR="000A2ACD" w:rsidRPr="009E34B5">
        <w:rPr>
          <w:rFonts w:ascii="Courier New" w:hAnsi="Courier New"/>
          <w:sz w:val="17"/>
          <w:lang w:val="en-US" w:eastAsia="zh-CN"/>
        </w:rPr>
        <w:t xml:space="preserve"> </w:t>
      </w:r>
    </w:p>
    <w:p w14:paraId="2E9D3DFB" w14:textId="37FBDCDD" w:rsidR="00A550D0" w:rsidRPr="009E34B5" w:rsidRDefault="00A550D0" w:rsidP="00A550D0">
      <w:pPr>
        <w:widowControl w:val="0"/>
        <w:kinsoku w:val="0"/>
        <w:spacing w:before="0" w:after="0"/>
        <w:rPr>
          <w:ins w:id="350" w:author="Author"/>
          <w:rFonts w:eastAsia="Segoe UI" w:cs="Arial"/>
          <w:kern w:val="0"/>
          <w:sz w:val="17"/>
          <w:szCs w:val="17"/>
          <w:lang w:val="en-US" w:eastAsia="zh-CN"/>
          <w14:ligatures w14:val="none"/>
        </w:rPr>
      </w:pPr>
    </w:p>
    <w:tbl>
      <w:tblPr>
        <w:tblStyle w:val="TableGrid"/>
        <w:tblW w:w="0" w:type="auto"/>
        <w:tblInd w:w="-5" w:type="dxa"/>
        <w:tblLook w:val="04A0" w:firstRow="1" w:lastRow="0" w:firstColumn="1" w:lastColumn="0" w:noHBand="0" w:noVBand="1"/>
      </w:tblPr>
      <w:tblGrid>
        <w:gridCol w:w="9352"/>
      </w:tblGrid>
      <w:tr w:rsidR="00967D62" w:rsidRPr="002C77E9" w14:paraId="0B4DE0A1" w14:textId="77777777" w:rsidTr="00BA69C2">
        <w:trPr>
          <w:trHeight w:val="769"/>
          <w:ins w:id="351" w:author="Author"/>
        </w:trPr>
        <w:tc>
          <w:tcPr>
            <w:tcW w:w="9352" w:type="dxa"/>
          </w:tcPr>
          <w:p w14:paraId="682C6C91" w14:textId="45F01D58" w:rsidR="00967D62" w:rsidRPr="002C77E9" w:rsidRDefault="00967D62" w:rsidP="00BA69C2">
            <w:pPr>
              <w:widowControl w:val="0"/>
              <w:kinsoku w:val="0"/>
              <w:rPr>
                <w:ins w:id="352" w:author="Author"/>
                <w:rFonts w:eastAsia="Segoe UI" w:cs="Arial"/>
                <w:sz w:val="17"/>
                <w:szCs w:val="17"/>
                <w:lang w:val="es-ES_tradnl"/>
              </w:rPr>
            </w:pPr>
            <w:ins w:id="353" w:author="Author">
              <w:r w:rsidRPr="002C77E9">
                <w:rPr>
                  <w:sz w:val="17"/>
                  <w:lang w:val="es-ES_tradnl"/>
                </w:rPr>
                <w:t xml:space="preserve">Ejemplo de patente: </w:t>
              </w:r>
              <w:r w:rsidRPr="002C77E9">
                <w:rPr>
                  <w:rFonts w:ascii="Courier New" w:hAnsi="Courier New"/>
                  <w:sz w:val="17"/>
                  <w:lang w:val="es-ES_tradnl"/>
                </w:rPr>
                <w:t>US_59111111_20220719_PriorityDocument_000497.pdf</w:t>
              </w:r>
              <w:r w:rsidRPr="002C77E9">
                <w:rPr>
                  <w:sz w:val="17"/>
                  <w:lang w:val="es-ES_tradnl"/>
                </w:rPr>
                <w:t xml:space="preserve"> para un documento de prioridad facilitado por la Oficina de Patentes y Marcas de los Estados Unidos como Oficina proveedora, con número de solicitud 59111111, presentado el 19 de julio de 2022.</w:t>
              </w:r>
            </w:ins>
          </w:p>
        </w:tc>
      </w:tr>
    </w:tbl>
    <w:p w14:paraId="7F4587DD" w14:textId="77777777" w:rsidR="00DA4E61" w:rsidRPr="002C77E9" w:rsidRDefault="00DA4E61" w:rsidP="00A550D0">
      <w:pPr>
        <w:keepLines/>
        <w:tabs>
          <w:tab w:val="left" w:pos="567"/>
        </w:tabs>
        <w:spacing w:before="0" w:after="170"/>
        <w:rPr>
          <w:ins w:id="354" w:author="Author"/>
          <w:rFonts w:eastAsia="Segoe UI" w:cs="Arial"/>
          <w:kern w:val="0"/>
          <w:sz w:val="17"/>
          <w:szCs w:val="17"/>
          <w:lang w:val="es-ES_tradnl" w:eastAsia="zh-CN"/>
          <w14:ligatures w14:val="none"/>
        </w:rPr>
      </w:pPr>
    </w:p>
    <w:tbl>
      <w:tblPr>
        <w:tblStyle w:val="TableGrid"/>
        <w:tblW w:w="0" w:type="auto"/>
        <w:tblInd w:w="-5" w:type="dxa"/>
        <w:tblLook w:val="04A0" w:firstRow="1" w:lastRow="0" w:firstColumn="1" w:lastColumn="0" w:noHBand="0" w:noVBand="1"/>
      </w:tblPr>
      <w:tblGrid>
        <w:gridCol w:w="9352"/>
      </w:tblGrid>
      <w:tr w:rsidR="005F6AB7" w:rsidRPr="002C77E9" w14:paraId="2B7CC9C6" w14:textId="77777777" w:rsidTr="00AB53B3">
        <w:trPr>
          <w:trHeight w:val="769"/>
          <w:ins w:id="355" w:author="Author"/>
        </w:trPr>
        <w:tc>
          <w:tcPr>
            <w:tcW w:w="9352" w:type="dxa"/>
          </w:tcPr>
          <w:p w14:paraId="04835110" w14:textId="4481609B" w:rsidR="005F6AB7" w:rsidRPr="002C77E9" w:rsidRDefault="008263BA" w:rsidP="005D22FF">
            <w:pPr>
              <w:widowControl w:val="0"/>
              <w:kinsoku w:val="0"/>
              <w:rPr>
                <w:ins w:id="356" w:author="Author"/>
                <w:rFonts w:eastAsia="Segoe UI" w:cs="Arial"/>
                <w:sz w:val="17"/>
                <w:szCs w:val="17"/>
                <w:lang w:val="es-ES_tradnl"/>
              </w:rPr>
            </w:pPr>
            <w:ins w:id="357" w:author="Author">
              <w:r w:rsidRPr="002C77E9">
                <w:rPr>
                  <w:sz w:val="17"/>
                  <w:lang w:val="es-ES_tradnl"/>
                </w:rPr>
                <w:t>Ejemplo de diseño industrial con algunos o todos los diseños:</w:t>
              </w:r>
            </w:ins>
            <w:r w:rsidR="000A2ACD" w:rsidRPr="002C77E9">
              <w:rPr>
                <w:sz w:val="17"/>
                <w:lang w:val="es-ES_tradnl"/>
              </w:rPr>
              <w:t xml:space="preserve"> </w:t>
            </w:r>
            <w:ins w:id="358" w:author="Author">
              <w:r w:rsidRPr="002C77E9">
                <w:rPr>
                  <w:rFonts w:ascii="Courier New" w:hAnsi="Courier New"/>
                  <w:sz w:val="17"/>
                  <w:lang w:val="es-ES_tradnl"/>
                </w:rPr>
                <w:t>EM_015065203_20250101_PriorityDocument.pdf</w:t>
              </w:r>
              <w:r w:rsidRPr="002C77E9">
                <w:rPr>
                  <w:sz w:val="17"/>
                  <w:lang w:val="es-ES_tradnl"/>
                </w:rPr>
                <w:t xml:space="preserve"> para un documento de prioridad facilitado por la Oficina de Propiedad Intelectual de la Unión Europea, con número de solicitud 015065203, presentado el 1 de enero de 2025.</w:t>
              </w:r>
            </w:ins>
          </w:p>
          <w:p w14:paraId="6F8B1B73" w14:textId="77777777" w:rsidR="00FC7696" w:rsidRPr="002C77E9" w:rsidRDefault="00FC7696" w:rsidP="005D22FF">
            <w:pPr>
              <w:widowControl w:val="0"/>
              <w:kinsoku w:val="0"/>
              <w:rPr>
                <w:ins w:id="359" w:author="Author"/>
                <w:rFonts w:eastAsia="Segoe UI" w:cs="Arial"/>
                <w:sz w:val="17"/>
                <w:szCs w:val="17"/>
                <w:lang w:val="es-ES_tradnl" w:eastAsia="zh-CN"/>
              </w:rPr>
            </w:pPr>
          </w:p>
          <w:p w14:paraId="3C9F8EB8" w14:textId="3F580A74" w:rsidR="00FC7696" w:rsidRPr="002C77E9" w:rsidRDefault="00FC7696" w:rsidP="005D22FF">
            <w:pPr>
              <w:widowControl w:val="0"/>
              <w:kinsoku w:val="0"/>
              <w:rPr>
                <w:ins w:id="360" w:author="Author"/>
                <w:rFonts w:eastAsia="Segoe UI" w:cs="Arial"/>
                <w:sz w:val="17"/>
                <w:szCs w:val="17"/>
                <w:lang w:val="es-ES_tradnl"/>
              </w:rPr>
            </w:pPr>
            <w:ins w:id="361" w:author="Author">
              <w:r w:rsidRPr="002C77E9">
                <w:rPr>
                  <w:sz w:val="17"/>
                  <w:lang w:val="es-ES_tradnl"/>
                </w:rPr>
                <w:t>Diseño industrial con un único ejemplo de diseño:</w:t>
              </w:r>
            </w:ins>
            <w:r w:rsidR="000A2ACD" w:rsidRPr="002C77E9">
              <w:rPr>
                <w:sz w:val="17"/>
                <w:lang w:val="es-ES_tradnl"/>
              </w:rPr>
              <w:t xml:space="preserve"> </w:t>
            </w:r>
            <w:ins w:id="362" w:author="Author">
              <w:r w:rsidRPr="002C77E9">
                <w:rPr>
                  <w:rFonts w:ascii="Courier New" w:hAnsi="Courier New"/>
                  <w:sz w:val="17"/>
                  <w:lang w:val="es-ES_tradnl"/>
                </w:rPr>
                <w:t>EM_015065203-0001_20250101_PriorityDocument.pdf</w:t>
              </w:r>
              <w:r w:rsidRPr="002C77E9">
                <w:rPr>
                  <w:sz w:val="17"/>
                  <w:lang w:val="es-ES_tradnl"/>
                </w:rPr>
                <w:t xml:space="preserve"> para un documento de prioridad facilitado por la Oficina de Propiedad Intelectual de la Unión Europea, con número de solicitud 015065203, presentado el 1 de enero de 2025.</w:t>
              </w:r>
            </w:ins>
          </w:p>
          <w:p w14:paraId="6C7DA701" w14:textId="0971CC69" w:rsidR="005F6AB7" w:rsidRPr="002C77E9" w:rsidRDefault="005F6AB7" w:rsidP="005D22FF">
            <w:pPr>
              <w:widowControl w:val="0"/>
              <w:kinsoku w:val="0"/>
              <w:rPr>
                <w:ins w:id="363" w:author="Author"/>
                <w:rFonts w:eastAsia="Segoe UI" w:cs="Arial"/>
                <w:sz w:val="17"/>
                <w:szCs w:val="17"/>
                <w:lang w:val="es-ES_tradnl" w:eastAsia="zh-CN"/>
              </w:rPr>
            </w:pPr>
          </w:p>
        </w:tc>
      </w:tr>
    </w:tbl>
    <w:p w14:paraId="6D5586DF" w14:textId="77777777" w:rsidR="00967D62" w:rsidRPr="002C77E9" w:rsidRDefault="00967D62" w:rsidP="00967D62">
      <w:pPr>
        <w:widowControl w:val="0"/>
        <w:kinsoku w:val="0"/>
        <w:spacing w:before="0" w:after="0"/>
        <w:contextualSpacing/>
        <w:rPr>
          <w:ins w:id="364" w:author="Author"/>
          <w:rFonts w:eastAsia="SimSun" w:cs="Arial"/>
          <w:kern w:val="0"/>
          <w:sz w:val="17"/>
          <w:szCs w:val="17"/>
          <w:lang w:val="es-ES_tradnl" w:eastAsia="zh-CN"/>
          <w14:ligatures w14:val="none"/>
        </w:rPr>
      </w:pPr>
    </w:p>
    <w:tbl>
      <w:tblPr>
        <w:tblStyle w:val="TableGrid"/>
        <w:tblpPr w:leftFromText="180" w:rightFromText="180" w:vertAnchor="text" w:horzAnchor="margin" w:tblpY="55"/>
        <w:tblW w:w="9352" w:type="dxa"/>
        <w:tblLook w:val="04A0" w:firstRow="1" w:lastRow="0" w:firstColumn="1" w:lastColumn="0" w:noHBand="0" w:noVBand="1"/>
      </w:tblPr>
      <w:tblGrid>
        <w:gridCol w:w="9352"/>
      </w:tblGrid>
      <w:tr w:rsidR="00967D62" w:rsidRPr="002C77E9" w14:paraId="511F7062" w14:textId="77777777" w:rsidTr="005D22FF">
        <w:trPr>
          <w:trHeight w:val="769"/>
          <w:ins w:id="365" w:author="Author"/>
        </w:trPr>
        <w:tc>
          <w:tcPr>
            <w:tcW w:w="9352" w:type="dxa"/>
          </w:tcPr>
          <w:p w14:paraId="0523FFF8" w14:textId="20557BAE" w:rsidR="00967D62" w:rsidRPr="002C77E9" w:rsidRDefault="00967D62" w:rsidP="005D22FF">
            <w:pPr>
              <w:widowControl w:val="0"/>
              <w:kinsoku w:val="0"/>
              <w:rPr>
                <w:ins w:id="366" w:author="Author"/>
                <w:rFonts w:eastAsia="Segoe UI" w:cs="Arial"/>
                <w:sz w:val="17"/>
                <w:szCs w:val="17"/>
                <w:lang w:val="es-ES_tradnl"/>
              </w:rPr>
            </w:pPr>
            <w:ins w:id="367" w:author="Author">
              <w:r w:rsidRPr="002C77E9">
                <w:rPr>
                  <w:sz w:val="17"/>
                  <w:lang w:val="es-ES_tradnl"/>
                </w:rPr>
                <w:t>Ejemplo de marca:</w:t>
              </w:r>
            </w:ins>
            <w:r w:rsidR="000A2ACD" w:rsidRPr="002C77E9">
              <w:rPr>
                <w:sz w:val="17"/>
                <w:lang w:val="es-ES_tradnl"/>
              </w:rPr>
              <w:t xml:space="preserve"> </w:t>
            </w:r>
            <w:ins w:id="368" w:author="Author">
              <w:r w:rsidRPr="002C77E9">
                <w:rPr>
                  <w:rFonts w:ascii="Courier New" w:hAnsi="Courier New"/>
                  <w:sz w:val="17"/>
                  <w:lang w:val="es-ES_tradnl"/>
                </w:rPr>
                <w:t>EM_018975509_20221201_PriorityDocument.pdf</w:t>
              </w:r>
              <w:r w:rsidRPr="002C77E9">
                <w:rPr>
                  <w:sz w:val="17"/>
                  <w:lang w:val="es-ES_tradnl"/>
                </w:rPr>
                <w:t xml:space="preserve"> para un documento de prioridad facilitado por la Oficina de Propiedad Intelectual de la Unión Europea, con número de solicitud 018975509, presentado el 1 de diciembre de 2022.</w:t>
              </w:r>
            </w:ins>
          </w:p>
        </w:tc>
      </w:tr>
    </w:tbl>
    <w:p w14:paraId="321BE34A" w14:textId="27A28E17" w:rsidR="00A550D0" w:rsidRPr="002C77E9" w:rsidRDefault="00DA4E61" w:rsidP="004051AF">
      <w:pPr>
        <w:keepLines/>
        <w:tabs>
          <w:tab w:val="left" w:pos="426"/>
        </w:tabs>
        <w:spacing w:after="0"/>
        <w:rPr>
          <w:rFonts w:eastAsia="Segoe UI" w:cs="Arial"/>
          <w:kern w:val="0"/>
          <w:sz w:val="17"/>
          <w:szCs w:val="17"/>
          <w:lang w:val="es-ES_tradnl"/>
          <w14:ligatures w14:val="none"/>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r w:rsidRPr="002C77E9">
        <w:rPr>
          <w:sz w:val="17"/>
          <w:lang w:val="es-ES_tradnl"/>
        </w:rPr>
        <w:tab/>
        <w:t xml:space="preserve">El nombre del archivo PDF de la página de certificación, en el caso de que se proporcione por separado, debe tener el formato: </w:t>
      </w:r>
    </w:p>
    <w:p w14:paraId="72EB53CA" w14:textId="4919695E" w:rsidR="00A550D0" w:rsidRPr="009E34B5" w:rsidRDefault="00A550D0" w:rsidP="0070341D">
      <w:pPr>
        <w:widowControl w:val="0"/>
        <w:kinsoku w:val="0"/>
        <w:spacing w:before="0" w:after="0"/>
        <w:rPr>
          <w:rFonts w:ascii="Courier New" w:eastAsia="Segoe UI" w:hAnsi="Courier New" w:cs="Courier New"/>
          <w:kern w:val="0"/>
          <w:sz w:val="17"/>
          <w:szCs w:val="17"/>
          <w:lang w:val="en-US"/>
          <w14:ligatures w14:val="none"/>
        </w:rPr>
      </w:pPr>
      <w:r w:rsidRPr="009E34B5">
        <w:rPr>
          <w:rFonts w:ascii="Courier New" w:hAnsi="Courier New"/>
          <w:sz w:val="17"/>
          <w:lang w:val="en-US" w:eastAsia="zh-CN"/>
        </w:rPr>
        <w:t>&lt;</w:t>
      </w:r>
      <w:del w:id="369" w:author="Author">
        <w:r w:rsidRPr="009E34B5">
          <w:rPr>
            <w:rFonts w:ascii="Courier New" w:hAnsi="Courier New"/>
            <w:sz w:val="17"/>
            <w:lang w:val="en-US"/>
          </w:rPr>
          <w:delText>código</w:delText>
        </w:r>
      </w:del>
      <w:ins w:id="370" w:author="Author">
        <w:r w:rsidRPr="009E34B5">
          <w:rPr>
            <w:rFonts w:ascii="Courier New" w:hAnsi="Courier New"/>
            <w:sz w:val="17"/>
            <w:lang w:val="en-US" w:eastAsia="zh-CN"/>
          </w:rPr>
          <w:t>providing Office</w:t>
        </w:r>
      </w:ins>
      <w:r w:rsidRPr="009E34B5">
        <w:rPr>
          <w:rFonts w:ascii="Courier New" w:hAnsi="Courier New"/>
          <w:sz w:val="17"/>
          <w:lang w:val="en-US" w:eastAsia="zh-CN"/>
        </w:rPr>
        <w:t xml:space="preserve"> ST.3 </w:t>
      </w:r>
      <w:ins w:id="371" w:author="Author">
        <w:r w:rsidRPr="009E34B5">
          <w:rPr>
            <w:rFonts w:ascii="Courier New" w:hAnsi="Courier New"/>
            <w:sz w:val="17"/>
            <w:lang w:val="en-US" w:eastAsia="zh-CN"/>
          </w:rPr>
          <w:t>Code&gt;”_”&lt;application number&gt;{“-”&lt;optional design identifier&gt;}”_”&lt;filing date</w:t>
        </w:r>
      </w:ins>
      <w:r w:rsidRPr="002C77E9">
        <w:rPr>
          <w:rFonts w:ascii="Courier New" w:eastAsia="Segoe UI" w:hAnsi="Courier New" w:cs="Courier New"/>
          <w:sz w:val="17"/>
          <w:vertAlign w:val="superscript"/>
          <w:lang w:val="es-ES_tradnl"/>
        </w:rPr>
        <w:fldChar w:fldCharType="begin"/>
      </w:r>
      <w:r w:rsidRPr="00560F8F">
        <w:rPr>
          <w:rFonts w:ascii="Courier New" w:eastAsia="Segoe UI" w:hAnsi="Courier New" w:cs="Courier New"/>
          <w:sz w:val="17"/>
          <w:vertAlign w:val="superscript"/>
          <w:lang w:val="en-US"/>
        </w:rPr>
        <w:instrText xml:space="preserve"> NOTEREF _Ref169603376 \h  \* MERGEFORMAT </w:instrText>
      </w:r>
      <w:r w:rsidRPr="002C77E9">
        <w:rPr>
          <w:rFonts w:ascii="Courier New" w:eastAsia="Segoe UI" w:hAnsi="Courier New" w:cs="Courier New"/>
          <w:sz w:val="17"/>
          <w:vertAlign w:val="superscript"/>
          <w:lang w:val="es-ES_tradnl"/>
        </w:rPr>
      </w:r>
      <w:r w:rsidRPr="002C77E9">
        <w:rPr>
          <w:rFonts w:ascii="Courier New" w:eastAsia="Segoe UI" w:hAnsi="Courier New" w:cs="Courier New"/>
          <w:sz w:val="17"/>
          <w:vertAlign w:val="superscript"/>
          <w:lang w:val="es-ES_tradnl"/>
        </w:rPr>
        <w:fldChar w:fldCharType="separate"/>
      </w:r>
      <w:r w:rsidR="00AC7F51">
        <w:rPr>
          <w:rFonts w:ascii="Courier New" w:eastAsia="Segoe UI" w:hAnsi="Courier New" w:cs="Courier New"/>
          <w:sz w:val="17"/>
          <w:vertAlign w:val="superscript"/>
          <w:lang w:val="en-US"/>
        </w:rPr>
        <w:t>7</w:t>
      </w:r>
      <w:r w:rsidRPr="002C77E9">
        <w:rPr>
          <w:rFonts w:ascii="Courier New" w:eastAsia="Segoe UI" w:hAnsi="Courier New" w:cs="Courier New"/>
          <w:sz w:val="17"/>
          <w:vertAlign w:val="superscript"/>
          <w:lang w:val="es-ES_tradnl"/>
        </w:rPr>
        <w:fldChar w:fldCharType="end"/>
      </w:r>
      <w:del w:id="372" w:author="Author">
        <w:r w:rsidRPr="009E34B5">
          <w:rPr>
            <w:rFonts w:ascii="Courier New" w:hAnsi="Courier New"/>
            <w:sz w:val="17"/>
            <w:lang w:val="en-US"/>
          </w:rPr>
          <w:delText>de la Oficina&gt;_&lt;número de solicitud&gt;_&lt;fecha de presentación&gt;_</w:delText>
        </w:r>
      </w:del>
      <w:ins w:id="373" w:author="Author">
        <w:r w:rsidRPr="009E34B5">
          <w:rPr>
            <w:rFonts w:ascii="Courier New" w:hAnsi="Courier New"/>
            <w:sz w:val="17"/>
            <w:lang w:val="en-US" w:eastAsia="zh-CN"/>
          </w:rPr>
          <w:t>&gt;”_”</w:t>
        </w:r>
      </w:ins>
      <w:proofErr w:type="spellStart"/>
      <w:r w:rsidRPr="009E34B5">
        <w:rPr>
          <w:rFonts w:ascii="Courier New" w:hAnsi="Courier New"/>
          <w:sz w:val="17"/>
          <w:lang w:val="en-US" w:eastAsia="zh-CN"/>
        </w:rPr>
        <w:t>CertificationPage</w:t>
      </w:r>
      <w:proofErr w:type="spellEnd"/>
      <w:del w:id="374" w:author="Author">
        <w:r w:rsidRPr="009E34B5">
          <w:rPr>
            <w:rFonts w:ascii="Courier New" w:hAnsi="Courier New"/>
            <w:sz w:val="17"/>
            <w:lang w:val="en-US"/>
          </w:rPr>
          <w:delText>{_&lt;identificador exclusivo opcional para una solicitud de patente</w:delText>
        </w:r>
      </w:del>
      <w:ins w:id="375" w:author="Author">
        <w:r w:rsidRPr="009E34B5">
          <w:rPr>
            <w:rFonts w:ascii="Courier New" w:hAnsi="Courier New"/>
            <w:sz w:val="17"/>
            <w:lang w:val="en-US" w:eastAsia="zh-CN"/>
          </w:rPr>
          <w:t>”{ ”_ ”&lt;an optional unique identifier for a patent, industrial design, or trademark application</w:t>
        </w:r>
      </w:ins>
      <w:r w:rsidRPr="009E34B5">
        <w:rPr>
          <w:rFonts w:ascii="Courier New" w:hAnsi="Courier New"/>
          <w:sz w:val="17"/>
          <w:lang w:val="en-US" w:eastAsia="zh-CN"/>
        </w:rPr>
        <w:t>&gt;}.pdf.</w:t>
      </w:r>
      <w:r w:rsidR="000A2ACD" w:rsidRPr="009E34B5">
        <w:rPr>
          <w:rFonts w:ascii="Courier New" w:hAnsi="Courier New"/>
          <w:sz w:val="17"/>
          <w:lang w:val="en-US" w:eastAsia="zh-CN"/>
        </w:rPr>
        <w:t xml:space="preserve"> </w:t>
      </w:r>
    </w:p>
    <w:p w14:paraId="6DFBE970" w14:textId="77777777" w:rsidR="0070341D" w:rsidRPr="009E34B5" w:rsidRDefault="0070341D" w:rsidP="0070341D">
      <w:pPr>
        <w:widowControl w:val="0"/>
        <w:kinsoku w:val="0"/>
        <w:spacing w:before="0" w:after="0"/>
        <w:rPr>
          <w:rFonts w:eastAsia="Times New Roman" w:cs="Arial"/>
          <w:kern w:val="0"/>
          <w:sz w:val="17"/>
          <w:szCs w:val="17"/>
          <w:lang w:val="en-US" w:eastAsia="en-GB"/>
          <w14:ligatures w14:val="none"/>
        </w:rPr>
      </w:pPr>
    </w:p>
    <w:tbl>
      <w:tblPr>
        <w:tblStyle w:val="TableGrid"/>
        <w:tblW w:w="0" w:type="auto"/>
        <w:tblInd w:w="-5" w:type="dxa"/>
        <w:tblLook w:val="04A0" w:firstRow="1" w:lastRow="0" w:firstColumn="1" w:lastColumn="0" w:noHBand="0" w:noVBand="1"/>
      </w:tblPr>
      <w:tblGrid>
        <w:gridCol w:w="9352"/>
      </w:tblGrid>
      <w:tr w:rsidR="00F76057" w:rsidRPr="002C77E9" w14:paraId="5BD2E162" w14:textId="77777777" w:rsidTr="005F58BA">
        <w:trPr>
          <w:trHeight w:val="742"/>
        </w:trPr>
        <w:tc>
          <w:tcPr>
            <w:tcW w:w="9352" w:type="dxa"/>
          </w:tcPr>
          <w:p w14:paraId="38CE4251" w14:textId="3F12654B" w:rsidR="00F76057" w:rsidRPr="002C77E9" w:rsidRDefault="00F76057" w:rsidP="0070341D">
            <w:pPr>
              <w:widowControl w:val="0"/>
              <w:kinsoku w:val="0"/>
              <w:spacing w:after="170"/>
              <w:rPr>
                <w:rFonts w:eastAsia="Times New Roman" w:cs="Arial"/>
                <w:sz w:val="17"/>
                <w:szCs w:val="17"/>
                <w:lang w:val="es-ES_tradnl"/>
              </w:rPr>
            </w:pPr>
            <w:del w:id="376" w:author="Author">
              <w:r w:rsidRPr="002C77E9">
                <w:rPr>
                  <w:sz w:val="17"/>
                  <w:lang w:val="es-ES_tradnl"/>
                </w:rPr>
                <w:delText>Por ejemplo: US</w:delText>
              </w:r>
            </w:del>
            <w:ins w:id="377" w:author="Author">
              <w:r w:rsidR="00757AF7" w:rsidRPr="002C77E9">
                <w:rPr>
                  <w:sz w:val="17"/>
                  <w:lang w:val="es-ES_tradnl"/>
                </w:rPr>
                <w:t xml:space="preserve">Ejemplo de patente: </w:t>
              </w:r>
              <w:r w:rsidR="00757AF7" w:rsidRPr="002C77E9">
                <w:rPr>
                  <w:rFonts w:ascii="Courier New" w:hAnsi="Courier New"/>
                  <w:sz w:val="17"/>
                  <w:lang w:val="es-ES_tradnl"/>
                </w:rPr>
                <w:t>S</w:t>
              </w:r>
            </w:ins>
            <w:r w:rsidR="00757AF7" w:rsidRPr="002C77E9">
              <w:rPr>
                <w:rFonts w:ascii="Courier New" w:hAnsi="Courier New"/>
                <w:sz w:val="17"/>
                <w:lang w:val="es-ES_tradnl"/>
              </w:rPr>
              <w:t>_59111111_20220719_CertificationPage_000497.pdf</w:t>
            </w:r>
            <w:r w:rsidR="00757AF7" w:rsidRPr="002C77E9">
              <w:rPr>
                <w:sz w:val="17"/>
                <w:lang w:val="es-ES_tradnl"/>
              </w:rPr>
              <w:t xml:space="preserve"> </w:t>
            </w:r>
            <w:del w:id="378" w:author="Author">
              <w:r w:rsidRPr="002C77E9">
                <w:rPr>
                  <w:sz w:val="17"/>
                  <w:lang w:val="es-ES_tradnl"/>
                </w:rPr>
                <w:delText>corresponde a</w:delText>
              </w:r>
            </w:del>
            <w:ins w:id="379" w:author="Author">
              <w:r w:rsidR="00757AF7" w:rsidRPr="002C77E9">
                <w:rPr>
                  <w:sz w:val="17"/>
                  <w:lang w:val="es-ES_tradnl"/>
                </w:rPr>
                <w:t>para</w:t>
              </w:r>
            </w:ins>
            <w:r w:rsidR="00757AF7" w:rsidRPr="002C77E9">
              <w:rPr>
                <w:sz w:val="17"/>
                <w:lang w:val="es-ES_tradnl"/>
              </w:rPr>
              <w:t xml:space="preserve"> una página de certificación facilitada por la </w:t>
            </w:r>
            <w:del w:id="380" w:author="Author">
              <w:r w:rsidRPr="002C77E9">
                <w:rPr>
                  <w:sz w:val="17"/>
                  <w:lang w:val="es-ES_tradnl"/>
                </w:rPr>
                <w:delText>USPTO</w:delText>
              </w:r>
            </w:del>
            <w:ins w:id="381" w:author="Author">
              <w:r w:rsidR="00757AF7" w:rsidRPr="002C77E9">
                <w:rPr>
                  <w:sz w:val="17"/>
                  <w:lang w:val="es-ES_tradnl"/>
                </w:rPr>
                <w:t>Oficina de Patentes y Marcas de los Estados Unidos</w:t>
              </w:r>
            </w:ins>
            <w:r w:rsidR="00757AF7" w:rsidRPr="002C77E9">
              <w:rPr>
                <w:sz w:val="17"/>
                <w:lang w:val="es-ES_tradnl"/>
              </w:rPr>
              <w:t xml:space="preserve"> como Oficina proveedora, </w:t>
            </w:r>
            <w:del w:id="382" w:author="Author">
              <w:r w:rsidRPr="002C77E9">
                <w:rPr>
                  <w:sz w:val="17"/>
                  <w:lang w:val="es-ES_tradnl"/>
                </w:rPr>
                <w:delText>cuyo</w:delText>
              </w:r>
            </w:del>
            <w:ins w:id="383" w:author="Author">
              <w:r w:rsidR="00757AF7" w:rsidRPr="002C77E9">
                <w:rPr>
                  <w:sz w:val="17"/>
                  <w:lang w:val="es-ES_tradnl"/>
                </w:rPr>
                <w:t>con</w:t>
              </w:r>
            </w:ins>
            <w:r w:rsidR="00757AF7" w:rsidRPr="002C77E9">
              <w:rPr>
                <w:sz w:val="17"/>
                <w:lang w:val="es-ES_tradnl"/>
              </w:rPr>
              <w:t xml:space="preserve"> número de solicitud </w:t>
            </w:r>
            <w:del w:id="384" w:author="Author">
              <w:r w:rsidRPr="002C77E9">
                <w:rPr>
                  <w:sz w:val="17"/>
                  <w:lang w:val="es-ES_tradnl"/>
                </w:rPr>
                <w:delText xml:space="preserve">es </w:delText>
              </w:r>
            </w:del>
            <w:r w:rsidR="00757AF7" w:rsidRPr="002C77E9">
              <w:rPr>
                <w:sz w:val="17"/>
                <w:lang w:val="es-ES_tradnl"/>
              </w:rPr>
              <w:t>59111111, presentada el 19 de julio de 2022.</w:t>
            </w:r>
            <w:r w:rsidR="000A2ACD" w:rsidRPr="002C77E9">
              <w:rPr>
                <w:sz w:val="17"/>
                <w:lang w:val="es-ES_tradnl"/>
              </w:rPr>
              <w:t xml:space="preserve"> </w:t>
            </w:r>
          </w:p>
        </w:tc>
      </w:tr>
    </w:tbl>
    <w:p w14:paraId="2C884153" w14:textId="77777777" w:rsidR="00EE2ADB" w:rsidRPr="002C77E9" w:rsidRDefault="00EE2ADB" w:rsidP="00EE2ADB">
      <w:pPr>
        <w:widowControl w:val="0"/>
        <w:kinsoku w:val="0"/>
        <w:spacing w:before="0" w:after="0"/>
        <w:contextualSpacing/>
        <w:rPr>
          <w:rFonts w:eastAsia="SimSun" w:cs="Arial"/>
          <w:kern w:val="0"/>
          <w:sz w:val="17"/>
          <w:szCs w:val="17"/>
          <w:lang w:val="es-ES_tradnl" w:eastAsia="zh-CN"/>
          <w14:ligatures w14:val="none"/>
        </w:rPr>
      </w:pPr>
    </w:p>
    <w:p w14:paraId="6E01664C" w14:textId="77777777" w:rsidR="00757AF7" w:rsidRPr="002C77E9" w:rsidRDefault="00A550D0" w:rsidP="005D22FF">
      <w:pPr>
        <w:widowControl w:val="0"/>
        <w:kinsoku w:val="0"/>
        <w:rPr>
          <w:del w:id="385" w:author="Author"/>
          <w:sz w:val="17"/>
          <w:lang w:val="es-ES_tradnl"/>
        </w:rPr>
      </w:pPr>
      <w:del w:id="386" w:author="Author">
        <w:r w:rsidRPr="002C77E9">
          <w:rPr>
            <w:sz w:val="17"/>
            <w:lang w:val="es-ES_tradnl"/>
          </w:rPr>
          <w:delText>27.</w:delText>
        </w:r>
      </w:del>
    </w:p>
    <w:tbl>
      <w:tblPr>
        <w:tblStyle w:val="TableGrid"/>
        <w:tblW w:w="0" w:type="auto"/>
        <w:tblInd w:w="-5" w:type="dxa"/>
        <w:tblLook w:val="04A0" w:firstRow="1" w:lastRow="0" w:firstColumn="1" w:lastColumn="0" w:noHBand="0" w:noVBand="1"/>
      </w:tblPr>
      <w:tblGrid>
        <w:gridCol w:w="9352"/>
      </w:tblGrid>
      <w:tr w:rsidR="00EE2ADB" w:rsidRPr="002C77E9" w14:paraId="419816CD" w14:textId="77777777" w:rsidTr="005D22FF">
        <w:trPr>
          <w:trHeight w:val="769"/>
          <w:ins w:id="387" w:author="Author"/>
        </w:trPr>
        <w:tc>
          <w:tcPr>
            <w:tcW w:w="9352" w:type="dxa"/>
          </w:tcPr>
          <w:p w14:paraId="023EE306" w14:textId="7CB83497" w:rsidR="00EE2ADB" w:rsidRPr="002C77E9" w:rsidRDefault="00757AF7" w:rsidP="005D22FF">
            <w:pPr>
              <w:widowControl w:val="0"/>
              <w:kinsoku w:val="0"/>
              <w:rPr>
                <w:ins w:id="388" w:author="Author"/>
                <w:rFonts w:eastAsia="Segoe UI" w:cs="Arial"/>
                <w:sz w:val="17"/>
                <w:szCs w:val="17"/>
                <w:lang w:val="es-ES_tradnl"/>
              </w:rPr>
            </w:pPr>
            <w:ins w:id="389" w:author="Author">
              <w:r w:rsidRPr="002C77E9">
                <w:rPr>
                  <w:sz w:val="17"/>
                  <w:lang w:val="es-ES_tradnl"/>
                </w:rPr>
                <w:t>Ejemplo de diseño industrial:</w:t>
              </w:r>
            </w:ins>
            <w:r w:rsidR="000A2ACD" w:rsidRPr="002C77E9">
              <w:rPr>
                <w:sz w:val="17"/>
                <w:lang w:val="es-ES_tradnl"/>
              </w:rPr>
              <w:t xml:space="preserve"> </w:t>
            </w:r>
            <w:ins w:id="390" w:author="Author">
              <w:r w:rsidRPr="002C77E9">
                <w:rPr>
                  <w:rFonts w:ascii="Courier New" w:hAnsi="Courier New"/>
                  <w:sz w:val="17"/>
                  <w:lang w:val="es-ES_tradnl"/>
                </w:rPr>
                <w:t>EM_015065203_20250101_CertificationPage.pdf</w:t>
              </w:r>
              <w:r w:rsidRPr="002C77E9">
                <w:rPr>
                  <w:sz w:val="17"/>
                  <w:lang w:val="es-ES_tradnl"/>
                </w:rPr>
                <w:t xml:space="preserve"> para una página de certificación facilitada por la Oficina de Propiedad Intelectual de la Unión Europea, con número de solicitud 015065203, presentada el 1 de enero de 2025.</w:t>
              </w:r>
            </w:ins>
          </w:p>
        </w:tc>
      </w:tr>
    </w:tbl>
    <w:p w14:paraId="02AF841B" w14:textId="77777777" w:rsidR="00EE2ADB" w:rsidRPr="002C77E9" w:rsidRDefault="00EE2ADB" w:rsidP="00EE2ADB">
      <w:pPr>
        <w:widowControl w:val="0"/>
        <w:kinsoku w:val="0"/>
        <w:spacing w:before="0" w:after="0"/>
        <w:contextualSpacing/>
        <w:rPr>
          <w:ins w:id="391" w:author="Author"/>
          <w:rFonts w:eastAsia="SimSun" w:cs="Arial"/>
          <w:kern w:val="0"/>
          <w:sz w:val="17"/>
          <w:szCs w:val="17"/>
          <w:lang w:val="es-ES_tradnl" w:eastAsia="zh-CN"/>
          <w14:ligatures w14:val="none"/>
        </w:rPr>
      </w:pPr>
    </w:p>
    <w:tbl>
      <w:tblPr>
        <w:tblStyle w:val="TableGrid"/>
        <w:tblW w:w="0" w:type="auto"/>
        <w:tblInd w:w="-5" w:type="dxa"/>
        <w:tblLook w:val="04A0" w:firstRow="1" w:lastRow="0" w:firstColumn="1" w:lastColumn="0" w:noHBand="0" w:noVBand="1"/>
      </w:tblPr>
      <w:tblGrid>
        <w:gridCol w:w="9352"/>
      </w:tblGrid>
      <w:tr w:rsidR="00EE2ADB" w:rsidRPr="002C77E9" w14:paraId="1784F7CF" w14:textId="77777777" w:rsidTr="005D22FF">
        <w:trPr>
          <w:trHeight w:val="769"/>
          <w:ins w:id="392" w:author="Author"/>
        </w:trPr>
        <w:tc>
          <w:tcPr>
            <w:tcW w:w="9352" w:type="dxa"/>
          </w:tcPr>
          <w:p w14:paraId="226BAAD2" w14:textId="76D1AEDE" w:rsidR="00EE2ADB" w:rsidRPr="002C77E9" w:rsidRDefault="00757AF7" w:rsidP="005D22FF">
            <w:pPr>
              <w:widowControl w:val="0"/>
              <w:kinsoku w:val="0"/>
              <w:rPr>
                <w:ins w:id="393" w:author="Author"/>
                <w:rFonts w:eastAsia="Segoe UI" w:cs="Arial"/>
                <w:sz w:val="17"/>
                <w:szCs w:val="17"/>
                <w:lang w:val="es-ES_tradnl"/>
              </w:rPr>
            </w:pPr>
            <w:ins w:id="394" w:author="Author">
              <w:r w:rsidRPr="002C77E9">
                <w:rPr>
                  <w:sz w:val="17"/>
                  <w:lang w:val="es-ES_tradnl"/>
                </w:rPr>
                <w:t>Ejemplo de marca:</w:t>
              </w:r>
            </w:ins>
            <w:r w:rsidR="000A2ACD" w:rsidRPr="002C77E9">
              <w:rPr>
                <w:sz w:val="17"/>
                <w:lang w:val="es-ES_tradnl"/>
              </w:rPr>
              <w:t xml:space="preserve"> </w:t>
            </w:r>
            <w:ins w:id="395" w:author="Author">
              <w:r w:rsidRPr="002C77E9">
                <w:rPr>
                  <w:rFonts w:ascii="Courier New" w:hAnsi="Courier New"/>
                  <w:sz w:val="17"/>
                  <w:lang w:val="es-ES_tradnl"/>
                </w:rPr>
                <w:t>EM_018975509_</w:t>
              </w:r>
              <w:r w:rsidRPr="002C77E9">
                <w:rPr>
                  <w:rFonts w:ascii="Courier New" w:hAnsi="Courier New"/>
                  <w:color w:val="D13438"/>
                  <w:sz w:val="17"/>
                  <w:bdr w:val="none" w:sz="0" w:space="0" w:color="auto" w:frame="1"/>
                  <w:lang w:val="es-ES_tradnl"/>
                </w:rPr>
                <w:t xml:space="preserve"> </w:t>
              </w:r>
              <w:r w:rsidRPr="002C77E9">
                <w:rPr>
                  <w:rFonts w:ascii="Courier New" w:hAnsi="Courier New"/>
                  <w:sz w:val="17"/>
                  <w:lang w:val="es-ES_tradnl"/>
                </w:rPr>
                <w:t>20221201_CertificationPage.pdf</w:t>
              </w:r>
              <w:r w:rsidRPr="002C77E9">
                <w:rPr>
                  <w:sz w:val="17"/>
                  <w:lang w:val="es-ES_tradnl"/>
                </w:rPr>
                <w:t xml:space="preserve"> para una página de certificación proporcionada por la Oficina de Propiedad Intelectual de la Unión Europea, con número de solicitud 018975509, presentada el 1 de diciembre de 2022.</w:t>
              </w:r>
            </w:ins>
          </w:p>
        </w:tc>
      </w:tr>
    </w:tbl>
    <w:p w14:paraId="2C79B4B9" w14:textId="006DE0BC" w:rsidR="00F76057" w:rsidRPr="002C77E9" w:rsidRDefault="00DA4E61" w:rsidP="004051AF">
      <w:pPr>
        <w:keepLines/>
        <w:tabs>
          <w:tab w:val="left" w:pos="426"/>
        </w:tabs>
        <w:spacing w:after="0"/>
        <w:rPr>
          <w:rFonts w:eastAsia="SimSun" w:cs="Arial"/>
          <w:kern w:val="0"/>
          <w:sz w:val="17"/>
          <w:szCs w:val="17"/>
          <w:lang w:val="es-ES_tradnl"/>
          <w14:ligatures w14:val="none"/>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r w:rsidRPr="002C77E9">
        <w:rPr>
          <w:sz w:val="17"/>
          <w:lang w:val="es-ES_tradnl"/>
        </w:rPr>
        <w:tab/>
        <w:t xml:space="preserve">En el caso de los archivos relativos a documentos situados dentro de la carpeta </w:t>
      </w:r>
      <w:proofErr w:type="spellStart"/>
      <w:r w:rsidRPr="002C77E9">
        <w:rPr>
          <w:rFonts w:ascii="Courier New" w:hAnsi="Courier New"/>
          <w:sz w:val="17"/>
          <w:lang w:val="es-ES_tradnl"/>
        </w:rPr>
        <w:t>SupplementaryArtifacts</w:t>
      </w:r>
      <w:proofErr w:type="spellEnd"/>
      <w:r w:rsidRPr="002C77E9">
        <w:rPr>
          <w:sz w:val="17"/>
          <w:lang w:val="es-ES_tradnl"/>
        </w:rPr>
        <w:t>, deberán seguirse los criterios propuestos a continuación, a discreción de la Oficina proveedora:</w:t>
      </w:r>
    </w:p>
    <w:p w14:paraId="0E5B615A" w14:textId="703ED2FA" w:rsidR="00F76057" w:rsidRPr="009E34B5" w:rsidRDefault="00F76057" w:rsidP="0070341D">
      <w:pPr>
        <w:widowControl w:val="0"/>
        <w:kinsoku w:val="0"/>
        <w:spacing w:before="0" w:after="0"/>
        <w:rPr>
          <w:del w:id="396" w:author="Author"/>
          <w:rFonts w:eastAsia="Segoe UI" w:cs="Arial"/>
          <w:kern w:val="0"/>
          <w:sz w:val="17"/>
          <w:szCs w:val="17"/>
          <w:lang w:val="en-US"/>
          <w14:ligatures w14:val="none"/>
        </w:rPr>
      </w:pPr>
      <w:ins w:id="397" w:author="Author">
        <w:r w:rsidRPr="009E34B5">
          <w:rPr>
            <w:rFonts w:ascii="Courier New" w:hAnsi="Courier New"/>
            <w:sz w:val="17"/>
            <w:lang w:val="en-US" w:eastAsia="zh-CN"/>
          </w:rPr>
          <w:t>&lt;providing Office ST.3 Code&gt;”_”&lt;application number&gt;{“-”&lt;optional design identifier&gt;}”_”&lt;filing date</w:t>
        </w:r>
      </w:ins>
      <w:r w:rsidRPr="002C77E9">
        <w:rPr>
          <w:rFonts w:ascii="Courier New" w:eastAsia="Segoe UI" w:hAnsi="Courier New" w:cs="Courier New"/>
          <w:sz w:val="17"/>
          <w:vertAlign w:val="superscript"/>
          <w:lang w:val="es-ES_tradnl"/>
        </w:rPr>
        <w:fldChar w:fldCharType="begin"/>
      </w:r>
      <w:r w:rsidRPr="00560F8F">
        <w:rPr>
          <w:rFonts w:ascii="Courier New" w:eastAsia="Segoe UI" w:hAnsi="Courier New" w:cs="Courier New"/>
          <w:sz w:val="17"/>
          <w:vertAlign w:val="superscript"/>
          <w:lang w:val="en-US"/>
        </w:rPr>
        <w:instrText xml:space="preserve"> NOTEREF _Ref169603376 \h  \* MERGEFORMAT </w:instrText>
      </w:r>
      <w:r w:rsidRPr="002C77E9">
        <w:rPr>
          <w:rFonts w:ascii="Courier New" w:eastAsia="Segoe UI" w:hAnsi="Courier New" w:cs="Courier New"/>
          <w:sz w:val="17"/>
          <w:vertAlign w:val="superscript"/>
          <w:lang w:val="es-ES_tradnl"/>
        </w:rPr>
      </w:r>
      <w:r w:rsidRPr="002C77E9">
        <w:rPr>
          <w:rFonts w:ascii="Courier New" w:eastAsia="Segoe UI" w:hAnsi="Courier New" w:cs="Courier New"/>
          <w:sz w:val="17"/>
          <w:vertAlign w:val="superscript"/>
          <w:lang w:val="es-ES_tradnl"/>
        </w:rPr>
        <w:fldChar w:fldCharType="separate"/>
      </w:r>
      <w:r w:rsidR="00AC7F51">
        <w:rPr>
          <w:rFonts w:ascii="Courier New" w:eastAsia="Segoe UI" w:hAnsi="Courier New" w:cs="Courier New"/>
          <w:sz w:val="17"/>
          <w:vertAlign w:val="superscript"/>
          <w:lang w:val="en-US"/>
        </w:rPr>
        <w:t>7</w:t>
      </w:r>
      <w:r w:rsidRPr="002C77E9">
        <w:rPr>
          <w:rFonts w:ascii="Courier New" w:eastAsia="Segoe UI" w:hAnsi="Courier New" w:cs="Courier New"/>
          <w:sz w:val="17"/>
          <w:vertAlign w:val="superscript"/>
          <w:lang w:val="es-ES_tradnl"/>
        </w:rPr>
        <w:fldChar w:fldCharType="end"/>
      </w:r>
      <w:del w:id="398" w:author="Author">
        <w:r w:rsidRPr="009E34B5">
          <w:rPr>
            <w:rFonts w:ascii="Courier New" w:hAnsi="Courier New"/>
            <w:sz w:val="17"/>
            <w:lang w:val="en-US"/>
          </w:rPr>
          <w:delText>&lt;código ST.3 de la Oficina proveedora&gt;_&lt;número de solicitud&gt;_&lt;fecha de presentación&gt;_&lt;categoría del documento&gt;{_&lt;identificador único, opcional a menos que haya varios documentos de la misma categoría&gt;}.&lt;extensión del archivo&gt;</w:delText>
        </w:r>
        <w:r w:rsidRPr="009E34B5">
          <w:rPr>
            <w:sz w:val="17"/>
            <w:lang w:val="en-US"/>
          </w:rPr>
          <w:delText xml:space="preserve"> </w:delText>
        </w:r>
      </w:del>
    </w:p>
    <w:p w14:paraId="62B26D65" w14:textId="77777777" w:rsidR="0070341D" w:rsidRPr="002C77E9" w:rsidRDefault="0070341D" w:rsidP="0070341D">
      <w:pPr>
        <w:widowControl w:val="0"/>
        <w:kinsoku w:val="0"/>
        <w:spacing w:before="0" w:after="0"/>
        <w:rPr>
          <w:del w:id="399" w:author="Author"/>
          <w:rFonts w:eastAsia="Segoe UI" w:cs="Arial"/>
          <w:kern w:val="0"/>
          <w:sz w:val="17"/>
          <w:szCs w:val="17"/>
          <w:lang w:val="es-ES_tradnl" w:eastAsia="zh-CN"/>
          <w14:ligatures w14:val="none"/>
        </w:rPr>
      </w:pPr>
    </w:p>
    <w:p w14:paraId="5416E177" w14:textId="721BA244" w:rsidR="00F76057" w:rsidRPr="00560F8F" w:rsidRDefault="00F76057" w:rsidP="0070341D">
      <w:pPr>
        <w:widowControl w:val="0"/>
        <w:kinsoku w:val="0"/>
        <w:spacing w:before="0" w:after="0"/>
        <w:rPr>
          <w:ins w:id="400" w:author="Author"/>
          <w:rFonts w:ascii="Courier New" w:eastAsia="Segoe UI" w:hAnsi="Courier New" w:cs="Courier New"/>
          <w:kern w:val="0"/>
          <w:sz w:val="17"/>
          <w:szCs w:val="17"/>
          <w:lang w:val="en-US"/>
          <w14:ligatures w14:val="none"/>
        </w:rPr>
      </w:pPr>
      <w:proofErr w:type="gramStart"/>
      <w:ins w:id="401" w:author="Author">
        <w:r w:rsidRPr="00560F8F">
          <w:rPr>
            <w:rFonts w:ascii="Courier New" w:hAnsi="Courier New"/>
            <w:sz w:val="17"/>
            <w:lang w:val="en-US" w:eastAsia="zh-CN"/>
          </w:rPr>
          <w:t>&gt;”_</w:t>
        </w:r>
        <w:proofErr w:type="gramEnd"/>
        <w:r w:rsidRPr="00560F8F">
          <w:rPr>
            <w:rFonts w:ascii="Courier New" w:hAnsi="Courier New"/>
            <w:sz w:val="17"/>
            <w:lang w:val="en-US" w:eastAsia="zh-CN"/>
          </w:rPr>
          <w:t>”&lt;category of document</w:t>
        </w:r>
        <w:proofErr w:type="gramStart"/>
        <w:r w:rsidRPr="00560F8F">
          <w:rPr>
            <w:rFonts w:ascii="Courier New" w:hAnsi="Courier New"/>
            <w:sz w:val="17"/>
            <w:lang w:val="en-US" w:eastAsia="zh-CN"/>
          </w:rPr>
          <w:t>&gt;{</w:t>
        </w:r>
        <w:proofErr w:type="gramEnd"/>
        <w:r w:rsidRPr="00560F8F">
          <w:rPr>
            <w:rFonts w:ascii="Courier New" w:hAnsi="Courier New"/>
            <w:sz w:val="17"/>
            <w:lang w:val="en-US" w:eastAsia="zh-CN"/>
          </w:rPr>
          <w:t>“</w:t>
        </w:r>
        <w:proofErr w:type="gramStart"/>
        <w:r w:rsidRPr="00560F8F">
          <w:rPr>
            <w:rFonts w:ascii="Courier New" w:hAnsi="Courier New"/>
            <w:sz w:val="17"/>
            <w:lang w:val="en-US" w:eastAsia="zh-CN"/>
          </w:rPr>
          <w:t>_”&lt;</w:t>
        </w:r>
        <w:proofErr w:type="gramEnd"/>
        <w:r w:rsidRPr="00560F8F">
          <w:rPr>
            <w:rFonts w:ascii="Courier New" w:hAnsi="Courier New"/>
            <w:sz w:val="17"/>
            <w:lang w:val="en-US" w:eastAsia="zh-CN"/>
          </w:rPr>
          <w:t xml:space="preserve">unique identifier </w:t>
        </w:r>
        <w:r w:rsidRPr="00560F8F">
          <w:rPr>
            <w:lang w:val="en-US"/>
          </w:rPr>
          <w:t>–</w:t>
        </w:r>
        <w:r w:rsidRPr="00560F8F">
          <w:rPr>
            <w:rFonts w:ascii="Courier New" w:hAnsi="Courier New"/>
            <w:sz w:val="17"/>
            <w:lang w:val="en-US" w:eastAsia="zh-CN"/>
          </w:rPr>
          <w:t xml:space="preserve"> optional unless there are several documents of the same category&gt;</w:t>
        </w:r>
        <w:proofErr w:type="gramStart"/>
        <w:r w:rsidRPr="00560F8F">
          <w:rPr>
            <w:rFonts w:ascii="Courier New" w:hAnsi="Courier New"/>
            <w:sz w:val="17"/>
            <w:lang w:val="en-US" w:eastAsia="zh-CN"/>
          </w:rPr>
          <w:t>}.&lt;</w:t>
        </w:r>
        <w:proofErr w:type="gramEnd"/>
        <w:r w:rsidRPr="00560F8F">
          <w:rPr>
            <w:rFonts w:ascii="Courier New" w:hAnsi="Courier New"/>
            <w:sz w:val="17"/>
            <w:lang w:val="en-US" w:eastAsia="zh-CN"/>
          </w:rPr>
          <w:t xml:space="preserve">file extension&gt; </w:t>
        </w:r>
      </w:ins>
    </w:p>
    <w:p w14:paraId="1FA11C7B" w14:textId="77777777" w:rsidR="0070341D" w:rsidRPr="00560F8F" w:rsidRDefault="0070341D" w:rsidP="0070341D">
      <w:pPr>
        <w:widowControl w:val="0"/>
        <w:kinsoku w:val="0"/>
        <w:spacing w:before="0" w:after="0"/>
        <w:rPr>
          <w:ins w:id="402" w:author="Author"/>
          <w:rFonts w:ascii="Courier New" w:eastAsia="Segoe UI" w:hAnsi="Courier New" w:cs="Courier New"/>
          <w:kern w:val="0"/>
          <w:sz w:val="17"/>
          <w:szCs w:val="17"/>
          <w:lang w:val="en-US" w:eastAsia="zh-CN"/>
          <w14:ligatures w14:val="none"/>
        </w:rPr>
      </w:pPr>
    </w:p>
    <w:p w14:paraId="1C3575F6" w14:textId="416E42EA" w:rsidR="005409F9" w:rsidRPr="002C77E9" w:rsidRDefault="00F76057" w:rsidP="0070341D">
      <w:pPr>
        <w:widowControl w:val="0"/>
        <w:kinsoku w:val="0"/>
        <w:spacing w:before="0" w:after="170"/>
        <w:rPr>
          <w:rFonts w:eastAsia="Segoe UI" w:cs="Arial"/>
          <w:kern w:val="0"/>
          <w:sz w:val="17"/>
          <w:szCs w:val="17"/>
          <w:lang w:val="es-ES_tradnl"/>
          <w14:ligatures w14:val="none"/>
        </w:rPr>
      </w:pPr>
      <w:r w:rsidRPr="002C77E9">
        <w:rPr>
          <w:sz w:val="17"/>
          <w:lang w:val="es-ES_tradnl"/>
        </w:rPr>
        <w:t xml:space="preserve">La “categoría del documento” indica el tipo de elemento que forma parte de la solicitud o de los datos conexos; </w:t>
      </w:r>
      <w:del w:id="403" w:author="Author">
        <w:r w:rsidRPr="002C77E9">
          <w:rPr>
            <w:sz w:val="17"/>
            <w:lang w:val="es-ES_tradnl"/>
          </w:rPr>
          <w:delText>debe</w:delText>
        </w:r>
      </w:del>
      <w:ins w:id="404" w:author="Author">
        <w:r w:rsidRPr="002C77E9">
          <w:rPr>
            <w:sz w:val="17"/>
            <w:lang w:val="es-ES_tradnl"/>
          </w:rPr>
          <w:t>deben</w:t>
        </w:r>
      </w:ins>
      <w:r w:rsidRPr="002C77E9">
        <w:rPr>
          <w:sz w:val="17"/>
          <w:lang w:val="es-ES_tradnl"/>
        </w:rPr>
        <w:t xml:space="preserve"> utilizarse </w:t>
      </w:r>
      <w:del w:id="405" w:author="Author">
        <w:r w:rsidRPr="002C77E9">
          <w:rPr>
            <w:sz w:val="17"/>
            <w:lang w:val="es-ES_tradnl"/>
          </w:rPr>
          <w:delText xml:space="preserve">el estilo </w:delText>
        </w:r>
        <w:r w:rsidRPr="002C77E9">
          <w:rPr>
            <w:i/>
            <w:iCs/>
            <w:sz w:val="17"/>
            <w:lang w:val="es-ES_tradnl"/>
          </w:rPr>
          <w:delText>camelCase</w:delText>
        </w:r>
        <w:r w:rsidRPr="002C77E9">
          <w:rPr>
            <w:sz w:val="17"/>
            <w:lang w:val="es-ES_tradnl"/>
          </w:rPr>
          <w:delText xml:space="preserve"> de los tipos de documentos en lengua inglesa indicados</w:delText>
        </w:r>
      </w:del>
      <w:ins w:id="406" w:author="Author">
        <w:r w:rsidRPr="002C77E9">
          <w:rPr>
            <w:sz w:val="17"/>
            <w:lang w:val="es-ES_tradnl"/>
          </w:rPr>
          <w:t>palabras unidas con mayúscula inicial según lo indicado</w:t>
        </w:r>
      </w:ins>
      <w:r w:rsidRPr="002C77E9">
        <w:rPr>
          <w:sz w:val="17"/>
          <w:lang w:val="es-ES_tradnl"/>
        </w:rPr>
        <w:t xml:space="preserve"> en la sección </w:t>
      </w:r>
      <w:del w:id="407" w:author="Author">
        <w:r w:rsidRPr="002C77E9">
          <w:rPr>
            <w:sz w:val="17"/>
            <w:lang w:val="es-ES_tradnl"/>
          </w:rPr>
          <w:delText xml:space="preserve">de la carpeta </w:delText>
        </w:r>
      </w:del>
      <w:proofErr w:type="spellStart"/>
      <w:r w:rsidRPr="002C77E9">
        <w:rPr>
          <w:rFonts w:ascii="Courier New" w:hAnsi="Courier New"/>
          <w:sz w:val="17"/>
          <w:lang w:val="es-ES_tradnl"/>
        </w:rPr>
        <w:t>SupplementaryArtifacts</w:t>
      </w:r>
      <w:proofErr w:type="spellEnd"/>
      <w:r w:rsidRPr="002C77E9">
        <w:rPr>
          <w:sz w:val="17"/>
          <w:lang w:val="es-ES_tradnl"/>
        </w:rPr>
        <w:t>.</w:t>
      </w:r>
      <w:r w:rsidR="000A2ACD" w:rsidRPr="002C77E9">
        <w:rPr>
          <w:sz w:val="17"/>
          <w:lang w:val="es-ES_tradnl"/>
        </w:rPr>
        <w:t xml:space="preserve"> </w:t>
      </w:r>
      <w:r w:rsidRPr="002C77E9">
        <w:rPr>
          <w:sz w:val="17"/>
          <w:lang w:val="es-ES_tradnl"/>
        </w:rPr>
        <w:t>Por ejemplo, para una solicitud de patente, este elemento puede ser “</w:t>
      </w:r>
      <w:proofErr w:type="spellStart"/>
      <w:r w:rsidRPr="002C77E9">
        <w:rPr>
          <w:rFonts w:ascii="Courier New" w:hAnsi="Courier New"/>
          <w:sz w:val="17"/>
          <w:lang w:val="es-ES_tradnl"/>
        </w:rPr>
        <w:t>ApplicationBody</w:t>
      </w:r>
      <w:proofErr w:type="spellEnd"/>
      <w:r w:rsidRPr="002C77E9">
        <w:rPr>
          <w:sz w:val="17"/>
          <w:lang w:val="es-ES_tradnl"/>
        </w:rPr>
        <w:t>”, “</w:t>
      </w:r>
      <w:proofErr w:type="spellStart"/>
      <w:r w:rsidRPr="002C77E9">
        <w:rPr>
          <w:rFonts w:ascii="Courier New" w:hAnsi="Courier New"/>
          <w:sz w:val="17"/>
          <w:lang w:val="es-ES_tradnl"/>
        </w:rPr>
        <w:t>ClassificationData</w:t>
      </w:r>
      <w:proofErr w:type="spellEnd"/>
      <w:r w:rsidRPr="002C77E9">
        <w:rPr>
          <w:sz w:val="17"/>
          <w:lang w:val="es-ES_tradnl"/>
        </w:rPr>
        <w:t>” o “</w:t>
      </w:r>
      <w:proofErr w:type="spellStart"/>
      <w:r w:rsidRPr="002C77E9">
        <w:rPr>
          <w:rFonts w:ascii="Courier New" w:hAnsi="Courier New"/>
          <w:sz w:val="17"/>
          <w:lang w:val="es-ES_tradnl"/>
        </w:rPr>
        <w:t>BibliographicData</w:t>
      </w:r>
      <w:proofErr w:type="spellEnd"/>
      <w:r w:rsidRPr="002C77E9">
        <w:rPr>
          <w:sz w:val="17"/>
          <w:lang w:val="es-ES_tradnl"/>
        </w:rPr>
        <w:t>”.</w:t>
      </w:r>
    </w:p>
    <w:p w14:paraId="4EFD40C9" w14:textId="46A49DFF" w:rsidR="00F76057" w:rsidRPr="002C77E9" w:rsidDel="005409F9" w:rsidRDefault="007628DE" w:rsidP="0070341D">
      <w:pPr>
        <w:widowControl w:val="0"/>
        <w:kinsoku w:val="0"/>
        <w:spacing w:before="0" w:after="170"/>
        <w:rPr>
          <w:rFonts w:eastAsia="Segoe UI" w:cs="Arial"/>
          <w:kern w:val="0"/>
          <w:sz w:val="17"/>
          <w:szCs w:val="17"/>
          <w:lang w:val="es-ES_tradnl"/>
          <w14:ligatures w14:val="none"/>
        </w:rPr>
      </w:pPr>
      <w:r w:rsidRPr="002C77E9">
        <w:rPr>
          <w:sz w:val="17"/>
          <w:lang w:val="es-ES_tradnl"/>
        </w:rPr>
        <w:t xml:space="preserve">No es obligatorio cambiar el nombre de los documentos dentro de la carpeta </w:t>
      </w:r>
      <w:proofErr w:type="spellStart"/>
      <w:r w:rsidRPr="002C77E9">
        <w:rPr>
          <w:rFonts w:ascii="Courier New" w:hAnsi="Courier New"/>
          <w:sz w:val="17"/>
          <w:lang w:val="es-ES_tradnl"/>
        </w:rPr>
        <w:t>SupplementaryArtifacts</w:t>
      </w:r>
      <w:proofErr w:type="spellEnd"/>
      <w:r w:rsidRPr="002C77E9">
        <w:rPr>
          <w:sz w:val="17"/>
          <w:lang w:val="es-ES_tradnl"/>
        </w:rPr>
        <w:t xml:space="preserve"> para que cumplan con los criterios establecidos.</w:t>
      </w:r>
    </w:p>
    <w:tbl>
      <w:tblPr>
        <w:tblStyle w:val="TableGrid"/>
        <w:tblW w:w="0" w:type="auto"/>
        <w:tblInd w:w="-5" w:type="dxa"/>
        <w:tblLook w:val="04A0" w:firstRow="1" w:lastRow="0" w:firstColumn="1" w:lastColumn="0" w:noHBand="0" w:noVBand="1"/>
      </w:tblPr>
      <w:tblGrid>
        <w:gridCol w:w="9352"/>
      </w:tblGrid>
      <w:tr w:rsidR="00F76057" w:rsidRPr="002C77E9" w14:paraId="566C9B89" w14:textId="77777777" w:rsidTr="005F58BA">
        <w:trPr>
          <w:trHeight w:val="724"/>
        </w:trPr>
        <w:tc>
          <w:tcPr>
            <w:tcW w:w="9352" w:type="dxa"/>
          </w:tcPr>
          <w:p w14:paraId="7CAEBBEE" w14:textId="7DD21F74" w:rsidR="00F76057" w:rsidRPr="002C77E9" w:rsidRDefault="00F76057" w:rsidP="00F76057">
            <w:pPr>
              <w:widowControl w:val="0"/>
              <w:kinsoku w:val="0"/>
              <w:rPr>
                <w:rFonts w:eastAsia="Segoe UI" w:cs="Arial"/>
                <w:sz w:val="17"/>
                <w:szCs w:val="17"/>
                <w:lang w:val="es-ES_tradnl"/>
              </w:rPr>
            </w:pPr>
            <w:del w:id="408" w:author="Author">
              <w:r w:rsidRPr="002C77E9">
                <w:rPr>
                  <w:sz w:val="17"/>
                  <w:lang w:val="es-ES_tradnl"/>
                </w:rPr>
                <w:delText>Por ejemplo</w:delText>
              </w:r>
            </w:del>
            <w:ins w:id="409" w:author="Author">
              <w:r w:rsidR="00757AF7" w:rsidRPr="002C77E9">
                <w:rPr>
                  <w:sz w:val="17"/>
                  <w:lang w:val="es-ES_tradnl"/>
                </w:rPr>
                <w:t>Ejemplo de patente</w:t>
              </w:r>
            </w:ins>
            <w:r w:rsidR="00757AF7" w:rsidRPr="002C77E9">
              <w:rPr>
                <w:sz w:val="17"/>
                <w:lang w:val="es-ES_tradnl"/>
              </w:rPr>
              <w:t xml:space="preserve">: </w:t>
            </w:r>
            <w:r w:rsidR="00757AF7" w:rsidRPr="002C77E9">
              <w:rPr>
                <w:smallCaps/>
                <w:sz w:val="17"/>
                <w:lang w:val="es-ES_tradnl"/>
              </w:rPr>
              <w:t>US_59111111_20220719_BibliographicData.xml</w:t>
            </w:r>
            <w:r w:rsidR="00757AF7" w:rsidRPr="002C77E9">
              <w:rPr>
                <w:sz w:val="17"/>
                <w:lang w:val="es-ES_tradnl"/>
              </w:rPr>
              <w:t xml:space="preserve"> se refiere a los datos bibliográficos en XML relativos a la solicitud </w:t>
            </w:r>
            <w:ins w:id="410" w:author="Author">
              <w:r w:rsidR="00757AF7" w:rsidRPr="002C77E9">
                <w:rPr>
                  <w:sz w:val="17"/>
                  <w:lang w:val="es-ES_tradnl"/>
                </w:rPr>
                <w:t xml:space="preserve">número </w:t>
              </w:r>
            </w:ins>
            <w:r w:rsidR="00757AF7" w:rsidRPr="002C77E9">
              <w:rPr>
                <w:sz w:val="17"/>
                <w:lang w:val="es-ES_tradnl"/>
              </w:rPr>
              <w:t>59111111 presentada el 19 de julio de 2022 y facilitada por la USPTO.</w:t>
            </w:r>
          </w:p>
        </w:tc>
      </w:tr>
    </w:tbl>
    <w:p w14:paraId="056A0F23" w14:textId="77777777" w:rsidR="00F12C93" w:rsidRPr="002C77E9" w:rsidRDefault="00F12C93" w:rsidP="00F12C93">
      <w:pPr>
        <w:widowControl w:val="0"/>
        <w:kinsoku w:val="0"/>
        <w:spacing w:before="0" w:after="0"/>
        <w:contextualSpacing/>
        <w:rPr>
          <w:rFonts w:eastAsia="SimSun" w:cs="Arial"/>
          <w:kern w:val="0"/>
          <w:sz w:val="17"/>
          <w:szCs w:val="17"/>
          <w:lang w:val="es-ES_tradnl" w:eastAsia="zh-CN"/>
          <w14:ligatures w14:val="none"/>
        </w:rPr>
      </w:pPr>
    </w:p>
    <w:p w14:paraId="3B87D835" w14:textId="010DB216" w:rsidR="005409F9" w:rsidRPr="002C77E9" w:rsidRDefault="002A31A2" w:rsidP="00F12C93">
      <w:pPr>
        <w:widowControl w:val="0"/>
        <w:kinsoku w:val="0"/>
        <w:spacing w:before="0" w:after="0"/>
        <w:contextualSpacing/>
        <w:rPr>
          <w:ins w:id="411" w:author="Author"/>
          <w:rFonts w:eastAsia="Segoe UI" w:cs="Arial"/>
          <w:kern w:val="0"/>
          <w:sz w:val="17"/>
          <w:szCs w:val="17"/>
          <w:lang w:val="es-ES_tradnl"/>
          <w14:ligatures w14:val="none"/>
        </w:rPr>
      </w:pPr>
      <w:del w:id="412" w:author="Author">
        <w:r w:rsidRPr="002C77E9">
          <w:rPr>
            <w:sz w:val="17"/>
            <w:lang w:val="es-ES_tradnl"/>
          </w:rPr>
          <w:lastRenderedPageBreak/>
          <w:delText>28.</w:delText>
        </w:r>
      </w:del>
      <w:ins w:id="413" w:author="Author">
        <w:r w:rsidR="005409F9" w:rsidRPr="002C77E9">
          <w:rPr>
            <w:sz w:val="17"/>
            <w:lang w:val="es-ES_tradnl"/>
          </w:rPr>
          <w:t xml:space="preserve">Por ejemplo, para una solicitud de registro de diseños industriales, este elemento puede ser </w:t>
        </w:r>
        <w:proofErr w:type="spellStart"/>
        <w:r w:rsidR="005409F9" w:rsidRPr="002C77E9">
          <w:rPr>
            <w:rFonts w:ascii="Courier New" w:hAnsi="Courier New"/>
            <w:sz w:val="17"/>
            <w:lang w:val="es-ES_tradnl"/>
          </w:rPr>
          <w:t>RegistrationCertificate</w:t>
        </w:r>
        <w:proofErr w:type="spellEnd"/>
        <w:r w:rsidR="005409F9" w:rsidRPr="002C77E9">
          <w:rPr>
            <w:sz w:val="17"/>
            <w:lang w:val="es-ES_tradnl"/>
          </w:rPr>
          <w:t>.</w:t>
        </w:r>
      </w:ins>
    </w:p>
    <w:p w14:paraId="7A301DCB" w14:textId="77777777" w:rsidR="007628DE" w:rsidRPr="002C77E9" w:rsidRDefault="007628DE" w:rsidP="00F12C93">
      <w:pPr>
        <w:widowControl w:val="0"/>
        <w:kinsoku w:val="0"/>
        <w:spacing w:before="0" w:after="0"/>
        <w:contextualSpacing/>
        <w:rPr>
          <w:ins w:id="414" w:author="Author"/>
          <w:rFonts w:eastAsia="SimSun" w:cs="Arial"/>
          <w:kern w:val="0"/>
          <w:sz w:val="17"/>
          <w:szCs w:val="17"/>
          <w:lang w:val="es-ES_tradnl" w:eastAsia="zh-CN"/>
          <w14:ligatures w14:val="none"/>
        </w:rPr>
      </w:pPr>
    </w:p>
    <w:tbl>
      <w:tblPr>
        <w:tblStyle w:val="TableGrid"/>
        <w:tblW w:w="0" w:type="auto"/>
        <w:tblInd w:w="-5" w:type="dxa"/>
        <w:tblLook w:val="04A0" w:firstRow="1" w:lastRow="0" w:firstColumn="1" w:lastColumn="0" w:noHBand="0" w:noVBand="1"/>
      </w:tblPr>
      <w:tblGrid>
        <w:gridCol w:w="9352"/>
      </w:tblGrid>
      <w:tr w:rsidR="00F12C93" w:rsidRPr="002C77E9" w14:paraId="25567257" w14:textId="77777777" w:rsidTr="00B77ADE">
        <w:trPr>
          <w:trHeight w:val="539"/>
          <w:ins w:id="415" w:author="Author"/>
        </w:trPr>
        <w:tc>
          <w:tcPr>
            <w:tcW w:w="9352" w:type="dxa"/>
          </w:tcPr>
          <w:p w14:paraId="1527723E" w14:textId="1A89626F" w:rsidR="00F12C93" w:rsidRPr="002C77E9" w:rsidRDefault="00757AF7" w:rsidP="005D22FF">
            <w:pPr>
              <w:widowControl w:val="0"/>
              <w:kinsoku w:val="0"/>
              <w:rPr>
                <w:ins w:id="416" w:author="Author"/>
                <w:rFonts w:eastAsia="Segoe UI" w:cs="Arial"/>
                <w:sz w:val="17"/>
                <w:szCs w:val="17"/>
                <w:lang w:val="es-ES_tradnl"/>
              </w:rPr>
            </w:pPr>
            <w:ins w:id="417" w:author="Author">
              <w:r w:rsidRPr="002C77E9">
                <w:rPr>
                  <w:sz w:val="17"/>
                  <w:lang w:val="es-ES_tradnl"/>
                </w:rPr>
                <w:t>Ejemplo de diseño industrial:</w:t>
              </w:r>
            </w:ins>
            <w:r w:rsidR="000A2ACD" w:rsidRPr="002C77E9">
              <w:rPr>
                <w:sz w:val="17"/>
                <w:lang w:val="es-ES_tradnl"/>
              </w:rPr>
              <w:t xml:space="preserve"> </w:t>
            </w:r>
            <w:ins w:id="418" w:author="Author">
              <w:r w:rsidRPr="002C77E9">
                <w:rPr>
                  <w:rFonts w:ascii="Courier New" w:hAnsi="Courier New"/>
                  <w:sz w:val="17"/>
                  <w:lang w:val="es-ES_tradnl"/>
                </w:rPr>
                <w:t>EM_015065203_</w:t>
              </w:r>
              <w:r w:rsidRPr="002C77E9">
                <w:rPr>
                  <w:rFonts w:ascii="Courier New" w:hAnsi="Courier New"/>
                  <w:color w:val="D13438"/>
                  <w:sz w:val="17"/>
                  <w:bdr w:val="none" w:sz="0" w:space="0" w:color="auto" w:frame="1"/>
                  <w:lang w:val="es-ES_tradnl"/>
                </w:rPr>
                <w:t xml:space="preserve"> </w:t>
              </w:r>
              <w:r w:rsidRPr="002C77E9">
                <w:rPr>
                  <w:rFonts w:ascii="Courier New" w:hAnsi="Courier New"/>
                  <w:sz w:val="17"/>
                  <w:lang w:val="es-ES_tradnl"/>
                </w:rPr>
                <w:t>20250101_RegistrationCertificate.pdf</w:t>
              </w:r>
              <w:r w:rsidRPr="002C77E9">
                <w:rPr>
                  <w:sz w:val="17"/>
                  <w:lang w:val="es-ES_tradnl"/>
                </w:rPr>
                <w:t xml:space="preserve"> para un diseño registrado con el número de solicitud 015065203, presentado el 1 de enero de 2025.</w:t>
              </w:r>
            </w:ins>
          </w:p>
        </w:tc>
      </w:tr>
    </w:tbl>
    <w:p w14:paraId="0B0F1A82" w14:textId="7C871BB5" w:rsidR="00B77ADE" w:rsidRPr="002C77E9" w:rsidRDefault="00B77ADE" w:rsidP="00F12C93">
      <w:pPr>
        <w:widowControl w:val="0"/>
        <w:kinsoku w:val="0"/>
        <w:spacing w:before="0" w:after="0"/>
        <w:rPr>
          <w:ins w:id="419" w:author="Author"/>
          <w:rFonts w:eastAsia="Segoe UI" w:cs="Arial"/>
          <w:kern w:val="0"/>
          <w:sz w:val="17"/>
          <w:szCs w:val="17"/>
          <w:lang w:val="es-ES_tradnl" w:eastAsia="zh-CN"/>
          <w14:ligatures w14:val="none"/>
        </w:rPr>
      </w:pPr>
    </w:p>
    <w:p w14:paraId="288DE393" w14:textId="2FDD4654" w:rsidR="00B3187E" w:rsidRPr="002C77E9" w:rsidRDefault="00B3187E" w:rsidP="00F12C93">
      <w:pPr>
        <w:widowControl w:val="0"/>
        <w:kinsoku w:val="0"/>
        <w:spacing w:before="0" w:after="0"/>
        <w:rPr>
          <w:ins w:id="420" w:author="Author"/>
          <w:rFonts w:eastAsia="Times New Roman" w:cs="Arial"/>
          <w:kern w:val="0"/>
          <w:sz w:val="17"/>
          <w:szCs w:val="17"/>
          <w:lang w:val="es-ES_tradnl"/>
          <w14:ligatures w14:val="none"/>
        </w:rPr>
      </w:pPr>
      <w:ins w:id="421" w:author="Author">
        <w:r w:rsidRPr="002C77E9">
          <w:rPr>
            <w:sz w:val="17"/>
            <w:lang w:val="es-ES_tradnl"/>
          </w:rPr>
          <w:t>Por ejemplo, para solicitudes de registro de marcas, este elemento podría ser</w:t>
        </w:r>
      </w:ins>
      <w:r w:rsidR="000A2ACD" w:rsidRPr="002C77E9">
        <w:rPr>
          <w:sz w:val="17"/>
          <w:lang w:val="es-ES_tradnl"/>
        </w:rPr>
        <w:t xml:space="preserve"> </w:t>
      </w:r>
      <w:ins w:id="422" w:author="Author">
        <w:r w:rsidRPr="002C77E9">
          <w:rPr>
            <w:sz w:val="17"/>
            <w:lang w:val="es-ES_tradnl"/>
          </w:rPr>
          <w:t>“</w:t>
        </w:r>
        <w:proofErr w:type="spellStart"/>
        <w:r w:rsidRPr="002C77E9">
          <w:rPr>
            <w:sz w:val="17"/>
            <w:lang w:val="es-ES_tradnl"/>
          </w:rPr>
          <w:t>TrademarkRepresentation</w:t>
        </w:r>
        <w:proofErr w:type="spellEnd"/>
        <w:r w:rsidRPr="002C77E9">
          <w:rPr>
            <w:sz w:val="17"/>
            <w:lang w:val="es-ES_tradnl"/>
          </w:rPr>
          <w:t>”.</w:t>
        </w:r>
      </w:ins>
    </w:p>
    <w:tbl>
      <w:tblPr>
        <w:tblStyle w:val="TableGrid"/>
        <w:tblpPr w:leftFromText="180" w:rightFromText="180" w:vertAnchor="text" w:horzAnchor="margin" w:tblpY="101"/>
        <w:tblW w:w="9352" w:type="dxa"/>
        <w:tblLook w:val="04A0" w:firstRow="1" w:lastRow="0" w:firstColumn="1" w:lastColumn="0" w:noHBand="0" w:noVBand="1"/>
      </w:tblPr>
      <w:tblGrid>
        <w:gridCol w:w="9352"/>
      </w:tblGrid>
      <w:tr w:rsidR="005409F9" w:rsidRPr="002C77E9" w14:paraId="4CAE9BF9" w14:textId="77777777" w:rsidTr="00B77ADE">
        <w:trPr>
          <w:trHeight w:val="619"/>
          <w:ins w:id="423" w:author="Author"/>
        </w:trPr>
        <w:tc>
          <w:tcPr>
            <w:tcW w:w="9352" w:type="dxa"/>
          </w:tcPr>
          <w:p w14:paraId="07EDE674" w14:textId="632BD435" w:rsidR="005409F9" w:rsidRPr="002C77E9" w:rsidRDefault="00757AF7" w:rsidP="005409F9">
            <w:pPr>
              <w:widowControl w:val="0"/>
              <w:kinsoku w:val="0"/>
              <w:rPr>
                <w:ins w:id="424" w:author="Author"/>
                <w:rFonts w:eastAsia="Segoe UI" w:cs="Arial"/>
                <w:sz w:val="17"/>
                <w:szCs w:val="17"/>
                <w:lang w:val="es-ES_tradnl"/>
              </w:rPr>
            </w:pPr>
            <w:ins w:id="425" w:author="Author">
              <w:r w:rsidRPr="002C77E9">
                <w:rPr>
                  <w:sz w:val="17"/>
                  <w:lang w:val="es-ES_tradnl"/>
                </w:rPr>
                <w:t>Ejemplo de marca:</w:t>
              </w:r>
            </w:ins>
            <w:r w:rsidR="000A2ACD" w:rsidRPr="002C77E9">
              <w:rPr>
                <w:sz w:val="17"/>
                <w:lang w:val="es-ES_tradnl"/>
              </w:rPr>
              <w:t xml:space="preserve"> </w:t>
            </w:r>
            <w:ins w:id="426" w:author="Author">
              <w:r w:rsidRPr="002C77E9">
                <w:rPr>
                  <w:rFonts w:ascii="Courier New" w:hAnsi="Courier New"/>
                  <w:sz w:val="17"/>
                  <w:lang w:val="es-ES_tradnl"/>
                </w:rPr>
                <w:t>EM_018975509_20221201_TrademarkRepresentation.jpg</w:t>
              </w:r>
              <w:r w:rsidRPr="002C77E9">
                <w:rPr>
                  <w:sz w:val="17"/>
                  <w:lang w:val="es-ES_tradnl"/>
                </w:rPr>
                <w:t xml:space="preserve"> para un archivo JPG de representación de una marca relativo al número de solicitud 018975509, presentada el 1 de diciembre de 2022.</w:t>
              </w:r>
            </w:ins>
          </w:p>
        </w:tc>
      </w:tr>
    </w:tbl>
    <w:p w14:paraId="2BEBF53B" w14:textId="77777777" w:rsidR="004574B8" w:rsidRPr="002C77E9" w:rsidRDefault="004574B8" w:rsidP="004574B8">
      <w:pPr>
        <w:keepLines/>
        <w:tabs>
          <w:tab w:val="left" w:pos="567"/>
        </w:tabs>
        <w:spacing w:before="0" w:afterLines="850" w:after="2040"/>
        <w:contextualSpacing/>
        <w:rPr>
          <w:ins w:id="427" w:author="Author"/>
          <w:rFonts w:eastAsia="SimSun" w:cs="Arial"/>
          <w:kern w:val="0"/>
          <w:sz w:val="17"/>
          <w:szCs w:val="17"/>
          <w:lang w:val="es-ES_tradnl" w:eastAsia="zh-CN"/>
          <w14:ligatures w14:val="none"/>
        </w:rPr>
      </w:pPr>
    </w:p>
    <w:p w14:paraId="1B420C9F" w14:textId="381026D5" w:rsidR="00F76057" w:rsidRPr="002C77E9" w:rsidRDefault="00B86638" w:rsidP="004051AF">
      <w:pPr>
        <w:keepLines/>
        <w:tabs>
          <w:tab w:val="left" w:pos="426"/>
        </w:tabs>
        <w:spacing w:before="0" w:after="0"/>
        <w:rPr>
          <w:rFonts w:eastAsia="SimSun" w:cs="Arial"/>
          <w:kern w:val="0"/>
          <w:sz w:val="17"/>
          <w:szCs w:val="17"/>
          <w:lang w:val="es-ES_tradnl"/>
          <w14:ligatures w14:val="none"/>
        </w:rPr>
      </w:pPr>
      <w:r w:rsidRPr="002C77E9">
        <w:rPr>
          <w:rFonts w:eastAsia="SimSun" w:cs="Arial"/>
          <w:sz w:val="17"/>
          <w:lang w:val="es-ES_tradnl"/>
        </w:rPr>
        <w:fldChar w:fldCharType="begin"/>
      </w:r>
      <w:r w:rsidRPr="002C77E9">
        <w:rPr>
          <w:rFonts w:eastAsia="SimSun" w:cs="Arial"/>
          <w:sz w:val="17"/>
          <w:lang w:val="es-ES_tradnl"/>
        </w:rPr>
        <w:instrText xml:space="preserve"> AUTONUM  </w:instrText>
      </w:r>
      <w:r w:rsidRPr="002C77E9">
        <w:rPr>
          <w:rFonts w:eastAsia="SimSun" w:cs="Arial"/>
          <w:sz w:val="17"/>
          <w:lang w:val="es-ES_tradnl"/>
        </w:rPr>
        <w:fldChar w:fldCharType="end"/>
      </w:r>
      <w:r w:rsidRPr="002C77E9">
        <w:rPr>
          <w:sz w:val="17"/>
          <w:lang w:val="es-ES_tradnl"/>
        </w:rPr>
        <w:tab/>
        <w:t xml:space="preserve">Cuando un documento de prioridad </w:t>
      </w:r>
      <w:del w:id="428" w:author="Author">
        <w:r w:rsidR="002A31A2" w:rsidRPr="002C77E9">
          <w:rPr>
            <w:sz w:val="17"/>
            <w:lang w:val="es-ES_tradnl"/>
          </w:rPr>
          <w:delText xml:space="preserve">de patente </w:delText>
        </w:r>
      </w:del>
      <w:r w:rsidRPr="002C77E9">
        <w:rPr>
          <w:sz w:val="17"/>
          <w:lang w:val="es-ES_tradnl"/>
        </w:rPr>
        <w:t xml:space="preserve">en la carpeta </w:t>
      </w:r>
      <w:proofErr w:type="spellStart"/>
      <w:r w:rsidRPr="002C77E9">
        <w:rPr>
          <w:rFonts w:ascii="Courier New" w:hAnsi="Courier New"/>
          <w:sz w:val="17"/>
          <w:lang w:val="es-ES_tradnl"/>
        </w:rPr>
        <w:t>MandatoryArtifacts</w:t>
      </w:r>
      <w:proofErr w:type="spellEnd"/>
      <w:r w:rsidRPr="002C77E9">
        <w:rPr>
          <w:sz w:val="17"/>
          <w:lang w:val="es-ES_tradnl"/>
        </w:rPr>
        <w:t xml:space="preserve"> o </w:t>
      </w:r>
      <w:proofErr w:type="spellStart"/>
      <w:r w:rsidRPr="002C77E9">
        <w:rPr>
          <w:rFonts w:ascii="Courier New" w:hAnsi="Courier New"/>
          <w:sz w:val="17"/>
          <w:lang w:val="es-ES_tradnl"/>
        </w:rPr>
        <w:t>SupplementaryArtifacts</w:t>
      </w:r>
      <w:proofErr w:type="spellEnd"/>
      <w:r w:rsidRPr="002C77E9">
        <w:rPr>
          <w:sz w:val="17"/>
          <w:lang w:val="es-ES_tradnl"/>
        </w:rPr>
        <w:t xml:space="preserve"> consista </w:t>
      </w:r>
      <w:del w:id="429" w:author="Author">
        <w:r w:rsidR="002A31A2" w:rsidRPr="002C77E9">
          <w:rPr>
            <w:sz w:val="17"/>
            <w:lang w:val="es-ES_tradnl"/>
          </w:rPr>
          <w:delText xml:space="preserve">en </w:delText>
        </w:r>
      </w:del>
      <w:r w:rsidRPr="002C77E9">
        <w:rPr>
          <w:sz w:val="17"/>
          <w:lang w:val="es-ES_tradnl"/>
        </w:rPr>
        <w:t xml:space="preserve">exactamente </w:t>
      </w:r>
      <w:ins w:id="430" w:author="Author">
        <w:r w:rsidRPr="002C77E9">
          <w:rPr>
            <w:sz w:val="17"/>
            <w:lang w:val="es-ES_tradnl"/>
          </w:rPr>
          <w:t xml:space="preserve">en </w:t>
        </w:r>
      </w:ins>
      <w:r w:rsidRPr="002C77E9">
        <w:rPr>
          <w:sz w:val="17"/>
          <w:lang w:val="es-ES_tradnl"/>
        </w:rPr>
        <w:t>los archivos presentados por el solicitante</w:t>
      </w:r>
      <w:del w:id="431" w:author="Author">
        <w:r w:rsidR="002A31A2" w:rsidRPr="002C77E9">
          <w:rPr>
            <w:sz w:val="17"/>
            <w:lang w:val="es-ES_tradnl"/>
          </w:rPr>
          <w:delText xml:space="preserve"> para el cuerpo de la solicitud, la descripción, las reivindicaciones, los dibujos, el resumen o las listas de secuencias</w:delText>
        </w:r>
      </w:del>
      <w:r w:rsidRPr="002C77E9">
        <w:rPr>
          <w:sz w:val="17"/>
          <w:lang w:val="es-ES_tradnl"/>
        </w:rPr>
        <w:t xml:space="preserve">, el elemento </w:t>
      </w:r>
      <w:proofErr w:type="spellStart"/>
      <w:r w:rsidRPr="002C77E9">
        <w:rPr>
          <w:rFonts w:ascii="Courier New" w:hAnsi="Courier New"/>
          <w:color w:val="000000"/>
          <w:sz w:val="17"/>
          <w:highlight w:val="white"/>
          <w:lang w:val="es-ES_tradnl"/>
        </w:rPr>
        <w:t>DocumentAsFiledIndicator</w:t>
      </w:r>
      <w:proofErr w:type="spellEnd"/>
      <w:r w:rsidRPr="002C77E9">
        <w:rPr>
          <w:sz w:val="17"/>
          <w:lang w:val="es-ES_tradnl"/>
        </w:rPr>
        <w:t xml:space="preserve"> deberá tener el valor </w:t>
      </w:r>
      <w:r w:rsidRPr="002C77E9">
        <w:rPr>
          <w:rFonts w:ascii="Courier New" w:hAnsi="Courier New"/>
          <w:sz w:val="17"/>
          <w:lang w:val="es-ES_tradnl"/>
        </w:rPr>
        <w:t>true</w:t>
      </w:r>
      <w:r w:rsidRPr="002C77E9">
        <w:rPr>
          <w:sz w:val="17"/>
          <w:lang w:val="es-ES_tradnl"/>
        </w:rPr>
        <w:t xml:space="preserve"> en el archivo de índice del paquete de datos.</w:t>
      </w:r>
      <w:r w:rsidR="000A2ACD" w:rsidRPr="002C77E9">
        <w:rPr>
          <w:sz w:val="17"/>
          <w:lang w:val="es-ES_tradnl"/>
        </w:rPr>
        <w:t xml:space="preserve"> </w:t>
      </w:r>
      <w:r w:rsidRPr="002C77E9">
        <w:rPr>
          <w:sz w:val="17"/>
          <w:lang w:val="es-ES_tradnl"/>
        </w:rPr>
        <w:t>El valor de este elemento no debe modificarse como consecuencia de que el documento se haya comprimido o descomprimido o de que la Oficina proveedora le haya cambiado el nombre con respecto al presentado.</w:t>
      </w:r>
      <w:r w:rsidR="000A2ACD" w:rsidRPr="002C77E9">
        <w:rPr>
          <w:sz w:val="17"/>
          <w:lang w:val="es-ES_tradnl"/>
        </w:rPr>
        <w:t xml:space="preserve"> </w:t>
      </w:r>
      <w:r w:rsidRPr="002C77E9">
        <w:rPr>
          <w:sz w:val="17"/>
          <w:lang w:val="es-ES_tradnl"/>
        </w:rPr>
        <w:t xml:space="preserve">El valor del elemento no debe ser </w:t>
      </w:r>
      <w:r w:rsidRPr="002C77E9">
        <w:rPr>
          <w:rFonts w:ascii="Courier New" w:hAnsi="Courier New"/>
          <w:sz w:val="17"/>
          <w:lang w:val="es-ES_tradnl"/>
        </w:rPr>
        <w:t>true</w:t>
      </w:r>
      <w:r w:rsidRPr="002C77E9">
        <w:rPr>
          <w:sz w:val="17"/>
          <w:lang w:val="es-ES_tradnl"/>
        </w:rPr>
        <w:t xml:space="preserve"> en el caso de otros archivos, como las solicitudes digitalizadas presentadas en papel o los archivos PDF con contenido modificado, aunque ello no haya modificado la representación visual del documento</w:t>
      </w:r>
      <w:del w:id="432" w:author="Author">
        <w:r w:rsidR="002A31A2" w:rsidRPr="002C77E9">
          <w:rPr>
            <w:sz w:val="17"/>
            <w:lang w:val="es-ES_tradnl"/>
          </w:rPr>
          <w:delText>, como la eliminación de metadatos</w:delText>
        </w:r>
      </w:del>
      <w:r w:rsidRPr="002C77E9">
        <w:rPr>
          <w:sz w:val="17"/>
          <w:lang w:val="es-ES_tradnl"/>
        </w:rPr>
        <w:t>.</w:t>
      </w:r>
    </w:p>
    <w:p w14:paraId="79E41349" w14:textId="77777777" w:rsidR="0070341D" w:rsidRPr="002C77E9" w:rsidRDefault="0070341D" w:rsidP="0070341D">
      <w:pPr>
        <w:keepLines/>
        <w:tabs>
          <w:tab w:val="left" w:pos="567"/>
        </w:tabs>
        <w:spacing w:before="0" w:after="0"/>
        <w:rPr>
          <w:rFonts w:eastAsia="SimSun" w:cs="Arial"/>
          <w:kern w:val="0"/>
          <w:sz w:val="17"/>
          <w:szCs w:val="17"/>
          <w:lang w:val="es-ES_tradnl" w:eastAsia="zh-CN"/>
          <w14:ligatures w14:val="none"/>
        </w:rPr>
      </w:pPr>
    </w:p>
    <w:p w14:paraId="405BAAFF" w14:textId="77777777" w:rsidR="0070341D" w:rsidRPr="002C77E9" w:rsidRDefault="0070341D" w:rsidP="0070341D">
      <w:pPr>
        <w:keepLines/>
        <w:tabs>
          <w:tab w:val="left" w:pos="567"/>
        </w:tabs>
        <w:spacing w:before="0" w:after="0"/>
        <w:rPr>
          <w:rFonts w:eastAsia="SimSun" w:cs="Arial"/>
          <w:kern w:val="0"/>
          <w:sz w:val="17"/>
          <w:szCs w:val="17"/>
          <w:lang w:val="es-ES_tradnl" w:eastAsia="zh-CN"/>
          <w14:ligatures w14:val="none"/>
        </w:rPr>
      </w:pPr>
    </w:p>
    <w:p w14:paraId="1A7B1006" w14:textId="77777777" w:rsidR="0070341D" w:rsidRPr="002C77E9" w:rsidRDefault="0070341D" w:rsidP="0070341D">
      <w:pPr>
        <w:keepLines/>
        <w:tabs>
          <w:tab w:val="left" w:pos="567"/>
        </w:tabs>
        <w:spacing w:before="0" w:after="0"/>
        <w:rPr>
          <w:rFonts w:eastAsia="SimSun" w:cs="Arial"/>
          <w:kern w:val="0"/>
          <w:sz w:val="17"/>
          <w:szCs w:val="17"/>
          <w:lang w:val="es-ES_tradnl" w:eastAsia="zh-CN"/>
          <w14:ligatures w14:val="none"/>
        </w:rPr>
      </w:pPr>
    </w:p>
    <w:p w14:paraId="00C630B7" w14:textId="0B15CC86" w:rsidR="00F76057" w:rsidRPr="002C77E9" w:rsidRDefault="00F76057" w:rsidP="008514E6">
      <w:pPr>
        <w:spacing w:before="0" w:after="0"/>
        <w:ind w:left="5533"/>
        <w:jc w:val="center"/>
        <w:rPr>
          <w:rFonts w:eastAsia="SimSun" w:cs="Arial"/>
          <w:kern w:val="0"/>
          <w:lang w:val="es-ES_tradnl"/>
          <w14:ligatures w14:val="none"/>
        </w:rPr>
      </w:pPr>
      <w:r w:rsidRPr="002C77E9">
        <w:rPr>
          <w:lang w:val="es-ES_tradnl"/>
        </w:rPr>
        <w:t>[Sigue el Anexo I de la Norma ST.92]</w:t>
      </w:r>
    </w:p>
    <w:p w14:paraId="77312EB6" w14:textId="77777777" w:rsidR="00DD7F5A" w:rsidRPr="002C77E9" w:rsidRDefault="00DD7F5A" w:rsidP="00F76057">
      <w:pPr>
        <w:spacing w:before="0" w:after="0"/>
        <w:jc w:val="right"/>
        <w:rPr>
          <w:rFonts w:eastAsia="SimSun" w:cs="Arial"/>
          <w:kern w:val="0"/>
          <w:lang w:val="es-ES_tradnl"/>
          <w14:ligatures w14:val="none"/>
        </w:rPr>
      </w:pPr>
    </w:p>
    <w:p w14:paraId="2341E618" w14:textId="77777777" w:rsidR="00F76057" w:rsidRPr="002C77E9" w:rsidRDefault="00F76057" w:rsidP="00F76057">
      <w:pPr>
        <w:spacing w:before="0" w:after="0"/>
        <w:rPr>
          <w:rFonts w:eastAsia="SimSun" w:cs="Arial"/>
          <w:kern w:val="0"/>
          <w:lang w:val="es-ES_tradnl"/>
          <w14:ligatures w14:val="none"/>
        </w:rPr>
        <w:sectPr w:rsidR="00F76057" w:rsidRPr="002C77E9" w:rsidSect="003C5FC5">
          <w:pgSz w:w="11909" w:h="16834" w:code="9"/>
          <w:pgMar w:top="567" w:right="1134" w:bottom="1418" w:left="1418" w:header="510" w:footer="1021" w:gutter="0"/>
          <w:cols w:space="720"/>
          <w:docGrid w:linePitch="360"/>
        </w:sectPr>
      </w:pPr>
      <w:bookmarkStart w:id="433" w:name="_Toc198822794"/>
      <w:bookmarkStart w:id="434" w:name="_Toc203552042"/>
      <w:r w:rsidRPr="002C77E9">
        <w:rPr>
          <w:lang w:val="es-ES_tradnl"/>
        </w:rPr>
        <w:br w:type="page"/>
      </w:r>
    </w:p>
    <w:p w14:paraId="0C0C61A6" w14:textId="6ADC7175" w:rsidR="00625F19" w:rsidRPr="002C77E9" w:rsidRDefault="00625F19" w:rsidP="00625F19">
      <w:pPr>
        <w:autoSpaceDE w:val="0"/>
        <w:autoSpaceDN w:val="0"/>
        <w:adjustRightInd w:val="0"/>
        <w:spacing w:before="0" w:after="0" w:line="360" w:lineRule="auto"/>
        <w:jc w:val="center"/>
        <w:outlineLvl w:val="0"/>
        <w:rPr>
          <w:rFonts w:cs="Arial"/>
          <w:sz w:val="17"/>
          <w:szCs w:val="17"/>
          <w:lang w:val="es-ES_tradnl"/>
        </w:rPr>
      </w:pPr>
      <w:bookmarkStart w:id="435" w:name="_Toc530474319"/>
      <w:bookmarkStart w:id="436" w:name="_Toc53737731"/>
      <w:bookmarkStart w:id="437" w:name="_Toc90370580"/>
      <w:bookmarkStart w:id="438" w:name="Annex1"/>
      <w:bookmarkStart w:id="439" w:name="_Toc180142951"/>
      <w:bookmarkStart w:id="440" w:name="_Toc180148827"/>
      <w:bookmarkStart w:id="441" w:name="_Toc211324027"/>
      <w:bookmarkStart w:id="442" w:name="_Toc211443147"/>
      <w:bookmarkStart w:id="443" w:name="_Toc211443342"/>
      <w:bookmarkStart w:id="444" w:name="_Toc213229633"/>
      <w:bookmarkStart w:id="445" w:name="_Toc180400497"/>
      <w:bookmarkStart w:id="446" w:name="_Toc759394753"/>
      <w:r w:rsidRPr="002C77E9">
        <w:rPr>
          <w:b/>
          <w:color w:val="000000" w:themeColor="text1"/>
          <w:sz w:val="17"/>
          <w:lang w:val="es-ES_tradnl"/>
        </w:rPr>
        <w:lastRenderedPageBreak/>
        <w:t xml:space="preserve">ANEXO </w:t>
      </w:r>
      <w:bookmarkEnd w:id="435"/>
      <w:bookmarkEnd w:id="436"/>
      <w:bookmarkEnd w:id="437"/>
      <w:bookmarkEnd w:id="438"/>
      <w:r w:rsidRPr="002C77E9">
        <w:rPr>
          <w:b/>
          <w:color w:val="000000" w:themeColor="text1"/>
          <w:sz w:val="17"/>
          <w:lang w:val="es-ES_tradnl"/>
        </w:rPr>
        <w:t>I</w:t>
      </w:r>
      <w:bookmarkEnd w:id="433"/>
      <w:bookmarkEnd w:id="434"/>
      <w:bookmarkEnd w:id="439"/>
      <w:bookmarkEnd w:id="440"/>
      <w:bookmarkEnd w:id="441"/>
      <w:bookmarkEnd w:id="442"/>
      <w:bookmarkEnd w:id="443"/>
      <w:bookmarkEnd w:id="444"/>
      <w:bookmarkEnd w:id="445"/>
    </w:p>
    <w:p w14:paraId="520ADEDE" w14:textId="60FF8953" w:rsidR="00625F19" w:rsidRPr="002C77E9" w:rsidRDefault="00625F19" w:rsidP="00625F19">
      <w:pPr>
        <w:autoSpaceDE w:val="0"/>
        <w:autoSpaceDN w:val="0"/>
        <w:adjustRightInd w:val="0"/>
        <w:spacing w:before="0" w:after="0" w:line="360" w:lineRule="auto"/>
        <w:jc w:val="center"/>
        <w:outlineLvl w:val="0"/>
        <w:rPr>
          <w:rFonts w:eastAsia="SimSun" w:cs="Arial"/>
          <w:color w:val="000000"/>
          <w:kern w:val="0"/>
          <w:sz w:val="17"/>
          <w:szCs w:val="17"/>
          <w:lang w:val="es-ES_tradnl"/>
          <w14:ligatures w14:val="none"/>
        </w:rPr>
      </w:pPr>
      <w:bookmarkStart w:id="447" w:name="_Toc198822795"/>
      <w:bookmarkStart w:id="448" w:name="_Toc203552043"/>
      <w:bookmarkStart w:id="449" w:name="_Toc180148828"/>
      <w:bookmarkStart w:id="450" w:name="_Toc211324028"/>
      <w:bookmarkStart w:id="451" w:name="_Toc211443148"/>
      <w:bookmarkStart w:id="452" w:name="_Toc211443343"/>
      <w:bookmarkStart w:id="453" w:name="_Toc213229634"/>
      <w:bookmarkStart w:id="454" w:name="_Toc180400498"/>
      <w:r w:rsidRPr="002C77E9">
        <w:rPr>
          <w:color w:val="000000" w:themeColor="text1"/>
          <w:sz w:val="17"/>
          <w:lang w:val="es-ES_tradnl"/>
        </w:rPr>
        <w:t>DEFINICIÓN DEL ESQUEMA XML (XSD) PARA LOS ARCHIVOS XML DE ÍNDICE DE DOCUMENTOS DE PRIORIDAD</w:t>
      </w:r>
      <w:bookmarkEnd w:id="447"/>
      <w:bookmarkEnd w:id="448"/>
      <w:bookmarkEnd w:id="449"/>
      <w:bookmarkEnd w:id="450"/>
      <w:bookmarkEnd w:id="451"/>
      <w:bookmarkEnd w:id="452"/>
      <w:bookmarkEnd w:id="453"/>
      <w:bookmarkEnd w:id="454"/>
    </w:p>
    <w:bookmarkEnd w:id="446"/>
    <w:p w14:paraId="0614C205" w14:textId="77777777" w:rsidR="00625F19" w:rsidRPr="002C77E9" w:rsidRDefault="00625F19" w:rsidP="00625F19">
      <w:pPr>
        <w:widowControl w:val="0"/>
        <w:shd w:val="clear" w:color="auto" w:fill="FFFFFF"/>
        <w:kinsoku w:val="0"/>
        <w:spacing w:before="0" w:after="0"/>
        <w:jc w:val="center"/>
        <w:rPr>
          <w:rFonts w:eastAsia="SimSun" w:cs="Arial"/>
          <w:i/>
          <w:color w:val="000000"/>
          <w:kern w:val="0"/>
          <w:sz w:val="17"/>
          <w:szCs w:val="17"/>
          <w:lang w:val="es-ES_tradnl" w:eastAsia="zh-CN"/>
          <w14:ligatures w14:val="none"/>
        </w:rPr>
      </w:pPr>
    </w:p>
    <w:p w14:paraId="6563E559" w14:textId="405743D4" w:rsidR="00625F19" w:rsidRPr="002C77E9" w:rsidRDefault="00625F19" w:rsidP="00625F19">
      <w:pPr>
        <w:widowControl w:val="0"/>
        <w:kinsoku w:val="0"/>
        <w:spacing w:before="0" w:after="0"/>
        <w:jc w:val="center"/>
        <w:rPr>
          <w:rFonts w:eastAsia="Times New Roman" w:cs="Arial"/>
          <w:i/>
          <w:kern w:val="0"/>
          <w:sz w:val="17"/>
          <w:szCs w:val="17"/>
          <w:lang w:val="es-ES_tradnl"/>
          <w14:ligatures w14:val="none"/>
        </w:rPr>
      </w:pPr>
      <w:r w:rsidRPr="002C77E9">
        <w:rPr>
          <w:i/>
          <w:sz w:val="17"/>
          <w:lang w:val="es-ES_tradnl"/>
        </w:rPr>
        <w:t xml:space="preserve">Versión </w:t>
      </w:r>
      <w:del w:id="455" w:author="Author">
        <w:r w:rsidR="00F76057" w:rsidRPr="002C77E9">
          <w:rPr>
            <w:i/>
            <w:sz w:val="17"/>
            <w:lang w:val="es-ES_tradnl"/>
          </w:rPr>
          <w:delText>1</w:delText>
        </w:r>
      </w:del>
      <w:ins w:id="456" w:author="Author">
        <w:r w:rsidRPr="002C77E9">
          <w:rPr>
            <w:i/>
            <w:sz w:val="17"/>
            <w:lang w:val="es-ES_tradnl"/>
          </w:rPr>
          <w:t>2</w:t>
        </w:r>
      </w:ins>
      <w:r w:rsidRPr="002C77E9">
        <w:rPr>
          <w:i/>
          <w:sz w:val="17"/>
          <w:lang w:val="es-ES_tradnl"/>
        </w:rPr>
        <w:t>.0</w:t>
      </w:r>
    </w:p>
    <w:p w14:paraId="446275A0" w14:textId="77777777" w:rsidR="00625F19" w:rsidRPr="002C77E9" w:rsidRDefault="00625F19" w:rsidP="00625F19">
      <w:pPr>
        <w:widowControl w:val="0"/>
        <w:shd w:val="clear" w:color="auto" w:fill="FFFFFF"/>
        <w:kinsoku w:val="0"/>
        <w:spacing w:before="0" w:after="0"/>
        <w:jc w:val="center"/>
        <w:rPr>
          <w:rFonts w:eastAsia="SimSun" w:cs="Arial"/>
          <w:i/>
          <w:color w:val="000000"/>
          <w:kern w:val="0"/>
          <w:sz w:val="17"/>
          <w:szCs w:val="17"/>
          <w:lang w:val="es-ES_tradnl" w:eastAsia="zh-CN"/>
          <w14:ligatures w14:val="none"/>
        </w:rPr>
      </w:pPr>
    </w:p>
    <w:p w14:paraId="21CD573D" w14:textId="71B3F520" w:rsidR="001F1621" w:rsidRPr="002C77E9" w:rsidRDefault="001F1621" w:rsidP="001F1621">
      <w:pPr>
        <w:widowControl w:val="0"/>
        <w:kinsoku w:val="0"/>
        <w:spacing w:before="0" w:after="0"/>
        <w:jc w:val="center"/>
        <w:rPr>
          <w:rFonts w:eastAsia="SimSun" w:cs="Arial"/>
          <w:i/>
          <w:kern w:val="0"/>
          <w:sz w:val="17"/>
          <w:szCs w:val="17"/>
          <w:lang w:val="es-ES_tradnl"/>
          <w14:ligatures w14:val="none"/>
        </w:rPr>
      </w:pPr>
      <w:r w:rsidRPr="002C77E9">
        <w:rPr>
          <w:i/>
          <w:sz w:val="17"/>
          <w:lang w:val="es-ES_tradnl"/>
        </w:rPr>
        <w:t>Propuesta presentada para su aprobación en la decimotercera sesión del Comité de Normas Técnicas de la OMPI (CWS)</w:t>
      </w:r>
    </w:p>
    <w:p w14:paraId="1DBB4093" w14:textId="77777777" w:rsidR="00625F19" w:rsidRPr="002C77E9" w:rsidRDefault="00625F19" w:rsidP="00625F19">
      <w:pPr>
        <w:widowControl w:val="0"/>
        <w:kinsoku w:val="0"/>
        <w:spacing w:before="0" w:after="0"/>
        <w:rPr>
          <w:rFonts w:eastAsia="SimSun" w:cs="Arial"/>
          <w:i/>
          <w:kern w:val="0"/>
          <w:sz w:val="17"/>
          <w:szCs w:val="17"/>
          <w:lang w:val="es-ES_tradnl" w:eastAsia="zh-CN"/>
          <w14:ligatures w14:val="none"/>
        </w:rPr>
      </w:pPr>
    </w:p>
    <w:p w14:paraId="742681ED" w14:textId="0A5FB450" w:rsidR="00103BFB" w:rsidRPr="002C77E9" w:rsidRDefault="00625F19" w:rsidP="006A59AA">
      <w:pPr>
        <w:spacing w:before="0" w:after="0"/>
        <w:rPr>
          <w:rFonts w:eastAsia="SimSun" w:cs="Arial"/>
          <w:kern w:val="0"/>
          <w:sz w:val="17"/>
          <w:szCs w:val="17"/>
          <w:highlight w:val="yellow"/>
          <w:lang w:val="es-ES_tradnl"/>
          <w14:ligatures w14:val="none"/>
        </w:rPr>
      </w:pPr>
      <w:r w:rsidRPr="002C77E9">
        <w:rPr>
          <w:sz w:val="17"/>
          <w:lang w:val="es-ES_tradnl"/>
        </w:rPr>
        <w:t xml:space="preserve">En el Anexo I figura el conjunto de componentes del esquema XML para representar los elementos de datos mínimos y ampliados de un archivo de índice del paquete de datos de documentos de prioridad </w:t>
      </w:r>
      <w:del w:id="457" w:author="Author">
        <w:r w:rsidR="00F76057" w:rsidRPr="002C77E9">
          <w:rPr>
            <w:sz w:val="17"/>
            <w:lang w:val="es-ES_tradnl"/>
          </w:rPr>
          <w:delText xml:space="preserve">de patentes </w:delText>
        </w:r>
      </w:del>
      <w:r w:rsidRPr="002C77E9">
        <w:rPr>
          <w:sz w:val="17"/>
          <w:lang w:val="es-ES_tradnl"/>
        </w:rPr>
        <w:t>proporcionado por una Oficina de Propiedad Intelectual (PI).</w:t>
      </w:r>
      <w:r w:rsidR="000A2ACD" w:rsidRPr="002C77E9">
        <w:rPr>
          <w:sz w:val="17"/>
          <w:lang w:val="es-ES_tradnl"/>
        </w:rPr>
        <w:t xml:space="preserve"> </w:t>
      </w:r>
      <w:r w:rsidRPr="002C77E9">
        <w:rPr>
          <w:sz w:val="17"/>
          <w:lang w:val="es-ES_tradnl"/>
        </w:rPr>
        <w:t xml:space="preserve">Se basa en la Norma ST.96 de la OMPI, versión </w:t>
      </w:r>
      <w:del w:id="458" w:author="Author">
        <w:r w:rsidR="00F76057" w:rsidRPr="002C77E9">
          <w:rPr>
            <w:sz w:val="17"/>
            <w:lang w:val="es-ES_tradnl"/>
          </w:rPr>
          <w:delText>7.1</w:delText>
        </w:r>
      </w:del>
      <w:ins w:id="459" w:author="Author">
        <w:r w:rsidRPr="002C77E9">
          <w:rPr>
            <w:sz w:val="17"/>
            <w:lang w:val="es-ES_tradnl"/>
          </w:rPr>
          <w:t>9.0</w:t>
        </w:r>
      </w:ins>
      <w:r w:rsidRPr="002C77E9">
        <w:rPr>
          <w:sz w:val="17"/>
          <w:lang w:val="es-ES_tradnl"/>
        </w:rPr>
        <w:t>, incluidos los criterios utilizados para definir el nombre de los componentes de datos específicos para el intercambio de documentos de prioridad.</w:t>
      </w:r>
      <w:r w:rsidR="000A2ACD" w:rsidRPr="002C77E9">
        <w:rPr>
          <w:sz w:val="17"/>
          <w:lang w:val="es-ES_tradnl"/>
        </w:rPr>
        <w:t xml:space="preserve"> </w:t>
      </w:r>
      <w:r w:rsidRPr="002C77E9">
        <w:rPr>
          <w:sz w:val="17"/>
          <w:lang w:val="es-ES_tradnl"/>
        </w:rPr>
        <w:t>El esquema XML del archivo de índice también está disponible en:</w:t>
      </w:r>
      <w:r w:rsidR="000A2ACD" w:rsidRPr="002C77E9">
        <w:rPr>
          <w:sz w:val="17"/>
          <w:lang w:val="es-ES_tradnl"/>
        </w:rPr>
        <w:t xml:space="preserve"> </w:t>
      </w:r>
    </w:p>
    <w:p w14:paraId="59EB7C37" w14:textId="24816E9B" w:rsidR="008B12BA" w:rsidRDefault="008B12BA" w:rsidP="00625F19">
      <w:pPr>
        <w:spacing w:before="0" w:after="0"/>
        <w:rPr>
          <w:sz w:val="17"/>
          <w:lang w:val="es-ES_tradnl"/>
        </w:rPr>
      </w:pPr>
      <w:hyperlink r:id="rId28" w:history="1">
        <w:r w:rsidRPr="00DC26B1">
          <w:rPr>
            <w:rStyle w:val="Hyperlink"/>
            <w:sz w:val="17"/>
            <w:lang w:val="es-ES_tradnl"/>
          </w:rPr>
          <w:t>https://www.wipo.int/edocs/mdocs/cws/</w:t>
        </w:r>
        <w:r w:rsidRPr="00DB2840">
          <w:rPr>
            <w:rStyle w:val="Hyperlink"/>
            <w:sz w:val="17"/>
            <w:lang w:val="es-ES_tradnl"/>
          </w:rPr>
          <w:t>es</w:t>
        </w:r>
        <w:r w:rsidRPr="00DC26B1">
          <w:rPr>
            <w:rStyle w:val="Hyperlink"/>
            <w:sz w:val="17"/>
            <w:lang w:val="es-ES_tradnl"/>
          </w:rPr>
          <w:t>/cws_13/cws_13_20_rev-annexiii.zip</w:t>
        </w:r>
      </w:hyperlink>
    </w:p>
    <w:p w14:paraId="049CE3BE" w14:textId="41439D04" w:rsidR="00AA7329" w:rsidRPr="002C77E9" w:rsidRDefault="00AA7329" w:rsidP="00625F19">
      <w:pPr>
        <w:spacing w:before="0" w:after="0"/>
        <w:rPr>
          <w:ins w:id="460" w:author="Author"/>
          <w:rFonts w:eastAsia="Calibri" w:cs="Arial"/>
          <w:kern w:val="0"/>
          <w:sz w:val="17"/>
          <w:szCs w:val="17"/>
          <w:lang w:val="es-ES_tradnl"/>
          <w14:ligatures w14:val="none"/>
        </w:rPr>
      </w:pPr>
      <w:ins w:id="461" w:author="Author">
        <w:r w:rsidRPr="002C77E9">
          <w:rPr>
            <w:i/>
            <w:sz w:val="17"/>
            <w:lang w:val="es-ES_tradnl"/>
          </w:rPr>
          <w:t>(Nota: el enlace a XSD se actualizará cuando se publique la norma).</w:t>
        </w:r>
      </w:ins>
    </w:p>
    <w:p w14:paraId="76C4035A" w14:textId="49CDD1AE" w:rsidR="00625F19" w:rsidRPr="002C77E9" w:rsidRDefault="00625F19" w:rsidP="00625F19">
      <w:pPr>
        <w:spacing w:before="0" w:after="0"/>
        <w:rPr>
          <w:rFonts w:eastAsia="Calibri" w:cs="Arial"/>
          <w:kern w:val="0"/>
          <w:sz w:val="17"/>
          <w:szCs w:val="17"/>
          <w:lang w:val="es-ES_tradnl" w:eastAsia="zh-CN"/>
          <w14:ligatures w14:val="none"/>
        </w:rPr>
      </w:pPr>
    </w:p>
    <w:p w14:paraId="29D9F931" w14:textId="77777777" w:rsidR="00A46F4D" w:rsidRPr="002C77E9" w:rsidRDefault="00A46F4D" w:rsidP="00A46F4D">
      <w:pPr>
        <w:spacing w:before="0" w:after="0"/>
        <w:jc w:val="right"/>
        <w:rPr>
          <w:rFonts w:eastAsia="Calibri" w:cs="Arial"/>
          <w:kern w:val="0"/>
          <w:sz w:val="17"/>
          <w:szCs w:val="17"/>
          <w:lang w:val="es-ES_tradnl" w:eastAsia="zh-CN"/>
          <w14:ligatures w14:val="none"/>
        </w:rPr>
      </w:pPr>
    </w:p>
    <w:p w14:paraId="790F10EF"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&lt;?xml version="1.0" encoding="UTF-8"?&gt;</w:t>
      </w:r>
    </w:p>
    <w:p w14:paraId="520998DC" w14:textId="388ECDF3"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xsd:schema</w:t>
      </w:r>
      <w:proofErr w:type="spellEnd"/>
      <w:proofErr w:type="gramEnd"/>
      <w:r w:rsidRPr="00560F8F">
        <w:rPr>
          <w:rFonts w:ascii="Courier New" w:hAnsi="Courier New"/>
          <w:sz w:val="17"/>
          <w:highlight w:val="white"/>
          <w:lang w:val="en-US" w:eastAsia="en-GB"/>
        </w:rPr>
        <w:t xml:space="preserve"> </w:t>
      </w:r>
      <w:proofErr w:type="spellStart"/>
      <w:r w:rsidRPr="00560F8F">
        <w:rPr>
          <w:rFonts w:ascii="Courier New" w:hAnsi="Courier New"/>
          <w:sz w:val="17"/>
          <w:highlight w:val="white"/>
          <w:lang w:val="en-US" w:eastAsia="en-GB"/>
        </w:rPr>
        <w:t>xmlns:xsd</w:t>
      </w:r>
      <w:proofErr w:type="spellEnd"/>
      <w:r w:rsidRPr="00560F8F">
        <w:rPr>
          <w:rFonts w:ascii="Courier New" w:hAnsi="Courier New"/>
          <w:sz w:val="17"/>
          <w:highlight w:val="white"/>
          <w:lang w:val="en-US" w:eastAsia="en-GB"/>
        </w:rPr>
        <w:t xml:space="preserve">="http://www.w3.org/2001/XMLSchema" </w:t>
      </w:r>
      <w:proofErr w:type="gramStart"/>
      <w:r w:rsidRPr="00560F8F">
        <w:rPr>
          <w:rFonts w:ascii="Courier New" w:hAnsi="Courier New"/>
          <w:sz w:val="17"/>
          <w:highlight w:val="white"/>
          <w:lang w:val="en-US" w:eastAsia="en-GB"/>
        </w:rPr>
        <w:t>xmlns:pde</w:t>
      </w:r>
      <w:proofErr w:type="gramEnd"/>
      <w:r w:rsidRPr="00560F8F">
        <w:rPr>
          <w:rFonts w:ascii="Courier New" w:hAnsi="Courier New"/>
          <w:sz w:val="17"/>
          <w:highlight w:val="white"/>
          <w:lang w:val="en-US" w:eastAsia="en-GB"/>
        </w:rPr>
        <w:t xml:space="preserve">="http://www.wipo.int/standards/XMLSchema/PriorityDocumentExchange" </w:t>
      </w:r>
      <w:proofErr w:type="spellStart"/>
      <w:r w:rsidRPr="00560F8F">
        <w:rPr>
          <w:rFonts w:ascii="Courier New" w:hAnsi="Courier New"/>
          <w:sz w:val="17"/>
          <w:highlight w:val="white"/>
          <w:lang w:val="en-US" w:eastAsia="en-GB"/>
        </w:rPr>
        <w:t>xmlns:com</w:t>
      </w:r>
      <w:proofErr w:type="spellEnd"/>
      <w:r w:rsidRPr="00560F8F">
        <w:rPr>
          <w:rFonts w:ascii="Courier New" w:hAnsi="Courier New"/>
          <w:sz w:val="17"/>
          <w:highlight w:val="white"/>
          <w:lang w:val="en-US" w:eastAsia="en-GB"/>
        </w:rPr>
        <w:t xml:space="preserve">="http://www.wipo.int/standards/XMLSchema/ST96/Common" </w:t>
      </w:r>
      <w:proofErr w:type="spellStart"/>
      <w:proofErr w:type="gramStart"/>
      <w:ins w:id="462" w:author="Author">
        <w:r w:rsidRPr="00560F8F">
          <w:rPr>
            <w:rFonts w:ascii="Courier New" w:hAnsi="Courier New"/>
            <w:sz w:val="17"/>
            <w:highlight w:val="white"/>
            <w:lang w:val="en-US" w:eastAsia="en-GB"/>
          </w:rPr>
          <w:t>xmlns:dgn</w:t>
        </w:r>
        <w:proofErr w:type="spellEnd"/>
        <w:proofErr w:type="gramEnd"/>
        <w:r w:rsidRPr="00560F8F">
          <w:rPr>
            <w:rFonts w:ascii="Courier New" w:hAnsi="Courier New"/>
            <w:sz w:val="17"/>
            <w:highlight w:val="white"/>
            <w:lang w:val="en-US" w:eastAsia="en-GB"/>
          </w:rPr>
          <w:t xml:space="preserve">="http://www.wipo.int/standards/XMLSchema/ST96/Design" </w:t>
        </w:r>
        <w:proofErr w:type="gramStart"/>
        <w:r w:rsidRPr="00560F8F">
          <w:rPr>
            <w:rFonts w:ascii="Courier New" w:hAnsi="Courier New"/>
            <w:sz w:val="17"/>
            <w:highlight w:val="white"/>
            <w:lang w:val="en-US" w:eastAsia="en-GB"/>
          </w:rPr>
          <w:t>xmlns:tmk</w:t>
        </w:r>
        <w:proofErr w:type="gramEnd"/>
        <w:r w:rsidRPr="00560F8F">
          <w:rPr>
            <w:rFonts w:ascii="Courier New" w:hAnsi="Courier New"/>
            <w:sz w:val="17"/>
            <w:highlight w:val="white"/>
            <w:lang w:val="en-US" w:eastAsia="en-GB"/>
          </w:rPr>
          <w:t xml:space="preserve">="http://www.wipo.int/standards/XMLSchema/ST96/Trademark" </w:t>
        </w:r>
      </w:ins>
      <w:r w:rsidRPr="00560F8F">
        <w:rPr>
          <w:rFonts w:ascii="Courier New" w:hAnsi="Courier New"/>
          <w:sz w:val="17"/>
          <w:highlight w:val="white"/>
          <w:lang w:val="en-US" w:eastAsia="en-GB"/>
        </w:rPr>
        <w:t xml:space="preserve">targetNamespace="http://www.wipo.int/standards/XMLSchema/PriorityDocumentExchange" </w:t>
      </w:r>
      <w:proofErr w:type="spellStart"/>
      <w:r w:rsidRPr="00560F8F">
        <w:rPr>
          <w:rFonts w:ascii="Courier New" w:hAnsi="Courier New"/>
          <w:sz w:val="17"/>
          <w:highlight w:val="white"/>
          <w:lang w:val="en-US" w:eastAsia="en-GB"/>
        </w:rPr>
        <w:t>elementFormDefault</w:t>
      </w:r>
      <w:proofErr w:type="spellEnd"/>
      <w:r w:rsidRPr="00560F8F">
        <w:rPr>
          <w:rFonts w:ascii="Courier New" w:hAnsi="Courier New"/>
          <w:sz w:val="17"/>
          <w:highlight w:val="white"/>
          <w:lang w:val="en-US" w:eastAsia="en-GB"/>
        </w:rPr>
        <w:t xml:space="preserve">="qualified" </w:t>
      </w:r>
      <w:proofErr w:type="spellStart"/>
      <w:r w:rsidRPr="00560F8F">
        <w:rPr>
          <w:rFonts w:ascii="Courier New" w:hAnsi="Courier New"/>
          <w:sz w:val="17"/>
          <w:highlight w:val="white"/>
          <w:lang w:val="en-US" w:eastAsia="en-GB"/>
        </w:rPr>
        <w:t>attributeFormDefault</w:t>
      </w:r>
      <w:proofErr w:type="spellEnd"/>
      <w:r w:rsidRPr="00560F8F">
        <w:rPr>
          <w:rFonts w:ascii="Courier New" w:hAnsi="Courier New"/>
          <w:sz w:val="17"/>
          <w:highlight w:val="white"/>
          <w:lang w:val="en-US" w:eastAsia="en-GB"/>
        </w:rPr>
        <w:t>="qualified" version="</w:t>
      </w:r>
      <w:del w:id="463" w:author="Author">
        <w:r w:rsidR="004C1557" w:rsidRPr="00560F8F">
          <w:rPr>
            <w:rFonts w:ascii="Courier New" w:hAnsi="Courier New"/>
            <w:sz w:val="17"/>
            <w:highlight w:val="white"/>
            <w:lang w:val="en-US" w:eastAsia="en-GB"/>
          </w:rPr>
          <w:delText>V1</w:delText>
        </w:r>
      </w:del>
      <w:ins w:id="464" w:author="Author">
        <w:r w:rsidRPr="00560F8F">
          <w:rPr>
            <w:rFonts w:ascii="Courier New" w:hAnsi="Courier New"/>
            <w:sz w:val="17"/>
            <w:highlight w:val="white"/>
            <w:lang w:val="en-US" w:eastAsia="en-GB"/>
          </w:rPr>
          <w:t>V2</w:t>
        </w:r>
      </w:ins>
      <w:r w:rsidRPr="00560F8F">
        <w:rPr>
          <w:rFonts w:ascii="Courier New" w:hAnsi="Courier New"/>
          <w:sz w:val="17"/>
          <w:highlight w:val="white"/>
          <w:lang w:val="en-US" w:eastAsia="en-GB"/>
        </w:rPr>
        <w:t>_0"&gt;</w:t>
      </w:r>
    </w:p>
    <w:p w14:paraId="553A0976" w14:textId="597FA6C9"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xsd:import</w:t>
      </w:r>
      <w:proofErr w:type="spellEnd"/>
      <w:proofErr w:type="gramEnd"/>
      <w:r w:rsidRPr="00560F8F">
        <w:rPr>
          <w:rFonts w:ascii="Courier New" w:hAnsi="Courier New"/>
          <w:sz w:val="17"/>
          <w:highlight w:val="white"/>
          <w:lang w:val="en-US" w:eastAsia="en-GB"/>
        </w:rPr>
        <w:t xml:space="preserve"> namespace="http://www.wipo.int/standards/XMLSchema/ST96/Common" </w:t>
      </w:r>
      <w:proofErr w:type="spellStart"/>
      <w:r w:rsidRPr="00560F8F">
        <w:rPr>
          <w:rFonts w:ascii="Courier New" w:hAnsi="Courier New"/>
          <w:sz w:val="17"/>
          <w:highlight w:val="white"/>
          <w:lang w:val="en-US" w:eastAsia="en-GB"/>
        </w:rPr>
        <w:t>schemaLocation</w:t>
      </w:r>
      <w:proofErr w:type="spellEnd"/>
      <w:r w:rsidRPr="00560F8F">
        <w:rPr>
          <w:rFonts w:ascii="Courier New" w:hAnsi="Courier New"/>
          <w:sz w:val="17"/>
          <w:highlight w:val="white"/>
          <w:lang w:val="en-US" w:eastAsia="en-GB"/>
        </w:rPr>
        <w:t>="</w:t>
      </w:r>
      <w:ins w:id="465" w:author="Author">
        <w:r w:rsidRPr="00560F8F">
          <w:rPr>
            <w:rFonts w:ascii="Courier New" w:hAnsi="Courier New"/>
            <w:sz w:val="17"/>
            <w:highlight w:val="white"/>
            <w:lang w:val="en-US" w:eastAsia="en-GB"/>
          </w:rPr>
          <w:t>ST96_</w:t>
        </w:r>
      </w:ins>
      <w:r w:rsidRPr="00560F8F">
        <w:rPr>
          <w:rFonts w:ascii="Courier New" w:hAnsi="Courier New"/>
          <w:sz w:val="17"/>
          <w:highlight w:val="white"/>
          <w:lang w:val="en-US" w:eastAsia="en-GB"/>
        </w:rPr>
        <w:t>Common_</w:t>
      </w:r>
      <w:del w:id="466" w:author="Author">
        <w:r w:rsidR="004C1557" w:rsidRPr="00560F8F">
          <w:rPr>
            <w:rFonts w:ascii="Courier New" w:hAnsi="Courier New"/>
            <w:sz w:val="17"/>
            <w:highlight w:val="white"/>
            <w:lang w:val="en-US" w:eastAsia="en-GB"/>
          </w:rPr>
          <w:delText>V7_1</w:delText>
        </w:r>
      </w:del>
      <w:ins w:id="467" w:author="Author">
        <w:r w:rsidRPr="00560F8F">
          <w:rPr>
            <w:rFonts w:ascii="Courier New" w:hAnsi="Courier New"/>
            <w:sz w:val="17"/>
            <w:highlight w:val="white"/>
            <w:lang w:val="en-US" w:eastAsia="en-GB"/>
          </w:rPr>
          <w:t>V9_0</w:t>
        </w:r>
      </w:ins>
      <w:r w:rsidRPr="00560F8F">
        <w:rPr>
          <w:rFonts w:ascii="Courier New" w:hAnsi="Courier New"/>
          <w:sz w:val="17"/>
          <w:highlight w:val="white"/>
          <w:lang w:val="en-US" w:eastAsia="en-GB"/>
        </w:rPr>
        <w:t>.xsd"/&gt;</w:t>
      </w:r>
    </w:p>
    <w:p w14:paraId="59A5874B" w14:textId="77777777" w:rsidR="008676B7" w:rsidRPr="00560F8F" w:rsidRDefault="00111BFE" w:rsidP="002904C5">
      <w:pPr>
        <w:spacing w:before="0" w:after="0"/>
        <w:rPr>
          <w:ins w:id="468" w:author="Author"/>
          <w:rFonts w:ascii="Courier New" w:hAnsi="Courier New" w:cs="Courier New"/>
          <w:sz w:val="17"/>
          <w:szCs w:val="17"/>
          <w:highlight w:val="white"/>
          <w:lang w:val="fr-FR"/>
        </w:rPr>
      </w:pPr>
      <w:ins w:id="469" w:author="Autho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xsd:import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namespace</w:t>
        </w:r>
        <w:proofErr w:type="spellEnd"/>
        <w:r w:rsidRPr="00560F8F">
          <w:rPr>
            <w:rFonts w:ascii="Courier New" w:hAnsi="Courier New"/>
            <w:sz w:val="17"/>
            <w:highlight w:val="white"/>
            <w:lang w:val="fr-FR" w:eastAsia="en-GB"/>
          </w:rPr>
          <w:t xml:space="preserve">="http://www.wipo.int/standards/XMLSchema/ST96/Design" </w:t>
        </w:r>
      </w:ins>
    </w:p>
    <w:p w14:paraId="594F388D" w14:textId="04630AFC" w:rsidR="00111BFE" w:rsidRPr="00560F8F" w:rsidRDefault="00111BFE" w:rsidP="002904C5">
      <w:pPr>
        <w:spacing w:before="0" w:after="0"/>
        <w:rPr>
          <w:ins w:id="470" w:author="Author"/>
          <w:rFonts w:ascii="Courier New" w:hAnsi="Courier New" w:cs="Courier New"/>
          <w:sz w:val="17"/>
          <w:szCs w:val="17"/>
          <w:highlight w:val="white"/>
          <w:lang w:val="en-US"/>
        </w:rPr>
      </w:pPr>
      <w:proofErr w:type="spellStart"/>
      <w:ins w:id="471" w:author="Author">
        <w:r w:rsidRPr="00560F8F">
          <w:rPr>
            <w:rFonts w:ascii="Courier New" w:hAnsi="Courier New"/>
            <w:sz w:val="17"/>
            <w:highlight w:val="white"/>
            <w:lang w:val="en-US" w:eastAsia="en-GB"/>
          </w:rPr>
          <w:t>schemaLocation</w:t>
        </w:r>
        <w:proofErr w:type="spellEnd"/>
        <w:r w:rsidRPr="00560F8F">
          <w:rPr>
            <w:rFonts w:ascii="Courier New" w:hAnsi="Courier New"/>
            <w:sz w:val="17"/>
            <w:highlight w:val="white"/>
            <w:lang w:val="en-US" w:eastAsia="en-GB"/>
          </w:rPr>
          <w:t>="ST96_Design_V9_0.xsd"/&gt;</w:t>
        </w:r>
      </w:ins>
    </w:p>
    <w:p w14:paraId="38C65F6E" w14:textId="6BCE115B" w:rsidR="00591BFD" w:rsidRPr="00560F8F" w:rsidRDefault="00591BFD" w:rsidP="002904C5">
      <w:pPr>
        <w:spacing w:before="0" w:after="0"/>
        <w:rPr>
          <w:ins w:id="472" w:author="Author"/>
          <w:rFonts w:ascii="Courier New" w:hAnsi="Courier New" w:cs="Courier New"/>
          <w:sz w:val="17"/>
          <w:szCs w:val="17"/>
          <w:highlight w:val="white"/>
          <w:lang w:val="en-US"/>
        </w:rPr>
      </w:pPr>
      <w:ins w:id="473"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xsd:import</w:t>
        </w:r>
        <w:proofErr w:type="spellEnd"/>
        <w:proofErr w:type="gramEnd"/>
        <w:r w:rsidRPr="00560F8F">
          <w:rPr>
            <w:rFonts w:ascii="Courier New" w:hAnsi="Courier New"/>
            <w:sz w:val="17"/>
            <w:highlight w:val="white"/>
            <w:lang w:val="en-US" w:eastAsia="en-GB"/>
          </w:rPr>
          <w:t xml:space="preserve"> namespace="http://www.wipo.int/standards/XMLSchema/ST96/Trademark" </w:t>
        </w:r>
        <w:proofErr w:type="spellStart"/>
        <w:r w:rsidRPr="00560F8F">
          <w:rPr>
            <w:rFonts w:ascii="Courier New" w:hAnsi="Courier New"/>
            <w:sz w:val="17"/>
            <w:highlight w:val="white"/>
            <w:lang w:val="en-US" w:eastAsia="en-GB"/>
          </w:rPr>
          <w:t>schemaLocation</w:t>
        </w:r>
        <w:proofErr w:type="spellEnd"/>
        <w:r w:rsidRPr="00560F8F">
          <w:rPr>
            <w:rFonts w:ascii="Courier New" w:hAnsi="Courier New"/>
            <w:sz w:val="17"/>
            <w:highlight w:val="white"/>
            <w:lang w:val="en-US" w:eastAsia="en-GB"/>
          </w:rPr>
          <w:t>="ST96_Trademark_V9_0.xsd"/&gt;</w:t>
        </w:r>
      </w:ins>
    </w:p>
    <w:p w14:paraId="2E89D008"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PriorityDocumentIndex</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pde:PriorityDocumentIndexType</w:t>
      </w:r>
      <w:proofErr w:type="spellEnd"/>
      <w:proofErr w:type="gramEnd"/>
      <w:r w:rsidRPr="00560F8F">
        <w:rPr>
          <w:rFonts w:ascii="Courier New" w:hAnsi="Courier New"/>
          <w:sz w:val="17"/>
          <w:highlight w:val="white"/>
          <w:lang w:val="en-US" w:eastAsia="en-GB"/>
        </w:rPr>
        <w:t>"&gt;</w:t>
      </w:r>
    </w:p>
    <w:p w14:paraId="77FE866A"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112E601D" w14:textId="77777777" w:rsidR="004C1557" w:rsidRPr="00560F8F" w:rsidRDefault="004C1557" w:rsidP="004C1557">
      <w:pPr>
        <w:autoSpaceDE w:val="0"/>
        <w:autoSpaceDN w:val="0"/>
        <w:adjustRightInd w:val="0"/>
        <w:spacing w:before="0" w:after="0"/>
        <w:rPr>
          <w:del w:id="474" w:author="Author"/>
          <w:rFonts w:ascii="Courier New" w:hAnsi="Courier New" w:cs="Courier New"/>
          <w:sz w:val="17"/>
          <w:szCs w:val="17"/>
          <w:highlight w:val="white"/>
          <w:lang w:val="en-US"/>
        </w:rPr>
      </w:pPr>
      <w:del w:id="47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&lt;xsd:documentation&gt;Index file for priority document exchange&lt;/xsd:documentation&gt;</w:delText>
        </w:r>
      </w:del>
    </w:p>
    <w:p w14:paraId="56005E6C" w14:textId="3B29EC03" w:rsidR="002904C5" w:rsidRPr="00560F8F" w:rsidRDefault="004C1557" w:rsidP="002904C5">
      <w:pPr>
        <w:spacing w:before="0" w:after="0"/>
        <w:rPr>
          <w:rFonts w:ascii="Courier New" w:hAnsi="Courier New" w:cs="Courier New"/>
          <w:sz w:val="17"/>
          <w:szCs w:val="17"/>
          <w:highlight w:val="white"/>
          <w:lang w:val="en-US"/>
        </w:rPr>
      </w:pPr>
      <w:del w:id="476" w:author="Author">
        <w:r w:rsidRPr="00560F8F">
          <w:rPr>
            <w:rFonts w:ascii="Courier New" w:hAnsi="Courier New"/>
            <w:sz w:val="17"/>
            <w:highlight w:val="white"/>
            <w:lang w:val="en-US" w:eastAsia="en-GB"/>
          </w:rPr>
          <w:tab/>
        </w:r>
      </w:del>
      <w:r w:rsidR="002904C5" w:rsidRPr="00560F8F">
        <w:rPr>
          <w:rFonts w:ascii="Courier New" w:hAnsi="Courier New"/>
          <w:sz w:val="17"/>
          <w:highlight w:val="white"/>
          <w:lang w:val="en-US" w:eastAsia="en-GB"/>
        </w:rPr>
        <w:tab/>
      </w:r>
      <w:r w:rsidR="002904C5" w:rsidRPr="00560F8F">
        <w:rPr>
          <w:rFonts w:ascii="Courier New" w:hAnsi="Courier New"/>
          <w:sz w:val="17"/>
          <w:highlight w:val="white"/>
          <w:lang w:val="en-US" w:eastAsia="en-GB"/>
        </w:rPr>
        <w:tab/>
        <w:t>&lt;</w:t>
      </w:r>
      <w:proofErr w:type="spellStart"/>
      <w:proofErr w:type="gramStart"/>
      <w:r w:rsidR="002904C5" w:rsidRPr="00560F8F">
        <w:rPr>
          <w:rFonts w:ascii="Courier New" w:hAnsi="Courier New"/>
          <w:sz w:val="17"/>
          <w:highlight w:val="white"/>
          <w:lang w:val="en-US" w:eastAsia="en-GB"/>
        </w:rPr>
        <w:t>xsd:appinfo</w:t>
      </w:r>
      <w:proofErr w:type="spellEnd"/>
      <w:proofErr w:type="gramEnd"/>
      <w:r w:rsidR="002904C5" w:rsidRPr="00560F8F">
        <w:rPr>
          <w:rFonts w:ascii="Courier New" w:hAnsi="Courier New"/>
          <w:sz w:val="17"/>
          <w:highlight w:val="white"/>
          <w:lang w:val="en-US" w:eastAsia="en-GB"/>
        </w:rPr>
        <w:t>&gt;</w:t>
      </w:r>
    </w:p>
    <w:p w14:paraId="673326FB" w14:textId="525000C3"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gramStart"/>
      <w:r w:rsidRPr="00560F8F">
        <w:rPr>
          <w:rFonts w:ascii="Courier New" w:hAnsi="Courier New"/>
          <w:sz w:val="17"/>
          <w:highlight w:val="white"/>
          <w:lang w:val="en-US" w:eastAsia="en-GB"/>
        </w:rPr>
        <w:t>com:SchemaLastModifiedDate</w:t>
      </w:r>
      <w:proofErr w:type="gramEnd"/>
      <w:r w:rsidRPr="00560F8F">
        <w:rPr>
          <w:rFonts w:ascii="Courier New" w:hAnsi="Courier New"/>
          <w:sz w:val="17"/>
          <w:highlight w:val="white"/>
          <w:lang w:val="en-US" w:eastAsia="en-GB"/>
        </w:rPr>
        <w:t>&gt;</w:t>
      </w:r>
      <w:del w:id="477" w:author="Author">
        <w:r w:rsidR="004C1557" w:rsidRPr="00560F8F">
          <w:rPr>
            <w:rFonts w:ascii="Courier New" w:hAnsi="Courier New"/>
            <w:sz w:val="17"/>
            <w:highlight w:val="white"/>
            <w:lang w:val="en-US" w:eastAsia="en-GB"/>
          </w:rPr>
          <w:delText>2024-06-18</w:delText>
        </w:r>
      </w:del>
      <w:ins w:id="478" w:author="Author">
        <w:r w:rsidRPr="00560F8F">
          <w:rPr>
            <w:rFonts w:ascii="Courier New" w:hAnsi="Courier New"/>
            <w:sz w:val="17"/>
            <w:highlight w:val="white"/>
            <w:lang w:val="en-US" w:eastAsia="en-GB"/>
          </w:rPr>
          <w:t>2025-10-24</w:t>
        </w:r>
      </w:ins>
      <w:r w:rsidRPr="00560F8F">
        <w:rPr>
          <w:rFonts w:ascii="Courier New" w:hAnsi="Courier New"/>
          <w:sz w:val="17"/>
          <w:highlight w:val="white"/>
          <w:lang w:val="en-US" w:eastAsia="en-GB"/>
        </w:rPr>
        <w:t>&lt;/</w:t>
      </w:r>
      <w:proofErr w:type="gramStart"/>
      <w:r w:rsidRPr="00560F8F">
        <w:rPr>
          <w:rFonts w:ascii="Courier New" w:hAnsi="Courier New"/>
          <w:sz w:val="17"/>
          <w:highlight w:val="white"/>
          <w:lang w:val="en-US" w:eastAsia="en-GB"/>
        </w:rPr>
        <w:t>com:SchemaLastModifiedDate</w:t>
      </w:r>
      <w:proofErr w:type="gramEnd"/>
      <w:r w:rsidRPr="00560F8F">
        <w:rPr>
          <w:rFonts w:ascii="Courier New" w:hAnsi="Courier New"/>
          <w:sz w:val="17"/>
          <w:highlight w:val="white"/>
          <w:lang w:val="en-US" w:eastAsia="en-GB"/>
        </w:rPr>
        <w:t>&gt;</w:t>
      </w:r>
    </w:p>
    <w:p w14:paraId="306B4B8B" w14:textId="17551B05" w:rsidR="002904C5" w:rsidRPr="00560F8F" w:rsidRDefault="002904C5" w:rsidP="00FD4BA2">
      <w:pPr>
        <w:spacing w:before="0" w:after="0"/>
        <w:ind w:left="1440" w:firstLine="72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gramStart"/>
      <w:r w:rsidRPr="00560F8F">
        <w:rPr>
          <w:rFonts w:ascii="Courier New" w:hAnsi="Courier New"/>
          <w:sz w:val="17"/>
          <w:highlight w:val="white"/>
          <w:lang w:val="en-US" w:eastAsia="en-GB"/>
        </w:rPr>
        <w:t>com:SchemaContactPoint</w:t>
      </w:r>
      <w:proofErr w:type="gramEnd"/>
      <w:r w:rsidRPr="00560F8F">
        <w:rPr>
          <w:rFonts w:ascii="Courier New" w:hAnsi="Courier New"/>
          <w:sz w:val="17"/>
          <w:highlight w:val="white"/>
          <w:lang w:val="en-US" w:eastAsia="en-GB"/>
        </w:rPr>
        <w:t>&gt;</w:t>
      </w:r>
      <w:hyperlink r:id="rId29" w:history="1">
        <w:r w:rsidRPr="00560F8F">
          <w:rPr>
            <w:rStyle w:val="Hyperlink"/>
            <w:rFonts w:ascii="Courier New" w:hAnsi="Courier New"/>
            <w:sz w:val="17"/>
            <w:highlight w:val="white"/>
            <w:lang w:val="en-US" w:eastAsia="en-GB"/>
          </w:rPr>
          <w:t>standards@wipo.int&lt;/com:SchemaContactPoint</w:t>
        </w:r>
      </w:hyperlink>
      <w:del w:id="479" w:author="Author">
        <w:r w:rsidR="004C1557" w:rsidRPr="00560F8F">
          <w:rPr>
            <w:rFonts w:ascii="Courier New" w:hAnsi="Courier New"/>
            <w:sz w:val="17"/>
            <w:highlight w:val="white"/>
            <w:lang w:val="en-US" w:eastAsia="en-GB"/>
          </w:rPr>
          <w:delText xml:space="preserve">com:SchemaContactPoint&gt; </w:delText>
        </w:r>
      </w:del>
      <w:ins w:id="480" w:author="Author">
        <w:r w:rsidRPr="00560F8F">
          <w:rPr>
            <w:rFonts w:ascii="Courier New" w:hAnsi="Courier New"/>
            <w:sz w:val="17"/>
            <w:highlight w:val="white"/>
            <w:lang w:val="en-US" w:eastAsia="en-GB"/>
          </w:rPr>
          <w:t>&gt;</w:t>
        </w:r>
      </w:ins>
    </w:p>
    <w:p w14:paraId="68DA2FA8" w14:textId="77777777" w:rsidR="004C1557" w:rsidRPr="002C77E9" w:rsidRDefault="00BA35ED" w:rsidP="004C1557">
      <w:pPr>
        <w:autoSpaceDE w:val="0"/>
        <w:autoSpaceDN w:val="0"/>
        <w:adjustRightInd w:val="0"/>
        <w:spacing w:before="0" w:after="0"/>
        <w:rPr>
          <w:del w:id="481" w:author="Author"/>
          <w:rFonts w:ascii="Courier New" w:hAnsi="Courier New" w:cs="Courier New"/>
          <w:sz w:val="17"/>
          <w:szCs w:val="17"/>
          <w:highlight w:val="white"/>
          <w:lang w:val="es-ES_tradnl"/>
        </w:rPr>
      </w:pPr>
      <w:del w:id="482" w:author="Author">
        <w:r w:rsidRPr="002C77E9">
          <w:rPr>
            <w:rFonts w:ascii="Courier New" w:hAnsi="Courier New"/>
            <w:sz w:val="17"/>
            <w:highlight w:val="white"/>
            <w:lang w:val="es-ES_tradnl" w:eastAsia="en-GB"/>
          </w:rPr>
          <w:delText xml:space="preserve"> </w:delText>
        </w:r>
        <w:r w:rsidR="004C1557" w:rsidRPr="002C77E9">
          <w:rPr>
            <w:rFonts w:ascii="Courier New" w:hAnsi="Courier New"/>
            <w:sz w:val="17"/>
            <w:highlight w:val="white"/>
            <w:lang w:val="es-ES_tradnl" w:eastAsia="en-GB"/>
          </w:rPr>
          <w:tab/>
        </w:r>
        <w:r w:rsidR="004C1557" w:rsidRPr="002C77E9">
          <w:rPr>
            <w:rFonts w:ascii="Courier New" w:hAnsi="Courier New"/>
            <w:sz w:val="17"/>
            <w:highlight w:val="white"/>
            <w:lang w:val="es-ES_tradnl" w:eastAsia="en-GB"/>
          </w:rPr>
          <w:tab/>
        </w:r>
        <w:r w:rsidR="004C1557" w:rsidRPr="002C77E9">
          <w:rPr>
            <w:rFonts w:ascii="Courier New" w:hAnsi="Courier New"/>
            <w:sz w:val="17"/>
            <w:highlight w:val="white"/>
            <w:lang w:val="es-ES_tradnl" w:eastAsia="en-GB"/>
          </w:rPr>
          <w:tab/>
        </w:r>
        <w:r w:rsidR="004C1557" w:rsidRPr="002C77E9">
          <w:rPr>
            <w:rFonts w:ascii="Courier New" w:hAnsi="Courier New"/>
            <w:sz w:val="17"/>
            <w:highlight w:val="white"/>
            <w:lang w:val="es-ES_tradnl" w:eastAsia="en-GB"/>
          </w:rPr>
          <w:tab/>
          <w:delText>&lt;com:SchemaReleaseNoteURL&gt;</w:delText>
        </w:r>
        <w:r w:rsidR="004C1557" w:rsidRPr="002C77E9">
          <w:rPr>
            <w:rFonts w:ascii="Courier New" w:hAnsi="Courier New"/>
            <w:sz w:val="17"/>
            <w:lang w:val="es-ES_tradnl" w:eastAsia="en-GB"/>
          </w:rPr>
          <w:delText>http://www.wipo.int/standards/XMLSchema/PDDP/V1_0/ReleaseNotes.pdf</w:delText>
        </w:r>
        <w:r w:rsidR="004C1557" w:rsidRPr="002C77E9">
          <w:rPr>
            <w:rFonts w:ascii="Courier New" w:hAnsi="Courier New"/>
            <w:sz w:val="17"/>
            <w:highlight w:val="white"/>
            <w:lang w:val="es-ES_tradnl" w:eastAsia="en-GB"/>
          </w:rPr>
          <w:delText>&lt;/com:SchemaReleaseNoteURL&gt;</w:delText>
        </w:r>
      </w:del>
    </w:p>
    <w:p w14:paraId="482A89ED" w14:textId="15633226" w:rsidR="00453C52" w:rsidRPr="00560F8F" w:rsidRDefault="004C1557" w:rsidP="00453C52">
      <w:pPr>
        <w:spacing w:before="0" w:after="0"/>
        <w:ind w:left="2160"/>
        <w:rPr>
          <w:ins w:id="483" w:author="Author"/>
          <w:rFonts w:ascii="Courier New" w:hAnsi="Courier New" w:cs="Courier New"/>
          <w:sz w:val="17"/>
          <w:szCs w:val="17"/>
          <w:highlight w:val="white"/>
          <w:lang w:val="en-US"/>
        </w:rPr>
      </w:pPr>
      <w:del w:id="484" w:author="Author">
        <w:r w:rsidRPr="00560F8F">
          <w:rPr>
            <w:rFonts w:ascii="Courier New" w:hAnsi="Courier New"/>
            <w:sz w:val="17"/>
            <w:highlight w:val="white"/>
            <w:lang w:val="en-US" w:eastAsia="en-GB"/>
          </w:rPr>
          <w:tab/>
        </w:r>
      </w:del>
      <w:ins w:id="485" w:author="Author">
        <w:r w:rsidR="00B531D3" w:rsidRPr="00560F8F">
          <w:rPr>
            <w:rFonts w:ascii="Courier New" w:hAnsi="Courier New"/>
            <w:sz w:val="17"/>
            <w:highlight w:val="white"/>
            <w:lang w:val="en-US" w:eastAsia="en-GB"/>
          </w:rPr>
          <w:t>&lt;</w:t>
        </w:r>
        <w:proofErr w:type="spellStart"/>
        <w:proofErr w:type="gramStart"/>
        <w:r w:rsidR="00B531D3" w:rsidRPr="00560F8F">
          <w:rPr>
            <w:rFonts w:ascii="Courier New" w:hAnsi="Courier New"/>
            <w:sz w:val="17"/>
            <w:highlight w:val="white"/>
            <w:lang w:val="en-US" w:eastAsia="en-GB"/>
          </w:rPr>
          <w:t>xsd:documentation</w:t>
        </w:r>
        <w:proofErr w:type="spellEnd"/>
        <w:proofErr w:type="gramEnd"/>
        <w:r w:rsidR="00B531D3" w:rsidRPr="00560F8F">
          <w:rPr>
            <w:rFonts w:ascii="Courier New" w:hAnsi="Courier New"/>
            <w:sz w:val="17"/>
            <w:highlight w:val="white"/>
            <w:lang w:val="en-US" w:eastAsia="en-GB"/>
          </w:rPr>
          <w:t>&gt;This XSD is defined in Annex I of WIPO Standard ST.92 and provides the structure for the exchange of priority documents. The changes made since version 1.0 include:</w:t>
        </w:r>
      </w:ins>
    </w:p>
    <w:p w14:paraId="22FA1AFF" w14:textId="5A39A761" w:rsidR="0070157B" w:rsidRPr="00560F8F" w:rsidRDefault="0070157B" w:rsidP="0070157B">
      <w:pPr>
        <w:spacing w:before="0" w:after="0"/>
        <w:ind w:left="2160"/>
        <w:rPr>
          <w:ins w:id="486" w:author="Author"/>
          <w:rFonts w:ascii="Courier New" w:hAnsi="Courier New" w:cs="Courier New"/>
          <w:sz w:val="17"/>
          <w:szCs w:val="17"/>
          <w:highlight w:val="white"/>
          <w:lang w:val="en-US"/>
        </w:rPr>
      </w:pPr>
      <w:ins w:id="487" w:author="Author">
        <w:r w:rsidRPr="00560F8F">
          <w:rPr>
            <w:rFonts w:ascii="Courier New" w:hAnsi="Courier New"/>
            <w:sz w:val="17"/>
            <w:highlight w:val="white"/>
            <w:lang w:val="en-US" w:eastAsia="en-GB"/>
          </w:rPr>
          <w:t>(a)Declared and imported the ST.96 flattened trademark and design schemas</w:t>
        </w:r>
      </w:ins>
    </w:p>
    <w:p w14:paraId="6FEA7091" w14:textId="408F4559" w:rsidR="0070157B" w:rsidRPr="00560F8F" w:rsidRDefault="0070157B" w:rsidP="0070157B">
      <w:pPr>
        <w:spacing w:before="0" w:after="0"/>
        <w:ind w:left="2160"/>
        <w:rPr>
          <w:ins w:id="488" w:author="Author"/>
          <w:rFonts w:ascii="Courier New" w:hAnsi="Courier New" w:cs="Courier New"/>
          <w:sz w:val="17"/>
          <w:szCs w:val="17"/>
          <w:highlight w:val="white"/>
          <w:lang w:val="en-US"/>
        </w:rPr>
      </w:pPr>
      <w:ins w:id="489" w:author="Author">
        <w:r w:rsidRPr="00560F8F">
          <w:rPr>
            <w:rFonts w:ascii="Courier New" w:hAnsi="Courier New"/>
            <w:sz w:val="17"/>
            <w:highlight w:val="white"/>
            <w:lang w:val="en-US" w:eastAsia="en-GB"/>
          </w:rPr>
          <w:t xml:space="preserve">(b)Use of </w:t>
        </w:r>
        <w:proofErr w:type="spellStart"/>
        <w:proofErr w:type="gramStart"/>
        <w:r w:rsidRPr="00560F8F">
          <w:rPr>
            <w:rFonts w:ascii="Courier New" w:hAnsi="Courier New"/>
            <w:sz w:val="17"/>
            <w:highlight w:val="white"/>
            <w:lang w:val="en-US" w:eastAsia="en-GB"/>
          </w:rPr>
          <w:t>dgn:AllDesignsIndicator</w:t>
        </w:r>
        <w:proofErr w:type="spellEnd"/>
        <w:proofErr w:type="gramEnd"/>
        <w:r w:rsidRPr="00560F8F">
          <w:rPr>
            <w:rFonts w:ascii="Courier New" w:hAnsi="Courier New"/>
            <w:sz w:val="17"/>
            <w:highlight w:val="white"/>
            <w:lang w:val="en-US" w:eastAsia="en-GB"/>
          </w:rPr>
          <w:t xml:space="preserve"> and </w:t>
        </w:r>
        <w:proofErr w:type="spellStart"/>
        <w:proofErr w:type="gramStart"/>
        <w:r w:rsidRPr="00560F8F">
          <w:rPr>
            <w:rFonts w:ascii="Courier New" w:hAnsi="Courier New"/>
            <w:sz w:val="17"/>
            <w:highlight w:val="white"/>
            <w:lang w:val="en-US" w:eastAsia="en-GB"/>
          </w:rPr>
          <w:t>dgn:DesignIdentifierBag</w:t>
        </w:r>
        <w:proofErr w:type="spellEnd"/>
        <w:proofErr w:type="gramEnd"/>
        <w:r w:rsidRPr="00560F8F">
          <w:rPr>
            <w:rFonts w:ascii="Courier New" w:hAnsi="Courier New"/>
            <w:sz w:val="17"/>
            <w:highlight w:val="white"/>
            <w:lang w:val="en-US" w:eastAsia="en-GB"/>
          </w:rPr>
          <w:t xml:space="preserve"> elements from the ST.96 Design namespace</w:t>
        </w:r>
      </w:ins>
    </w:p>
    <w:p w14:paraId="0FED52E8" w14:textId="504055D1" w:rsidR="0070157B" w:rsidRPr="00560F8F" w:rsidRDefault="0070157B" w:rsidP="0070157B">
      <w:pPr>
        <w:spacing w:before="0" w:after="0"/>
        <w:ind w:left="2160"/>
        <w:rPr>
          <w:ins w:id="490" w:author="Author"/>
          <w:rFonts w:ascii="Courier New" w:hAnsi="Courier New" w:cs="Courier New"/>
          <w:sz w:val="17"/>
          <w:szCs w:val="17"/>
          <w:highlight w:val="white"/>
          <w:lang w:val="en-US"/>
        </w:rPr>
      </w:pPr>
      <w:ins w:id="491" w:author="Author">
        <w:r w:rsidRPr="00560F8F">
          <w:rPr>
            <w:rFonts w:ascii="Courier New" w:hAnsi="Courier New"/>
            <w:sz w:val="17"/>
            <w:highlight w:val="white"/>
            <w:lang w:val="en-US" w:eastAsia="en-GB"/>
          </w:rPr>
          <w:t>(c)</w:t>
        </w:r>
        <w:proofErr w:type="gramStart"/>
        <w:r w:rsidRPr="00560F8F">
          <w:rPr>
            <w:rFonts w:ascii="Courier New" w:hAnsi="Courier New"/>
            <w:sz w:val="17"/>
            <w:highlight w:val="white"/>
            <w:lang w:val="en-US" w:eastAsia="en-GB"/>
          </w:rPr>
          <w:t>Renaming of</w:t>
        </w:r>
        <w:proofErr w:type="gramEnd"/>
        <w:r w:rsidRPr="00560F8F">
          <w:rPr>
            <w:rFonts w:ascii="Courier New" w:hAnsi="Courier New"/>
            <w:sz w:val="17"/>
            <w:highlight w:val="white"/>
            <w:lang w:val="en-US" w:eastAsia="en-GB"/>
          </w:rPr>
          <w:t xml:space="preserve"> </w:t>
        </w:r>
        <w:proofErr w:type="spellStart"/>
        <w:r w:rsidRPr="00560F8F">
          <w:rPr>
            <w:rFonts w:ascii="Courier New" w:hAnsi="Courier New"/>
            <w:sz w:val="17"/>
            <w:highlight w:val="white"/>
            <w:lang w:val="en-US" w:eastAsia="en-GB"/>
          </w:rPr>
          <w:t>IPTypeCategory</w:t>
        </w:r>
        <w:proofErr w:type="spellEnd"/>
        <w:r w:rsidRPr="00560F8F">
          <w:rPr>
            <w:rFonts w:ascii="Courier New" w:hAnsi="Courier New"/>
            <w:sz w:val="17"/>
            <w:highlight w:val="white"/>
            <w:lang w:val="en-US" w:eastAsia="en-GB"/>
          </w:rPr>
          <w:t xml:space="preserve"> to </w:t>
        </w:r>
        <w:proofErr w:type="spellStart"/>
        <w:r w:rsidRPr="00560F8F">
          <w:rPr>
            <w:rFonts w:ascii="Courier New" w:hAnsi="Courier New"/>
            <w:sz w:val="17"/>
            <w:highlight w:val="white"/>
            <w:lang w:val="en-US" w:eastAsia="en-GB"/>
          </w:rPr>
          <w:t>IPRightKindCategory</w:t>
        </w:r>
        <w:proofErr w:type="spellEnd"/>
        <w:r w:rsidRPr="00560F8F">
          <w:rPr>
            <w:rFonts w:ascii="Courier New" w:hAnsi="Courier New"/>
            <w:sz w:val="17"/>
            <w:highlight w:val="white"/>
            <w:lang w:val="en-US" w:eastAsia="en-GB"/>
          </w:rPr>
          <w:t xml:space="preserve"> and </w:t>
        </w:r>
        <w:proofErr w:type="spellStart"/>
        <w:r w:rsidRPr="00560F8F">
          <w:rPr>
            <w:rFonts w:ascii="Courier New" w:hAnsi="Courier New"/>
            <w:sz w:val="17"/>
            <w:highlight w:val="white"/>
            <w:lang w:val="en-US" w:eastAsia="en-GB"/>
          </w:rPr>
          <w:t>IPTypeCategoryType</w:t>
        </w:r>
        <w:proofErr w:type="spellEnd"/>
        <w:r w:rsidRPr="00560F8F">
          <w:rPr>
            <w:rFonts w:ascii="Courier New" w:hAnsi="Courier New"/>
            <w:sz w:val="17"/>
            <w:highlight w:val="white"/>
            <w:lang w:val="en-US" w:eastAsia="en-GB"/>
          </w:rPr>
          <w:t xml:space="preserve"> to </w:t>
        </w:r>
        <w:proofErr w:type="spellStart"/>
        <w:r w:rsidRPr="00560F8F">
          <w:rPr>
            <w:rFonts w:ascii="Courier New" w:hAnsi="Courier New"/>
            <w:sz w:val="17"/>
            <w:highlight w:val="white"/>
            <w:lang w:val="en-US" w:eastAsia="en-GB"/>
          </w:rPr>
          <w:t>IPRightKindCategoryType</w:t>
        </w:r>
        <w:proofErr w:type="spellEnd"/>
        <w:r w:rsidRPr="00560F8F">
          <w:rPr>
            <w:rFonts w:ascii="Courier New" w:hAnsi="Courier New"/>
            <w:sz w:val="17"/>
            <w:highlight w:val="white"/>
            <w:lang w:val="en-US" w:eastAsia="en-GB"/>
          </w:rPr>
          <w:t>. This component is restricted to the values: Patent, Industrial design, and Trademark</w:t>
        </w:r>
      </w:ins>
    </w:p>
    <w:p w14:paraId="1E9234DF" w14:textId="220C6FF2" w:rsidR="0070157B" w:rsidRPr="00560F8F" w:rsidRDefault="0070157B" w:rsidP="0070157B">
      <w:pPr>
        <w:spacing w:before="0" w:after="0"/>
        <w:ind w:left="2160"/>
        <w:rPr>
          <w:ins w:id="492" w:author="Author"/>
          <w:rFonts w:ascii="Courier New" w:hAnsi="Courier New" w:cs="Courier New"/>
          <w:sz w:val="17"/>
          <w:szCs w:val="17"/>
          <w:highlight w:val="white"/>
          <w:lang w:val="en-US"/>
        </w:rPr>
      </w:pPr>
      <w:ins w:id="493" w:author="Author">
        <w:r w:rsidRPr="00560F8F">
          <w:rPr>
            <w:rFonts w:ascii="Courier New" w:hAnsi="Courier New"/>
            <w:sz w:val="17"/>
            <w:highlight w:val="white"/>
            <w:lang w:val="en-US" w:eastAsia="en-GB"/>
          </w:rPr>
          <w:t xml:space="preserve">(d)Introducing of the new </w:t>
        </w:r>
        <w:proofErr w:type="spellStart"/>
        <w:proofErr w:type="gramStart"/>
        <w:r w:rsidRPr="00560F8F">
          <w:rPr>
            <w:rFonts w:ascii="Courier New" w:hAnsi="Courier New"/>
            <w:sz w:val="17"/>
            <w:highlight w:val="white"/>
            <w:lang w:val="en-US" w:eastAsia="en-GB"/>
          </w:rPr>
          <w:t>categories:DesignMandatoryDocumentCategory</w:t>
        </w:r>
        <w:proofErr w:type="spellEnd"/>
        <w:proofErr w:type="gramEnd"/>
        <w:r w:rsidRPr="00560F8F">
          <w:rPr>
            <w:rFonts w:ascii="Courier New" w:hAnsi="Courier New"/>
            <w:sz w:val="17"/>
            <w:highlight w:val="white"/>
            <w:lang w:val="en-US" w:eastAsia="en-GB"/>
          </w:rPr>
          <w:t xml:space="preserve">, </w:t>
        </w:r>
        <w:proofErr w:type="spellStart"/>
        <w:r w:rsidRPr="00560F8F">
          <w:rPr>
            <w:rFonts w:ascii="Courier New" w:hAnsi="Courier New"/>
            <w:sz w:val="17"/>
            <w:highlight w:val="white"/>
            <w:lang w:val="en-US" w:eastAsia="en-GB"/>
          </w:rPr>
          <w:t>TrademarkMandatoryDocumentCategory</w:t>
        </w:r>
        <w:proofErr w:type="spellEnd"/>
        <w:r w:rsidRPr="00560F8F">
          <w:rPr>
            <w:rFonts w:ascii="Courier New" w:hAnsi="Courier New"/>
            <w:sz w:val="17"/>
            <w:highlight w:val="white"/>
            <w:lang w:val="en-US" w:eastAsia="en-GB"/>
          </w:rPr>
          <w:t xml:space="preserve">, </w:t>
        </w:r>
        <w:proofErr w:type="spellStart"/>
        <w:r w:rsidRPr="00560F8F">
          <w:rPr>
            <w:rFonts w:ascii="Courier New" w:hAnsi="Courier New"/>
            <w:sz w:val="17"/>
            <w:highlight w:val="white"/>
            <w:lang w:val="en-US" w:eastAsia="en-GB"/>
          </w:rPr>
          <w:t>DesignSupplementaryDocumentCategory</w:t>
        </w:r>
        <w:proofErr w:type="spellEnd"/>
        <w:r w:rsidRPr="00560F8F">
          <w:rPr>
            <w:rFonts w:ascii="Courier New" w:hAnsi="Courier New"/>
            <w:sz w:val="17"/>
            <w:highlight w:val="white"/>
            <w:lang w:val="en-US" w:eastAsia="en-GB"/>
          </w:rPr>
          <w:t xml:space="preserve"> and </w:t>
        </w:r>
        <w:proofErr w:type="spellStart"/>
        <w:r w:rsidRPr="00560F8F">
          <w:rPr>
            <w:rFonts w:ascii="Courier New" w:hAnsi="Courier New"/>
            <w:sz w:val="17"/>
            <w:highlight w:val="white"/>
            <w:lang w:val="en-US" w:eastAsia="en-GB"/>
          </w:rPr>
          <w:t>TrademarkSupplementaryDocumentCategory</w:t>
        </w:r>
        <w:proofErr w:type="spellEnd"/>
      </w:ins>
    </w:p>
    <w:p w14:paraId="13A54301" w14:textId="4AA3F3F4" w:rsidR="00453C52" w:rsidRPr="00560F8F" w:rsidRDefault="00453C52" w:rsidP="00453C52">
      <w:pPr>
        <w:spacing w:before="0" w:after="0"/>
        <w:ind w:left="2160"/>
        <w:rPr>
          <w:ins w:id="494" w:author="Author"/>
          <w:rFonts w:ascii="Courier New" w:hAnsi="Courier New" w:cs="Courier New"/>
          <w:sz w:val="17"/>
          <w:szCs w:val="17"/>
          <w:highlight w:val="white"/>
          <w:lang w:val="en-US"/>
        </w:rPr>
      </w:pPr>
      <w:ins w:id="495" w:author="Author">
        <w:r w:rsidRPr="00560F8F">
          <w:rPr>
            <w:rFonts w:ascii="Courier New" w:hAnsi="Courier New"/>
            <w:sz w:val="17"/>
            <w:highlight w:val="white"/>
            <w:lang w:val="en-US" w:eastAsia="en-GB"/>
          </w:rPr>
          <w:t xml:space="preserve">(e)Replacement of </w:t>
        </w:r>
        <w:proofErr w:type="spellStart"/>
        <w:proofErr w:type="gramStart"/>
        <w:r w:rsidRPr="00560F8F">
          <w:rPr>
            <w:rFonts w:ascii="Courier New" w:hAnsi="Courier New"/>
            <w:sz w:val="17"/>
            <w:highlight w:val="white"/>
            <w:lang w:val="en-US" w:eastAsia="en-GB"/>
          </w:rPr>
          <w:t>pde:ApplicationNumber</w:t>
        </w:r>
        <w:proofErr w:type="spellEnd"/>
        <w:proofErr w:type="gramEnd"/>
        <w:r w:rsidRPr="00560F8F">
          <w:rPr>
            <w:rFonts w:ascii="Courier New" w:hAnsi="Courier New"/>
            <w:sz w:val="17"/>
            <w:highlight w:val="white"/>
            <w:lang w:val="en-US" w:eastAsia="en-GB"/>
          </w:rPr>
          <w:t xml:space="preserve"> with both </w:t>
        </w:r>
        <w:proofErr w:type="spellStart"/>
        <w:proofErr w:type="gramStart"/>
        <w:r w:rsidRPr="00560F8F">
          <w:rPr>
            <w:rFonts w:ascii="Courier New" w:hAnsi="Courier New"/>
            <w:sz w:val="17"/>
            <w:highlight w:val="white"/>
            <w:lang w:val="en-US" w:eastAsia="en-GB"/>
          </w:rPr>
          <w:t>com:IPOfficeCode</w:t>
        </w:r>
        <w:proofErr w:type="spellEnd"/>
        <w:proofErr w:type="gramEnd"/>
        <w:r w:rsidRPr="00560F8F">
          <w:rPr>
            <w:rFonts w:ascii="Courier New" w:hAnsi="Courier New"/>
            <w:sz w:val="17"/>
            <w:highlight w:val="white"/>
            <w:lang w:val="en-US" w:eastAsia="en-GB"/>
          </w:rPr>
          <w:t xml:space="preserve"> and </w:t>
        </w:r>
        <w:proofErr w:type="spellStart"/>
        <w:proofErr w:type="gramStart"/>
        <w:r w:rsidRPr="00560F8F">
          <w:rPr>
            <w:rFonts w:ascii="Courier New" w:hAnsi="Courier New"/>
            <w:sz w:val="17"/>
            <w:highlight w:val="white"/>
            <w:lang w:val="en-US" w:eastAsia="en-GB"/>
          </w:rPr>
          <w:t>com:ApplicationNumber</w:t>
        </w:r>
        <w:proofErr w:type="spellEnd"/>
        <w:proofErr w:type="gramEnd"/>
      </w:ins>
    </w:p>
    <w:p w14:paraId="437A6871" w14:textId="5F5BA701" w:rsidR="00B52C86" w:rsidRPr="00560F8F" w:rsidRDefault="00B52C86" w:rsidP="00B52C86">
      <w:pPr>
        <w:spacing w:before="0" w:after="0"/>
        <w:ind w:left="2160"/>
        <w:rPr>
          <w:ins w:id="496" w:author="Author"/>
          <w:rFonts w:ascii="Courier New" w:hAnsi="Courier New" w:cs="Courier New"/>
          <w:sz w:val="17"/>
          <w:szCs w:val="17"/>
          <w:highlight w:val="white"/>
          <w:lang w:val="en-US"/>
        </w:rPr>
      </w:pPr>
      <w:ins w:id="497" w:author="Author">
        <w:r w:rsidRPr="00560F8F">
          <w:rPr>
            <w:rFonts w:ascii="Courier New" w:hAnsi="Courier New"/>
            <w:sz w:val="17"/>
            <w:highlight w:val="white"/>
            <w:lang w:val="en-US" w:eastAsia="en-GB"/>
          </w:rPr>
          <w:t xml:space="preserve">(f)Replacement of the type </w:t>
        </w:r>
        <w:proofErr w:type="spellStart"/>
        <w:proofErr w:type="gramStart"/>
        <w:r w:rsidRPr="00560F8F">
          <w:rPr>
            <w:rFonts w:ascii="Courier New" w:hAnsi="Courier New"/>
            <w:sz w:val="17"/>
            <w:highlight w:val="white"/>
            <w:lang w:val="en-US" w:eastAsia="en-GB"/>
          </w:rPr>
          <w:t>pde:DocumentFormatCategoryType</w:t>
        </w:r>
        <w:proofErr w:type="spellEnd"/>
        <w:proofErr w:type="gramEnd"/>
        <w:r w:rsidRPr="00560F8F">
          <w:rPr>
            <w:rFonts w:ascii="Courier New" w:hAnsi="Courier New"/>
            <w:sz w:val="17"/>
            <w:highlight w:val="white"/>
            <w:lang w:val="en-US" w:eastAsia="en-GB"/>
          </w:rPr>
          <w:t xml:space="preserve"> with the new type </w:t>
        </w:r>
        <w:proofErr w:type="spellStart"/>
        <w:proofErr w:type="gramStart"/>
        <w:r w:rsidRPr="00560F8F">
          <w:rPr>
            <w:rFonts w:ascii="Courier New" w:hAnsi="Courier New"/>
            <w:sz w:val="17"/>
            <w:highlight w:val="white"/>
            <w:lang w:val="en-US" w:eastAsia="en-GB"/>
          </w:rPr>
          <w:t>pde:DocumentFileFormatCategoryType</w:t>
        </w:r>
        <w:proofErr w:type="spellEnd"/>
        <w:proofErr w:type="gramEnd"/>
        <w:r w:rsidRPr="00560F8F">
          <w:rPr>
            <w:rFonts w:ascii="Courier New" w:hAnsi="Courier New"/>
            <w:sz w:val="17"/>
            <w:highlight w:val="white"/>
            <w:lang w:val="en-US" w:eastAsia="en-GB"/>
          </w:rPr>
          <w:t xml:space="preserve">, which is defined as a union of following types from WIPO Standard ST.96: </w:t>
        </w:r>
        <w:proofErr w:type="spellStart"/>
        <w:proofErr w:type="gramStart"/>
        <w:r w:rsidRPr="00560F8F">
          <w:rPr>
            <w:rFonts w:ascii="Courier New" w:hAnsi="Courier New"/>
            <w:sz w:val="17"/>
            <w:highlight w:val="white"/>
            <w:lang w:val="en-US" w:eastAsia="en-GB"/>
          </w:rPr>
          <w:t>com:DocumentFormatCategoryType</w:t>
        </w:r>
        <w:proofErr w:type="spellEnd"/>
        <w:proofErr w:type="gramEnd"/>
        <w:r w:rsidRPr="00560F8F">
          <w:rPr>
            <w:rFonts w:ascii="Courier New" w:hAnsi="Courier New"/>
            <w:sz w:val="17"/>
            <w:highlight w:val="white"/>
            <w:lang w:val="en-US" w:eastAsia="en-GB"/>
          </w:rPr>
          <w:t xml:space="preserve">, </w:t>
        </w:r>
        <w:proofErr w:type="spellStart"/>
        <w:proofErr w:type="gramStart"/>
        <w:r w:rsidRPr="00560F8F">
          <w:rPr>
            <w:rFonts w:ascii="Courier New" w:hAnsi="Courier New"/>
            <w:sz w:val="17"/>
            <w:highlight w:val="white"/>
            <w:lang w:val="en-US" w:eastAsia="en-GB"/>
          </w:rPr>
          <w:t>com:ThreeDModelFormatCategoryType</w:t>
        </w:r>
        <w:proofErr w:type="spellEnd"/>
        <w:proofErr w:type="gramEnd"/>
        <w:r w:rsidRPr="00560F8F">
          <w:rPr>
            <w:rFonts w:ascii="Courier New" w:hAnsi="Courier New"/>
            <w:sz w:val="17"/>
            <w:highlight w:val="white"/>
            <w:lang w:val="en-US" w:eastAsia="en-GB"/>
          </w:rPr>
          <w:t xml:space="preserve">, </w:t>
        </w:r>
        <w:proofErr w:type="gramStart"/>
        <w:r w:rsidRPr="00560F8F">
          <w:rPr>
            <w:rFonts w:ascii="Courier New" w:hAnsi="Courier New"/>
            <w:sz w:val="17"/>
            <w:highlight w:val="white"/>
            <w:lang w:val="en-US" w:eastAsia="en-GB"/>
          </w:rPr>
          <w:t>dgn:ViewFileFormatCategoryType</w:t>
        </w:r>
        <w:proofErr w:type="gramEnd"/>
        <w:r w:rsidRPr="00560F8F">
          <w:rPr>
            <w:rFonts w:ascii="Courier New" w:hAnsi="Courier New"/>
            <w:sz w:val="17"/>
            <w:highlight w:val="white"/>
            <w:lang w:val="en-US" w:eastAsia="en-GB"/>
          </w:rPr>
          <w:t>,</w:t>
        </w:r>
        <w:proofErr w:type="gramStart"/>
        <w:r w:rsidRPr="00560F8F">
          <w:rPr>
            <w:rFonts w:ascii="Courier New" w:hAnsi="Courier New"/>
            <w:sz w:val="17"/>
            <w:highlight w:val="white"/>
            <w:lang w:val="en-US" w:eastAsia="en-GB"/>
          </w:rPr>
          <w:t>tmk:MarkMultimediaFileFormatCategoryType</w:t>
        </w:r>
        <w:proofErr w:type="gramEnd"/>
        <w:r w:rsidRPr="00560F8F">
          <w:rPr>
            <w:rFonts w:ascii="Courier New" w:hAnsi="Courier New"/>
            <w:sz w:val="17"/>
            <w:highlight w:val="white"/>
            <w:lang w:val="en-US" w:eastAsia="en-GB"/>
          </w:rPr>
          <w:t>,</w:t>
        </w:r>
        <w:proofErr w:type="gramStart"/>
        <w:r w:rsidRPr="00560F8F">
          <w:rPr>
            <w:rFonts w:ascii="Courier New" w:hAnsi="Courier New"/>
            <w:sz w:val="17"/>
            <w:highlight w:val="white"/>
            <w:lang w:val="en-US" w:eastAsia="en-GB"/>
          </w:rPr>
          <w:t>tmk:SoundFileFormatCategoryType</w:t>
        </w:r>
        <w:proofErr w:type="gramEnd"/>
        <w:r w:rsidRPr="00560F8F">
          <w:rPr>
            <w:rFonts w:ascii="Courier New" w:hAnsi="Courier New"/>
            <w:sz w:val="17"/>
            <w:highlight w:val="white"/>
            <w:lang w:val="en-US" w:eastAsia="en-GB"/>
          </w:rPr>
          <w:t xml:space="preserve"> and </w:t>
        </w:r>
        <w:proofErr w:type="spellStart"/>
        <w:proofErr w:type="gramStart"/>
        <w:r w:rsidRPr="00560F8F">
          <w:rPr>
            <w:rFonts w:ascii="Courier New" w:hAnsi="Courier New"/>
            <w:sz w:val="17"/>
            <w:highlight w:val="white"/>
            <w:lang w:val="en-US" w:eastAsia="en-GB"/>
          </w:rPr>
          <w:t>pde:ArchiveFormatCategoryType</w:t>
        </w:r>
        <w:proofErr w:type="spellEnd"/>
        <w:proofErr w:type="gramEnd"/>
        <w:r w:rsidRPr="00560F8F">
          <w:rPr>
            <w:rFonts w:ascii="Courier New" w:hAnsi="Courier New"/>
            <w:sz w:val="17"/>
            <w:highlight w:val="white"/>
            <w:lang w:val="en-US" w:eastAsia="en-GB"/>
          </w:rPr>
          <w:t xml:space="preserve"> to cover all possible file format</w:t>
        </w:r>
      </w:ins>
    </w:p>
    <w:p w14:paraId="1F3DDD9A" w14:textId="133D2427" w:rsidR="002904C5" w:rsidRPr="00560F8F" w:rsidRDefault="00B52C86" w:rsidP="00814F91">
      <w:pPr>
        <w:spacing w:before="0" w:after="0"/>
        <w:ind w:left="2160"/>
        <w:rPr>
          <w:ins w:id="498" w:author="Author"/>
          <w:rFonts w:ascii="Courier New" w:hAnsi="Courier New" w:cs="Courier New"/>
          <w:sz w:val="17"/>
          <w:szCs w:val="17"/>
          <w:highlight w:val="white"/>
          <w:lang w:val="en-US"/>
        </w:rPr>
      </w:pPr>
      <w:ins w:id="499" w:author="Author">
        <w:r w:rsidRPr="00560F8F">
          <w:rPr>
            <w:rFonts w:ascii="Courier New" w:hAnsi="Courier New"/>
            <w:sz w:val="17"/>
            <w:highlight w:val="white"/>
            <w:lang w:val="en-US" w:eastAsia="en-GB"/>
          </w:rPr>
          <w:t xml:space="preserve">(g) Addition of </w:t>
        </w:r>
        <w:proofErr w:type="spellStart"/>
        <w:proofErr w:type="gramStart"/>
        <w:r w:rsidRPr="00560F8F">
          <w:rPr>
            <w:rFonts w:ascii="Courier New" w:hAnsi="Courier New"/>
            <w:sz w:val="17"/>
            <w:highlight w:val="white"/>
            <w:lang w:val="en-US" w:eastAsia="en-GB"/>
          </w:rPr>
          <w:t>pde:ArchiveFormatCategoryType</w:t>
        </w:r>
        <w:proofErr w:type="spellEnd"/>
        <w:proofErr w:type="gramEnd"/>
        <w:r w:rsidRPr="00560F8F">
          <w:rPr>
            <w:rFonts w:ascii="Courier New" w:hAnsi="Courier New"/>
            <w:sz w:val="17"/>
            <w:highlight w:val="white"/>
            <w:lang w:val="en-US" w:eastAsia="en-GB"/>
          </w:rPr>
          <w:t xml:space="preserve"> to cover 'ZIP' and 'TAR' formats that are not included in ST.96&lt;/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ins>
    </w:p>
    <w:p w14:paraId="236B2913" w14:textId="4CDB64B9"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xsd:appinfo</w:t>
      </w:r>
      <w:proofErr w:type="spellEnd"/>
      <w:proofErr w:type="gramEnd"/>
      <w:r w:rsidRPr="00560F8F">
        <w:rPr>
          <w:rFonts w:ascii="Courier New" w:hAnsi="Courier New"/>
          <w:sz w:val="17"/>
          <w:highlight w:val="white"/>
          <w:lang w:val="en-US" w:eastAsia="en-GB"/>
        </w:rPr>
        <w:t>&gt;</w:t>
      </w:r>
    </w:p>
    <w:p w14:paraId="6113865B"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451643B3"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p>
    <w:p w14:paraId="0230006C"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lastRenderedPageBreak/>
        <w:tab/>
        <w:t>&lt;</w:t>
      </w:r>
      <w:proofErr w:type="spellStart"/>
      <w:proofErr w:type="gramStart"/>
      <w:r w:rsidRPr="00560F8F">
        <w:rPr>
          <w:rFonts w:ascii="Courier New" w:hAnsi="Courier New"/>
          <w:sz w:val="17"/>
          <w:highlight w:val="white"/>
          <w:lang w:val="en-US" w:eastAsia="en-GB"/>
        </w:rPr>
        <w:t>xsd:complexType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PriorityDocumentIndexType</w:t>
      </w:r>
      <w:proofErr w:type="spellEnd"/>
      <w:r w:rsidRPr="00560F8F">
        <w:rPr>
          <w:rFonts w:ascii="Courier New" w:hAnsi="Courier New"/>
          <w:sz w:val="17"/>
          <w:highlight w:val="white"/>
          <w:lang w:val="en-US" w:eastAsia="en-GB"/>
        </w:rPr>
        <w:t>"&gt;</w:t>
      </w:r>
    </w:p>
    <w:p w14:paraId="068CF346"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xsd:sequence</w:t>
      </w:r>
      <w:proofErr w:type="spellEnd"/>
      <w:proofErr w:type="gramEnd"/>
      <w:r w:rsidRPr="00560F8F">
        <w:rPr>
          <w:rFonts w:ascii="Courier New" w:hAnsi="Courier New"/>
          <w:sz w:val="17"/>
          <w:highlight w:val="white"/>
          <w:lang w:val="en-US" w:eastAsia="en-GB"/>
        </w:rPr>
        <w:t>&gt;</w:t>
      </w:r>
    </w:p>
    <w:p w14:paraId="685D7535" w14:textId="1987A7C9"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r w:rsidRPr="00560F8F">
        <w:rPr>
          <w:rFonts w:ascii="Courier New" w:hAnsi="Courier New"/>
          <w:sz w:val="17"/>
          <w:highlight w:val="white"/>
          <w:lang w:val="en-US" w:eastAsia="en-GB"/>
        </w:rPr>
        <w:t>pde:</w:t>
      </w:r>
      <w:del w:id="500" w:author="Author">
        <w:r w:rsidR="004C1557" w:rsidRPr="00560F8F">
          <w:rPr>
            <w:rFonts w:ascii="Courier New" w:hAnsi="Courier New"/>
            <w:sz w:val="17"/>
            <w:highlight w:val="white"/>
            <w:lang w:val="en-US" w:eastAsia="en-GB"/>
          </w:rPr>
          <w:delText>IPTypeCategory</w:delText>
        </w:r>
      </w:del>
      <w:ins w:id="501" w:author="Author">
        <w:r w:rsidRPr="00560F8F">
          <w:rPr>
            <w:rFonts w:ascii="Courier New" w:hAnsi="Courier New"/>
            <w:sz w:val="17"/>
            <w:highlight w:val="white"/>
            <w:lang w:val="en-US" w:eastAsia="en-GB"/>
          </w:rPr>
          <w:t>IPRightKindCategory</w:t>
        </w:r>
        <w:proofErr w:type="spellEnd"/>
        <w:r w:rsidRPr="00560F8F">
          <w:rPr>
            <w:rFonts w:ascii="Courier New" w:hAnsi="Courier New"/>
            <w:sz w:val="17"/>
            <w:highlight w:val="white"/>
            <w:lang w:val="en-US" w:eastAsia="en-GB"/>
          </w:rPr>
          <w:t xml:space="preserve"> </w:t>
        </w:r>
      </w:ins>
      <w:r w:rsidRPr="00560F8F">
        <w:rPr>
          <w:rFonts w:ascii="Courier New" w:hAnsi="Courier New"/>
          <w:sz w:val="17"/>
          <w:highlight w:val="white"/>
          <w:lang w:val="en-US" w:eastAsia="en-GB"/>
        </w:rPr>
        <w:t>"/&gt;</w:t>
      </w:r>
    </w:p>
    <w:p w14:paraId="3B83AA42" w14:textId="043C848B" w:rsidR="005F6E6B" w:rsidRPr="00560F8F" w:rsidRDefault="005F6E6B" w:rsidP="009B4CDA">
      <w:pPr>
        <w:spacing w:before="0" w:after="0"/>
        <w:ind w:left="1440" w:firstLine="720"/>
        <w:rPr>
          <w:ins w:id="502" w:author="Autho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del w:id="503" w:author="Author">
        <w:r w:rsidR="004C1557" w:rsidRPr="00560F8F">
          <w:rPr>
            <w:rFonts w:ascii="Courier New" w:hAnsi="Courier New"/>
            <w:sz w:val="17"/>
            <w:highlight w:val="white"/>
            <w:lang w:val="en-US" w:eastAsia="en-GB"/>
          </w:rPr>
          <w:delText>pde</w:delText>
        </w:r>
      </w:del>
      <w:proofErr w:type="gramStart"/>
      <w:ins w:id="504" w:author="Author">
        <w:r w:rsidRPr="00560F8F">
          <w:rPr>
            <w:rFonts w:ascii="Courier New" w:hAnsi="Courier New"/>
            <w:sz w:val="17"/>
            <w:highlight w:val="white"/>
            <w:lang w:val="en-US" w:eastAsia="en-GB"/>
          </w:rPr>
          <w:t>com:IPOfficeCode</w:t>
        </w:r>
        <w:proofErr w:type="spellEnd"/>
        <w:proofErr w:type="gramEnd"/>
        <w:r w:rsidRPr="00560F8F">
          <w:rPr>
            <w:rFonts w:ascii="Courier New" w:hAnsi="Courier New"/>
            <w:sz w:val="17"/>
            <w:highlight w:val="white"/>
            <w:lang w:val="en-US" w:eastAsia="en-GB"/>
          </w:rPr>
          <w:t>"/&gt;</w:t>
        </w:r>
      </w:ins>
    </w:p>
    <w:p w14:paraId="64666C9A" w14:textId="4C9AA8CB" w:rsidR="002904C5" w:rsidRPr="00560F8F" w:rsidRDefault="002904C5" w:rsidP="002904C5">
      <w:pPr>
        <w:spacing w:before="0" w:after="0"/>
        <w:rPr>
          <w:rFonts w:ascii="Courier New" w:hAnsi="Courier New" w:cs="Courier New"/>
          <w:sz w:val="17"/>
          <w:szCs w:val="17"/>
          <w:highlight w:val="white"/>
          <w:lang w:val="en-US"/>
        </w:rPr>
      </w:pPr>
      <w:ins w:id="50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w:t>
        </w:r>
      </w:ins>
      <w:r w:rsidRPr="00560F8F">
        <w:rPr>
          <w:rFonts w:ascii="Courier New" w:hAnsi="Courier New"/>
          <w:sz w:val="17"/>
          <w:highlight w:val="white"/>
          <w:lang w:val="en-US" w:eastAsia="en-GB"/>
        </w:rPr>
        <w:t>:ApplicationNumber</w:t>
      </w:r>
      <w:proofErr w:type="spellEnd"/>
      <w:proofErr w:type="gramEnd"/>
      <w:r w:rsidRPr="00560F8F">
        <w:rPr>
          <w:rFonts w:ascii="Courier New" w:hAnsi="Courier New"/>
          <w:sz w:val="17"/>
          <w:highlight w:val="white"/>
          <w:lang w:val="en-US" w:eastAsia="en-GB"/>
        </w:rPr>
        <w:t>"/&gt;</w:t>
      </w:r>
    </w:p>
    <w:p w14:paraId="48613240" w14:textId="55191D45"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pde:ApplicationFilingDate</w:t>
      </w:r>
      <w:proofErr w:type="spellEnd"/>
      <w:proofErr w:type="gramEnd"/>
      <w:r w:rsidRPr="00560F8F">
        <w:rPr>
          <w:rFonts w:ascii="Courier New" w:hAnsi="Courier New"/>
          <w:sz w:val="17"/>
          <w:highlight w:val="white"/>
          <w:lang w:val="en-US" w:eastAsia="en-GB"/>
        </w:rPr>
        <w:t>"/&gt;</w:t>
      </w:r>
    </w:p>
    <w:p w14:paraId="53D1A714" w14:textId="77777777" w:rsidR="002904C5" w:rsidRPr="00560F8F" w:rsidRDefault="002904C5" w:rsidP="002904C5">
      <w:pPr>
        <w:spacing w:before="0" w:after="0"/>
        <w:rPr>
          <w:ins w:id="506" w:author="Author"/>
          <w:rFonts w:ascii="Courier New" w:hAnsi="Courier New" w:cs="Courier New"/>
          <w:sz w:val="17"/>
          <w:szCs w:val="17"/>
          <w:highlight w:val="white"/>
          <w:lang w:val="en-US"/>
        </w:rPr>
      </w:pPr>
      <w:ins w:id="50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xsd:choice</w:t>
        </w:r>
        <w:proofErr w:type="spellEnd"/>
        <w:proofErr w:type="gramEnd"/>
        <w:r w:rsidRPr="00560F8F">
          <w:rPr>
            <w:rFonts w:ascii="Courier New" w:hAnsi="Courier New"/>
            <w:sz w:val="17"/>
            <w:highlight w:val="white"/>
            <w:lang w:val="en-US" w:eastAsia="en-GB"/>
          </w:rPr>
          <w:t xml:space="preserve"> minOccurs="0"&gt;</w:t>
        </w:r>
      </w:ins>
    </w:p>
    <w:p w14:paraId="67E380DC" w14:textId="77777777" w:rsidR="00C364CC" w:rsidRPr="00560F8F" w:rsidRDefault="002904C5" w:rsidP="00C364CC">
      <w:pPr>
        <w:spacing w:before="0" w:after="0"/>
        <w:rPr>
          <w:ins w:id="508" w:author="Author"/>
          <w:rFonts w:ascii="Courier New" w:hAnsi="Courier New" w:cs="Courier New"/>
          <w:sz w:val="17"/>
          <w:szCs w:val="17"/>
          <w:highlight w:val="white"/>
          <w:lang w:val="en-US"/>
        </w:rPr>
      </w:pPr>
      <w:ins w:id="509"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dgn:AllDesignsIndicator</w:t>
        </w:r>
        <w:proofErr w:type="spellEnd"/>
        <w:proofErr w:type="gramEnd"/>
        <w:r w:rsidRPr="00560F8F">
          <w:rPr>
            <w:rFonts w:ascii="Courier New" w:hAnsi="Courier New"/>
            <w:sz w:val="17"/>
            <w:highlight w:val="white"/>
            <w:lang w:val="en-US" w:eastAsia="en-GB"/>
          </w:rPr>
          <w:t>"/&gt;</w:t>
        </w:r>
      </w:ins>
    </w:p>
    <w:p w14:paraId="7A127B6F" w14:textId="1DD370DC" w:rsidR="002904C5" w:rsidRPr="00560F8F" w:rsidRDefault="00C364CC" w:rsidP="0DE03B15">
      <w:pPr>
        <w:spacing w:before="0" w:after="0"/>
        <w:rPr>
          <w:ins w:id="510" w:author="Author"/>
          <w:rFonts w:ascii="Courier New" w:hAnsi="Courier New" w:cs="Courier New"/>
          <w:sz w:val="17"/>
          <w:szCs w:val="17"/>
          <w:highlight w:val="white"/>
          <w:lang w:val="en-US"/>
        </w:rPr>
      </w:pPr>
      <w:ins w:id="511"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dgn:DesignIdentifierBag</w:t>
        </w:r>
        <w:proofErr w:type="spellEnd"/>
        <w:proofErr w:type="gramEnd"/>
        <w:r w:rsidRPr="00560F8F">
          <w:rPr>
            <w:rFonts w:ascii="Courier New" w:hAnsi="Courier New"/>
            <w:sz w:val="17"/>
            <w:highlight w:val="white"/>
            <w:lang w:val="en-US" w:eastAsia="en-GB"/>
          </w:rPr>
          <w:t xml:space="preserve">"/&gt; </w:t>
        </w:r>
      </w:ins>
    </w:p>
    <w:p w14:paraId="32165B7E" w14:textId="77777777" w:rsidR="002904C5" w:rsidRPr="00560F8F" w:rsidRDefault="002904C5" w:rsidP="002904C5">
      <w:pPr>
        <w:spacing w:before="0" w:after="0"/>
        <w:rPr>
          <w:ins w:id="512" w:author="Author"/>
          <w:rFonts w:ascii="Courier New" w:hAnsi="Courier New" w:cs="Courier New"/>
          <w:sz w:val="17"/>
          <w:szCs w:val="17"/>
          <w:highlight w:val="white"/>
          <w:lang w:val="en-US"/>
        </w:rPr>
      </w:pPr>
      <w:ins w:id="51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xsd:choice</w:t>
        </w:r>
        <w:proofErr w:type="spellEnd"/>
        <w:proofErr w:type="gramEnd"/>
        <w:r w:rsidRPr="00560F8F">
          <w:rPr>
            <w:rFonts w:ascii="Courier New" w:hAnsi="Courier New"/>
            <w:sz w:val="17"/>
            <w:highlight w:val="white"/>
            <w:lang w:val="en-US" w:eastAsia="en-GB"/>
          </w:rPr>
          <w:t>&gt;</w:t>
        </w:r>
      </w:ins>
    </w:p>
    <w:p w14:paraId="1EC0C884"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pde:PriorityDocumentBag</w:t>
      </w:r>
      <w:proofErr w:type="spellEnd"/>
      <w:proofErr w:type="gramEnd"/>
      <w:r w:rsidRPr="00560F8F">
        <w:rPr>
          <w:rFonts w:ascii="Courier New" w:hAnsi="Courier New"/>
          <w:sz w:val="17"/>
          <w:highlight w:val="white"/>
          <w:lang w:val="en-US" w:eastAsia="en-GB"/>
        </w:rPr>
        <w:t>"/&gt;</w:t>
      </w:r>
    </w:p>
    <w:p w14:paraId="64D93E54"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pde:SupplementaryDocumentBag</w:t>
      </w:r>
      <w:proofErr w:type="spellEnd"/>
      <w:proofErr w:type="gramEnd"/>
      <w:r w:rsidRPr="00560F8F">
        <w:rPr>
          <w:rFonts w:ascii="Courier New" w:hAnsi="Courier New"/>
          <w:sz w:val="17"/>
          <w:highlight w:val="white"/>
          <w:lang w:val="en-US" w:eastAsia="en-GB"/>
        </w:rPr>
        <w:t>" minOccurs="0"/&gt;</w:t>
      </w:r>
    </w:p>
    <w:p w14:paraId="7D38F634"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xsd:sequence</w:t>
      </w:r>
      <w:proofErr w:type="spellEnd"/>
      <w:proofErr w:type="gramEnd"/>
      <w:r w:rsidRPr="00560F8F">
        <w:rPr>
          <w:rFonts w:ascii="Courier New" w:hAnsi="Courier New"/>
          <w:sz w:val="17"/>
          <w:highlight w:val="white"/>
          <w:lang w:val="en-US" w:eastAsia="en-GB"/>
        </w:rPr>
        <w:t>&gt;</w:t>
      </w:r>
    </w:p>
    <w:p w14:paraId="0D4A12F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r w:rsidRPr="00560F8F">
        <w:rPr>
          <w:rFonts w:ascii="Courier New" w:hAnsi="Courier New"/>
          <w:sz w:val="17"/>
          <w:highlight w:val="white"/>
          <w:lang w:val="en-US" w:eastAsia="en-GB"/>
        </w:rPr>
        <w:t>com:id</w:t>
      </w:r>
      <w:proofErr w:type="spellEnd"/>
      <w:r w:rsidRPr="00560F8F">
        <w:rPr>
          <w:rFonts w:ascii="Courier New" w:hAnsi="Courier New"/>
          <w:sz w:val="17"/>
          <w:highlight w:val="white"/>
          <w:lang w:val="en-US" w:eastAsia="en-GB"/>
        </w:rPr>
        <w:t>"/&gt;</w:t>
      </w:r>
    </w:p>
    <w:p w14:paraId="6DC7558A"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com:languageCode</w:t>
      </w:r>
      <w:proofErr w:type="spellEnd"/>
      <w:proofErr w:type="gramEnd"/>
      <w:r w:rsidRPr="00560F8F">
        <w:rPr>
          <w:rFonts w:ascii="Courier New" w:hAnsi="Courier New"/>
          <w:sz w:val="17"/>
          <w:highlight w:val="white"/>
          <w:lang w:val="en-US" w:eastAsia="en-GB"/>
        </w:rPr>
        <w:t>" use="required"/&gt;</w:t>
      </w:r>
    </w:p>
    <w:p w14:paraId="132982FA"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com:creationDate</w:t>
      </w:r>
      <w:proofErr w:type="spellEnd"/>
      <w:proofErr w:type="gramEnd"/>
      <w:r w:rsidRPr="00560F8F">
        <w:rPr>
          <w:rFonts w:ascii="Courier New" w:hAnsi="Courier New"/>
          <w:sz w:val="17"/>
          <w:highlight w:val="white"/>
          <w:lang w:val="en-US" w:eastAsia="en-GB"/>
        </w:rPr>
        <w:t>"/&gt;</w:t>
      </w:r>
    </w:p>
    <w:p w14:paraId="3A925D67"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xsd:complexType</w:t>
      </w:r>
      <w:proofErr w:type="spellEnd"/>
      <w:proofErr w:type="gramEnd"/>
      <w:r w:rsidRPr="00560F8F">
        <w:rPr>
          <w:rFonts w:ascii="Courier New" w:hAnsi="Courier New"/>
          <w:sz w:val="17"/>
          <w:highlight w:val="white"/>
          <w:lang w:val="en-US" w:eastAsia="en-GB"/>
        </w:rPr>
        <w:t>&gt;</w:t>
      </w:r>
    </w:p>
    <w:p w14:paraId="1D7B8F71" w14:textId="39748444" w:rsidR="002904C5" w:rsidRPr="00560F8F" w:rsidRDefault="002904C5" w:rsidP="00833FB3">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p>
    <w:p w14:paraId="0C72875D" w14:textId="6DDD83ED" w:rsidR="002904C5" w:rsidRPr="00560F8F" w:rsidRDefault="002904C5" w:rsidP="009244AF">
      <w:pPr>
        <w:spacing w:before="0" w:after="0"/>
        <w:ind w:firstLine="72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p>
    <w:p w14:paraId="20B576A7" w14:textId="77777777" w:rsidR="004C1557" w:rsidRPr="00560F8F" w:rsidRDefault="004C1557" w:rsidP="004C1557">
      <w:pPr>
        <w:autoSpaceDE w:val="0"/>
        <w:autoSpaceDN w:val="0"/>
        <w:adjustRightInd w:val="0"/>
        <w:spacing w:before="0" w:after="0"/>
        <w:rPr>
          <w:del w:id="514" w:author="Author"/>
          <w:rFonts w:ascii="Courier New" w:hAnsi="Courier New" w:cs="Courier New"/>
          <w:sz w:val="17"/>
          <w:szCs w:val="17"/>
          <w:highlight w:val="white"/>
          <w:lang w:val="en-US"/>
        </w:rPr>
      </w:pPr>
      <w:del w:id="515" w:author="Author">
        <w:r w:rsidRPr="00560F8F">
          <w:rPr>
            <w:rFonts w:ascii="Courier New" w:hAnsi="Courier New"/>
            <w:sz w:val="17"/>
            <w:highlight w:val="white"/>
            <w:lang w:val="en-US" w:eastAsia="en-GB"/>
          </w:rPr>
          <w:tab/>
          <w:delText>&lt;xsd:element name="ApplicationNumber" type="pde:ApplicationNumberType"&gt;</w:delText>
        </w:r>
      </w:del>
    </w:p>
    <w:p w14:paraId="6C95BA4F" w14:textId="77777777" w:rsidR="004C1557" w:rsidRPr="00560F8F" w:rsidRDefault="004C1557" w:rsidP="004C1557">
      <w:pPr>
        <w:autoSpaceDE w:val="0"/>
        <w:autoSpaceDN w:val="0"/>
        <w:adjustRightInd w:val="0"/>
        <w:spacing w:before="0" w:after="0"/>
        <w:rPr>
          <w:del w:id="516" w:author="Author"/>
          <w:rFonts w:ascii="Courier New" w:hAnsi="Courier New" w:cs="Courier New"/>
          <w:sz w:val="17"/>
          <w:szCs w:val="17"/>
          <w:highlight w:val="white"/>
          <w:lang w:val="en-US"/>
        </w:rPr>
      </w:pPr>
      <w:del w:id="51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47195A24" w14:textId="77777777" w:rsidR="004C1557" w:rsidRPr="00560F8F" w:rsidRDefault="004C1557" w:rsidP="004C1557">
      <w:pPr>
        <w:autoSpaceDE w:val="0"/>
        <w:autoSpaceDN w:val="0"/>
        <w:adjustRightInd w:val="0"/>
        <w:spacing w:before="0" w:after="0"/>
        <w:rPr>
          <w:del w:id="518" w:author="Author"/>
          <w:rFonts w:ascii="Courier New" w:hAnsi="Courier New" w:cs="Courier New"/>
          <w:sz w:val="17"/>
          <w:szCs w:val="17"/>
          <w:highlight w:val="white"/>
          <w:lang w:val="en-US"/>
        </w:rPr>
      </w:pPr>
      <w:del w:id="519"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&lt;xsd:documentation&gt;Numbers used by IPOs in order to identify each application received, where IP Office code is mandatory&lt;/xsd:documentation&gt;</w:delText>
        </w:r>
      </w:del>
    </w:p>
    <w:p w14:paraId="32A3F138" w14:textId="77777777" w:rsidR="004C1557" w:rsidRPr="00560F8F" w:rsidRDefault="004C1557" w:rsidP="004C1557">
      <w:pPr>
        <w:autoSpaceDE w:val="0"/>
        <w:autoSpaceDN w:val="0"/>
        <w:adjustRightInd w:val="0"/>
        <w:spacing w:before="0" w:after="0"/>
        <w:rPr>
          <w:del w:id="520" w:author="Author"/>
          <w:rFonts w:ascii="Courier New" w:hAnsi="Courier New" w:cs="Courier New"/>
          <w:sz w:val="17"/>
          <w:szCs w:val="17"/>
          <w:highlight w:val="white"/>
          <w:lang w:val="en-US"/>
        </w:rPr>
      </w:pPr>
      <w:del w:id="521"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5669B886" w14:textId="77777777" w:rsidR="004C1557" w:rsidRPr="00560F8F" w:rsidRDefault="004C1557" w:rsidP="004C1557">
      <w:pPr>
        <w:autoSpaceDE w:val="0"/>
        <w:autoSpaceDN w:val="0"/>
        <w:adjustRightInd w:val="0"/>
        <w:spacing w:before="0" w:after="0"/>
        <w:rPr>
          <w:del w:id="522" w:author="Author"/>
          <w:rFonts w:ascii="Courier New" w:hAnsi="Courier New" w:cs="Courier New"/>
          <w:sz w:val="17"/>
          <w:szCs w:val="17"/>
          <w:highlight w:val="white"/>
          <w:lang w:val="en-US"/>
        </w:rPr>
      </w:pPr>
      <w:del w:id="523" w:author="Author">
        <w:r w:rsidRPr="00560F8F">
          <w:rPr>
            <w:rFonts w:ascii="Courier New" w:hAnsi="Courier New"/>
            <w:sz w:val="17"/>
            <w:highlight w:val="white"/>
            <w:lang w:val="en-US" w:eastAsia="en-GB"/>
          </w:rPr>
          <w:tab/>
          <w:delText>&lt;/xsd:element&gt;</w:delText>
        </w:r>
      </w:del>
    </w:p>
    <w:p w14:paraId="30D8DBF3" w14:textId="77777777" w:rsidR="004C1557" w:rsidRPr="00560F8F" w:rsidRDefault="004C1557" w:rsidP="004C1557">
      <w:pPr>
        <w:autoSpaceDE w:val="0"/>
        <w:autoSpaceDN w:val="0"/>
        <w:adjustRightInd w:val="0"/>
        <w:spacing w:before="0" w:after="0"/>
        <w:rPr>
          <w:del w:id="524" w:author="Author"/>
          <w:rFonts w:ascii="Courier New" w:hAnsi="Courier New" w:cs="Courier New"/>
          <w:sz w:val="17"/>
          <w:szCs w:val="17"/>
          <w:highlight w:val="white"/>
          <w:lang w:val="en-US"/>
        </w:rPr>
      </w:pPr>
      <w:del w:id="525" w:author="Author">
        <w:r w:rsidRPr="00560F8F">
          <w:rPr>
            <w:rFonts w:ascii="Courier New" w:hAnsi="Courier New"/>
            <w:sz w:val="17"/>
            <w:highlight w:val="white"/>
            <w:lang w:val="en-US" w:eastAsia="en-GB"/>
          </w:rPr>
          <w:tab/>
          <w:delText>&lt;xsd:complexType name="ApplicationNumberType"&gt;</w:delText>
        </w:r>
      </w:del>
    </w:p>
    <w:p w14:paraId="0A7AC901" w14:textId="77777777" w:rsidR="004C1557" w:rsidRPr="00560F8F" w:rsidRDefault="004C1557" w:rsidP="004C1557">
      <w:pPr>
        <w:autoSpaceDE w:val="0"/>
        <w:autoSpaceDN w:val="0"/>
        <w:adjustRightInd w:val="0"/>
        <w:spacing w:before="0" w:after="0"/>
        <w:rPr>
          <w:del w:id="526" w:author="Author"/>
          <w:rFonts w:ascii="Courier New" w:hAnsi="Courier New" w:cs="Courier New"/>
          <w:sz w:val="17"/>
          <w:szCs w:val="17"/>
          <w:highlight w:val="white"/>
          <w:lang w:val="en-US"/>
        </w:rPr>
      </w:pPr>
      <w:del w:id="52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&lt;xsd:sequence&gt;</w:delText>
        </w:r>
      </w:del>
    </w:p>
    <w:p w14:paraId="237DE908" w14:textId="77777777" w:rsidR="004C1557" w:rsidRPr="00560F8F" w:rsidRDefault="004C1557" w:rsidP="004C1557">
      <w:pPr>
        <w:autoSpaceDE w:val="0"/>
        <w:autoSpaceDN w:val="0"/>
        <w:adjustRightInd w:val="0"/>
        <w:spacing w:before="0" w:after="0"/>
        <w:rPr>
          <w:del w:id="528" w:author="Author"/>
          <w:rFonts w:ascii="Courier New" w:hAnsi="Courier New" w:cs="Courier New"/>
          <w:sz w:val="17"/>
          <w:szCs w:val="17"/>
          <w:highlight w:val="white"/>
          <w:lang w:val="en-US"/>
        </w:rPr>
      </w:pPr>
      <w:del w:id="529"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ref="com:IPOfficeCode"/&gt;</w:delText>
        </w:r>
      </w:del>
    </w:p>
    <w:p w14:paraId="30619E31" w14:textId="77777777" w:rsidR="004C1557" w:rsidRPr="00560F8F" w:rsidRDefault="004C1557" w:rsidP="004C1557">
      <w:pPr>
        <w:autoSpaceDE w:val="0"/>
        <w:autoSpaceDN w:val="0"/>
        <w:adjustRightInd w:val="0"/>
        <w:spacing w:before="0" w:after="0"/>
        <w:rPr>
          <w:del w:id="530" w:author="Author"/>
          <w:rFonts w:ascii="Courier New" w:hAnsi="Courier New" w:cs="Courier New"/>
          <w:sz w:val="17"/>
          <w:szCs w:val="17"/>
          <w:highlight w:val="white"/>
          <w:lang w:val="en-US"/>
        </w:rPr>
      </w:pPr>
      <w:del w:id="531"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&lt;xsd:choice&gt;</w:delText>
        </w:r>
      </w:del>
    </w:p>
    <w:p w14:paraId="2BFE7FD0" w14:textId="77777777" w:rsidR="004C1557" w:rsidRPr="00560F8F" w:rsidRDefault="004C1557" w:rsidP="004C1557">
      <w:pPr>
        <w:autoSpaceDE w:val="0"/>
        <w:autoSpaceDN w:val="0"/>
        <w:adjustRightInd w:val="0"/>
        <w:spacing w:before="0" w:after="0"/>
        <w:rPr>
          <w:del w:id="532" w:author="Author"/>
          <w:rFonts w:ascii="Courier New" w:hAnsi="Courier New" w:cs="Courier New"/>
          <w:sz w:val="17"/>
          <w:szCs w:val="17"/>
          <w:highlight w:val="white"/>
          <w:lang w:val="en-US"/>
        </w:rPr>
      </w:pPr>
      <w:del w:id="53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ref="com:ST13ApplicationNumber"/&gt;</w:delText>
        </w:r>
      </w:del>
    </w:p>
    <w:p w14:paraId="5D7A2960" w14:textId="77777777" w:rsidR="004C1557" w:rsidRPr="00560F8F" w:rsidRDefault="004C1557" w:rsidP="004C1557">
      <w:pPr>
        <w:autoSpaceDE w:val="0"/>
        <w:autoSpaceDN w:val="0"/>
        <w:adjustRightInd w:val="0"/>
        <w:spacing w:before="0" w:after="0"/>
        <w:rPr>
          <w:del w:id="534" w:author="Author"/>
          <w:rFonts w:ascii="Courier New" w:hAnsi="Courier New" w:cs="Courier New"/>
          <w:sz w:val="17"/>
          <w:szCs w:val="17"/>
          <w:highlight w:val="white"/>
          <w:lang w:val="en-US"/>
        </w:rPr>
      </w:pPr>
      <w:del w:id="53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ref="com:ApplicationNumberText"/&gt;</w:delText>
        </w:r>
      </w:del>
    </w:p>
    <w:p w14:paraId="32922769" w14:textId="77777777" w:rsidR="004C1557" w:rsidRPr="00560F8F" w:rsidRDefault="004C1557" w:rsidP="004C1557">
      <w:pPr>
        <w:autoSpaceDE w:val="0"/>
        <w:autoSpaceDN w:val="0"/>
        <w:adjustRightInd w:val="0"/>
        <w:spacing w:before="0" w:after="0"/>
        <w:rPr>
          <w:del w:id="536" w:author="Author"/>
          <w:rFonts w:ascii="Courier New" w:hAnsi="Courier New" w:cs="Courier New"/>
          <w:sz w:val="17"/>
          <w:szCs w:val="17"/>
          <w:highlight w:val="white"/>
          <w:lang w:val="en-US"/>
        </w:rPr>
      </w:pPr>
      <w:del w:id="53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&lt;/xsd:choice&gt;</w:delText>
        </w:r>
      </w:del>
    </w:p>
    <w:p w14:paraId="2BFEB153" w14:textId="77777777" w:rsidR="004C1557" w:rsidRPr="00560F8F" w:rsidRDefault="004C1557" w:rsidP="004C1557">
      <w:pPr>
        <w:autoSpaceDE w:val="0"/>
        <w:autoSpaceDN w:val="0"/>
        <w:adjustRightInd w:val="0"/>
        <w:spacing w:before="0" w:after="0"/>
        <w:rPr>
          <w:del w:id="538" w:author="Author"/>
          <w:rFonts w:ascii="Courier New" w:hAnsi="Courier New" w:cs="Courier New"/>
          <w:sz w:val="17"/>
          <w:szCs w:val="17"/>
          <w:highlight w:val="white"/>
          <w:lang w:val="en-US"/>
        </w:rPr>
      </w:pPr>
      <w:del w:id="539"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&lt;/xsd:sequence&gt;</w:delText>
        </w:r>
      </w:del>
    </w:p>
    <w:p w14:paraId="64E5903F" w14:textId="77777777" w:rsidR="004C1557" w:rsidRPr="00560F8F" w:rsidRDefault="004C1557" w:rsidP="004C1557">
      <w:pPr>
        <w:autoSpaceDE w:val="0"/>
        <w:autoSpaceDN w:val="0"/>
        <w:adjustRightInd w:val="0"/>
        <w:spacing w:before="0" w:after="0"/>
        <w:rPr>
          <w:del w:id="540" w:author="Author"/>
          <w:rFonts w:ascii="Courier New" w:hAnsi="Courier New" w:cs="Courier New"/>
          <w:sz w:val="17"/>
          <w:szCs w:val="17"/>
          <w:highlight w:val="white"/>
          <w:lang w:val="en-US"/>
        </w:rPr>
      </w:pPr>
      <w:del w:id="541" w:author="Author">
        <w:r w:rsidRPr="00560F8F">
          <w:rPr>
            <w:rFonts w:ascii="Courier New" w:hAnsi="Courier New"/>
            <w:sz w:val="17"/>
            <w:highlight w:val="white"/>
            <w:lang w:val="en-US" w:eastAsia="en-GB"/>
          </w:rPr>
          <w:tab/>
          <w:delText>&lt;/xsd:complexType&gt;</w:delText>
        </w:r>
      </w:del>
    </w:p>
    <w:p w14:paraId="20BFB65B"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PriorityDocumentBag</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pde:PriorityDocumentBagType</w:t>
      </w:r>
      <w:proofErr w:type="spellEnd"/>
      <w:proofErr w:type="gramEnd"/>
      <w:r w:rsidRPr="00560F8F">
        <w:rPr>
          <w:rFonts w:ascii="Courier New" w:hAnsi="Courier New"/>
          <w:sz w:val="17"/>
          <w:highlight w:val="white"/>
          <w:lang w:val="en-US" w:eastAsia="en-GB"/>
        </w:rPr>
        <w:t>"&gt;</w:t>
      </w:r>
    </w:p>
    <w:p w14:paraId="75C3840B"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68AD82AB"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&gt;A collection of mandatory priority document artifacts&lt;/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637AD0E1"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79AC441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p>
    <w:p w14:paraId="60BE20D1"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xsd:complexType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PriorityDocumentBagType</w:t>
      </w:r>
      <w:proofErr w:type="spellEnd"/>
      <w:r w:rsidRPr="00560F8F">
        <w:rPr>
          <w:rFonts w:ascii="Courier New" w:hAnsi="Courier New"/>
          <w:sz w:val="17"/>
          <w:highlight w:val="white"/>
          <w:lang w:val="en-US" w:eastAsia="en-GB"/>
        </w:rPr>
        <w:t>"&gt;</w:t>
      </w:r>
    </w:p>
    <w:p w14:paraId="78FDDDBF"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xsd:sequence</w:t>
      </w:r>
      <w:proofErr w:type="spellEnd"/>
      <w:proofErr w:type="gramEnd"/>
      <w:r w:rsidRPr="00560F8F">
        <w:rPr>
          <w:rFonts w:ascii="Courier New" w:hAnsi="Courier New"/>
          <w:sz w:val="17"/>
          <w:highlight w:val="white"/>
          <w:lang w:val="en-US" w:eastAsia="en-GB"/>
        </w:rPr>
        <w:t>&gt;</w:t>
      </w:r>
    </w:p>
    <w:p w14:paraId="3E30D0D6"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pde:PriorityDocument</w:t>
      </w:r>
      <w:proofErr w:type="spellEnd"/>
      <w:proofErr w:type="gramEnd"/>
      <w:r w:rsidRPr="00560F8F">
        <w:rPr>
          <w:rFonts w:ascii="Courier New" w:hAnsi="Courier New"/>
          <w:sz w:val="17"/>
          <w:highlight w:val="white"/>
          <w:lang w:val="en-US" w:eastAsia="en-GB"/>
        </w:rPr>
        <w:t xml:space="preserve">" </w:t>
      </w:r>
      <w:proofErr w:type="spellStart"/>
      <w:r w:rsidRPr="00560F8F">
        <w:rPr>
          <w:rFonts w:ascii="Courier New" w:hAnsi="Courier New"/>
          <w:sz w:val="17"/>
          <w:highlight w:val="white"/>
          <w:lang w:val="en-US" w:eastAsia="en-GB"/>
        </w:rPr>
        <w:t>maxOccurs</w:t>
      </w:r>
      <w:proofErr w:type="spellEnd"/>
      <w:r w:rsidRPr="00560F8F">
        <w:rPr>
          <w:rFonts w:ascii="Courier New" w:hAnsi="Courier New"/>
          <w:sz w:val="17"/>
          <w:highlight w:val="white"/>
          <w:lang w:val="en-US" w:eastAsia="en-GB"/>
        </w:rPr>
        <w:t>="unbounded"/&gt;</w:t>
      </w:r>
    </w:p>
    <w:p w14:paraId="71C883AC"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xsd:sequence</w:t>
      </w:r>
      <w:proofErr w:type="spellEnd"/>
      <w:proofErr w:type="gramEnd"/>
      <w:r w:rsidRPr="00560F8F">
        <w:rPr>
          <w:rFonts w:ascii="Courier New" w:hAnsi="Courier New"/>
          <w:sz w:val="17"/>
          <w:highlight w:val="white"/>
          <w:lang w:val="en-US" w:eastAsia="en-GB"/>
        </w:rPr>
        <w:t>&gt;</w:t>
      </w:r>
    </w:p>
    <w:p w14:paraId="347046D6"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r w:rsidRPr="00560F8F">
        <w:rPr>
          <w:rFonts w:ascii="Courier New" w:hAnsi="Courier New"/>
          <w:sz w:val="17"/>
          <w:highlight w:val="white"/>
          <w:lang w:val="en-US" w:eastAsia="en-GB"/>
        </w:rPr>
        <w:t>com:id</w:t>
      </w:r>
      <w:proofErr w:type="spellEnd"/>
      <w:r w:rsidRPr="00560F8F">
        <w:rPr>
          <w:rFonts w:ascii="Courier New" w:hAnsi="Courier New"/>
          <w:sz w:val="17"/>
          <w:highlight w:val="white"/>
          <w:lang w:val="en-US" w:eastAsia="en-GB"/>
        </w:rPr>
        <w:t>"/&gt;</w:t>
      </w:r>
    </w:p>
    <w:p w14:paraId="525A4234"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xsd:complexType</w:t>
      </w:r>
      <w:proofErr w:type="spellEnd"/>
      <w:proofErr w:type="gramEnd"/>
      <w:r w:rsidRPr="00560F8F">
        <w:rPr>
          <w:rFonts w:ascii="Courier New" w:hAnsi="Courier New"/>
          <w:sz w:val="17"/>
          <w:highlight w:val="white"/>
          <w:lang w:val="en-US" w:eastAsia="en-GB"/>
        </w:rPr>
        <w:t>&gt;</w:t>
      </w:r>
    </w:p>
    <w:p w14:paraId="6BAAA326"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xsd:complexType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SupplementaryDocumentBagType</w:t>
      </w:r>
      <w:proofErr w:type="spellEnd"/>
      <w:r w:rsidRPr="00560F8F">
        <w:rPr>
          <w:rFonts w:ascii="Courier New" w:hAnsi="Courier New"/>
          <w:sz w:val="17"/>
          <w:highlight w:val="white"/>
          <w:lang w:val="en-US" w:eastAsia="en-GB"/>
        </w:rPr>
        <w:t>"&gt;</w:t>
      </w:r>
    </w:p>
    <w:p w14:paraId="0C41D5FB"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xsd:sequence</w:t>
      </w:r>
      <w:proofErr w:type="spellEnd"/>
      <w:proofErr w:type="gramEnd"/>
      <w:r w:rsidRPr="00560F8F">
        <w:rPr>
          <w:rFonts w:ascii="Courier New" w:hAnsi="Courier New"/>
          <w:sz w:val="17"/>
          <w:highlight w:val="white"/>
          <w:lang w:val="en-US" w:eastAsia="en-GB"/>
        </w:rPr>
        <w:t>&gt;</w:t>
      </w:r>
    </w:p>
    <w:p w14:paraId="54BAA45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pde:SupplementaryDocument</w:t>
      </w:r>
      <w:proofErr w:type="spellEnd"/>
      <w:proofErr w:type="gramEnd"/>
      <w:r w:rsidRPr="00560F8F">
        <w:rPr>
          <w:rFonts w:ascii="Courier New" w:hAnsi="Courier New"/>
          <w:sz w:val="17"/>
          <w:highlight w:val="white"/>
          <w:lang w:val="en-US" w:eastAsia="en-GB"/>
        </w:rPr>
        <w:t xml:space="preserve">" </w:t>
      </w:r>
      <w:proofErr w:type="spellStart"/>
      <w:r w:rsidRPr="00560F8F">
        <w:rPr>
          <w:rFonts w:ascii="Courier New" w:hAnsi="Courier New"/>
          <w:sz w:val="17"/>
          <w:highlight w:val="white"/>
          <w:lang w:val="en-US" w:eastAsia="en-GB"/>
        </w:rPr>
        <w:t>maxOccurs</w:t>
      </w:r>
      <w:proofErr w:type="spellEnd"/>
      <w:r w:rsidRPr="00560F8F">
        <w:rPr>
          <w:rFonts w:ascii="Courier New" w:hAnsi="Courier New"/>
          <w:sz w:val="17"/>
          <w:highlight w:val="white"/>
          <w:lang w:val="en-US" w:eastAsia="en-GB"/>
        </w:rPr>
        <w:t>="unbounded"/&gt;</w:t>
      </w:r>
    </w:p>
    <w:p w14:paraId="173EC917"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xsd:sequence</w:t>
      </w:r>
      <w:proofErr w:type="spellEnd"/>
      <w:proofErr w:type="gramEnd"/>
      <w:r w:rsidRPr="00560F8F">
        <w:rPr>
          <w:rFonts w:ascii="Courier New" w:hAnsi="Courier New"/>
          <w:sz w:val="17"/>
          <w:highlight w:val="white"/>
          <w:lang w:val="en-US" w:eastAsia="en-GB"/>
        </w:rPr>
        <w:t>&gt;</w:t>
      </w:r>
    </w:p>
    <w:p w14:paraId="5EB52F07"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r w:rsidRPr="00560F8F">
        <w:rPr>
          <w:rFonts w:ascii="Courier New" w:hAnsi="Courier New"/>
          <w:sz w:val="17"/>
          <w:highlight w:val="white"/>
          <w:lang w:val="en-US" w:eastAsia="en-GB"/>
        </w:rPr>
        <w:t>com:id</w:t>
      </w:r>
      <w:proofErr w:type="spellEnd"/>
      <w:r w:rsidRPr="00560F8F">
        <w:rPr>
          <w:rFonts w:ascii="Courier New" w:hAnsi="Courier New"/>
          <w:sz w:val="17"/>
          <w:highlight w:val="white"/>
          <w:lang w:val="en-US" w:eastAsia="en-GB"/>
        </w:rPr>
        <w:t>"/&gt;</w:t>
      </w:r>
    </w:p>
    <w:p w14:paraId="67D9F7C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xsd:complexType</w:t>
      </w:r>
      <w:proofErr w:type="spellEnd"/>
      <w:proofErr w:type="gramEnd"/>
      <w:r w:rsidRPr="00560F8F">
        <w:rPr>
          <w:rFonts w:ascii="Courier New" w:hAnsi="Courier New"/>
          <w:sz w:val="17"/>
          <w:highlight w:val="white"/>
          <w:lang w:val="en-US" w:eastAsia="en-GB"/>
        </w:rPr>
        <w:t>&gt;</w:t>
      </w:r>
    </w:p>
    <w:p w14:paraId="300498F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SupplementaryDocumentBag</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pde:SupplementaryDocumentBagType</w:t>
      </w:r>
      <w:proofErr w:type="spellEnd"/>
      <w:proofErr w:type="gramEnd"/>
      <w:r w:rsidRPr="00560F8F">
        <w:rPr>
          <w:rFonts w:ascii="Courier New" w:hAnsi="Courier New"/>
          <w:sz w:val="17"/>
          <w:highlight w:val="white"/>
          <w:lang w:val="en-US" w:eastAsia="en-GB"/>
        </w:rPr>
        <w:t>"&gt;</w:t>
      </w:r>
    </w:p>
    <w:p w14:paraId="3B6E051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06C71643"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&gt;A collection of supplementary artifacts&lt;/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1EADAAF6"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07844FB3"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p>
    <w:p w14:paraId="79F23F9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SupplementaryDocument</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pde:SupplementaryDocumentType</w:t>
      </w:r>
      <w:proofErr w:type="spellEnd"/>
      <w:proofErr w:type="gramEnd"/>
      <w:r w:rsidRPr="00560F8F">
        <w:rPr>
          <w:rFonts w:ascii="Courier New" w:hAnsi="Courier New"/>
          <w:sz w:val="17"/>
          <w:highlight w:val="white"/>
          <w:lang w:val="en-US" w:eastAsia="en-GB"/>
        </w:rPr>
        <w:t>"&gt;</w:t>
      </w:r>
    </w:p>
    <w:p w14:paraId="5D7DB10F"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39FE7161" w14:textId="67526624"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del w:id="542" w:author="Author">
        <w:r w:rsidR="004C1557" w:rsidRPr="00560F8F">
          <w:rPr>
            <w:rFonts w:ascii="Courier New" w:hAnsi="Courier New"/>
            <w:sz w:val="17"/>
            <w:highlight w:val="white"/>
            <w:lang w:val="en-US" w:eastAsia="en-GB"/>
          </w:rPr>
          <w:delText>Supplementary artifact</w:delText>
        </w:r>
      </w:del>
      <w:ins w:id="543" w:author="Author">
        <w:r w:rsidRPr="00560F8F">
          <w:rPr>
            <w:rFonts w:ascii="Courier New" w:hAnsi="Courier New"/>
            <w:sz w:val="17"/>
            <w:lang w:val="en-US" w:eastAsia="en-GB"/>
          </w:rPr>
          <w:t>A list</w:t>
        </w:r>
      </w:ins>
      <w:r w:rsidRPr="00560F8F">
        <w:rPr>
          <w:rFonts w:ascii="Courier New" w:hAnsi="Courier New"/>
          <w:sz w:val="17"/>
          <w:lang w:val="en-US" w:eastAsia="en-GB"/>
        </w:rPr>
        <w:t xml:space="preserve"> of </w:t>
      </w:r>
      <w:del w:id="544" w:author="Author">
        <w:r w:rsidR="004C1557" w:rsidRPr="00560F8F">
          <w:rPr>
            <w:rFonts w:ascii="Courier New" w:hAnsi="Courier New"/>
            <w:sz w:val="17"/>
            <w:highlight w:val="white"/>
            <w:lang w:val="en-US" w:eastAsia="en-GB"/>
          </w:rPr>
          <w:delText>priority document</w:delText>
        </w:r>
      </w:del>
      <w:ins w:id="545" w:author="Author">
        <w:r w:rsidRPr="00560F8F">
          <w:rPr>
            <w:rFonts w:ascii="Courier New" w:hAnsi="Courier New"/>
            <w:sz w:val="17"/>
            <w:lang w:val="en-US" w:eastAsia="en-GB"/>
          </w:rPr>
          <w:t>files that an IP Office optionally includes within the PDDP ZIP file</w:t>
        </w:r>
      </w:ins>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7150636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3402B6CB"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p>
    <w:p w14:paraId="672B6921"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PriorityDocument</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pde:PriorityDocumentType</w:t>
      </w:r>
      <w:proofErr w:type="spellEnd"/>
      <w:proofErr w:type="gramEnd"/>
      <w:r w:rsidRPr="00560F8F">
        <w:rPr>
          <w:rFonts w:ascii="Courier New" w:hAnsi="Courier New"/>
          <w:sz w:val="17"/>
          <w:highlight w:val="white"/>
          <w:lang w:val="en-US" w:eastAsia="en-GB"/>
        </w:rPr>
        <w:t>"&gt;</w:t>
      </w:r>
    </w:p>
    <w:p w14:paraId="076CF99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7AB0178E" w14:textId="5F256C4F"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id="546" w:author="Author">
        <w:r w:rsidRPr="00560F8F">
          <w:rPr>
            <w:rFonts w:ascii="Courier New" w:hAnsi="Courier New"/>
            <w:sz w:val="17"/>
            <w:lang w:val="en-US" w:eastAsia="en-GB"/>
          </w:rPr>
          <w:t xml:space="preserve">Mandatory </w:t>
        </w:r>
      </w:ins>
      <w:r w:rsidRPr="00560F8F">
        <w:rPr>
          <w:rFonts w:ascii="Courier New" w:hAnsi="Courier New"/>
          <w:sz w:val="17"/>
          <w:lang w:val="en-US" w:eastAsia="en-GB"/>
        </w:rPr>
        <w:t xml:space="preserve">priority document </w:t>
      </w:r>
      <w:del w:id="547" w:author="Author">
        <w:r w:rsidR="004C1557" w:rsidRPr="00560F8F">
          <w:rPr>
            <w:rFonts w:ascii="Courier New" w:hAnsi="Courier New"/>
            <w:sz w:val="17"/>
            <w:highlight w:val="white"/>
            <w:lang w:val="en-US" w:eastAsia="en-GB"/>
          </w:rPr>
          <w:delText>for exchange</w:delText>
        </w:r>
      </w:del>
      <w:ins w:id="548" w:author="Author">
        <w:r w:rsidRPr="00560F8F">
          <w:rPr>
            <w:rFonts w:ascii="Courier New" w:hAnsi="Courier New"/>
            <w:sz w:val="17"/>
            <w:lang w:val="en-US" w:eastAsia="en-GB"/>
          </w:rPr>
          <w:t>file indicated in WIPO Standard ST.92</w:t>
        </w:r>
      </w:ins>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50848C8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0810379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lastRenderedPageBreak/>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p>
    <w:p w14:paraId="713265B0"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xsd:complexType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PriorityDocumentType</w:t>
      </w:r>
      <w:proofErr w:type="spellEnd"/>
      <w:r w:rsidRPr="00560F8F">
        <w:rPr>
          <w:rFonts w:ascii="Courier New" w:hAnsi="Courier New"/>
          <w:sz w:val="17"/>
          <w:highlight w:val="white"/>
          <w:lang w:val="en-US" w:eastAsia="en-GB"/>
        </w:rPr>
        <w:t>"&gt;</w:t>
      </w:r>
    </w:p>
    <w:p w14:paraId="3574011B"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xsd:sequence</w:t>
      </w:r>
      <w:proofErr w:type="spellEnd"/>
      <w:proofErr w:type="gramEnd"/>
      <w:r w:rsidRPr="00560F8F">
        <w:rPr>
          <w:rFonts w:ascii="Courier New" w:hAnsi="Courier New"/>
          <w:sz w:val="17"/>
          <w:highlight w:val="white"/>
          <w:lang w:val="en-US" w:eastAsia="en-GB"/>
        </w:rPr>
        <w:t>&gt;</w:t>
      </w:r>
    </w:p>
    <w:p w14:paraId="3E5B3F80"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com:DocumentName</w:t>
      </w:r>
      <w:proofErr w:type="spellEnd"/>
      <w:proofErr w:type="gramEnd"/>
      <w:r w:rsidRPr="00560F8F">
        <w:rPr>
          <w:rFonts w:ascii="Courier New" w:hAnsi="Courier New"/>
          <w:sz w:val="17"/>
          <w:highlight w:val="white"/>
          <w:lang w:val="en-US" w:eastAsia="en-GB"/>
        </w:rPr>
        <w:t>"/&gt;</w:t>
      </w:r>
    </w:p>
    <w:p w14:paraId="4D9FF168"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com:FileName</w:t>
      </w:r>
      <w:proofErr w:type="spellEnd"/>
      <w:proofErr w:type="gramEnd"/>
      <w:r w:rsidRPr="00560F8F">
        <w:rPr>
          <w:rFonts w:ascii="Courier New" w:hAnsi="Courier New"/>
          <w:sz w:val="17"/>
          <w:highlight w:val="white"/>
          <w:lang w:val="en-US" w:eastAsia="en-GB"/>
        </w:rPr>
        <w:t>"/&gt;</w:t>
      </w:r>
    </w:p>
    <w:p w14:paraId="0BFD0FC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com:DocumentLocationURI</w:t>
      </w:r>
      <w:proofErr w:type="spellEnd"/>
      <w:proofErr w:type="gramEnd"/>
      <w:r w:rsidRPr="00560F8F">
        <w:rPr>
          <w:rFonts w:ascii="Courier New" w:hAnsi="Courier New"/>
          <w:sz w:val="17"/>
          <w:highlight w:val="white"/>
          <w:lang w:val="en-US" w:eastAsia="en-GB"/>
        </w:rPr>
        <w:t>"/&gt;</w:t>
      </w:r>
    </w:p>
    <w:p w14:paraId="06541054"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pde:DocumentAsFiledIndicator</w:t>
      </w:r>
      <w:proofErr w:type="spellEnd"/>
      <w:proofErr w:type="gramEnd"/>
      <w:r w:rsidRPr="00560F8F">
        <w:rPr>
          <w:rFonts w:ascii="Courier New" w:hAnsi="Courier New"/>
          <w:sz w:val="17"/>
          <w:highlight w:val="white"/>
          <w:lang w:val="en-US" w:eastAsia="en-GB"/>
        </w:rPr>
        <w:t>" minOccurs="0"/&gt;</w:t>
      </w:r>
    </w:p>
    <w:p w14:paraId="62032CB9" w14:textId="39B90EDB" w:rsidR="002904C5" w:rsidRPr="00560F8F" w:rsidRDefault="002904C5" w:rsidP="0083567B">
      <w:pPr>
        <w:spacing w:before="0" w:after="0"/>
        <w:ind w:left="1440" w:firstLine="72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r w:rsidRPr="00560F8F">
        <w:rPr>
          <w:rFonts w:ascii="Courier New" w:hAnsi="Courier New"/>
          <w:sz w:val="17"/>
          <w:highlight w:val="white"/>
          <w:lang w:val="en-US" w:eastAsia="en-GB"/>
        </w:rPr>
        <w:t>pde:</w:t>
      </w:r>
      <w:del w:id="549" w:author="Author">
        <w:r w:rsidR="004C1557" w:rsidRPr="00560F8F">
          <w:rPr>
            <w:rFonts w:ascii="Courier New" w:hAnsi="Courier New"/>
            <w:sz w:val="17"/>
            <w:highlight w:val="white"/>
            <w:lang w:val="en-US" w:eastAsia="en-GB"/>
          </w:rPr>
          <w:delText>DocumentFormatCategory</w:delText>
        </w:r>
      </w:del>
      <w:ins w:id="550" w:author="Author">
        <w:r w:rsidRPr="00560F8F">
          <w:rPr>
            <w:rFonts w:ascii="Courier New" w:hAnsi="Courier New"/>
            <w:sz w:val="17"/>
            <w:highlight w:val="white"/>
            <w:lang w:val="en-US" w:eastAsia="en-GB"/>
          </w:rPr>
          <w:t>DocumentFileFormatCategory</w:t>
        </w:r>
      </w:ins>
      <w:proofErr w:type="spellEnd"/>
      <w:r w:rsidRPr="00560F8F">
        <w:rPr>
          <w:rFonts w:ascii="Courier New" w:hAnsi="Courier New"/>
          <w:sz w:val="17"/>
          <w:highlight w:val="white"/>
          <w:lang w:val="en-US" w:eastAsia="en-GB"/>
        </w:rPr>
        <w:t>" minOccurs="0"/&gt;</w:t>
      </w:r>
    </w:p>
    <w:p w14:paraId="2ED7969D" w14:textId="45C40066" w:rsidR="002904C5" w:rsidRPr="00560F8F" w:rsidRDefault="002904C5" w:rsidP="0083567B">
      <w:pPr>
        <w:spacing w:before="0" w:after="0"/>
        <w:ind w:left="1440" w:firstLine="720"/>
        <w:rPr>
          <w:ins w:id="551" w:author="Author"/>
          <w:rFonts w:ascii="Courier New" w:hAnsi="Courier New" w:cs="Courier New"/>
          <w:sz w:val="17"/>
          <w:szCs w:val="17"/>
          <w:highlight w:val="white"/>
          <w:lang w:val="en-US"/>
        </w:rPr>
      </w:pPr>
      <w:ins w:id="552"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xsd:choice</w:t>
        </w:r>
        <w:proofErr w:type="spellEnd"/>
        <w:proofErr w:type="gramEnd"/>
        <w:r w:rsidRPr="00560F8F">
          <w:rPr>
            <w:rFonts w:ascii="Courier New" w:hAnsi="Courier New"/>
            <w:sz w:val="17"/>
            <w:highlight w:val="white"/>
            <w:lang w:val="en-US" w:eastAsia="en-GB"/>
          </w:rPr>
          <w:t>&gt;</w:t>
        </w:r>
      </w:ins>
    </w:p>
    <w:p w14:paraId="1FB9E3F9" w14:textId="55B45365" w:rsidR="002904C5" w:rsidRPr="00560F8F" w:rsidRDefault="002904C5" w:rsidP="002904C5">
      <w:pPr>
        <w:spacing w:before="0" w:after="0"/>
        <w:rPr>
          <w:rFonts w:ascii="Courier New" w:hAnsi="Courier New" w:cs="Courier New"/>
          <w:sz w:val="17"/>
          <w:szCs w:val="17"/>
          <w:highlight w:val="white"/>
          <w:lang w:val="en-US"/>
        </w:rPr>
      </w:pPr>
      <w:ins w:id="553" w:author="Author">
        <w:r w:rsidRPr="00560F8F">
          <w:rPr>
            <w:rFonts w:ascii="Courier New" w:hAnsi="Courier New"/>
            <w:sz w:val="17"/>
            <w:highlight w:val="white"/>
            <w:lang w:val="en-US" w:eastAsia="en-GB"/>
          </w:rPr>
          <w:tab/>
        </w:r>
      </w:ins>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pde:PatentMandatoryDocumentCategory</w:t>
      </w:r>
      <w:proofErr w:type="spellEnd"/>
      <w:proofErr w:type="gramEnd"/>
      <w:r w:rsidRPr="00560F8F">
        <w:rPr>
          <w:rFonts w:ascii="Courier New" w:hAnsi="Courier New"/>
          <w:sz w:val="17"/>
          <w:highlight w:val="white"/>
          <w:lang w:val="en-US" w:eastAsia="en-GB"/>
        </w:rPr>
        <w:t>"/&gt;</w:t>
      </w:r>
    </w:p>
    <w:p w14:paraId="396B8041" w14:textId="58921D0B" w:rsidR="002904C5" w:rsidRPr="00560F8F" w:rsidRDefault="002904C5" w:rsidP="002904C5">
      <w:pPr>
        <w:spacing w:before="0" w:after="0"/>
        <w:rPr>
          <w:ins w:id="554" w:author="Author"/>
          <w:rFonts w:ascii="Courier New" w:hAnsi="Courier New" w:cs="Courier New"/>
          <w:sz w:val="17"/>
          <w:szCs w:val="17"/>
          <w:highlight w:val="white"/>
          <w:lang w:val="en-US"/>
        </w:rPr>
      </w:pPr>
      <w:ins w:id="55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pde:DesignMandatoryDocumentCategory</w:t>
        </w:r>
        <w:proofErr w:type="spellEnd"/>
        <w:proofErr w:type="gramEnd"/>
        <w:r w:rsidRPr="00560F8F">
          <w:rPr>
            <w:rFonts w:ascii="Courier New" w:hAnsi="Courier New"/>
            <w:sz w:val="17"/>
            <w:highlight w:val="white"/>
            <w:lang w:val="en-US" w:eastAsia="en-GB"/>
          </w:rPr>
          <w:t>"/&gt;</w:t>
        </w:r>
      </w:ins>
    </w:p>
    <w:p w14:paraId="6C240B50" w14:textId="77777777" w:rsidR="002904C5" w:rsidRPr="00560F8F" w:rsidRDefault="002904C5" w:rsidP="002904C5">
      <w:pPr>
        <w:spacing w:before="0" w:after="0"/>
        <w:rPr>
          <w:ins w:id="556" w:author="Author"/>
          <w:rFonts w:ascii="Courier New" w:hAnsi="Courier New" w:cs="Courier New"/>
          <w:sz w:val="17"/>
          <w:szCs w:val="17"/>
          <w:highlight w:val="white"/>
          <w:lang w:val="en-US"/>
        </w:rPr>
      </w:pPr>
      <w:ins w:id="55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pde:TrademarkMandatoryDocumentCategory</w:t>
        </w:r>
        <w:proofErr w:type="spellEnd"/>
        <w:proofErr w:type="gramEnd"/>
        <w:r w:rsidRPr="00560F8F">
          <w:rPr>
            <w:rFonts w:ascii="Courier New" w:hAnsi="Courier New"/>
            <w:sz w:val="17"/>
            <w:highlight w:val="white"/>
            <w:lang w:val="en-US" w:eastAsia="en-GB"/>
          </w:rPr>
          <w:t>"/&gt;</w:t>
        </w:r>
      </w:ins>
    </w:p>
    <w:p w14:paraId="3DD2E3C4" w14:textId="77777777" w:rsidR="002904C5" w:rsidRPr="00560F8F" w:rsidRDefault="002904C5" w:rsidP="002904C5">
      <w:pPr>
        <w:spacing w:before="0" w:after="0"/>
        <w:rPr>
          <w:ins w:id="558" w:author="Author"/>
          <w:rFonts w:ascii="Courier New" w:hAnsi="Courier New" w:cs="Courier New"/>
          <w:sz w:val="17"/>
          <w:szCs w:val="17"/>
          <w:highlight w:val="white"/>
          <w:lang w:val="en-US"/>
        </w:rPr>
      </w:pPr>
      <w:ins w:id="559"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xsd:choice</w:t>
        </w:r>
        <w:proofErr w:type="spellEnd"/>
        <w:proofErr w:type="gramEnd"/>
        <w:r w:rsidRPr="00560F8F">
          <w:rPr>
            <w:rFonts w:ascii="Courier New" w:hAnsi="Courier New"/>
            <w:sz w:val="17"/>
            <w:highlight w:val="white"/>
            <w:lang w:val="en-US" w:eastAsia="en-GB"/>
          </w:rPr>
          <w:t>&gt;</w:t>
        </w:r>
      </w:ins>
    </w:p>
    <w:p w14:paraId="31EDEC1F" w14:textId="77777777" w:rsidR="002904C5" w:rsidRPr="00560F8F" w:rsidRDefault="002904C5" w:rsidP="002904C5">
      <w:pPr>
        <w:spacing w:before="0" w:after="0"/>
        <w:rPr>
          <w:ins w:id="560" w:author="Author"/>
          <w:rFonts w:ascii="Courier New" w:hAnsi="Courier New" w:cs="Courier New"/>
          <w:sz w:val="17"/>
          <w:szCs w:val="17"/>
          <w:highlight w:val="white"/>
          <w:lang w:val="fr-FR"/>
        </w:rPr>
      </w:pPr>
      <w:ins w:id="561"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xsd:element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ref</w:t>
        </w:r>
        <w:proofErr w:type="spellEnd"/>
        <w:r w:rsidRPr="00560F8F">
          <w:rPr>
            <w:rFonts w:ascii="Courier New" w:hAnsi="Courier New"/>
            <w:sz w:val="17"/>
            <w:highlight w:val="white"/>
            <w:lang w:val="fr-FR" w:eastAsia="en-GB"/>
          </w:rPr>
          <w:t>="</w:t>
        </w:r>
        <w:proofErr w:type="spellStart"/>
        <w:proofErr w:type="gramStart"/>
        <w:r w:rsidRPr="00560F8F">
          <w:rPr>
            <w:rFonts w:ascii="Courier New" w:hAnsi="Courier New"/>
            <w:sz w:val="17"/>
            <w:highlight w:val="white"/>
            <w:lang w:val="fr-FR" w:eastAsia="en-GB"/>
          </w:rPr>
          <w:t>com:DocumentDate</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minOccurs</w:t>
        </w:r>
        <w:proofErr w:type="spellEnd"/>
        <w:r w:rsidRPr="00560F8F">
          <w:rPr>
            <w:rFonts w:ascii="Courier New" w:hAnsi="Courier New"/>
            <w:sz w:val="17"/>
            <w:highlight w:val="white"/>
            <w:lang w:val="fr-FR" w:eastAsia="en-GB"/>
          </w:rPr>
          <w:t>="0"/&gt;</w:t>
        </w:r>
      </w:ins>
    </w:p>
    <w:p w14:paraId="53859004" w14:textId="77777777" w:rsidR="002904C5" w:rsidRPr="00560F8F" w:rsidRDefault="002904C5" w:rsidP="002904C5">
      <w:pPr>
        <w:spacing w:before="0" w:after="0"/>
        <w:rPr>
          <w:ins w:id="562" w:author="Author"/>
          <w:rFonts w:ascii="Courier New" w:hAnsi="Courier New" w:cs="Courier New"/>
          <w:sz w:val="17"/>
          <w:szCs w:val="17"/>
          <w:highlight w:val="white"/>
          <w:lang w:val="fr-FR"/>
        </w:rPr>
      </w:pPr>
      <w:ins w:id="563" w:author="Autho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xsd:element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ref</w:t>
        </w:r>
        <w:proofErr w:type="spellEnd"/>
        <w:r w:rsidRPr="00560F8F">
          <w:rPr>
            <w:rFonts w:ascii="Courier New" w:hAnsi="Courier New"/>
            <w:sz w:val="17"/>
            <w:highlight w:val="white"/>
            <w:lang w:val="fr-FR" w:eastAsia="en-GB"/>
          </w:rPr>
          <w:t>="</w:t>
        </w:r>
        <w:proofErr w:type="spellStart"/>
        <w:proofErr w:type="gramStart"/>
        <w:r w:rsidRPr="00560F8F">
          <w:rPr>
            <w:rFonts w:ascii="Courier New" w:hAnsi="Courier New"/>
            <w:sz w:val="17"/>
            <w:highlight w:val="white"/>
            <w:lang w:val="fr-FR" w:eastAsia="en-GB"/>
          </w:rPr>
          <w:t>com:DocumentVersion</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minOccurs</w:t>
        </w:r>
        <w:proofErr w:type="spellEnd"/>
        <w:r w:rsidRPr="00560F8F">
          <w:rPr>
            <w:rFonts w:ascii="Courier New" w:hAnsi="Courier New"/>
            <w:sz w:val="17"/>
            <w:highlight w:val="white"/>
            <w:lang w:val="fr-FR" w:eastAsia="en-GB"/>
          </w:rPr>
          <w:t>="0"/&gt;</w:t>
        </w:r>
      </w:ins>
    </w:p>
    <w:p w14:paraId="45F2D6A0" w14:textId="77777777" w:rsidR="002904C5" w:rsidRPr="00560F8F" w:rsidRDefault="002904C5" w:rsidP="002904C5">
      <w:pPr>
        <w:spacing w:before="0" w:after="0"/>
        <w:rPr>
          <w:ins w:id="564" w:author="Author"/>
          <w:rFonts w:ascii="Courier New" w:hAnsi="Courier New" w:cs="Courier New"/>
          <w:sz w:val="17"/>
          <w:szCs w:val="17"/>
          <w:highlight w:val="white"/>
          <w:lang w:val="fr-FR"/>
        </w:rPr>
      </w:pPr>
      <w:ins w:id="565" w:author="Autho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xsd:element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ref</w:t>
        </w:r>
        <w:proofErr w:type="spellEnd"/>
        <w:r w:rsidRPr="00560F8F">
          <w:rPr>
            <w:rFonts w:ascii="Courier New" w:hAnsi="Courier New"/>
            <w:sz w:val="17"/>
            <w:highlight w:val="white"/>
            <w:lang w:val="fr-FR" w:eastAsia="en-GB"/>
          </w:rPr>
          <w:t>="</w:t>
        </w:r>
        <w:proofErr w:type="spellStart"/>
        <w:proofErr w:type="gramStart"/>
        <w:r w:rsidRPr="00560F8F">
          <w:rPr>
            <w:rFonts w:ascii="Courier New" w:hAnsi="Courier New"/>
            <w:sz w:val="17"/>
            <w:highlight w:val="white"/>
            <w:lang w:val="fr-FR" w:eastAsia="en-GB"/>
          </w:rPr>
          <w:t>com:DocumentSizeQuantity</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minOccurs</w:t>
        </w:r>
        <w:proofErr w:type="spellEnd"/>
        <w:r w:rsidRPr="00560F8F">
          <w:rPr>
            <w:rFonts w:ascii="Courier New" w:hAnsi="Courier New"/>
            <w:sz w:val="17"/>
            <w:highlight w:val="white"/>
            <w:lang w:val="fr-FR" w:eastAsia="en-GB"/>
          </w:rPr>
          <w:t>="0"/&gt;</w:t>
        </w:r>
      </w:ins>
    </w:p>
    <w:p w14:paraId="1020848E" w14:textId="77777777" w:rsidR="002904C5" w:rsidRPr="00560F8F" w:rsidRDefault="002904C5" w:rsidP="002904C5">
      <w:pPr>
        <w:spacing w:before="0" w:after="0"/>
        <w:rPr>
          <w:ins w:id="566" w:author="Author"/>
          <w:rFonts w:ascii="Courier New" w:hAnsi="Courier New" w:cs="Courier New"/>
          <w:sz w:val="17"/>
          <w:szCs w:val="17"/>
          <w:highlight w:val="white"/>
          <w:lang w:val="fr-FR"/>
        </w:rPr>
      </w:pPr>
      <w:ins w:id="567" w:author="Autho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xsd:element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ref</w:t>
        </w:r>
        <w:proofErr w:type="spellEnd"/>
        <w:r w:rsidRPr="00560F8F">
          <w:rPr>
            <w:rFonts w:ascii="Courier New" w:hAnsi="Courier New"/>
            <w:sz w:val="17"/>
            <w:highlight w:val="white"/>
            <w:lang w:val="fr-FR" w:eastAsia="en-GB"/>
          </w:rPr>
          <w:t>="</w:t>
        </w:r>
        <w:proofErr w:type="spellStart"/>
        <w:proofErr w:type="gramStart"/>
        <w:r w:rsidRPr="00560F8F">
          <w:rPr>
            <w:rFonts w:ascii="Courier New" w:hAnsi="Courier New"/>
            <w:sz w:val="17"/>
            <w:highlight w:val="white"/>
            <w:lang w:val="fr-FR" w:eastAsia="en-GB"/>
          </w:rPr>
          <w:t>com:PageTotalQuantity</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minOccurs</w:t>
        </w:r>
        <w:proofErr w:type="spellEnd"/>
        <w:r w:rsidRPr="00560F8F">
          <w:rPr>
            <w:rFonts w:ascii="Courier New" w:hAnsi="Courier New"/>
            <w:sz w:val="17"/>
            <w:highlight w:val="white"/>
            <w:lang w:val="fr-FR" w:eastAsia="en-GB"/>
          </w:rPr>
          <w:t>="0"/&gt;</w:t>
        </w:r>
      </w:ins>
    </w:p>
    <w:p w14:paraId="4A89F98D" w14:textId="77777777" w:rsidR="002904C5" w:rsidRPr="00560F8F" w:rsidRDefault="002904C5" w:rsidP="002904C5">
      <w:pPr>
        <w:spacing w:before="0" w:after="0"/>
        <w:rPr>
          <w:ins w:id="568" w:author="Author"/>
          <w:rFonts w:ascii="Courier New" w:hAnsi="Courier New" w:cs="Courier New"/>
          <w:sz w:val="17"/>
          <w:szCs w:val="17"/>
          <w:highlight w:val="white"/>
          <w:lang w:val="fr-FR"/>
        </w:rPr>
      </w:pPr>
      <w:ins w:id="569" w:author="Autho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xsd:element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ref</w:t>
        </w:r>
        <w:proofErr w:type="spellEnd"/>
        <w:r w:rsidRPr="00560F8F">
          <w:rPr>
            <w:rFonts w:ascii="Courier New" w:hAnsi="Courier New"/>
            <w:sz w:val="17"/>
            <w:highlight w:val="white"/>
            <w:lang w:val="fr-FR" w:eastAsia="en-GB"/>
          </w:rPr>
          <w:t>="</w:t>
        </w:r>
        <w:proofErr w:type="spellStart"/>
        <w:proofErr w:type="gramStart"/>
        <w:r w:rsidRPr="00560F8F">
          <w:rPr>
            <w:rFonts w:ascii="Courier New" w:hAnsi="Courier New"/>
            <w:sz w:val="17"/>
            <w:highlight w:val="white"/>
            <w:lang w:val="fr-FR" w:eastAsia="en-GB"/>
          </w:rPr>
          <w:t>com:CommentText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minOccurs</w:t>
        </w:r>
        <w:proofErr w:type="spellEnd"/>
        <w:r w:rsidRPr="00560F8F">
          <w:rPr>
            <w:rFonts w:ascii="Courier New" w:hAnsi="Courier New"/>
            <w:sz w:val="17"/>
            <w:highlight w:val="white"/>
            <w:lang w:val="fr-FR" w:eastAsia="en-GB"/>
          </w:rPr>
          <w:t>="0"/&gt;</w:t>
        </w:r>
      </w:ins>
    </w:p>
    <w:p w14:paraId="2A377861" w14:textId="77777777" w:rsidR="002904C5" w:rsidRPr="00560F8F" w:rsidRDefault="002904C5" w:rsidP="002904C5">
      <w:pPr>
        <w:spacing w:before="0" w:after="0"/>
        <w:rPr>
          <w:ins w:id="570" w:author="Author"/>
          <w:rFonts w:ascii="Courier New" w:hAnsi="Courier New" w:cs="Courier New"/>
          <w:sz w:val="17"/>
          <w:szCs w:val="17"/>
          <w:highlight w:val="white"/>
          <w:lang w:val="fr-FR"/>
        </w:rPr>
      </w:pPr>
      <w:ins w:id="571" w:author="Autho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xsd:sequence</w:t>
        </w:r>
        <w:proofErr w:type="spellEnd"/>
        <w:proofErr w:type="gramEnd"/>
        <w:r w:rsidRPr="00560F8F">
          <w:rPr>
            <w:rFonts w:ascii="Courier New" w:hAnsi="Courier New"/>
            <w:sz w:val="17"/>
            <w:highlight w:val="white"/>
            <w:lang w:val="fr-FR" w:eastAsia="en-GB"/>
          </w:rPr>
          <w:t>&gt;</w:t>
        </w:r>
      </w:ins>
    </w:p>
    <w:p w14:paraId="2D11F921" w14:textId="77777777" w:rsidR="002904C5" w:rsidRPr="00560F8F" w:rsidRDefault="002904C5" w:rsidP="002904C5">
      <w:pPr>
        <w:spacing w:before="0" w:after="0"/>
        <w:rPr>
          <w:ins w:id="572" w:author="Author"/>
          <w:rFonts w:ascii="Courier New" w:hAnsi="Courier New" w:cs="Courier New"/>
          <w:sz w:val="17"/>
          <w:szCs w:val="17"/>
          <w:highlight w:val="white"/>
          <w:lang w:val="en-US"/>
        </w:rPr>
      </w:pPr>
      <w:ins w:id="573" w:author="Autho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r w:rsidRPr="00560F8F">
          <w:rPr>
            <w:rFonts w:ascii="Courier New" w:hAnsi="Courier New"/>
            <w:sz w:val="17"/>
            <w:highlight w:val="white"/>
            <w:lang w:val="en-US" w:eastAsia="en-GB"/>
          </w:rPr>
          <w:t>com:id</w:t>
        </w:r>
        <w:proofErr w:type="spellEnd"/>
        <w:r w:rsidRPr="00560F8F">
          <w:rPr>
            <w:rFonts w:ascii="Courier New" w:hAnsi="Courier New"/>
            <w:sz w:val="17"/>
            <w:highlight w:val="white"/>
            <w:lang w:val="en-US" w:eastAsia="en-GB"/>
          </w:rPr>
          <w:t>"/&gt;</w:t>
        </w:r>
      </w:ins>
    </w:p>
    <w:p w14:paraId="258F434D" w14:textId="77777777" w:rsidR="002904C5" w:rsidRPr="00560F8F" w:rsidRDefault="002904C5" w:rsidP="002904C5">
      <w:pPr>
        <w:spacing w:before="0" w:after="0"/>
        <w:rPr>
          <w:ins w:id="574" w:author="Author"/>
          <w:rFonts w:ascii="Courier New" w:hAnsi="Courier New" w:cs="Courier New"/>
          <w:sz w:val="17"/>
          <w:szCs w:val="17"/>
          <w:highlight w:val="white"/>
          <w:lang w:val="en-US"/>
        </w:rPr>
      </w:pPr>
      <w:ins w:id="57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com:sequenceNumber</w:t>
        </w:r>
        <w:proofErr w:type="spellEnd"/>
        <w:proofErr w:type="gramEnd"/>
        <w:r w:rsidRPr="00560F8F">
          <w:rPr>
            <w:rFonts w:ascii="Courier New" w:hAnsi="Courier New"/>
            <w:sz w:val="17"/>
            <w:highlight w:val="white"/>
            <w:lang w:val="en-US" w:eastAsia="en-GB"/>
          </w:rPr>
          <w:t>"/&gt;</w:t>
        </w:r>
      </w:ins>
    </w:p>
    <w:p w14:paraId="0415B26C" w14:textId="77777777" w:rsidR="002904C5" w:rsidRPr="00560F8F" w:rsidRDefault="002904C5" w:rsidP="002904C5">
      <w:pPr>
        <w:spacing w:before="0" w:after="0"/>
        <w:rPr>
          <w:ins w:id="576" w:author="Author"/>
          <w:rFonts w:ascii="Courier New" w:hAnsi="Courier New" w:cs="Courier New"/>
          <w:sz w:val="17"/>
          <w:szCs w:val="17"/>
          <w:highlight w:val="white"/>
          <w:lang w:val="en-US"/>
        </w:rPr>
      </w:pPr>
      <w:ins w:id="57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com:languageCode</w:t>
        </w:r>
        <w:proofErr w:type="spellEnd"/>
        <w:proofErr w:type="gramEnd"/>
        <w:r w:rsidRPr="00560F8F">
          <w:rPr>
            <w:rFonts w:ascii="Courier New" w:hAnsi="Courier New"/>
            <w:sz w:val="17"/>
            <w:highlight w:val="white"/>
            <w:lang w:val="en-US" w:eastAsia="en-GB"/>
          </w:rPr>
          <w:t>"/&gt;</w:t>
        </w:r>
      </w:ins>
    </w:p>
    <w:p w14:paraId="4F6A9DB8" w14:textId="77777777" w:rsidR="002904C5" w:rsidRPr="00560F8F" w:rsidRDefault="002904C5" w:rsidP="002904C5">
      <w:pPr>
        <w:spacing w:before="0" w:after="0"/>
        <w:rPr>
          <w:ins w:id="578" w:author="Author"/>
          <w:rFonts w:ascii="Courier New" w:hAnsi="Courier New" w:cs="Courier New"/>
          <w:sz w:val="17"/>
          <w:szCs w:val="17"/>
          <w:highlight w:val="white"/>
          <w:lang w:val="en-US"/>
        </w:rPr>
      </w:pPr>
      <w:ins w:id="579"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xsd:complexType</w:t>
        </w:r>
        <w:proofErr w:type="spellEnd"/>
        <w:proofErr w:type="gramEnd"/>
        <w:r w:rsidRPr="00560F8F">
          <w:rPr>
            <w:rFonts w:ascii="Courier New" w:hAnsi="Courier New"/>
            <w:sz w:val="17"/>
            <w:highlight w:val="white"/>
            <w:lang w:val="en-US" w:eastAsia="en-GB"/>
          </w:rPr>
          <w:t>&gt;</w:t>
        </w:r>
      </w:ins>
    </w:p>
    <w:p w14:paraId="0EDE4518" w14:textId="77777777" w:rsidR="00BD71F7" w:rsidRPr="00560F8F" w:rsidRDefault="00BD71F7" w:rsidP="00BD71F7">
      <w:pPr>
        <w:spacing w:before="0" w:after="0"/>
        <w:ind w:firstLine="720"/>
        <w:rPr>
          <w:ins w:id="580" w:author="Author"/>
          <w:rFonts w:ascii="Courier New" w:hAnsi="Courier New" w:cs="Courier New"/>
          <w:sz w:val="17"/>
          <w:szCs w:val="17"/>
          <w:highlight w:val="white"/>
          <w:lang w:val="en-US"/>
        </w:rPr>
      </w:pPr>
      <w:ins w:id="581"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DocumentAsFiledIndicator</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xsd:boolean</w:t>
        </w:r>
        <w:proofErr w:type="spellEnd"/>
        <w:proofErr w:type="gramEnd"/>
        <w:r w:rsidRPr="00560F8F">
          <w:rPr>
            <w:rFonts w:ascii="Courier New" w:hAnsi="Courier New"/>
            <w:sz w:val="17"/>
            <w:highlight w:val="white"/>
            <w:lang w:val="en-US" w:eastAsia="en-GB"/>
          </w:rPr>
          <w:t>"&gt;</w:t>
        </w:r>
      </w:ins>
    </w:p>
    <w:p w14:paraId="000D5FEF" w14:textId="77777777" w:rsidR="00BD71F7" w:rsidRPr="00560F8F" w:rsidRDefault="00BD71F7" w:rsidP="00BD71F7">
      <w:pPr>
        <w:spacing w:before="0" w:after="0"/>
        <w:rPr>
          <w:ins w:id="582" w:author="Author"/>
          <w:rFonts w:ascii="Courier New" w:hAnsi="Courier New" w:cs="Courier New"/>
          <w:sz w:val="17"/>
          <w:szCs w:val="17"/>
          <w:highlight w:val="white"/>
          <w:lang w:val="en-US"/>
        </w:rPr>
      </w:pPr>
      <w:ins w:id="58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1C26041E" w14:textId="32AC3E53" w:rsidR="00BD71F7" w:rsidRPr="00560F8F" w:rsidRDefault="00BD71F7" w:rsidP="00BD71F7">
      <w:pPr>
        <w:spacing w:before="0" w:after="0"/>
        <w:ind w:left="1440"/>
        <w:rPr>
          <w:ins w:id="584" w:author="Author"/>
          <w:rFonts w:ascii="Courier New" w:hAnsi="Courier New" w:cs="Courier New"/>
          <w:sz w:val="17"/>
          <w:szCs w:val="17"/>
          <w:highlight w:val="white"/>
          <w:lang w:val="en-US"/>
        </w:rPr>
      </w:pPr>
      <w:ins w:id="585"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&gt;Indicates whether the document contains the files originally submitted electronically by an applicant&lt;/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7978BC24" w14:textId="77777777" w:rsidR="00BD71F7" w:rsidRPr="00560F8F" w:rsidRDefault="00BD71F7" w:rsidP="00BD71F7">
      <w:pPr>
        <w:spacing w:before="0" w:after="0"/>
        <w:rPr>
          <w:ins w:id="586" w:author="Author"/>
          <w:rFonts w:ascii="Courier New" w:hAnsi="Courier New" w:cs="Courier New"/>
          <w:sz w:val="17"/>
          <w:szCs w:val="17"/>
          <w:highlight w:val="white"/>
          <w:lang w:val="en-US"/>
        </w:rPr>
      </w:pPr>
      <w:ins w:id="58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7D0571CD" w14:textId="27D69A9E" w:rsidR="0060544A" w:rsidRPr="00560F8F" w:rsidRDefault="00BD71F7" w:rsidP="00BD71F7">
      <w:pPr>
        <w:spacing w:before="0" w:after="0"/>
        <w:rPr>
          <w:ins w:id="588" w:author="Author"/>
          <w:rFonts w:ascii="Courier New" w:hAnsi="Courier New" w:cs="Courier New"/>
          <w:sz w:val="17"/>
          <w:szCs w:val="17"/>
          <w:highlight w:val="white"/>
          <w:lang w:val="en-US"/>
        </w:rPr>
      </w:pPr>
      <w:ins w:id="589"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ins>
    </w:p>
    <w:p w14:paraId="45830915" w14:textId="77777777" w:rsidR="002904C5" w:rsidRPr="00560F8F" w:rsidRDefault="002904C5" w:rsidP="002904C5">
      <w:pPr>
        <w:spacing w:before="0" w:after="0"/>
        <w:rPr>
          <w:ins w:id="590" w:author="Author"/>
          <w:rFonts w:ascii="Courier New" w:hAnsi="Courier New" w:cs="Courier New"/>
          <w:sz w:val="17"/>
          <w:szCs w:val="17"/>
          <w:highlight w:val="white"/>
          <w:lang w:val="en-US"/>
        </w:rPr>
      </w:pPr>
      <w:ins w:id="591"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xsd:complexType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SupplementaryDocumentType</w:t>
        </w:r>
        <w:proofErr w:type="spellEnd"/>
        <w:r w:rsidRPr="00560F8F">
          <w:rPr>
            <w:rFonts w:ascii="Courier New" w:hAnsi="Courier New"/>
            <w:sz w:val="17"/>
            <w:highlight w:val="white"/>
            <w:lang w:val="en-US" w:eastAsia="en-GB"/>
          </w:rPr>
          <w:t>"&gt;</w:t>
        </w:r>
      </w:ins>
    </w:p>
    <w:p w14:paraId="4F0037E1" w14:textId="77777777" w:rsidR="002904C5" w:rsidRPr="00560F8F" w:rsidRDefault="002904C5" w:rsidP="002904C5">
      <w:pPr>
        <w:spacing w:before="0" w:after="0"/>
        <w:rPr>
          <w:ins w:id="592" w:author="Author"/>
          <w:rFonts w:ascii="Courier New" w:hAnsi="Courier New" w:cs="Courier New"/>
          <w:sz w:val="17"/>
          <w:szCs w:val="17"/>
          <w:highlight w:val="white"/>
          <w:lang w:val="en-US"/>
        </w:rPr>
      </w:pPr>
      <w:ins w:id="59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xsd:sequence</w:t>
        </w:r>
        <w:proofErr w:type="spellEnd"/>
        <w:proofErr w:type="gramEnd"/>
        <w:r w:rsidRPr="00560F8F">
          <w:rPr>
            <w:rFonts w:ascii="Courier New" w:hAnsi="Courier New"/>
            <w:sz w:val="17"/>
            <w:highlight w:val="white"/>
            <w:lang w:val="en-US" w:eastAsia="en-GB"/>
          </w:rPr>
          <w:t>&gt;</w:t>
        </w:r>
      </w:ins>
    </w:p>
    <w:p w14:paraId="566C96FE" w14:textId="77777777" w:rsidR="002904C5" w:rsidRPr="00560F8F" w:rsidRDefault="002904C5" w:rsidP="002904C5">
      <w:pPr>
        <w:spacing w:before="0" w:after="0"/>
        <w:rPr>
          <w:ins w:id="594" w:author="Author"/>
          <w:rFonts w:ascii="Courier New" w:hAnsi="Courier New" w:cs="Courier New"/>
          <w:sz w:val="17"/>
          <w:szCs w:val="17"/>
          <w:highlight w:val="white"/>
          <w:lang w:val="en-US"/>
        </w:rPr>
      </w:pPr>
      <w:ins w:id="59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com:DocumentName</w:t>
        </w:r>
        <w:proofErr w:type="spellEnd"/>
        <w:proofErr w:type="gramEnd"/>
        <w:r w:rsidRPr="00560F8F">
          <w:rPr>
            <w:rFonts w:ascii="Courier New" w:hAnsi="Courier New"/>
            <w:sz w:val="17"/>
            <w:highlight w:val="white"/>
            <w:lang w:val="en-US" w:eastAsia="en-GB"/>
          </w:rPr>
          <w:t>"/&gt;</w:t>
        </w:r>
      </w:ins>
    </w:p>
    <w:p w14:paraId="1EE96977" w14:textId="77777777" w:rsidR="002904C5" w:rsidRPr="00560F8F" w:rsidRDefault="002904C5" w:rsidP="002904C5">
      <w:pPr>
        <w:spacing w:before="0" w:after="0"/>
        <w:rPr>
          <w:ins w:id="596" w:author="Author"/>
          <w:rFonts w:ascii="Courier New" w:hAnsi="Courier New" w:cs="Courier New"/>
          <w:sz w:val="17"/>
          <w:szCs w:val="17"/>
          <w:highlight w:val="white"/>
          <w:lang w:val="en-US"/>
        </w:rPr>
      </w:pPr>
      <w:ins w:id="59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xsd:choice</w:t>
        </w:r>
        <w:proofErr w:type="spellEnd"/>
        <w:proofErr w:type="gramEnd"/>
        <w:r w:rsidRPr="00560F8F">
          <w:rPr>
            <w:rFonts w:ascii="Courier New" w:hAnsi="Courier New"/>
            <w:sz w:val="17"/>
            <w:highlight w:val="white"/>
            <w:lang w:val="en-US" w:eastAsia="en-GB"/>
          </w:rPr>
          <w:t>&gt;</w:t>
        </w:r>
      </w:ins>
    </w:p>
    <w:p w14:paraId="7B7FAFE0" w14:textId="77777777" w:rsidR="002904C5" w:rsidRPr="00560F8F" w:rsidRDefault="002904C5" w:rsidP="002904C5">
      <w:pPr>
        <w:spacing w:before="0" w:after="0"/>
        <w:rPr>
          <w:ins w:id="598" w:author="Author"/>
          <w:rFonts w:ascii="Courier New" w:hAnsi="Courier New" w:cs="Courier New"/>
          <w:sz w:val="17"/>
          <w:szCs w:val="17"/>
          <w:highlight w:val="white"/>
          <w:lang w:val="en-US"/>
        </w:rPr>
      </w:pPr>
      <w:ins w:id="599"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com:FileName</w:t>
        </w:r>
        <w:proofErr w:type="spellEnd"/>
        <w:proofErr w:type="gramEnd"/>
        <w:r w:rsidRPr="00560F8F">
          <w:rPr>
            <w:rFonts w:ascii="Courier New" w:hAnsi="Courier New"/>
            <w:sz w:val="17"/>
            <w:highlight w:val="white"/>
            <w:lang w:val="en-US" w:eastAsia="en-GB"/>
          </w:rPr>
          <w:t>"/&gt;</w:t>
        </w:r>
      </w:ins>
    </w:p>
    <w:p w14:paraId="6C8B26AC" w14:textId="77777777" w:rsidR="002904C5" w:rsidRPr="00560F8F" w:rsidRDefault="002904C5" w:rsidP="002904C5">
      <w:pPr>
        <w:spacing w:before="0" w:after="0"/>
        <w:rPr>
          <w:ins w:id="600" w:author="Author"/>
          <w:rFonts w:ascii="Courier New" w:hAnsi="Courier New" w:cs="Courier New"/>
          <w:sz w:val="17"/>
          <w:szCs w:val="17"/>
          <w:highlight w:val="white"/>
          <w:lang w:val="en-US"/>
        </w:rPr>
      </w:pPr>
      <w:ins w:id="601"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com:FileNameBag</w:t>
        </w:r>
        <w:proofErr w:type="spellEnd"/>
        <w:proofErr w:type="gramEnd"/>
        <w:r w:rsidRPr="00560F8F">
          <w:rPr>
            <w:rFonts w:ascii="Courier New" w:hAnsi="Courier New"/>
            <w:sz w:val="17"/>
            <w:highlight w:val="white"/>
            <w:lang w:val="en-US" w:eastAsia="en-GB"/>
          </w:rPr>
          <w:t>"/&gt;</w:t>
        </w:r>
      </w:ins>
    </w:p>
    <w:p w14:paraId="31578FE4" w14:textId="77777777" w:rsidR="002904C5" w:rsidRPr="00560F8F" w:rsidRDefault="002904C5" w:rsidP="002904C5">
      <w:pPr>
        <w:spacing w:before="0" w:after="0"/>
        <w:rPr>
          <w:ins w:id="602" w:author="Author"/>
          <w:rFonts w:ascii="Courier New" w:hAnsi="Courier New" w:cs="Courier New"/>
          <w:sz w:val="17"/>
          <w:szCs w:val="17"/>
          <w:highlight w:val="white"/>
          <w:lang w:val="en-US"/>
        </w:rPr>
      </w:pPr>
      <w:ins w:id="60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xsd:choice</w:t>
        </w:r>
        <w:proofErr w:type="spellEnd"/>
        <w:proofErr w:type="gramEnd"/>
        <w:r w:rsidRPr="00560F8F">
          <w:rPr>
            <w:rFonts w:ascii="Courier New" w:hAnsi="Courier New"/>
            <w:sz w:val="17"/>
            <w:highlight w:val="white"/>
            <w:lang w:val="en-US" w:eastAsia="en-GB"/>
          </w:rPr>
          <w:t>&gt;</w:t>
        </w:r>
      </w:ins>
    </w:p>
    <w:p w14:paraId="0A16A1EF" w14:textId="77777777" w:rsidR="002904C5" w:rsidRPr="00560F8F" w:rsidRDefault="002904C5" w:rsidP="002904C5">
      <w:pPr>
        <w:spacing w:before="0" w:after="0"/>
        <w:rPr>
          <w:ins w:id="604" w:author="Author"/>
          <w:rFonts w:ascii="Courier New" w:hAnsi="Courier New" w:cs="Courier New"/>
          <w:sz w:val="17"/>
          <w:szCs w:val="17"/>
          <w:highlight w:val="white"/>
          <w:lang w:val="en-US"/>
        </w:rPr>
      </w:pPr>
      <w:ins w:id="60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com:DocumentLocationURI</w:t>
        </w:r>
        <w:proofErr w:type="spellEnd"/>
        <w:proofErr w:type="gramEnd"/>
        <w:r w:rsidRPr="00560F8F">
          <w:rPr>
            <w:rFonts w:ascii="Courier New" w:hAnsi="Courier New"/>
            <w:sz w:val="17"/>
            <w:highlight w:val="white"/>
            <w:lang w:val="en-US" w:eastAsia="en-GB"/>
          </w:rPr>
          <w:t>"/&gt;</w:t>
        </w:r>
      </w:ins>
    </w:p>
    <w:p w14:paraId="214EFFF4" w14:textId="77777777" w:rsidR="002904C5" w:rsidRPr="00560F8F" w:rsidRDefault="002904C5" w:rsidP="002904C5">
      <w:pPr>
        <w:spacing w:before="0" w:after="0"/>
        <w:rPr>
          <w:ins w:id="606" w:author="Author"/>
          <w:rFonts w:ascii="Courier New" w:hAnsi="Courier New" w:cs="Courier New"/>
          <w:sz w:val="17"/>
          <w:szCs w:val="17"/>
          <w:highlight w:val="white"/>
          <w:lang w:val="en-US"/>
        </w:rPr>
      </w:pPr>
      <w:ins w:id="60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pde:DocumentAsFiledIndicator</w:t>
        </w:r>
        <w:proofErr w:type="spellEnd"/>
        <w:proofErr w:type="gramEnd"/>
        <w:r w:rsidRPr="00560F8F">
          <w:rPr>
            <w:rFonts w:ascii="Courier New" w:hAnsi="Courier New"/>
            <w:sz w:val="17"/>
            <w:highlight w:val="white"/>
            <w:lang w:val="en-US" w:eastAsia="en-GB"/>
          </w:rPr>
          <w:t>" minOccurs="0"/&gt;</w:t>
        </w:r>
      </w:ins>
    </w:p>
    <w:p w14:paraId="6EBDFAF8" w14:textId="3C1DEABC" w:rsidR="002904C5" w:rsidRPr="00560F8F" w:rsidRDefault="002904C5" w:rsidP="002904C5">
      <w:pPr>
        <w:spacing w:before="0" w:after="0"/>
        <w:rPr>
          <w:ins w:id="608" w:author="Author"/>
          <w:rFonts w:ascii="Courier New" w:hAnsi="Courier New" w:cs="Courier New"/>
          <w:sz w:val="17"/>
          <w:szCs w:val="17"/>
          <w:highlight w:val="white"/>
          <w:lang w:val="en-US"/>
        </w:rPr>
      </w:pPr>
      <w:ins w:id="609"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pde:DocumentFileFormatCategory</w:t>
        </w:r>
        <w:proofErr w:type="spellEnd"/>
        <w:proofErr w:type="gramEnd"/>
        <w:r w:rsidRPr="00560F8F">
          <w:rPr>
            <w:rFonts w:ascii="Courier New" w:hAnsi="Courier New"/>
            <w:sz w:val="17"/>
            <w:highlight w:val="white"/>
            <w:lang w:val="en-US" w:eastAsia="en-GB"/>
          </w:rPr>
          <w:t>" minOccurs="0"/&gt;</w:t>
        </w:r>
      </w:ins>
    </w:p>
    <w:p w14:paraId="0951F94D" w14:textId="77777777" w:rsidR="002904C5" w:rsidRPr="00560F8F" w:rsidRDefault="002904C5" w:rsidP="002904C5">
      <w:pPr>
        <w:spacing w:before="0" w:after="0"/>
        <w:rPr>
          <w:ins w:id="610" w:author="Author"/>
          <w:rFonts w:ascii="Courier New" w:hAnsi="Courier New" w:cs="Courier New"/>
          <w:sz w:val="17"/>
          <w:szCs w:val="17"/>
          <w:highlight w:val="white"/>
          <w:lang w:val="en-US"/>
        </w:rPr>
      </w:pPr>
      <w:ins w:id="611"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xsd:choice</w:t>
        </w:r>
        <w:proofErr w:type="spellEnd"/>
        <w:proofErr w:type="gramEnd"/>
        <w:r w:rsidRPr="00560F8F">
          <w:rPr>
            <w:rFonts w:ascii="Courier New" w:hAnsi="Courier New"/>
            <w:sz w:val="17"/>
            <w:highlight w:val="white"/>
            <w:lang w:val="en-US" w:eastAsia="en-GB"/>
          </w:rPr>
          <w:t>&gt;</w:t>
        </w:r>
      </w:ins>
    </w:p>
    <w:p w14:paraId="28D5C688" w14:textId="77777777" w:rsidR="002904C5" w:rsidRPr="00560F8F" w:rsidRDefault="002904C5" w:rsidP="002904C5">
      <w:pPr>
        <w:spacing w:before="0" w:after="0"/>
        <w:rPr>
          <w:ins w:id="612" w:author="Author"/>
          <w:rFonts w:ascii="Courier New" w:hAnsi="Courier New" w:cs="Courier New"/>
          <w:sz w:val="17"/>
          <w:szCs w:val="17"/>
          <w:highlight w:val="white"/>
          <w:lang w:val="en-US"/>
        </w:rPr>
      </w:pPr>
      <w:ins w:id="61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pde:PatentSupplementaryDocumentCategory</w:t>
        </w:r>
        <w:proofErr w:type="spellEnd"/>
        <w:proofErr w:type="gramEnd"/>
        <w:r w:rsidRPr="00560F8F">
          <w:rPr>
            <w:rFonts w:ascii="Courier New" w:hAnsi="Courier New"/>
            <w:sz w:val="17"/>
            <w:highlight w:val="white"/>
            <w:lang w:val="en-US" w:eastAsia="en-GB"/>
          </w:rPr>
          <w:t>"/&gt;</w:t>
        </w:r>
      </w:ins>
    </w:p>
    <w:p w14:paraId="2C2E14CB" w14:textId="32D2243E" w:rsidR="002904C5" w:rsidRPr="00560F8F" w:rsidRDefault="002904C5" w:rsidP="002904C5">
      <w:pPr>
        <w:spacing w:before="0" w:after="0"/>
        <w:rPr>
          <w:ins w:id="614" w:author="Author"/>
          <w:rFonts w:ascii="Courier New" w:hAnsi="Courier New" w:cs="Courier New"/>
          <w:sz w:val="17"/>
          <w:szCs w:val="17"/>
          <w:highlight w:val="white"/>
          <w:lang w:val="en-US"/>
        </w:rPr>
      </w:pPr>
      <w:ins w:id="61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pde:DesignSupplementaryDocumentCategory</w:t>
        </w:r>
        <w:proofErr w:type="spellEnd"/>
        <w:proofErr w:type="gramEnd"/>
        <w:r w:rsidRPr="00560F8F">
          <w:rPr>
            <w:rFonts w:ascii="Courier New" w:hAnsi="Courier New"/>
            <w:sz w:val="17"/>
            <w:highlight w:val="white"/>
            <w:lang w:val="en-US" w:eastAsia="en-GB"/>
          </w:rPr>
          <w:t>"/&gt;</w:t>
        </w:r>
      </w:ins>
    </w:p>
    <w:p w14:paraId="7EE06ADC" w14:textId="77777777" w:rsidR="002904C5" w:rsidRPr="00560F8F" w:rsidRDefault="002904C5" w:rsidP="002904C5">
      <w:pPr>
        <w:spacing w:before="0" w:after="0"/>
        <w:rPr>
          <w:ins w:id="616" w:author="Author"/>
          <w:rFonts w:ascii="Courier New" w:hAnsi="Courier New" w:cs="Courier New"/>
          <w:sz w:val="17"/>
          <w:szCs w:val="17"/>
          <w:highlight w:val="white"/>
          <w:lang w:val="en-US"/>
        </w:rPr>
      </w:pPr>
      <w:ins w:id="61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pde:TrademarkSupplementaryDocumentCategory</w:t>
        </w:r>
        <w:proofErr w:type="spellEnd"/>
        <w:proofErr w:type="gramEnd"/>
        <w:r w:rsidRPr="00560F8F">
          <w:rPr>
            <w:rFonts w:ascii="Courier New" w:hAnsi="Courier New"/>
            <w:sz w:val="17"/>
            <w:highlight w:val="white"/>
            <w:lang w:val="en-US" w:eastAsia="en-GB"/>
          </w:rPr>
          <w:t>"/&gt;</w:t>
        </w:r>
      </w:ins>
    </w:p>
    <w:p w14:paraId="02708631" w14:textId="77777777" w:rsidR="002904C5" w:rsidRPr="00560F8F" w:rsidRDefault="002904C5" w:rsidP="002904C5">
      <w:pPr>
        <w:spacing w:before="0" w:after="0"/>
        <w:rPr>
          <w:ins w:id="618" w:author="Author"/>
          <w:rFonts w:ascii="Courier New" w:hAnsi="Courier New" w:cs="Courier New"/>
          <w:sz w:val="17"/>
          <w:szCs w:val="17"/>
          <w:highlight w:val="white"/>
          <w:lang w:val="en-US"/>
        </w:rPr>
      </w:pPr>
      <w:ins w:id="619"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xsd:choice</w:t>
        </w:r>
        <w:proofErr w:type="spellEnd"/>
        <w:proofErr w:type="gramEnd"/>
        <w:r w:rsidRPr="00560F8F">
          <w:rPr>
            <w:rFonts w:ascii="Courier New" w:hAnsi="Courier New"/>
            <w:sz w:val="17"/>
            <w:highlight w:val="white"/>
            <w:lang w:val="en-US" w:eastAsia="en-GB"/>
          </w:rPr>
          <w:t>&gt;</w:t>
        </w:r>
      </w:ins>
    </w:p>
    <w:p w14:paraId="31D8BA7A"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com:DocumentDate</w:t>
      </w:r>
      <w:proofErr w:type="spellEnd"/>
      <w:proofErr w:type="gramEnd"/>
      <w:r w:rsidRPr="00560F8F">
        <w:rPr>
          <w:rFonts w:ascii="Courier New" w:hAnsi="Courier New"/>
          <w:sz w:val="17"/>
          <w:highlight w:val="white"/>
          <w:lang w:val="en-US" w:eastAsia="en-GB"/>
        </w:rPr>
        <w:t>" minOccurs="0"/&gt;</w:t>
      </w:r>
    </w:p>
    <w:p w14:paraId="1A0860BB"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xsd:element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ref</w:t>
      </w:r>
      <w:proofErr w:type="spellEnd"/>
      <w:r w:rsidRPr="00560F8F">
        <w:rPr>
          <w:rFonts w:ascii="Courier New" w:hAnsi="Courier New"/>
          <w:sz w:val="17"/>
          <w:highlight w:val="white"/>
          <w:lang w:val="fr-FR" w:eastAsia="en-GB"/>
        </w:rPr>
        <w:t>="</w:t>
      </w:r>
      <w:proofErr w:type="spellStart"/>
      <w:proofErr w:type="gramStart"/>
      <w:r w:rsidRPr="00560F8F">
        <w:rPr>
          <w:rFonts w:ascii="Courier New" w:hAnsi="Courier New"/>
          <w:sz w:val="17"/>
          <w:highlight w:val="white"/>
          <w:lang w:val="fr-FR" w:eastAsia="en-GB"/>
        </w:rPr>
        <w:t>com:DocumentVersion</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minOccurs</w:t>
      </w:r>
      <w:proofErr w:type="spellEnd"/>
      <w:r w:rsidRPr="00560F8F">
        <w:rPr>
          <w:rFonts w:ascii="Courier New" w:hAnsi="Courier New"/>
          <w:sz w:val="17"/>
          <w:highlight w:val="white"/>
          <w:lang w:val="fr-FR" w:eastAsia="en-GB"/>
        </w:rPr>
        <w:t>="0"/&gt;</w:t>
      </w:r>
    </w:p>
    <w:p w14:paraId="7D2725DF"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xsd:element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ref</w:t>
      </w:r>
      <w:proofErr w:type="spellEnd"/>
      <w:r w:rsidRPr="00560F8F">
        <w:rPr>
          <w:rFonts w:ascii="Courier New" w:hAnsi="Courier New"/>
          <w:sz w:val="17"/>
          <w:highlight w:val="white"/>
          <w:lang w:val="fr-FR" w:eastAsia="en-GB"/>
        </w:rPr>
        <w:t>="</w:t>
      </w:r>
      <w:proofErr w:type="spellStart"/>
      <w:proofErr w:type="gramStart"/>
      <w:r w:rsidRPr="00560F8F">
        <w:rPr>
          <w:rFonts w:ascii="Courier New" w:hAnsi="Courier New"/>
          <w:sz w:val="17"/>
          <w:highlight w:val="white"/>
          <w:lang w:val="fr-FR" w:eastAsia="en-GB"/>
        </w:rPr>
        <w:t>com:DocumentSizeQuantity</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minOccurs</w:t>
      </w:r>
      <w:proofErr w:type="spellEnd"/>
      <w:r w:rsidRPr="00560F8F">
        <w:rPr>
          <w:rFonts w:ascii="Courier New" w:hAnsi="Courier New"/>
          <w:sz w:val="17"/>
          <w:highlight w:val="white"/>
          <w:lang w:val="fr-FR" w:eastAsia="en-GB"/>
        </w:rPr>
        <w:t>="0"/&gt;</w:t>
      </w:r>
    </w:p>
    <w:p w14:paraId="61E4CD87"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xsd:element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ref</w:t>
      </w:r>
      <w:proofErr w:type="spellEnd"/>
      <w:r w:rsidRPr="00560F8F">
        <w:rPr>
          <w:rFonts w:ascii="Courier New" w:hAnsi="Courier New"/>
          <w:sz w:val="17"/>
          <w:highlight w:val="white"/>
          <w:lang w:val="fr-FR" w:eastAsia="en-GB"/>
        </w:rPr>
        <w:t>="</w:t>
      </w:r>
      <w:proofErr w:type="spellStart"/>
      <w:proofErr w:type="gramStart"/>
      <w:r w:rsidRPr="00560F8F">
        <w:rPr>
          <w:rFonts w:ascii="Courier New" w:hAnsi="Courier New"/>
          <w:sz w:val="17"/>
          <w:highlight w:val="white"/>
          <w:lang w:val="fr-FR" w:eastAsia="en-GB"/>
        </w:rPr>
        <w:t>com:PageTotalQuantity</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minOccurs</w:t>
      </w:r>
      <w:proofErr w:type="spellEnd"/>
      <w:r w:rsidRPr="00560F8F">
        <w:rPr>
          <w:rFonts w:ascii="Courier New" w:hAnsi="Courier New"/>
          <w:sz w:val="17"/>
          <w:highlight w:val="white"/>
          <w:lang w:val="fr-FR" w:eastAsia="en-GB"/>
        </w:rPr>
        <w:t>="0"/&gt;</w:t>
      </w:r>
    </w:p>
    <w:p w14:paraId="21AD9514" w14:textId="77777777" w:rsidR="002904C5" w:rsidRPr="00560F8F" w:rsidRDefault="002904C5" w:rsidP="0DE03B1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xsd:element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ref</w:t>
      </w:r>
      <w:proofErr w:type="spellEnd"/>
      <w:r w:rsidRPr="00560F8F">
        <w:rPr>
          <w:rFonts w:ascii="Courier New" w:hAnsi="Courier New"/>
          <w:sz w:val="17"/>
          <w:highlight w:val="white"/>
          <w:lang w:val="fr-FR" w:eastAsia="en-GB"/>
        </w:rPr>
        <w:t>="</w:t>
      </w:r>
      <w:proofErr w:type="spellStart"/>
      <w:proofErr w:type="gramStart"/>
      <w:r w:rsidRPr="00560F8F">
        <w:rPr>
          <w:rFonts w:ascii="Courier New" w:hAnsi="Courier New"/>
          <w:sz w:val="17"/>
          <w:highlight w:val="white"/>
          <w:lang w:val="fr-FR" w:eastAsia="en-GB"/>
        </w:rPr>
        <w:t>com:CommentText</w:t>
      </w:r>
      <w:proofErr w:type="spellEnd"/>
      <w:proofErr w:type="gramEnd"/>
      <w:r w:rsidRPr="00560F8F">
        <w:rPr>
          <w:rFonts w:ascii="Courier New" w:hAnsi="Courier New"/>
          <w:sz w:val="17"/>
          <w:highlight w:val="white"/>
          <w:lang w:val="fr-FR" w:eastAsia="en-GB"/>
        </w:rPr>
        <w:t xml:space="preserve">" </w:t>
      </w:r>
      <w:proofErr w:type="spellStart"/>
      <w:r w:rsidRPr="00560F8F">
        <w:rPr>
          <w:rFonts w:ascii="Courier New" w:hAnsi="Courier New"/>
          <w:sz w:val="17"/>
          <w:highlight w:val="white"/>
          <w:lang w:val="fr-FR" w:eastAsia="en-GB"/>
        </w:rPr>
        <w:t>minOccurs</w:t>
      </w:r>
      <w:proofErr w:type="spellEnd"/>
      <w:r w:rsidRPr="00560F8F">
        <w:rPr>
          <w:rFonts w:ascii="Courier New" w:hAnsi="Courier New"/>
          <w:sz w:val="17"/>
          <w:highlight w:val="white"/>
          <w:lang w:val="fr-FR" w:eastAsia="en-GB"/>
        </w:rPr>
        <w:t>="0"/&gt;</w:t>
      </w:r>
    </w:p>
    <w:p w14:paraId="1B3CDC5C" w14:textId="77777777" w:rsidR="002904C5" w:rsidRPr="00560F8F" w:rsidRDefault="002904C5" w:rsidP="0DE03B1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xsd:sequence</w:t>
      </w:r>
      <w:proofErr w:type="spellEnd"/>
      <w:proofErr w:type="gramEnd"/>
      <w:r w:rsidRPr="00560F8F">
        <w:rPr>
          <w:rFonts w:ascii="Courier New" w:hAnsi="Courier New"/>
          <w:sz w:val="17"/>
          <w:highlight w:val="white"/>
          <w:lang w:val="fr-FR" w:eastAsia="en-GB"/>
        </w:rPr>
        <w:t>&gt;</w:t>
      </w:r>
    </w:p>
    <w:p w14:paraId="08DE82D4"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r w:rsidRPr="00560F8F">
        <w:rPr>
          <w:rFonts w:ascii="Courier New" w:hAnsi="Courier New"/>
          <w:sz w:val="17"/>
          <w:highlight w:val="white"/>
          <w:lang w:val="en-US" w:eastAsia="en-GB"/>
        </w:rPr>
        <w:t>com:id</w:t>
      </w:r>
      <w:proofErr w:type="spellEnd"/>
      <w:r w:rsidRPr="00560F8F">
        <w:rPr>
          <w:rFonts w:ascii="Courier New" w:hAnsi="Courier New"/>
          <w:sz w:val="17"/>
          <w:highlight w:val="white"/>
          <w:lang w:val="en-US" w:eastAsia="en-GB"/>
        </w:rPr>
        <w:t>"/&gt;</w:t>
      </w:r>
    </w:p>
    <w:p w14:paraId="5B4DA47A"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com:sequenceNumber</w:t>
      </w:r>
      <w:proofErr w:type="spellEnd"/>
      <w:proofErr w:type="gramEnd"/>
      <w:r w:rsidRPr="00560F8F">
        <w:rPr>
          <w:rFonts w:ascii="Courier New" w:hAnsi="Courier New"/>
          <w:sz w:val="17"/>
          <w:highlight w:val="white"/>
          <w:lang w:val="en-US" w:eastAsia="en-GB"/>
        </w:rPr>
        <w:t>"/&gt;</w:t>
      </w:r>
    </w:p>
    <w:p w14:paraId="4CABD5A1"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xsd:attribute</w:t>
      </w:r>
      <w:proofErr w:type="spellEnd"/>
      <w:proofErr w:type="gramEnd"/>
      <w:r w:rsidRPr="00560F8F">
        <w:rPr>
          <w:rFonts w:ascii="Courier New" w:hAnsi="Courier New"/>
          <w:sz w:val="17"/>
          <w:highlight w:val="white"/>
          <w:lang w:val="en-US" w:eastAsia="en-GB"/>
        </w:rPr>
        <w:t xml:space="preserve"> ref="</w:t>
      </w:r>
      <w:proofErr w:type="spellStart"/>
      <w:proofErr w:type="gramStart"/>
      <w:r w:rsidRPr="00560F8F">
        <w:rPr>
          <w:rFonts w:ascii="Courier New" w:hAnsi="Courier New"/>
          <w:sz w:val="17"/>
          <w:highlight w:val="white"/>
          <w:lang w:val="en-US" w:eastAsia="en-GB"/>
        </w:rPr>
        <w:t>com:languageCode</w:t>
      </w:r>
      <w:proofErr w:type="spellEnd"/>
      <w:proofErr w:type="gramEnd"/>
      <w:r w:rsidRPr="00560F8F">
        <w:rPr>
          <w:rFonts w:ascii="Courier New" w:hAnsi="Courier New"/>
          <w:sz w:val="17"/>
          <w:highlight w:val="white"/>
          <w:lang w:val="en-US" w:eastAsia="en-GB"/>
        </w:rPr>
        <w:t>"/&gt;</w:t>
      </w:r>
    </w:p>
    <w:p w14:paraId="772F5E3F"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xsd:complexType</w:t>
      </w:r>
      <w:proofErr w:type="spellEnd"/>
      <w:proofErr w:type="gramEnd"/>
      <w:r w:rsidRPr="00560F8F">
        <w:rPr>
          <w:rFonts w:ascii="Courier New" w:hAnsi="Courier New"/>
          <w:sz w:val="17"/>
          <w:highlight w:val="white"/>
          <w:lang w:val="en-US" w:eastAsia="en-GB"/>
        </w:rPr>
        <w:t>&gt;</w:t>
      </w:r>
    </w:p>
    <w:p w14:paraId="6F3F9224" w14:textId="25979927" w:rsidR="002904C5" w:rsidRPr="00560F8F" w:rsidRDefault="002904C5" w:rsidP="007135CA">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del w:id="620" w:author="Author">
        <w:r w:rsidR="004C1557" w:rsidRPr="00560F8F">
          <w:rPr>
            <w:rFonts w:ascii="Courier New" w:hAnsi="Courier New"/>
            <w:sz w:val="17"/>
            <w:highlight w:val="white"/>
            <w:lang w:val="en-US" w:eastAsia="en-GB"/>
          </w:rPr>
          <w:delText>DocumentAsFiledIndicator</w:delText>
        </w:r>
      </w:del>
      <w:ins w:id="621" w:author="Author">
        <w:r w:rsidRPr="00560F8F">
          <w:rPr>
            <w:rFonts w:ascii="Courier New" w:hAnsi="Courier New"/>
            <w:sz w:val="17"/>
            <w:highlight w:val="white"/>
            <w:lang w:val="en-US" w:eastAsia="en-GB"/>
          </w:rPr>
          <w:t>IPRightKindCategory</w:t>
        </w:r>
      </w:ins>
      <w:proofErr w:type="spellEnd"/>
      <w:r w:rsidRPr="00560F8F">
        <w:rPr>
          <w:rFonts w:ascii="Courier New" w:hAnsi="Courier New"/>
          <w:sz w:val="17"/>
          <w:highlight w:val="white"/>
          <w:lang w:val="en-US" w:eastAsia="en-GB"/>
        </w:rPr>
        <w:t>" type="</w:t>
      </w:r>
      <w:proofErr w:type="spellStart"/>
      <w:del w:id="622" w:author="Author">
        <w:r w:rsidR="004C1557" w:rsidRPr="00560F8F">
          <w:rPr>
            <w:rFonts w:ascii="Courier New" w:hAnsi="Courier New"/>
            <w:sz w:val="17"/>
            <w:highlight w:val="white"/>
            <w:lang w:val="en-US" w:eastAsia="en-GB"/>
          </w:rPr>
          <w:delText>xsd:boolean</w:delText>
        </w:r>
      </w:del>
      <w:proofErr w:type="gramStart"/>
      <w:ins w:id="623" w:author="Author">
        <w:r w:rsidRPr="00560F8F">
          <w:rPr>
            <w:rFonts w:ascii="Courier New" w:hAnsi="Courier New"/>
            <w:sz w:val="17"/>
            <w:highlight w:val="white"/>
            <w:lang w:val="en-US" w:eastAsia="en-GB"/>
          </w:rPr>
          <w:t>pde:IPRightKindCategoryType</w:t>
        </w:r>
      </w:ins>
      <w:proofErr w:type="spellEnd"/>
      <w:proofErr w:type="gramEnd"/>
      <w:r w:rsidRPr="00560F8F">
        <w:rPr>
          <w:rFonts w:ascii="Courier New" w:hAnsi="Courier New"/>
          <w:sz w:val="17"/>
          <w:highlight w:val="white"/>
          <w:lang w:val="en-US" w:eastAsia="en-GB"/>
        </w:rPr>
        <w:t>"&gt;</w:t>
      </w:r>
    </w:p>
    <w:p w14:paraId="74D667A3"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6052BC18" w14:textId="7203FBE9" w:rsidR="002904C5" w:rsidRPr="00560F8F" w:rsidRDefault="002904C5" w:rsidP="005F11AA">
      <w:pPr>
        <w:spacing w:before="0" w:after="0"/>
        <w:ind w:left="144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r w:rsidRPr="00560F8F">
        <w:rPr>
          <w:rFonts w:ascii="Courier New" w:hAnsi="Courier New"/>
          <w:sz w:val="17"/>
          <w:highlight w:val="white"/>
          <w:lang w:val="en-US" w:eastAsia="en-GB"/>
        </w:rPr>
        <w:t>xsd:documentation</w:t>
      </w:r>
      <w:proofErr w:type="spellEnd"/>
      <w:r w:rsidRPr="00560F8F">
        <w:rPr>
          <w:rFonts w:ascii="Courier New" w:hAnsi="Courier New"/>
          <w:sz w:val="17"/>
          <w:highlight w:val="white"/>
          <w:lang w:val="en-US" w:eastAsia="en-GB"/>
        </w:rPr>
        <w:t>&gt;</w:t>
      </w:r>
      <w:del w:id="624" w:author="Author">
        <w:r w:rsidR="004C1557" w:rsidRPr="00560F8F">
          <w:rPr>
            <w:rFonts w:ascii="Courier New" w:hAnsi="Courier New"/>
            <w:sz w:val="17"/>
            <w:highlight w:val="white"/>
            <w:lang w:val="en-US" w:eastAsia="en-GB"/>
          </w:rPr>
          <w:delText>Indicates whether a document consists of</w:delText>
        </w:r>
      </w:del>
      <w:ins w:id="625" w:author="Author">
        <w:r w:rsidRPr="00560F8F">
          <w:rPr>
            <w:rFonts w:ascii="Courier New" w:hAnsi="Courier New"/>
            <w:sz w:val="17"/>
            <w:highlight w:val="white"/>
            <w:lang w:val="en-US" w:eastAsia="en-GB"/>
          </w:rPr>
          <w:t>The category which indicates</w:t>
        </w:r>
      </w:ins>
      <w:r w:rsidRPr="00560F8F">
        <w:rPr>
          <w:rFonts w:ascii="Courier New" w:hAnsi="Courier New"/>
          <w:sz w:val="17"/>
          <w:highlight w:val="white"/>
          <w:lang w:val="en-US" w:eastAsia="en-GB"/>
        </w:rPr>
        <w:t xml:space="preserve"> the </w:t>
      </w:r>
      <w:del w:id="626" w:author="Author">
        <w:r w:rsidR="004C1557" w:rsidRPr="00560F8F">
          <w:rPr>
            <w:rFonts w:ascii="Courier New" w:hAnsi="Courier New"/>
            <w:sz w:val="17"/>
            <w:highlight w:val="white"/>
            <w:lang w:val="en-US" w:eastAsia="en-GB"/>
          </w:rPr>
          <w:delText>exact files originally</w:delText>
        </w:r>
      </w:del>
      <w:ins w:id="627" w:author="Author">
        <w:r w:rsidRPr="00560F8F">
          <w:rPr>
            <w:rFonts w:ascii="Courier New" w:hAnsi="Courier New"/>
            <w:sz w:val="17"/>
            <w:highlight w:val="white"/>
            <w:lang w:val="en-US" w:eastAsia="en-GB"/>
          </w:rPr>
          <w:t xml:space="preserve">specific industrial </w:t>
        </w:r>
        <w:proofErr w:type="spellStart"/>
        <w:r w:rsidRPr="00560F8F">
          <w:rPr>
            <w:rFonts w:ascii="Courier New" w:hAnsi="Courier New"/>
            <w:sz w:val="17"/>
            <w:highlight w:val="white"/>
            <w:lang w:val="en-US" w:eastAsia="en-GB"/>
          </w:rPr>
          <w:t>proprty</w:t>
        </w:r>
        <w:proofErr w:type="spellEnd"/>
        <w:r w:rsidRPr="00560F8F">
          <w:rPr>
            <w:rFonts w:ascii="Courier New" w:hAnsi="Courier New"/>
            <w:sz w:val="17"/>
            <w:highlight w:val="white"/>
            <w:lang w:val="en-US" w:eastAsia="en-GB"/>
          </w:rPr>
          <w:t xml:space="preserve"> right of application</w:t>
        </w:r>
      </w:ins>
      <w:r w:rsidRPr="00560F8F">
        <w:rPr>
          <w:rFonts w:ascii="Courier New" w:hAnsi="Courier New"/>
          <w:sz w:val="17"/>
          <w:highlight w:val="white"/>
          <w:lang w:val="en-US" w:eastAsia="en-GB"/>
        </w:rPr>
        <w:t xml:space="preserve"> filed </w:t>
      </w:r>
      <w:del w:id="628" w:author="Author">
        <w:r w:rsidR="004C1557" w:rsidRPr="00560F8F">
          <w:rPr>
            <w:rFonts w:ascii="Courier New" w:hAnsi="Courier New"/>
            <w:sz w:val="17"/>
            <w:highlight w:val="white"/>
            <w:lang w:val="en-US" w:eastAsia="en-GB"/>
          </w:rPr>
          <w:delText xml:space="preserve">by the applicant in an electronic </w:delText>
        </w:r>
        <w:r w:rsidR="004C1557" w:rsidRPr="00560F8F">
          <w:rPr>
            <w:rFonts w:ascii="Courier New" w:hAnsi="Courier New"/>
            <w:color w:val="000000"/>
            <w:sz w:val="17"/>
            <w:highlight w:val="white"/>
            <w:lang w:val="en-US" w:eastAsia="en-GB"/>
          </w:rPr>
          <w:delText>filing</w:delText>
        </w:r>
      </w:del>
      <w:ins w:id="629" w:author="Author">
        <w:r w:rsidRPr="00560F8F">
          <w:rPr>
            <w:rFonts w:ascii="Courier New" w:hAnsi="Courier New"/>
            <w:sz w:val="17"/>
            <w:highlight w:val="white"/>
            <w:lang w:val="en-US" w:eastAsia="en-GB"/>
          </w:rPr>
          <w:t>as one of three values: patent, trademark or industrial design</w:t>
        </w:r>
      </w:ins>
      <w:r w:rsidRPr="00560F8F">
        <w:rPr>
          <w:rFonts w:ascii="Courier New" w:hAnsi="Courier New"/>
          <w:sz w:val="17"/>
          <w:highlight w:val="white"/>
          <w:lang w:val="en-US" w:eastAsia="en-GB"/>
        </w:rPr>
        <w:t>&lt;/</w:t>
      </w:r>
      <w:proofErr w:type="spellStart"/>
      <w:r w:rsidRPr="00560F8F">
        <w:rPr>
          <w:rFonts w:ascii="Courier New" w:hAnsi="Courier New"/>
          <w:sz w:val="17"/>
          <w:highlight w:val="white"/>
          <w:lang w:val="en-US" w:eastAsia="en-GB"/>
        </w:rPr>
        <w:t>xsd:documentation</w:t>
      </w:r>
      <w:proofErr w:type="spellEnd"/>
      <w:r w:rsidRPr="00560F8F">
        <w:rPr>
          <w:rFonts w:ascii="Courier New" w:hAnsi="Courier New"/>
          <w:sz w:val="17"/>
          <w:highlight w:val="white"/>
          <w:lang w:val="en-US" w:eastAsia="en-GB"/>
        </w:rPr>
        <w:t>&gt;</w:t>
      </w:r>
    </w:p>
    <w:p w14:paraId="6106C380"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5B86FD16" w14:textId="40091973"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p>
    <w:p w14:paraId="1DE40877" w14:textId="77777777" w:rsidR="004C1557" w:rsidRPr="00560F8F" w:rsidRDefault="004C1557" w:rsidP="004C1557">
      <w:pPr>
        <w:autoSpaceDE w:val="0"/>
        <w:autoSpaceDN w:val="0"/>
        <w:adjustRightInd w:val="0"/>
        <w:spacing w:before="0" w:after="0"/>
        <w:rPr>
          <w:del w:id="630" w:author="Author"/>
          <w:rFonts w:ascii="Courier New" w:hAnsi="Courier New" w:cs="Courier New"/>
          <w:sz w:val="17"/>
          <w:szCs w:val="17"/>
          <w:highlight w:val="white"/>
          <w:lang w:val="en-US"/>
        </w:rPr>
      </w:pPr>
      <w:del w:id="631" w:author="Author">
        <w:r w:rsidRPr="00560F8F">
          <w:rPr>
            <w:rFonts w:ascii="Courier New" w:hAnsi="Courier New"/>
            <w:sz w:val="17"/>
            <w:highlight w:val="white"/>
            <w:lang w:val="en-US" w:eastAsia="en-GB"/>
          </w:rPr>
          <w:tab/>
          <w:delText>&lt;xsd:complexType name="SupplementaryDocumentType"&gt;</w:delText>
        </w:r>
      </w:del>
    </w:p>
    <w:p w14:paraId="50258995" w14:textId="77777777" w:rsidR="004C1557" w:rsidRPr="00560F8F" w:rsidRDefault="004C1557" w:rsidP="004C1557">
      <w:pPr>
        <w:autoSpaceDE w:val="0"/>
        <w:autoSpaceDN w:val="0"/>
        <w:adjustRightInd w:val="0"/>
        <w:spacing w:before="0" w:after="0"/>
        <w:rPr>
          <w:del w:id="632" w:author="Author"/>
          <w:rFonts w:ascii="Courier New" w:hAnsi="Courier New" w:cs="Courier New"/>
          <w:sz w:val="17"/>
          <w:szCs w:val="17"/>
          <w:highlight w:val="white"/>
          <w:lang w:val="en-US"/>
        </w:rPr>
      </w:pPr>
      <w:del w:id="63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&lt;xsd:sequence&gt;</w:delText>
        </w:r>
      </w:del>
    </w:p>
    <w:p w14:paraId="4B1BF67D" w14:textId="77777777" w:rsidR="004C1557" w:rsidRPr="00560F8F" w:rsidRDefault="004C1557" w:rsidP="004C1557">
      <w:pPr>
        <w:autoSpaceDE w:val="0"/>
        <w:autoSpaceDN w:val="0"/>
        <w:adjustRightInd w:val="0"/>
        <w:spacing w:before="0" w:after="0"/>
        <w:rPr>
          <w:del w:id="634" w:author="Author"/>
          <w:rFonts w:ascii="Courier New" w:hAnsi="Courier New" w:cs="Courier New"/>
          <w:sz w:val="17"/>
          <w:szCs w:val="17"/>
          <w:highlight w:val="white"/>
          <w:lang w:val="en-US"/>
        </w:rPr>
      </w:pPr>
      <w:del w:id="63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ref="com:DocumentName"/&gt;</w:delText>
        </w:r>
      </w:del>
    </w:p>
    <w:p w14:paraId="0ACBFFB1" w14:textId="77777777" w:rsidR="004C1557" w:rsidRPr="00560F8F" w:rsidRDefault="004C1557" w:rsidP="004C1557">
      <w:pPr>
        <w:autoSpaceDE w:val="0"/>
        <w:autoSpaceDN w:val="0"/>
        <w:adjustRightInd w:val="0"/>
        <w:spacing w:before="0" w:after="0"/>
        <w:ind w:left="1440" w:firstLine="720"/>
        <w:rPr>
          <w:del w:id="636" w:author="Author"/>
          <w:rFonts w:ascii="Courier New" w:hAnsi="Courier New" w:cs="Courier New"/>
          <w:sz w:val="17"/>
          <w:szCs w:val="17"/>
          <w:lang w:val="en-US"/>
        </w:rPr>
      </w:pPr>
      <w:del w:id="637" w:author="Author">
        <w:r w:rsidRPr="00560F8F">
          <w:rPr>
            <w:rFonts w:ascii="Courier New" w:hAnsi="Courier New"/>
            <w:sz w:val="17"/>
            <w:lang w:val="en-US" w:eastAsia="en-GB"/>
          </w:rPr>
          <w:delText>&lt;xsd:choice&gt;</w:delText>
        </w:r>
      </w:del>
    </w:p>
    <w:p w14:paraId="4F1CDA74" w14:textId="77777777" w:rsidR="004C1557" w:rsidRPr="00560F8F" w:rsidRDefault="004C1557" w:rsidP="004C1557">
      <w:pPr>
        <w:autoSpaceDE w:val="0"/>
        <w:autoSpaceDN w:val="0"/>
        <w:adjustRightInd w:val="0"/>
        <w:spacing w:before="0" w:after="0"/>
        <w:rPr>
          <w:del w:id="638" w:author="Author"/>
          <w:rFonts w:ascii="Courier New" w:hAnsi="Courier New" w:cs="Courier New"/>
          <w:sz w:val="17"/>
          <w:szCs w:val="17"/>
          <w:lang w:val="en-US"/>
        </w:rPr>
      </w:pPr>
      <w:del w:id="639" w:author="Author">
        <w:r w:rsidRPr="00560F8F">
          <w:rPr>
            <w:rFonts w:ascii="Courier New" w:hAnsi="Courier New"/>
            <w:sz w:val="17"/>
            <w:lang w:val="en-US" w:eastAsia="en-GB"/>
          </w:rPr>
          <w:tab/>
        </w:r>
        <w:r w:rsidRPr="00560F8F">
          <w:rPr>
            <w:rFonts w:ascii="Courier New" w:hAnsi="Courier New"/>
            <w:sz w:val="17"/>
            <w:lang w:val="en-US" w:eastAsia="en-GB"/>
          </w:rPr>
          <w:tab/>
        </w:r>
        <w:r w:rsidRPr="00560F8F">
          <w:rPr>
            <w:rFonts w:ascii="Courier New" w:hAnsi="Courier New"/>
            <w:sz w:val="17"/>
            <w:lang w:val="en-US" w:eastAsia="en-GB"/>
          </w:rPr>
          <w:tab/>
        </w:r>
        <w:r w:rsidRPr="00560F8F">
          <w:rPr>
            <w:rFonts w:ascii="Courier New" w:hAnsi="Courier New"/>
            <w:sz w:val="17"/>
            <w:lang w:val="en-US" w:eastAsia="en-GB"/>
          </w:rPr>
          <w:tab/>
          <w:delText>&lt;xsd:element ref="com:FileName"/&gt;</w:delText>
        </w:r>
      </w:del>
    </w:p>
    <w:p w14:paraId="20F573FA" w14:textId="77777777" w:rsidR="004C1557" w:rsidRPr="00560F8F" w:rsidRDefault="004C1557" w:rsidP="004C1557">
      <w:pPr>
        <w:autoSpaceDE w:val="0"/>
        <w:autoSpaceDN w:val="0"/>
        <w:adjustRightInd w:val="0"/>
        <w:spacing w:before="0" w:after="0"/>
        <w:rPr>
          <w:del w:id="640" w:author="Author"/>
          <w:rFonts w:ascii="Courier New" w:hAnsi="Courier New" w:cs="Courier New"/>
          <w:sz w:val="17"/>
          <w:szCs w:val="17"/>
          <w:lang w:val="en-US"/>
        </w:rPr>
      </w:pPr>
      <w:del w:id="641" w:author="Author">
        <w:r w:rsidRPr="00560F8F">
          <w:rPr>
            <w:rFonts w:ascii="Courier New" w:hAnsi="Courier New"/>
            <w:sz w:val="17"/>
            <w:lang w:val="en-US" w:eastAsia="en-GB"/>
          </w:rPr>
          <w:tab/>
        </w:r>
        <w:r w:rsidRPr="00560F8F">
          <w:rPr>
            <w:rFonts w:ascii="Courier New" w:hAnsi="Courier New"/>
            <w:sz w:val="17"/>
            <w:lang w:val="en-US" w:eastAsia="en-GB"/>
          </w:rPr>
          <w:tab/>
        </w:r>
        <w:r w:rsidRPr="00560F8F">
          <w:rPr>
            <w:rFonts w:ascii="Courier New" w:hAnsi="Courier New"/>
            <w:sz w:val="17"/>
            <w:lang w:val="en-US" w:eastAsia="en-GB"/>
          </w:rPr>
          <w:tab/>
        </w:r>
        <w:r w:rsidRPr="00560F8F">
          <w:rPr>
            <w:rFonts w:ascii="Courier New" w:hAnsi="Courier New"/>
            <w:sz w:val="17"/>
            <w:lang w:val="en-US" w:eastAsia="en-GB"/>
          </w:rPr>
          <w:tab/>
          <w:delText>&lt;xsd:element ref="com:FileNameBag"/&gt;</w:delText>
        </w:r>
      </w:del>
    </w:p>
    <w:p w14:paraId="036EFD83" w14:textId="77777777" w:rsidR="004C1557" w:rsidRPr="00560F8F" w:rsidRDefault="004C1557" w:rsidP="004C1557">
      <w:pPr>
        <w:autoSpaceDE w:val="0"/>
        <w:autoSpaceDN w:val="0"/>
        <w:adjustRightInd w:val="0"/>
        <w:spacing w:before="0" w:after="0"/>
        <w:rPr>
          <w:del w:id="642" w:author="Author"/>
          <w:rFonts w:ascii="Courier New" w:hAnsi="Courier New" w:cs="Courier New"/>
          <w:sz w:val="17"/>
          <w:szCs w:val="17"/>
          <w:highlight w:val="white"/>
          <w:lang w:val="en-US"/>
        </w:rPr>
      </w:pPr>
      <w:del w:id="643" w:author="Author">
        <w:r w:rsidRPr="00560F8F">
          <w:rPr>
            <w:rFonts w:ascii="Courier New" w:hAnsi="Courier New"/>
            <w:sz w:val="17"/>
            <w:lang w:val="en-US" w:eastAsia="en-GB"/>
          </w:rPr>
          <w:tab/>
        </w:r>
        <w:r w:rsidRPr="00560F8F">
          <w:rPr>
            <w:rFonts w:ascii="Courier New" w:hAnsi="Courier New"/>
            <w:sz w:val="17"/>
            <w:lang w:val="en-US" w:eastAsia="en-GB"/>
          </w:rPr>
          <w:tab/>
        </w:r>
        <w:r w:rsidRPr="00560F8F">
          <w:rPr>
            <w:rFonts w:ascii="Courier New" w:hAnsi="Courier New"/>
            <w:sz w:val="17"/>
            <w:lang w:val="en-US" w:eastAsia="en-GB"/>
          </w:rPr>
          <w:tab/>
          <w:delText>&lt;/xsd:choice&gt;</w:delText>
        </w:r>
      </w:del>
    </w:p>
    <w:p w14:paraId="54004D33" w14:textId="77777777" w:rsidR="004C1557" w:rsidRPr="00560F8F" w:rsidRDefault="004C1557" w:rsidP="004C1557">
      <w:pPr>
        <w:autoSpaceDE w:val="0"/>
        <w:autoSpaceDN w:val="0"/>
        <w:adjustRightInd w:val="0"/>
        <w:spacing w:before="0" w:after="0"/>
        <w:rPr>
          <w:del w:id="644" w:author="Author"/>
          <w:rFonts w:ascii="Courier New" w:hAnsi="Courier New" w:cs="Courier New"/>
          <w:sz w:val="17"/>
          <w:szCs w:val="17"/>
          <w:highlight w:val="white"/>
          <w:lang w:val="en-US" w:eastAsia="en-GB"/>
        </w:rPr>
      </w:pPr>
    </w:p>
    <w:p w14:paraId="2A9E89BA" w14:textId="77777777" w:rsidR="004C1557" w:rsidRPr="00560F8F" w:rsidRDefault="004C1557" w:rsidP="004C1557">
      <w:pPr>
        <w:autoSpaceDE w:val="0"/>
        <w:autoSpaceDN w:val="0"/>
        <w:adjustRightInd w:val="0"/>
        <w:spacing w:before="0" w:after="0"/>
        <w:rPr>
          <w:del w:id="645" w:author="Author"/>
          <w:rFonts w:ascii="Courier New" w:hAnsi="Courier New" w:cs="Courier New"/>
          <w:sz w:val="17"/>
          <w:szCs w:val="17"/>
          <w:highlight w:val="white"/>
          <w:lang w:val="en-US"/>
        </w:rPr>
      </w:pPr>
      <w:del w:id="64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ref="com:DocumentLocationURI"/&gt;</w:delText>
        </w:r>
      </w:del>
    </w:p>
    <w:p w14:paraId="1F166323" w14:textId="77777777" w:rsidR="004C1557" w:rsidRPr="00560F8F" w:rsidRDefault="004C1557" w:rsidP="004C1557">
      <w:pPr>
        <w:autoSpaceDE w:val="0"/>
        <w:autoSpaceDN w:val="0"/>
        <w:adjustRightInd w:val="0"/>
        <w:spacing w:before="0" w:after="0"/>
        <w:rPr>
          <w:del w:id="647" w:author="Author"/>
          <w:rFonts w:ascii="Courier New" w:hAnsi="Courier New" w:cs="Courier New"/>
          <w:sz w:val="17"/>
          <w:szCs w:val="17"/>
          <w:highlight w:val="white"/>
          <w:lang w:val="en-US"/>
        </w:rPr>
      </w:pPr>
      <w:del w:id="64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ref="pde:DocumentAsFiledIndicator" minOccurs="0"/&gt;</w:delText>
        </w:r>
      </w:del>
    </w:p>
    <w:p w14:paraId="38E602E4" w14:textId="77777777" w:rsidR="004C1557" w:rsidRPr="00560F8F" w:rsidRDefault="004C1557" w:rsidP="004C1557">
      <w:pPr>
        <w:autoSpaceDE w:val="0"/>
        <w:autoSpaceDN w:val="0"/>
        <w:adjustRightInd w:val="0"/>
        <w:spacing w:before="0" w:after="0"/>
        <w:rPr>
          <w:del w:id="649" w:author="Author"/>
          <w:rFonts w:ascii="Courier New" w:hAnsi="Courier New" w:cs="Courier New"/>
          <w:sz w:val="17"/>
          <w:szCs w:val="17"/>
          <w:highlight w:val="white"/>
          <w:lang w:val="en-US"/>
        </w:rPr>
      </w:pPr>
      <w:del w:id="65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ref="pde:DocumentFormatCategory" minOccurs="0"/&gt;</w:delText>
        </w:r>
      </w:del>
    </w:p>
    <w:p w14:paraId="6B09C21D" w14:textId="77777777" w:rsidR="004C1557" w:rsidRPr="00560F8F" w:rsidRDefault="004C1557" w:rsidP="004C1557">
      <w:pPr>
        <w:autoSpaceDE w:val="0"/>
        <w:autoSpaceDN w:val="0"/>
        <w:adjustRightInd w:val="0"/>
        <w:spacing w:before="0" w:after="0"/>
        <w:rPr>
          <w:del w:id="651" w:author="Author"/>
          <w:rFonts w:ascii="Courier New" w:hAnsi="Courier New" w:cs="Courier New"/>
          <w:sz w:val="17"/>
          <w:szCs w:val="17"/>
          <w:highlight w:val="white"/>
          <w:lang w:val="en-US"/>
        </w:rPr>
      </w:pPr>
      <w:del w:id="65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del>
    </w:p>
    <w:p w14:paraId="7068B1D7" w14:textId="77777777" w:rsidR="004C1557" w:rsidRPr="00560F8F" w:rsidRDefault="004C1557" w:rsidP="004C1557">
      <w:pPr>
        <w:autoSpaceDE w:val="0"/>
        <w:autoSpaceDN w:val="0"/>
        <w:adjustRightInd w:val="0"/>
        <w:spacing w:before="0" w:after="0"/>
        <w:rPr>
          <w:del w:id="653" w:author="Author"/>
          <w:rFonts w:ascii="Courier New" w:hAnsi="Courier New" w:cs="Courier New"/>
          <w:sz w:val="17"/>
          <w:szCs w:val="17"/>
          <w:highlight w:val="white"/>
          <w:lang w:val="en-US"/>
        </w:rPr>
      </w:pPr>
      <w:del w:id="65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ref="pde:PatentSupplementaryDocumentCategory"/&gt;</w:delText>
        </w:r>
      </w:del>
    </w:p>
    <w:p w14:paraId="7B7B871A" w14:textId="77777777" w:rsidR="004C1557" w:rsidRPr="00560F8F" w:rsidRDefault="004C1557" w:rsidP="004C1557">
      <w:pPr>
        <w:autoSpaceDE w:val="0"/>
        <w:autoSpaceDN w:val="0"/>
        <w:adjustRightInd w:val="0"/>
        <w:spacing w:before="0" w:after="0"/>
        <w:rPr>
          <w:del w:id="655" w:author="Author"/>
          <w:rFonts w:ascii="Courier New" w:hAnsi="Courier New" w:cs="Courier New"/>
          <w:sz w:val="17"/>
          <w:szCs w:val="17"/>
          <w:highlight w:val="white"/>
          <w:lang w:val="en-US"/>
        </w:rPr>
      </w:pPr>
      <w:del w:id="65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ref="com:DocumentDate" minOccurs="0"/&gt;</w:delText>
        </w:r>
      </w:del>
    </w:p>
    <w:p w14:paraId="4CFAF657" w14:textId="77777777" w:rsidR="004C1557" w:rsidRPr="00560F8F" w:rsidRDefault="004C1557" w:rsidP="004C1557">
      <w:pPr>
        <w:autoSpaceDE w:val="0"/>
        <w:autoSpaceDN w:val="0"/>
        <w:adjustRightInd w:val="0"/>
        <w:spacing w:before="0" w:after="0"/>
        <w:rPr>
          <w:del w:id="657" w:author="Author"/>
          <w:rFonts w:ascii="Courier New" w:hAnsi="Courier New" w:cs="Courier New"/>
          <w:sz w:val="17"/>
          <w:szCs w:val="17"/>
          <w:highlight w:val="white"/>
          <w:lang w:val="en-US"/>
        </w:rPr>
      </w:pPr>
      <w:del w:id="65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ref="com:DocumentVersion" minOccurs="0"/&gt;</w:delText>
        </w:r>
      </w:del>
    </w:p>
    <w:p w14:paraId="52C95839" w14:textId="77777777" w:rsidR="004C1557" w:rsidRPr="00560F8F" w:rsidRDefault="004C1557" w:rsidP="004C1557">
      <w:pPr>
        <w:autoSpaceDE w:val="0"/>
        <w:autoSpaceDN w:val="0"/>
        <w:adjustRightInd w:val="0"/>
        <w:spacing w:before="0" w:after="0"/>
        <w:rPr>
          <w:del w:id="659" w:author="Author"/>
          <w:rFonts w:ascii="Courier New" w:hAnsi="Courier New" w:cs="Courier New"/>
          <w:sz w:val="17"/>
          <w:szCs w:val="17"/>
          <w:highlight w:val="white"/>
          <w:lang w:val="en-US"/>
        </w:rPr>
      </w:pPr>
      <w:del w:id="66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ref="com:DocumentSizeQuantity" minOccurs="0"/&gt;</w:delText>
        </w:r>
      </w:del>
    </w:p>
    <w:p w14:paraId="114A5CC6" w14:textId="77777777" w:rsidR="004C1557" w:rsidRPr="00560F8F" w:rsidRDefault="004C1557" w:rsidP="004C1557">
      <w:pPr>
        <w:autoSpaceDE w:val="0"/>
        <w:autoSpaceDN w:val="0"/>
        <w:adjustRightInd w:val="0"/>
        <w:spacing w:before="0" w:after="0"/>
        <w:rPr>
          <w:del w:id="661" w:author="Author"/>
          <w:rFonts w:ascii="Courier New" w:hAnsi="Courier New" w:cs="Courier New"/>
          <w:sz w:val="17"/>
          <w:szCs w:val="17"/>
          <w:highlight w:val="white"/>
          <w:lang w:val="en-US"/>
        </w:rPr>
      </w:pPr>
      <w:del w:id="66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ref="com:PageTotalQuantity" minOccurs="0"/&gt;</w:delText>
        </w:r>
      </w:del>
    </w:p>
    <w:p w14:paraId="6CD5D824" w14:textId="77777777" w:rsidR="004C1557" w:rsidRPr="00560F8F" w:rsidRDefault="004C1557" w:rsidP="004C1557">
      <w:pPr>
        <w:autoSpaceDE w:val="0"/>
        <w:autoSpaceDN w:val="0"/>
        <w:adjustRightInd w:val="0"/>
        <w:spacing w:before="0" w:after="0"/>
        <w:rPr>
          <w:del w:id="663" w:author="Author"/>
          <w:rFonts w:ascii="Courier New" w:hAnsi="Courier New" w:cs="Courier New"/>
          <w:sz w:val="17"/>
          <w:szCs w:val="17"/>
          <w:highlight w:val="white"/>
          <w:lang w:val="en-US"/>
        </w:rPr>
      </w:pPr>
      <w:del w:id="66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&lt;xsd:element ref="com:CommentText" minOccurs="0"/&gt;</w:delText>
        </w:r>
      </w:del>
    </w:p>
    <w:p w14:paraId="62D1D077" w14:textId="77777777" w:rsidR="004C1557" w:rsidRPr="00560F8F" w:rsidRDefault="004C1557" w:rsidP="004C1557">
      <w:pPr>
        <w:autoSpaceDE w:val="0"/>
        <w:autoSpaceDN w:val="0"/>
        <w:adjustRightInd w:val="0"/>
        <w:spacing w:before="0" w:after="0"/>
        <w:rPr>
          <w:del w:id="665" w:author="Author"/>
          <w:rFonts w:ascii="Courier New" w:hAnsi="Courier New" w:cs="Courier New"/>
          <w:sz w:val="17"/>
          <w:szCs w:val="17"/>
          <w:highlight w:val="white"/>
          <w:lang w:val="en-US"/>
        </w:rPr>
      </w:pPr>
      <w:del w:id="66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&lt;/xsd:sequence&gt;</w:delText>
        </w:r>
      </w:del>
    </w:p>
    <w:p w14:paraId="26375AF2" w14:textId="77777777" w:rsidR="004C1557" w:rsidRPr="00560F8F" w:rsidRDefault="004C1557" w:rsidP="004C1557">
      <w:pPr>
        <w:autoSpaceDE w:val="0"/>
        <w:autoSpaceDN w:val="0"/>
        <w:adjustRightInd w:val="0"/>
        <w:spacing w:before="0" w:after="0"/>
        <w:rPr>
          <w:del w:id="667" w:author="Author"/>
          <w:rFonts w:ascii="Courier New" w:hAnsi="Courier New" w:cs="Courier New"/>
          <w:sz w:val="17"/>
          <w:szCs w:val="17"/>
          <w:highlight w:val="white"/>
          <w:lang w:val="en-US"/>
        </w:rPr>
      </w:pPr>
      <w:del w:id="66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&lt;xsd:attribute ref="com:id"/&gt;</w:delText>
        </w:r>
      </w:del>
    </w:p>
    <w:p w14:paraId="34A8B71A" w14:textId="77777777" w:rsidR="004C1557" w:rsidRPr="00560F8F" w:rsidRDefault="004C1557" w:rsidP="004C1557">
      <w:pPr>
        <w:autoSpaceDE w:val="0"/>
        <w:autoSpaceDN w:val="0"/>
        <w:adjustRightInd w:val="0"/>
        <w:spacing w:before="0" w:after="0"/>
        <w:rPr>
          <w:del w:id="669" w:author="Author"/>
          <w:rFonts w:ascii="Courier New" w:hAnsi="Courier New" w:cs="Courier New"/>
          <w:sz w:val="17"/>
          <w:szCs w:val="17"/>
          <w:highlight w:val="white"/>
          <w:lang w:val="en-US"/>
        </w:rPr>
      </w:pPr>
      <w:del w:id="67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&lt;xsd:attribute ref="com:sequenceNumber"/&gt;</w:delText>
        </w:r>
      </w:del>
    </w:p>
    <w:p w14:paraId="47853B55" w14:textId="77777777" w:rsidR="004C1557" w:rsidRPr="00560F8F" w:rsidRDefault="004C1557" w:rsidP="004C1557">
      <w:pPr>
        <w:autoSpaceDE w:val="0"/>
        <w:autoSpaceDN w:val="0"/>
        <w:adjustRightInd w:val="0"/>
        <w:spacing w:before="0" w:after="0"/>
        <w:rPr>
          <w:del w:id="671" w:author="Author"/>
          <w:rFonts w:ascii="Courier New" w:hAnsi="Courier New" w:cs="Courier New"/>
          <w:sz w:val="17"/>
          <w:szCs w:val="17"/>
          <w:highlight w:val="white"/>
          <w:lang w:val="en-US"/>
        </w:rPr>
      </w:pPr>
      <w:del w:id="67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&lt;xsd:attribute ref="com:languageCode"/&gt;</w:delText>
        </w:r>
      </w:del>
    </w:p>
    <w:p w14:paraId="5D421261" w14:textId="77777777" w:rsidR="004C1557" w:rsidRPr="00560F8F" w:rsidRDefault="004C1557" w:rsidP="004C1557">
      <w:pPr>
        <w:autoSpaceDE w:val="0"/>
        <w:autoSpaceDN w:val="0"/>
        <w:adjustRightInd w:val="0"/>
        <w:spacing w:before="0" w:after="0"/>
        <w:rPr>
          <w:del w:id="673" w:author="Author"/>
          <w:rFonts w:ascii="Courier New" w:hAnsi="Courier New" w:cs="Courier New"/>
          <w:sz w:val="17"/>
          <w:szCs w:val="17"/>
          <w:highlight w:val="white"/>
          <w:lang w:val="en-US"/>
        </w:rPr>
      </w:pPr>
      <w:del w:id="674" w:author="Author">
        <w:r w:rsidRPr="00560F8F">
          <w:rPr>
            <w:rFonts w:ascii="Courier New" w:hAnsi="Courier New"/>
            <w:sz w:val="17"/>
            <w:highlight w:val="white"/>
            <w:lang w:val="en-US" w:eastAsia="en-GB"/>
          </w:rPr>
          <w:tab/>
          <w:delText>&lt;/xsd:complexType&gt;</w:delText>
        </w:r>
      </w:del>
    </w:p>
    <w:p w14:paraId="4AC7FFA9" w14:textId="77777777" w:rsidR="004C1557" w:rsidRPr="00560F8F" w:rsidRDefault="004C1557" w:rsidP="004C1557">
      <w:pPr>
        <w:autoSpaceDE w:val="0"/>
        <w:autoSpaceDN w:val="0"/>
        <w:adjustRightInd w:val="0"/>
        <w:spacing w:before="0" w:after="0"/>
        <w:rPr>
          <w:del w:id="675" w:author="Author"/>
          <w:rFonts w:ascii="Courier New" w:hAnsi="Courier New" w:cs="Courier New"/>
          <w:sz w:val="17"/>
          <w:szCs w:val="17"/>
          <w:highlight w:val="white"/>
          <w:lang w:val="en-US"/>
        </w:rPr>
      </w:pPr>
      <w:del w:id="676" w:author="Author">
        <w:r w:rsidRPr="00560F8F">
          <w:rPr>
            <w:rFonts w:ascii="Courier New" w:hAnsi="Courier New"/>
            <w:sz w:val="17"/>
            <w:highlight w:val="white"/>
            <w:lang w:val="en-US" w:eastAsia="en-GB"/>
          </w:rPr>
          <w:tab/>
          <w:delText>&lt;xsd:element name="IPTypeCategory" type="pde:IPTypeCategoryType"&gt;</w:delText>
        </w:r>
      </w:del>
    </w:p>
    <w:p w14:paraId="75A7C9DD" w14:textId="77777777" w:rsidR="004C1557" w:rsidRPr="00560F8F" w:rsidRDefault="004C1557" w:rsidP="004C1557">
      <w:pPr>
        <w:autoSpaceDE w:val="0"/>
        <w:autoSpaceDN w:val="0"/>
        <w:adjustRightInd w:val="0"/>
        <w:spacing w:before="0" w:after="0"/>
        <w:rPr>
          <w:del w:id="677" w:author="Author"/>
          <w:rFonts w:ascii="Courier New" w:hAnsi="Courier New" w:cs="Courier New"/>
          <w:sz w:val="17"/>
          <w:szCs w:val="17"/>
          <w:highlight w:val="white"/>
          <w:lang w:val="en-US"/>
        </w:rPr>
      </w:pPr>
      <w:del w:id="67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40F80A76" w14:textId="77777777" w:rsidR="004C1557" w:rsidRPr="00560F8F" w:rsidRDefault="004C1557" w:rsidP="004C1557">
      <w:pPr>
        <w:autoSpaceDE w:val="0"/>
        <w:autoSpaceDN w:val="0"/>
        <w:adjustRightInd w:val="0"/>
        <w:spacing w:before="0" w:after="0"/>
        <w:rPr>
          <w:del w:id="679" w:author="Author"/>
          <w:rFonts w:ascii="Courier New" w:hAnsi="Courier New" w:cs="Courier New"/>
          <w:sz w:val="17"/>
          <w:szCs w:val="17"/>
          <w:highlight w:val="white"/>
          <w:lang w:val="en-US"/>
        </w:rPr>
      </w:pPr>
      <w:del w:id="68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&lt;xsd:documentation&gt;Describes the filing type of application&lt;/xsd:documentation&gt;</w:delText>
        </w:r>
      </w:del>
    </w:p>
    <w:p w14:paraId="06B62F5B" w14:textId="77777777" w:rsidR="004C1557" w:rsidRPr="00560F8F" w:rsidRDefault="004C1557" w:rsidP="004C1557">
      <w:pPr>
        <w:autoSpaceDE w:val="0"/>
        <w:autoSpaceDN w:val="0"/>
        <w:adjustRightInd w:val="0"/>
        <w:spacing w:before="0" w:after="0"/>
        <w:rPr>
          <w:del w:id="681" w:author="Author"/>
          <w:rFonts w:ascii="Courier New" w:hAnsi="Courier New" w:cs="Courier New"/>
          <w:sz w:val="17"/>
          <w:szCs w:val="17"/>
          <w:highlight w:val="white"/>
          <w:lang w:val="en-US"/>
        </w:rPr>
      </w:pPr>
      <w:del w:id="68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16436B69" w14:textId="77777777" w:rsidR="004C1557" w:rsidRPr="00560F8F" w:rsidRDefault="004C1557" w:rsidP="004C1557">
      <w:pPr>
        <w:autoSpaceDE w:val="0"/>
        <w:autoSpaceDN w:val="0"/>
        <w:adjustRightInd w:val="0"/>
        <w:spacing w:before="0" w:after="0"/>
        <w:rPr>
          <w:del w:id="683" w:author="Author"/>
          <w:rFonts w:ascii="Courier New" w:hAnsi="Courier New" w:cs="Courier New"/>
          <w:sz w:val="17"/>
          <w:szCs w:val="17"/>
          <w:highlight w:val="white"/>
          <w:lang w:val="en-US"/>
        </w:rPr>
      </w:pPr>
      <w:del w:id="684" w:author="Author">
        <w:r w:rsidRPr="00560F8F">
          <w:rPr>
            <w:rFonts w:ascii="Courier New" w:hAnsi="Courier New"/>
            <w:sz w:val="17"/>
            <w:highlight w:val="white"/>
            <w:lang w:val="en-US" w:eastAsia="en-GB"/>
          </w:rPr>
          <w:tab/>
          <w:delText>&lt;/xsd:element&gt;</w:delText>
        </w:r>
      </w:del>
    </w:p>
    <w:p w14:paraId="64A80AEF" w14:textId="337C5B36"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 xml:space="preserve"> name="</w:t>
      </w:r>
      <w:proofErr w:type="spellStart"/>
      <w:del w:id="685" w:author="Author">
        <w:r w:rsidR="004C1557" w:rsidRPr="00560F8F">
          <w:rPr>
            <w:rFonts w:ascii="Courier New" w:hAnsi="Courier New"/>
            <w:sz w:val="17"/>
            <w:highlight w:val="white"/>
            <w:lang w:val="en-US" w:eastAsia="en-GB"/>
          </w:rPr>
          <w:delText>IPTypeCategoryType</w:delText>
        </w:r>
      </w:del>
      <w:ins w:id="686" w:author="Author">
        <w:r w:rsidRPr="00560F8F">
          <w:rPr>
            <w:rFonts w:ascii="Courier New" w:hAnsi="Courier New"/>
            <w:sz w:val="17"/>
            <w:highlight w:val="white"/>
            <w:lang w:val="en-US" w:eastAsia="en-GB"/>
          </w:rPr>
          <w:t>IPRightKindCategoryType</w:t>
        </w:r>
      </w:ins>
      <w:proofErr w:type="spellEnd"/>
      <w:r w:rsidRPr="00560F8F">
        <w:rPr>
          <w:rFonts w:ascii="Courier New" w:hAnsi="Courier New"/>
          <w:sz w:val="17"/>
          <w:highlight w:val="white"/>
          <w:lang w:val="en-US" w:eastAsia="en-GB"/>
        </w:rPr>
        <w:t>"&gt;</w:t>
      </w:r>
    </w:p>
    <w:p w14:paraId="1DB859C7"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 xml:space="preserve"> base="</w:t>
      </w:r>
      <w:proofErr w:type="spellStart"/>
      <w:proofErr w:type="gramStart"/>
      <w:r w:rsidRPr="00560F8F">
        <w:rPr>
          <w:rFonts w:ascii="Courier New" w:hAnsi="Courier New"/>
          <w:sz w:val="17"/>
          <w:highlight w:val="white"/>
          <w:lang w:val="en-US" w:eastAsia="en-GB"/>
        </w:rPr>
        <w:t>xsd:token</w:t>
      </w:r>
      <w:proofErr w:type="spellEnd"/>
      <w:proofErr w:type="gramEnd"/>
      <w:r w:rsidRPr="00560F8F">
        <w:rPr>
          <w:rFonts w:ascii="Courier New" w:hAnsi="Courier New"/>
          <w:sz w:val="17"/>
          <w:highlight w:val="white"/>
          <w:lang w:val="en-US" w:eastAsia="en-GB"/>
        </w:rPr>
        <w:t>"&gt;</w:t>
      </w:r>
    </w:p>
    <w:p w14:paraId="4458F0CC"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value="Patent"&gt;</w:t>
      </w:r>
    </w:p>
    <w:p w14:paraId="231AA338"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4FF45E67" w14:textId="7CF0548A" w:rsidR="002904C5" w:rsidRPr="00560F8F" w:rsidRDefault="002904C5" w:rsidP="000E3461">
      <w:pPr>
        <w:spacing w:before="0" w:after="0"/>
        <w:ind w:left="288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 xml:space="preserve">&gt;Patent includes such industrial property rights as patents for inventions, plant patents, design patents, inventor's certificates, utility certificates, utility models, patents of addition, inventor's certificates of addition and utility certificates of </w:t>
      </w:r>
      <w:proofErr w:type="gramStart"/>
      <w:r w:rsidRPr="00560F8F">
        <w:rPr>
          <w:rFonts w:ascii="Courier New" w:hAnsi="Courier New"/>
          <w:sz w:val="17"/>
          <w:highlight w:val="white"/>
          <w:lang w:val="en-US" w:eastAsia="en-GB"/>
        </w:rPr>
        <w:t>addition.&lt;</w:t>
      </w:r>
      <w:proofErr w:type="gramEnd"/>
      <w:r w:rsidRPr="00560F8F">
        <w:rPr>
          <w:rFonts w:ascii="Courier New" w:hAnsi="Courier New"/>
          <w:sz w:val="17"/>
          <w:highlight w:val="white"/>
          <w:lang w:val="en-US" w:eastAsia="en-GB"/>
        </w:rPr>
        <w: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6CD6850F" w14:textId="77777777" w:rsidR="002904C5" w:rsidRPr="00560F8F" w:rsidRDefault="002904C5" w:rsidP="002904C5">
      <w:pPr>
        <w:spacing w:before="0" w:after="0"/>
        <w:rPr>
          <w:ins w:id="687" w:author="Author"/>
          <w:rFonts w:ascii="Courier New" w:hAnsi="Courier New" w:cs="Courier New"/>
          <w:sz w:val="17"/>
          <w:szCs w:val="17"/>
          <w:highlight w:val="white"/>
          <w:lang w:val="en-US"/>
        </w:rPr>
      </w:pPr>
      <w:ins w:id="68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7CBB8303" w14:textId="3E94E504" w:rsidR="002904C5" w:rsidRPr="00560F8F" w:rsidRDefault="007250C2" w:rsidP="002904C5">
      <w:pPr>
        <w:spacing w:before="0" w:after="0"/>
        <w:rPr>
          <w:ins w:id="689" w:author="Author"/>
          <w:rFonts w:ascii="Courier New" w:hAnsi="Courier New" w:cs="Courier New"/>
          <w:sz w:val="17"/>
          <w:szCs w:val="17"/>
          <w:highlight w:val="white"/>
          <w:lang w:val="en-US"/>
        </w:rPr>
      </w:pPr>
      <w:ins w:id="69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409DFFF4" w14:textId="4141A2AF" w:rsidR="002904C5" w:rsidRPr="00560F8F" w:rsidRDefault="002904C5" w:rsidP="002904C5">
      <w:pPr>
        <w:spacing w:before="0" w:after="0"/>
        <w:rPr>
          <w:ins w:id="691" w:author="Author"/>
          <w:rFonts w:ascii="Courier New" w:hAnsi="Courier New" w:cs="Courier New"/>
          <w:sz w:val="17"/>
          <w:szCs w:val="17"/>
          <w:highlight w:val="white"/>
          <w:lang w:val="en-US"/>
        </w:rPr>
      </w:pPr>
      <w:ins w:id="69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value="Industrial design"&gt;</w:t>
        </w:r>
      </w:ins>
    </w:p>
    <w:p w14:paraId="030FA978" w14:textId="77777777" w:rsidR="00FD1D14" w:rsidRPr="00560F8F" w:rsidRDefault="002904C5" w:rsidP="00FD1D14">
      <w:pPr>
        <w:spacing w:before="0" w:after="0"/>
        <w:rPr>
          <w:ins w:id="693" w:author="Author"/>
          <w:rFonts w:ascii="Courier New" w:hAnsi="Courier New" w:cs="Courier New"/>
          <w:sz w:val="17"/>
          <w:szCs w:val="17"/>
          <w:highlight w:val="white"/>
          <w:lang w:val="en-US"/>
        </w:rPr>
      </w:pPr>
      <w:ins w:id="69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7286CBB8" w14:textId="41A5F3EF" w:rsidR="002904C5" w:rsidRPr="00560F8F" w:rsidRDefault="002904C5" w:rsidP="000E3461">
      <w:pPr>
        <w:spacing w:before="0" w:after="0"/>
        <w:ind w:left="2880"/>
        <w:rPr>
          <w:ins w:id="695" w:author="Author"/>
          <w:rFonts w:ascii="Courier New" w:hAnsi="Courier New" w:cs="Courier New"/>
          <w:sz w:val="17"/>
          <w:szCs w:val="17"/>
          <w:highlight w:val="white"/>
          <w:lang w:val="en-US"/>
        </w:rPr>
      </w:pPr>
      <w:ins w:id="696"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&gt;Industrial design includes two-dimensional and three-dimensional features of shape and surface of objects, and thus covers both concepts of "designs" and "models" where a distinction is made between the former and the latter; the term “industrial designs” does not include design patents&lt;/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384234FA" w14:textId="77777777" w:rsidR="002904C5" w:rsidRPr="00560F8F" w:rsidRDefault="002904C5" w:rsidP="002904C5">
      <w:pPr>
        <w:spacing w:before="0" w:after="0"/>
        <w:rPr>
          <w:ins w:id="697" w:author="Author"/>
          <w:rFonts w:ascii="Courier New" w:hAnsi="Courier New" w:cs="Courier New"/>
          <w:sz w:val="17"/>
          <w:szCs w:val="17"/>
          <w:highlight w:val="white"/>
          <w:lang w:val="en-US"/>
        </w:rPr>
      </w:pPr>
      <w:ins w:id="69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5EF71A48" w14:textId="77777777" w:rsidR="002904C5" w:rsidRPr="00560F8F" w:rsidRDefault="002904C5" w:rsidP="002904C5">
      <w:pPr>
        <w:spacing w:before="0" w:after="0"/>
        <w:rPr>
          <w:ins w:id="699" w:author="Author"/>
          <w:rFonts w:ascii="Courier New" w:hAnsi="Courier New" w:cs="Courier New"/>
          <w:sz w:val="17"/>
          <w:szCs w:val="17"/>
          <w:highlight w:val="white"/>
          <w:lang w:val="en-US"/>
        </w:rPr>
      </w:pPr>
      <w:ins w:id="70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48B83697" w14:textId="77777777" w:rsidR="002904C5" w:rsidRPr="00560F8F" w:rsidRDefault="002904C5" w:rsidP="002904C5">
      <w:pPr>
        <w:spacing w:before="0" w:after="0"/>
        <w:rPr>
          <w:ins w:id="701" w:author="Author"/>
          <w:rFonts w:ascii="Courier New" w:hAnsi="Courier New" w:cs="Courier New"/>
          <w:sz w:val="17"/>
          <w:szCs w:val="17"/>
          <w:highlight w:val="white"/>
          <w:lang w:val="en-US"/>
        </w:rPr>
      </w:pPr>
      <w:ins w:id="70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value="Trademark"&gt;</w:t>
        </w:r>
      </w:ins>
    </w:p>
    <w:p w14:paraId="5E13110D" w14:textId="77777777" w:rsidR="002904C5" w:rsidRPr="00560F8F" w:rsidRDefault="002904C5" w:rsidP="002904C5">
      <w:pPr>
        <w:spacing w:before="0" w:after="0"/>
        <w:rPr>
          <w:ins w:id="703" w:author="Author"/>
          <w:rFonts w:ascii="Courier New" w:hAnsi="Courier New" w:cs="Courier New"/>
          <w:sz w:val="17"/>
          <w:szCs w:val="17"/>
          <w:highlight w:val="white"/>
          <w:lang w:val="en-US"/>
        </w:rPr>
      </w:pPr>
      <w:ins w:id="70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1C820388" w14:textId="7118D23D" w:rsidR="002904C5" w:rsidRPr="00560F8F" w:rsidRDefault="002904C5" w:rsidP="000E3461">
      <w:pPr>
        <w:spacing w:before="0" w:after="0"/>
        <w:ind w:left="2880"/>
        <w:rPr>
          <w:ins w:id="705" w:author="Author"/>
          <w:rFonts w:ascii="Courier New" w:hAnsi="Courier New" w:cs="Courier New"/>
          <w:sz w:val="17"/>
          <w:szCs w:val="17"/>
          <w:highlight w:val="white"/>
          <w:lang w:val="en-US"/>
        </w:rPr>
      </w:pPr>
      <w:ins w:id="706"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&gt;Trademark includes trademark, service mark or another type of distinguishing representation of mark according to the definition of the mark in the legislation concerned, including but not limited to collective marks, certification marks or guarantee marks&lt;/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42CE29C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7A25D264"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1805466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&gt;</w:t>
      </w:r>
    </w:p>
    <w:p w14:paraId="1D69E16A"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p>
    <w:p w14:paraId="01F961C0"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PatentMandatoryDocumentCategory</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pde:PatentMandatoryDocumentCategoryType</w:t>
      </w:r>
      <w:proofErr w:type="spellEnd"/>
      <w:proofErr w:type="gramEnd"/>
      <w:r w:rsidRPr="00560F8F">
        <w:rPr>
          <w:rFonts w:ascii="Courier New" w:hAnsi="Courier New"/>
          <w:sz w:val="17"/>
          <w:highlight w:val="white"/>
          <w:lang w:val="en-US" w:eastAsia="en-GB"/>
        </w:rPr>
        <w:t>"&gt;</w:t>
      </w:r>
    </w:p>
    <w:p w14:paraId="5727A5B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270E3D33" w14:textId="44C3E5B5" w:rsidR="002904C5" w:rsidRPr="00560F8F" w:rsidRDefault="002904C5" w:rsidP="00AA5CFA">
      <w:pPr>
        <w:spacing w:before="0" w:after="0"/>
        <w:ind w:left="216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del w:id="707" w:author="Author">
        <w:r w:rsidR="004C1557" w:rsidRPr="00560F8F">
          <w:rPr>
            <w:rFonts w:ascii="Courier New" w:hAnsi="Courier New"/>
            <w:sz w:val="17"/>
            <w:highlight w:val="white"/>
            <w:lang w:val="en-US" w:eastAsia="en-GB"/>
          </w:rPr>
          <w:delText>A category of</w:delText>
        </w:r>
      </w:del>
      <w:ins w:id="708" w:author="Author">
        <w:r w:rsidRPr="00560F8F">
          <w:rPr>
            <w:rFonts w:ascii="Courier New" w:hAnsi="Courier New"/>
            <w:sz w:val="17"/>
            <w:lang w:val="en-US" w:eastAsia="en-GB"/>
          </w:rPr>
          <w:t>Category which identifies</w:t>
        </w:r>
      </w:ins>
      <w:r w:rsidRPr="00560F8F">
        <w:rPr>
          <w:rFonts w:ascii="Courier New" w:hAnsi="Courier New"/>
          <w:sz w:val="17"/>
          <w:lang w:val="en-US" w:eastAsia="en-GB"/>
        </w:rPr>
        <w:t xml:space="preserve"> the required patent priority document artifact&lt;/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684E8978"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27FCA66C"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p>
    <w:p w14:paraId="2289514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PatentMandatoryDocumentCategoryType</w:t>
      </w:r>
      <w:proofErr w:type="spellEnd"/>
      <w:r w:rsidRPr="00560F8F">
        <w:rPr>
          <w:rFonts w:ascii="Courier New" w:hAnsi="Courier New"/>
          <w:sz w:val="17"/>
          <w:highlight w:val="white"/>
          <w:lang w:val="en-US" w:eastAsia="en-GB"/>
        </w:rPr>
        <w:t>"&gt;</w:t>
      </w:r>
    </w:p>
    <w:p w14:paraId="0900EF8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 xml:space="preserve"> base="</w:t>
      </w:r>
      <w:proofErr w:type="spellStart"/>
      <w:proofErr w:type="gramStart"/>
      <w:r w:rsidRPr="00560F8F">
        <w:rPr>
          <w:rFonts w:ascii="Courier New" w:hAnsi="Courier New"/>
          <w:sz w:val="17"/>
          <w:highlight w:val="white"/>
          <w:lang w:val="en-US" w:eastAsia="en-GB"/>
        </w:rPr>
        <w:t>xsd:token</w:t>
      </w:r>
      <w:proofErr w:type="spellEnd"/>
      <w:proofErr w:type="gramEnd"/>
      <w:r w:rsidRPr="00560F8F">
        <w:rPr>
          <w:rFonts w:ascii="Courier New" w:hAnsi="Courier New"/>
          <w:sz w:val="17"/>
          <w:highlight w:val="white"/>
          <w:lang w:val="en-US" w:eastAsia="en-GB"/>
        </w:rPr>
        <w:t>"&gt;</w:t>
      </w:r>
    </w:p>
    <w:p w14:paraId="03F21837"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value="Certification page"&gt;</w:t>
      </w:r>
    </w:p>
    <w:p w14:paraId="7997A75B"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49FC42CC" w14:textId="2D2F6E52" w:rsidR="002904C5" w:rsidRPr="00560F8F" w:rsidRDefault="002904C5" w:rsidP="00C059E7">
      <w:pPr>
        <w:spacing w:before="0" w:after="0"/>
        <w:ind w:left="360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&gt;The certification issued by the authority and shows the date of filing&lt;/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6D9B65F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7DA2ECF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6E68FFD0"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lastRenderedPageBreak/>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value="Priority document PDF"&gt;</w:t>
      </w:r>
    </w:p>
    <w:p w14:paraId="4E73991C"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xsd:annotation</w:t>
      </w:r>
      <w:proofErr w:type="spellEnd"/>
      <w:proofErr w:type="gramEnd"/>
      <w:r w:rsidRPr="00560F8F">
        <w:rPr>
          <w:rFonts w:ascii="Courier New" w:hAnsi="Courier New"/>
          <w:sz w:val="17"/>
          <w:highlight w:val="white"/>
          <w:lang w:val="fr-FR" w:eastAsia="en-GB"/>
        </w:rPr>
        <w:t>&gt;</w:t>
      </w:r>
    </w:p>
    <w:p w14:paraId="7EA702CF"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roofErr w:type="spellStart"/>
      <w:r w:rsidRPr="00560F8F">
        <w:rPr>
          <w:rFonts w:ascii="Courier New" w:hAnsi="Courier New"/>
          <w:sz w:val="17"/>
          <w:highlight w:val="white"/>
          <w:lang w:val="fr-FR" w:eastAsia="en-GB"/>
        </w:rPr>
        <w:t>Priority</w:t>
      </w:r>
      <w:proofErr w:type="spellEnd"/>
      <w:r w:rsidRPr="00560F8F">
        <w:rPr>
          <w:rFonts w:ascii="Courier New" w:hAnsi="Courier New"/>
          <w:sz w:val="17"/>
          <w:highlight w:val="white"/>
          <w:lang w:val="fr-FR" w:eastAsia="en-GB"/>
        </w:rPr>
        <w:t xml:space="preserve"> document PDF&lt;/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
    <w:p w14:paraId="6823B52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3CE8D5F5"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4B64F477"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value="Sequence listing"&gt;</w:t>
      </w:r>
    </w:p>
    <w:p w14:paraId="7B03589C" w14:textId="77777777" w:rsidR="002904C5" w:rsidRPr="00560F8F" w:rsidRDefault="002904C5" w:rsidP="0DE03B15">
      <w:pPr>
        <w:spacing w:before="0" w:after="0"/>
        <w:rPr>
          <w:rFonts w:ascii="Courier New" w:hAnsi="Courier New" w:cs="Courier New"/>
          <w:sz w:val="17"/>
          <w:szCs w:val="17"/>
          <w:highlight w:val="white"/>
          <w:lang w:val="fr-FR"/>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xsd:annotation</w:t>
      </w:r>
      <w:proofErr w:type="spellEnd"/>
      <w:proofErr w:type="gramEnd"/>
      <w:r w:rsidRPr="00560F8F">
        <w:rPr>
          <w:rFonts w:ascii="Courier New" w:hAnsi="Courier New"/>
          <w:sz w:val="17"/>
          <w:highlight w:val="white"/>
          <w:lang w:val="fr-FR" w:eastAsia="en-GB"/>
        </w:rPr>
        <w:t>&gt;</w:t>
      </w:r>
    </w:p>
    <w:p w14:paraId="4A6B61A4"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roofErr w:type="spellStart"/>
      <w:r w:rsidRPr="00560F8F">
        <w:rPr>
          <w:rFonts w:ascii="Courier New" w:hAnsi="Courier New"/>
          <w:sz w:val="17"/>
          <w:highlight w:val="white"/>
          <w:lang w:val="fr-FR" w:eastAsia="en-GB"/>
        </w:rPr>
        <w:t>Sequence</w:t>
      </w:r>
      <w:proofErr w:type="spellEnd"/>
      <w:r w:rsidRPr="00560F8F">
        <w:rPr>
          <w:rFonts w:ascii="Courier New" w:hAnsi="Courier New"/>
          <w:sz w:val="17"/>
          <w:highlight w:val="white"/>
          <w:lang w:val="fr-FR" w:eastAsia="en-GB"/>
        </w:rPr>
        <w:t xml:space="preserve"> </w:t>
      </w:r>
      <w:proofErr w:type="gramStart"/>
      <w:r w:rsidRPr="00560F8F">
        <w:rPr>
          <w:rFonts w:ascii="Courier New" w:hAnsi="Courier New"/>
          <w:sz w:val="17"/>
          <w:highlight w:val="white"/>
          <w:lang w:val="fr-FR" w:eastAsia="en-GB"/>
        </w:rPr>
        <w:t>listing</w:t>
      </w:r>
      <w:proofErr w:type="gramEnd"/>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
    <w:p w14:paraId="148DABEB"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1A0919F6"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6A359FB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&gt;</w:t>
      </w:r>
    </w:p>
    <w:p w14:paraId="263C6BBF"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p>
    <w:p w14:paraId="6FE542FB" w14:textId="7BC40833" w:rsidR="006D6B02" w:rsidRPr="00560F8F" w:rsidRDefault="002904C5" w:rsidP="00B32E48">
      <w:pPr>
        <w:spacing w:before="0" w:after="0"/>
        <w:ind w:firstLine="720"/>
        <w:rPr>
          <w:ins w:id="709" w:author="Author"/>
          <w:rFonts w:ascii="Courier New" w:hAnsi="Courier New" w:cs="Courier New"/>
          <w:sz w:val="17"/>
          <w:szCs w:val="17"/>
          <w:highlight w:val="white"/>
          <w:lang w:val="en-US"/>
        </w:rPr>
      </w:pPr>
      <w:ins w:id="710"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DesignMandatoryDocumentCategoryType</w:t>
        </w:r>
        <w:proofErr w:type="spellEnd"/>
        <w:r w:rsidRPr="00560F8F">
          <w:rPr>
            <w:rFonts w:ascii="Courier New" w:hAnsi="Courier New"/>
            <w:sz w:val="17"/>
            <w:highlight w:val="white"/>
            <w:lang w:val="en-US" w:eastAsia="en-GB"/>
          </w:rPr>
          <w:t>"&gt;</w:t>
        </w:r>
      </w:ins>
    </w:p>
    <w:p w14:paraId="494778AA" w14:textId="77777777" w:rsidR="006D6B02" w:rsidRPr="00560F8F" w:rsidRDefault="006D6B02" w:rsidP="006D6B02">
      <w:pPr>
        <w:spacing w:before="0" w:after="0"/>
        <w:rPr>
          <w:ins w:id="711" w:author="Author"/>
          <w:rFonts w:ascii="Courier New" w:hAnsi="Courier New" w:cs="Courier New"/>
          <w:sz w:val="17"/>
          <w:szCs w:val="17"/>
          <w:highlight w:val="white"/>
          <w:lang w:val="en-US"/>
        </w:rPr>
      </w:pPr>
      <w:ins w:id="71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 xml:space="preserve"> base="</w:t>
        </w:r>
        <w:proofErr w:type="spellStart"/>
        <w:proofErr w:type="gramStart"/>
        <w:r w:rsidRPr="00560F8F">
          <w:rPr>
            <w:rFonts w:ascii="Courier New" w:hAnsi="Courier New"/>
            <w:sz w:val="17"/>
            <w:highlight w:val="white"/>
            <w:lang w:val="en-US" w:eastAsia="en-GB"/>
          </w:rPr>
          <w:t>xsd:token</w:t>
        </w:r>
        <w:proofErr w:type="spellEnd"/>
        <w:proofErr w:type="gramEnd"/>
        <w:r w:rsidRPr="00560F8F">
          <w:rPr>
            <w:rFonts w:ascii="Courier New" w:hAnsi="Courier New"/>
            <w:sz w:val="17"/>
            <w:highlight w:val="white"/>
            <w:lang w:val="en-US" w:eastAsia="en-GB"/>
          </w:rPr>
          <w:t>"&gt;</w:t>
        </w:r>
      </w:ins>
    </w:p>
    <w:p w14:paraId="55ECF7BC" w14:textId="77777777" w:rsidR="006D6B02" w:rsidRPr="00560F8F" w:rsidRDefault="006D6B02" w:rsidP="006D6B02">
      <w:pPr>
        <w:spacing w:before="0" w:after="0"/>
        <w:rPr>
          <w:ins w:id="713" w:author="Author"/>
          <w:rFonts w:ascii="Courier New" w:hAnsi="Courier New" w:cs="Courier New"/>
          <w:sz w:val="17"/>
          <w:szCs w:val="17"/>
          <w:highlight w:val="white"/>
          <w:lang w:val="en-US"/>
        </w:rPr>
      </w:pPr>
      <w:ins w:id="71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value="Certification page"&gt;</w:t>
        </w:r>
      </w:ins>
    </w:p>
    <w:p w14:paraId="7EE8C94D" w14:textId="77777777" w:rsidR="006D6B02" w:rsidRPr="00560F8F" w:rsidRDefault="006D6B02" w:rsidP="006D6B02">
      <w:pPr>
        <w:spacing w:before="0" w:after="0"/>
        <w:rPr>
          <w:ins w:id="715" w:author="Author"/>
          <w:rFonts w:ascii="Courier New" w:hAnsi="Courier New" w:cs="Courier New"/>
          <w:sz w:val="17"/>
          <w:szCs w:val="17"/>
          <w:highlight w:val="white"/>
          <w:lang w:val="en-US"/>
        </w:rPr>
      </w:pPr>
      <w:ins w:id="71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437F7F4A" w14:textId="5A1FA5BE" w:rsidR="006D6B02" w:rsidRPr="00560F8F" w:rsidRDefault="006D6B02" w:rsidP="00C059E7">
      <w:pPr>
        <w:spacing w:before="0" w:after="0"/>
        <w:ind w:left="3600"/>
        <w:rPr>
          <w:ins w:id="717" w:author="Author"/>
          <w:rFonts w:ascii="Courier New" w:hAnsi="Courier New" w:cs="Courier New"/>
          <w:sz w:val="17"/>
          <w:szCs w:val="17"/>
          <w:highlight w:val="white"/>
          <w:lang w:val="en-US"/>
        </w:rPr>
      </w:pPr>
      <w:ins w:id="718"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&gt;The certification issued by the authority and shows the date of filing&lt;/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0D431E84" w14:textId="77777777" w:rsidR="006D6B02" w:rsidRPr="00560F8F" w:rsidRDefault="006D6B02" w:rsidP="006D6B02">
      <w:pPr>
        <w:spacing w:before="0" w:after="0"/>
        <w:rPr>
          <w:ins w:id="719" w:author="Author"/>
          <w:rFonts w:ascii="Courier New" w:hAnsi="Courier New" w:cs="Courier New"/>
          <w:sz w:val="17"/>
          <w:szCs w:val="17"/>
          <w:highlight w:val="white"/>
          <w:lang w:val="en-US"/>
        </w:rPr>
      </w:pPr>
      <w:ins w:id="72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62F65F41" w14:textId="77777777" w:rsidR="006D6B02" w:rsidRPr="00560F8F" w:rsidRDefault="006D6B02" w:rsidP="006D6B02">
      <w:pPr>
        <w:spacing w:before="0" w:after="0"/>
        <w:rPr>
          <w:ins w:id="721" w:author="Author"/>
          <w:rFonts w:ascii="Courier New" w:hAnsi="Courier New" w:cs="Courier New"/>
          <w:sz w:val="17"/>
          <w:szCs w:val="17"/>
          <w:highlight w:val="white"/>
          <w:lang w:val="en-US"/>
        </w:rPr>
      </w:pPr>
      <w:ins w:id="72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20B12E63" w14:textId="77777777" w:rsidR="006D6B02" w:rsidRPr="00560F8F" w:rsidRDefault="006D6B02" w:rsidP="006D6B02">
      <w:pPr>
        <w:spacing w:before="0" w:after="0"/>
        <w:rPr>
          <w:ins w:id="723" w:author="Author"/>
          <w:rFonts w:ascii="Courier New" w:hAnsi="Courier New" w:cs="Courier New"/>
          <w:sz w:val="17"/>
          <w:szCs w:val="17"/>
          <w:highlight w:val="white"/>
          <w:lang w:val="en-US"/>
        </w:rPr>
      </w:pPr>
      <w:ins w:id="72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value="Priority document PDF"&gt;</w:t>
        </w:r>
      </w:ins>
    </w:p>
    <w:p w14:paraId="484D4369" w14:textId="77777777" w:rsidR="006D6B02" w:rsidRPr="00560F8F" w:rsidRDefault="006D6B02" w:rsidP="006D6B02">
      <w:pPr>
        <w:spacing w:before="0" w:after="0"/>
        <w:rPr>
          <w:ins w:id="725" w:author="Author"/>
          <w:rFonts w:ascii="Courier New" w:hAnsi="Courier New" w:cs="Courier New"/>
          <w:sz w:val="17"/>
          <w:szCs w:val="17"/>
          <w:highlight w:val="white"/>
          <w:lang w:val="en-US"/>
        </w:rPr>
      </w:pPr>
      <w:ins w:id="72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571FFCDE" w14:textId="478EB933" w:rsidR="006D6B02" w:rsidRPr="00560F8F" w:rsidRDefault="006D6B02" w:rsidP="00C059E7">
      <w:pPr>
        <w:spacing w:before="0" w:after="0"/>
        <w:ind w:left="3600"/>
        <w:rPr>
          <w:ins w:id="727" w:author="Author"/>
          <w:rFonts w:ascii="Courier New" w:hAnsi="Courier New" w:cs="Courier New"/>
          <w:sz w:val="17"/>
          <w:szCs w:val="17"/>
          <w:highlight w:val="white"/>
          <w:lang w:val="en-US"/>
        </w:rPr>
      </w:pPr>
      <w:ins w:id="728"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&gt;The PDF format file which contains the contents of the priority document&lt;/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0134B5CE" w14:textId="77777777" w:rsidR="006D6B02" w:rsidRPr="00560F8F" w:rsidRDefault="006D6B02" w:rsidP="006D6B02">
      <w:pPr>
        <w:spacing w:before="0" w:after="0"/>
        <w:rPr>
          <w:ins w:id="729" w:author="Author"/>
          <w:rFonts w:ascii="Courier New" w:hAnsi="Courier New" w:cs="Courier New"/>
          <w:sz w:val="17"/>
          <w:szCs w:val="17"/>
          <w:highlight w:val="white"/>
          <w:lang w:val="en-US"/>
        </w:rPr>
      </w:pPr>
      <w:ins w:id="73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5E2F5B8D" w14:textId="77777777" w:rsidR="006D6B02" w:rsidRPr="00560F8F" w:rsidRDefault="006D6B02" w:rsidP="006D6B02">
      <w:pPr>
        <w:spacing w:before="0" w:after="0"/>
        <w:rPr>
          <w:ins w:id="731" w:author="Author"/>
          <w:rFonts w:ascii="Courier New" w:hAnsi="Courier New" w:cs="Courier New"/>
          <w:sz w:val="17"/>
          <w:szCs w:val="17"/>
          <w:highlight w:val="white"/>
          <w:lang w:val="en-US"/>
        </w:rPr>
      </w:pPr>
      <w:ins w:id="73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59D82782" w14:textId="77777777" w:rsidR="006D6B02" w:rsidRPr="00560F8F" w:rsidRDefault="006D6B02" w:rsidP="006D6B02">
      <w:pPr>
        <w:spacing w:before="0" w:after="0"/>
        <w:rPr>
          <w:ins w:id="733" w:author="Author"/>
          <w:rFonts w:ascii="Courier New" w:hAnsi="Courier New" w:cs="Courier New"/>
          <w:sz w:val="17"/>
          <w:szCs w:val="17"/>
          <w:highlight w:val="white"/>
          <w:lang w:val="en-US"/>
        </w:rPr>
      </w:pPr>
      <w:ins w:id="73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value="Industrial design representation"&gt;</w:t>
        </w:r>
      </w:ins>
    </w:p>
    <w:p w14:paraId="5470921F" w14:textId="77777777" w:rsidR="006D6B02" w:rsidRPr="00560F8F" w:rsidRDefault="006D6B02" w:rsidP="006D6B02">
      <w:pPr>
        <w:spacing w:before="0" w:after="0"/>
        <w:rPr>
          <w:ins w:id="735" w:author="Author"/>
          <w:rFonts w:ascii="Courier New" w:hAnsi="Courier New" w:cs="Courier New"/>
          <w:sz w:val="17"/>
          <w:szCs w:val="17"/>
          <w:highlight w:val="white"/>
          <w:lang w:val="en-US"/>
        </w:rPr>
      </w:pPr>
      <w:ins w:id="73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7DA29EAD" w14:textId="55BE241A" w:rsidR="006D6B02" w:rsidRPr="00560F8F" w:rsidRDefault="006D6B02" w:rsidP="00C059E7">
      <w:pPr>
        <w:spacing w:before="0" w:after="0"/>
        <w:ind w:left="3600"/>
        <w:rPr>
          <w:ins w:id="737" w:author="Author"/>
          <w:rFonts w:ascii="Courier New" w:hAnsi="Courier New" w:cs="Courier New"/>
          <w:sz w:val="17"/>
          <w:szCs w:val="17"/>
          <w:highlight w:val="white"/>
          <w:lang w:val="en-US"/>
        </w:rPr>
      </w:pPr>
      <w:ins w:id="738"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 xml:space="preserve">&gt;Representation of industrial design, which can be produced in 2D images, 3D images or 3D models, multimedia, or other formats accepted by the Office. If these files are not part of the Priority Document Data Package (PDDP) ZIP file, links to the published files can be </w:t>
        </w:r>
        <w:proofErr w:type="gramStart"/>
        <w:r w:rsidRPr="00560F8F">
          <w:rPr>
            <w:rFonts w:ascii="Courier New" w:hAnsi="Courier New"/>
            <w:sz w:val="17"/>
            <w:highlight w:val="white"/>
            <w:lang w:val="en-US" w:eastAsia="en-GB"/>
          </w:rPr>
          <w:t>provided.&lt;</w:t>
        </w:r>
        <w:proofErr w:type="gramEnd"/>
        <w:r w:rsidRPr="00560F8F">
          <w:rPr>
            <w:rFonts w:ascii="Courier New" w:hAnsi="Courier New"/>
            <w:sz w:val="17"/>
            <w:highlight w:val="white"/>
            <w:lang w:val="en-US" w:eastAsia="en-GB"/>
          </w:rPr>
          <w: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62AE56DF" w14:textId="77777777" w:rsidR="006D6B02" w:rsidRPr="00560F8F" w:rsidRDefault="006D6B02" w:rsidP="006D6B02">
      <w:pPr>
        <w:spacing w:before="0" w:after="0"/>
        <w:rPr>
          <w:ins w:id="739" w:author="Author"/>
          <w:rFonts w:ascii="Courier New" w:hAnsi="Courier New" w:cs="Courier New"/>
          <w:sz w:val="17"/>
          <w:szCs w:val="17"/>
          <w:highlight w:val="white"/>
          <w:lang w:val="en-US"/>
        </w:rPr>
      </w:pPr>
      <w:ins w:id="74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554784F3" w14:textId="77777777" w:rsidR="006D6B02" w:rsidRPr="00560F8F" w:rsidRDefault="006D6B02" w:rsidP="006D6B02">
      <w:pPr>
        <w:spacing w:before="0" w:after="0"/>
        <w:rPr>
          <w:ins w:id="741" w:author="Author"/>
          <w:rFonts w:ascii="Courier New" w:hAnsi="Courier New" w:cs="Courier New"/>
          <w:sz w:val="17"/>
          <w:szCs w:val="17"/>
          <w:highlight w:val="white"/>
          <w:lang w:val="en-US"/>
        </w:rPr>
      </w:pPr>
      <w:ins w:id="74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33C4333F" w14:textId="77777777" w:rsidR="006D6B02" w:rsidRPr="00560F8F" w:rsidRDefault="006D6B02" w:rsidP="006D6B02">
      <w:pPr>
        <w:spacing w:before="0" w:after="0"/>
        <w:rPr>
          <w:ins w:id="743" w:author="Author"/>
          <w:rFonts w:ascii="Courier New" w:hAnsi="Courier New" w:cs="Courier New"/>
          <w:sz w:val="17"/>
          <w:szCs w:val="17"/>
          <w:highlight w:val="white"/>
          <w:lang w:val="en-US"/>
        </w:rPr>
      </w:pPr>
      <w:ins w:id="74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&gt;</w:t>
        </w:r>
      </w:ins>
    </w:p>
    <w:p w14:paraId="08EED0FB" w14:textId="77777777" w:rsidR="006D6B02" w:rsidRPr="00560F8F" w:rsidRDefault="006D6B02" w:rsidP="006D6B02">
      <w:pPr>
        <w:spacing w:before="0" w:after="0"/>
        <w:rPr>
          <w:ins w:id="745" w:author="Author"/>
          <w:rFonts w:ascii="Courier New" w:hAnsi="Courier New" w:cs="Courier New"/>
          <w:sz w:val="17"/>
          <w:szCs w:val="17"/>
          <w:highlight w:val="white"/>
          <w:lang w:val="en-US"/>
        </w:rPr>
      </w:pPr>
      <w:ins w:id="746"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ins>
    </w:p>
    <w:p w14:paraId="4CD3DF89" w14:textId="77777777" w:rsidR="006D6B02" w:rsidRPr="00560F8F" w:rsidRDefault="006D6B02" w:rsidP="006D6B02">
      <w:pPr>
        <w:spacing w:before="0" w:after="0"/>
        <w:rPr>
          <w:ins w:id="747" w:author="Author"/>
          <w:rFonts w:ascii="Courier New" w:hAnsi="Courier New" w:cs="Courier New"/>
          <w:sz w:val="17"/>
          <w:szCs w:val="17"/>
          <w:highlight w:val="white"/>
          <w:lang w:val="en-US"/>
        </w:rPr>
      </w:pPr>
      <w:ins w:id="748"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TrademarkMandatoryDocumentCategory</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pde:TrademarkMandatoryDocumentCategoryType</w:t>
        </w:r>
        <w:proofErr w:type="spellEnd"/>
        <w:proofErr w:type="gramEnd"/>
        <w:r w:rsidRPr="00560F8F">
          <w:rPr>
            <w:rFonts w:ascii="Courier New" w:hAnsi="Courier New"/>
            <w:sz w:val="17"/>
            <w:highlight w:val="white"/>
            <w:lang w:val="en-US" w:eastAsia="en-GB"/>
          </w:rPr>
          <w:t>"&gt;</w:t>
        </w:r>
      </w:ins>
    </w:p>
    <w:p w14:paraId="77336701" w14:textId="77777777" w:rsidR="006D6B02" w:rsidRPr="00560F8F" w:rsidRDefault="006D6B02" w:rsidP="006D6B02">
      <w:pPr>
        <w:spacing w:before="0" w:after="0"/>
        <w:rPr>
          <w:ins w:id="749" w:author="Author"/>
          <w:rFonts w:ascii="Courier New" w:hAnsi="Courier New" w:cs="Courier New"/>
          <w:sz w:val="17"/>
          <w:szCs w:val="17"/>
          <w:highlight w:val="white"/>
          <w:lang w:val="en-US"/>
        </w:rPr>
      </w:pPr>
      <w:ins w:id="75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0A038235" w14:textId="14654E41" w:rsidR="006D6B02" w:rsidRPr="00560F8F" w:rsidRDefault="006D6B02" w:rsidP="00C059E7">
      <w:pPr>
        <w:spacing w:before="0" w:after="0"/>
        <w:ind w:left="2160"/>
        <w:rPr>
          <w:ins w:id="751" w:author="Author"/>
          <w:rFonts w:ascii="Courier New" w:hAnsi="Courier New" w:cs="Courier New"/>
          <w:sz w:val="17"/>
          <w:szCs w:val="17"/>
          <w:highlight w:val="white"/>
          <w:lang w:val="en-US"/>
        </w:rPr>
      </w:pPr>
      <w:ins w:id="752"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&gt;Category which identifies the required trademark priority document artifact&lt;/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43A6F402" w14:textId="77777777" w:rsidR="006D6B02" w:rsidRPr="00560F8F" w:rsidRDefault="006D6B02" w:rsidP="006D6B02">
      <w:pPr>
        <w:spacing w:before="0" w:after="0"/>
        <w:rPr>
          <w:ins w:id="753" w:author="Author"/>
          <w:rFonts w:ascii="Courier New" w:hAnsi="Courier New" w:cs="Courier New"/>
          <w:sz w:val="17"/>
          <w:szCs w:val="17"/>
          <w:highlight w:val="white"/>
          <w:lang w:val="en-US"/>
        </w:rPr>
      </w:pPr>
      <w:ins w:id="75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76EBD8E0" w14:textId="77777777" w:rsidR="006D6B02" w:rsidRPr="00560F8F" w:rsidRDefault="006D6B02" w:rsidP="006D6B02">
      <w:pPr>
        <w:spacing w:before="0" w:after="0"/>
        <w:rPr>
          <w:ins w:id="755" w:author="Author"/>
          <w:rFonts w:ascii="Courier New" w:hAnsi="Courier New" w:cs="Courier New"/>
          <w:sz w:val="17"/>
          <w:szCs w:val="17"/>
          <w:highlight w:val="white"/>
          <w:lang w:val="en-US"/>
        </w:rPr>
      </w:pPr>
      <w:ins w:id="756"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ins>
    </w:p>
    <w:p w14:paraId="50EBF5A5" w14:textId="77777777" w:rsidR="006D6B02" w:rsidRPr="00560F8F" w:rsidRDefault="006D6B02" w:rsidP="006D6B02">
      <w:pPr>
        <w:spacing w:before="0" w:after="0"/>
        <w:rPr>
          <w:ins w:id="757" w:author="Author"/>
          <w:rFonts w:ascii="Courier New" w:hAnsi="Courier New" w:cs="Courier New"/>
          <w:sz w:val="17"/>
          <w:szCs w:val="17"/>
          <w:highlight w:val="white"/>
          <w:lang w:val="en-US"/>
        </w:rPr>
      </w:pPr>
      <w:ins w:id="758"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TrademarkMandatoryDocumentCategoryType</w:t>
        </w:r>
        <w:proofErr w:type="spellEnd"/>
        <w:r w:rsidRPr="00560F8F">
          <w:rPr>
            <w:rFonts w:ascii="Courier New" w:hAnsi="Courier New"/>
            <w:sz w:val="17"/>
            <w:highlight w:val="white"/>
            <w:lang w:val="en-US" w:eastAsia="en-GB"/>
          </w:rPr>
          <w:t>"&gt;</w:t>
        </w:r>
      </w:ins>
    </w:p>
    <w:p w14:paraId="073BA6EB" w14:textId="77777777" w:rsidR="006D6B02" w:rsidRPr="00560F8F" w:rsidRDefault="006D6B02" w:rsidP="006D6B02">
      <w:pPr>
        <w:spacing w:before="0" w:after="0"/>
        <w:rPr>
          <w:ins w:id="759" w:author="Author"/>
          <w:rFonts w:ascii="Courier New" w:hAnsi="Courier New" w:cs="Courier New"/>
          <w:sz w:val="17"/>
          <w:szCs w:val="17"/>
          <w:highlight w:val="white"/>
          <w:lang w:val="en-US"/>
        </w:rPr>
      </w:pPr>
      <w:ins w:id="76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 xml:space="preserve"> base="</w:t>
        </w:r>
        <w:proofErr w:type="spellStart"/>
        <w:proofErr w:type="gramStart"/>
        <w:r w:rsidRPr="00560F8F">
          <w:rPr>
            <w:rFonts w:ascii="Courier New" w:hAnsi="Courier New"/>
            <w:sz w:val="17"/>
            <w:highlight w:val="white"/>
            <w:lang w:val="en-US" w:eastAsia="en-GB"/>
          </w:rPr>
          <w:t>xsd:token</w:t>
        </w:r>
        <w:proofErr w:type="spellEnd"/>
        <w:proofErr w:type="gramEnd"/>
        <w:r w:rsidRPr="00560F8F">
          <w:rPr>
            <w:rFonts w:ascii="Courier New" w:hAnsi="Courier New"/>
            <w:sz w:val="17"/>
            <w:highlight w:val="white"/>
            <w:lang w:val="en-US" w:eastAsia="en-GB"/>
          </w:rPr>
          <w:t>"&gt;</w:t>
        </w:r>
      </w:ins>
    </w:p>
    <w:p w14:paraId="167F2F09" w14:textId="77777777" w:rsidR="006D6B02" w:rsidRPr="00560F8F" w:rsidRDefault="006D6B02" w:rsidP="006D6B02">
      <w:pPr>
        <w:spacing w:before="0" w:after="0"/>
        <w:rPr>
          <w:ins w:id="761" w:author="Author"/>
          <w:rFonts w:ascii="Courier New" w:hAnsi="Courier New" w:cs="Courier New"/>
          <w:sz w:val="17"/>
          <w:szCs w:val="17"/>
          <w:highlight w:val="white"/>
          <w:lang w:val="en-US"/>
        </w:rPr>
      </w:pPr>
      <w:ins w:id="76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value="Certification page"&gt;</w:t>
        </w:r>
      </w:ins>
    </w:p>
    <w:p w14:paraId="283C1F73" w14:textId="77777777" w:rsidR="006D6B02" w:rsidRPr="00560F8F" w:rsidRDefault="006D6B02" w:rsidP="006D6B02">
      <w:pPr>
        <w:spacing w:before="0" w:after="0"/>
        <w:rPr>
          <w:ins w:id="763" w:author="Author"/>
          <w:rFonts w:ascii="Courier New" w:hAnsi="Courier New" w:cs="Courier New"/>
          <w:sz w:val="17"/>
          <w:szCs w:val="17"/>
          <w:highlight w:val="white"/>
          <w:lang w:val="en-US"/>
        </w:rPr>
      </w:pPr>
      <w:ins w:id="76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258F3494" w14:textId="75270EC8" w:rsidR="006D6B02" w:rsidRPr="00560F8F" w:rsidRDefault="006D6B02" w:rsidP="00C059E7">
      <w:pPr>
        <w:spacing w:before="0" w:after="0"/>
        <w:ind w:left="3600"/>
        <w:rPr>
          <w:ins w:id="765" w:author="Author"/>
          <w:rFonts w:ascii="Courier New" w:hAnsi="Courier New" w:cs="Courier New"/>
          <w:sz w:val="17"/>
          <w:szCs w:val="17"/>
          <w:highlight w:val="white"/>
          <w:lang w:val="en-US"/>
        </w:rPr>
      </w:pPr>
      <w:ins w:id="766"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&gt;The certification issued by the authority and shows the date of filing&lt;/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01E0D548" w14:textId="77777777" w:rsidR="006D6B02" w:rsidRPr="00560F8F" w:rsidRDefault="006D6B02" w:rsidP="006D6B02">
      <w:pPr>
        <w:spacing w:before="0" w:after="0"/>
        <w:rPr>
          <w:ins w:id="767" w:author="Author"/>
          <w:rFonts w:ascii="Courier New" w:hAnsi="Courier New" w:cs="Courier New"/>
          <w:sz w:val="17"/>
          <w:szCs w:val="17"/>
          <w:highlight w:val="white"/>
          <w:lang w:val="en-US"/>
        </w:rPr>
      </w:pPr>
      <w:ins w:id="76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2962D185" w14:textId="77777777" w:rsidR="006D6B02" w:rsidRPr="00560F8F" w:rsidRDefault="006D6B02" w:rsidP="006D6B02">
      <w:pPr>
        <w:spacing w:before="0" w:after="0"/>
        <w:rPr>
          <w:ins w:id="769" w:author="Author"/>
          <w:rFonts w:ascii="Courier New" w:hAnsi="Courier New" w:cs="Courier New"/>
          <w:sz w:val="17"/>
          <w:szCs w:val="17"/>
          <w:highlight w:val="white"/>
          <w:lang w:val="en-US"/>
        </w:rPr>
      </w:pPr>
      <w:ins w:id="77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4F0CB528" w14:textId="77777777" w:rsidR="006D6B02" w:rsidRPr="00560F8F" w:rsidRDefault="006D6B02" w:rsidP="006D6B02">
      <w:pPr>
        <w:spacing w:before="0" w:after="0"/>
        <w:rPr>
          <w:ins w:id="771" w:author="Author"/>
          <w:rFonts w:ascii="Courier New" w:hAnsi="Courier New" w:cs="Courier New"/>
          <w:sz w:val="17"/>
          <w:szCs w:val="17"/>
          <w:highlight w:val="white"/>
          <w:lang w:val="en-US"/>
        </w:rPr>
      </w:pPr>
      <w:ins w:id="77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value="Priority document PDF"&gt;</w:t>
        </w:r>
      </w:ins>
    </w:p>
    <w:p w14:paraId="358EA835" w14:textId="77777777" w:rsidR="006D6B02" w:rsidRPr="00560F8F" w:rsidRDefault="006D6B02" w:rsidP="006D6B02">
      <w:pPr>
        <w:spacing w:before="0" w:after="0"/>
        <w:rPr>
          <w:ins w:id="773" w:author="Author"/>
          <w:rFonts w:ascii="Courier New" w:hAnsi="Courier New" w:cs="Courier New"/>
          <w:sz w:val="17"/>
          <w:szCs w:val="17"/>
          <w:highlight w:val="white"/>
          <w:lang w:val="en-US"/>
        </w:rPr>
      </w:pPr>
      <w:ins w:id="77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3CD7C994" w14:textId="681944FA" w:rsidR="006D6B02" w:rsidRPr="00560F8F" w:rsidRDefault="006D6B02" w:rsidP="00C059E7">
      <w:pPr>
        <w:spacing w:before="0" w:after="0"/>
        <w:ind w:left="3600"/>
        <w:rPr>
          <w:ins w:id="775" w:author="Author"/>
          <w:rFonts w:ascii="Courier New" w:hAnsi="Courier New" w:cs="Courier New"/>
          <w:sz w:val="17"/>
          <w:szCs w:val="17"/>
          <w:highlight w:val="white"/>
          <w:lang w:val="en-US"/>
        </w:rPr>
      </w:pPr>
      <w:ins w:id="776"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&gt;The PDF format file which contains the contents of the priority document&lt;/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3D5D01D1" w14:textId="77777777" w:rsidR="006D6B02" w:rsidRPr="00560F8F" w:rsidRDefault="006D6B02" w:rsidP="006D6B02">
      <w:pPr>
        <w:spacing w:before="0" w:after="0"/>
        <w:rPr>
          <w:ins w:id="777" w:author="Author"/>
          <w:rFonts w:ascii="Courier New" w:hAnsi="Courier New" w:cs="Courier New"/>
          <w:sz w:val="17"/>
          <w:szCs w:val="17"/>
          <w:highlight w:val="white"/>
          <w:lang w:val="en-US"/>
        </w:rPr>
      </w:pPr>
      <w:ins w:id="77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341B7A9B" w14:textId="77777777" w:rsidR="006D6B02" w:rsidRPr="00560F8F" w:rsidRDefault="006D6B02" w:rsidP="006D6B02">
      <w:pPr>
        <w:spacing w:before="0" w:after="0"/>
        <w:rPr>
          <w:ins w:id="779" w:author="Author"/>
          <w:rFonts w:ascii="Courier New" w:hAnsi="Courier New" w:cs="Courier New"/>
          <w:sz w:val="17"/>
          <w:szCs w:val="17"/>
          <w:highlight w:val="white"/>
          <w:lang w:val="en-US"/>
        </w:rPr>
      </w:pPr>
      <w:ins w:id="78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1D3B5152" w14:textId="77777777" w:rsidR="006D6B02" w:rsidRPr="00560F8F" w:rsidRDefault="006D6B02" w:rsidP="006D6B02">
      <w:pPr>
        <w:spacing w:before="0" w:after="0"/>
        <w:rPr>
          <w:ins w:id="781" w:author="Author"/>
          <w:rFonts w:ascii="Courier New" w:hAnsi="Courier New" w:cs="Courier New"/>
          <w:sz w:val="17"/>
          <w:szCs w:val="17"/>
          <w:highlight w:val="white"/>
          <w:lang w:val="en-US"/>
        </w:rPr>
      </w:pPr>
      <w:ins w:id="78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value="Trademark representation"&gt;</w:t>
        </w:r>
      </w:ins>
    </w:p>
    <w:p w14:paraId="07AB756F" w14:textId="77777777" w:rsidR="006D6B02" w:rsidRPr="00560F8F" w:rsidRDefault="006D6B02" w:rsidP="006D6B02">
      <w:pPr>
        <w:spacing w:before="0" w:after="0"/>
        <w:rPr>
          <w:ins w:id="783" w:author="Author"/>
          <w:rFonts w:ascii="Courier New" w:hAnsi="Courier New" w:cs="Courier New"/>
          <w:sz w:val="17"/>
          <w:szCs w:val="17"/>
          <w:highlight w:val="white"/>
          <w:lang w:val="en-US"/>
        </w:rPr>
      </w:pPr>
      <w:ins w:id="78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57C4D11B" w14:textId="5FADECB5" w:rsidR="006D6B02" w:rsidRPr="00560F8F" w:rsidRDefault="006D6B02" w:rsidP="00C059E7">
      <w:pPr>
        <w:spacing w:before="0" w:after="0"/>
        <w:ind w:left="3600"/>
        <w:rPr>
          <w:ins w:id="785" w:author="Author"/>
          <w:rFonts w:ascii="Courier New" w:hAnsi="Courier New" w:cs="Courier New"/>
          <w:sz w:val="17"/>
          <w:szCs w:val="17"/>
          <w:highlight w:val="white"/>
          <w:lang w:val="en-US"/>
        </w:rPr>
      </w:pPr>
      <w:ins w:id="786"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 xml:space="preserve">&gt;Representation of trademark, which can be produced in 2D images, 3D images or 3D models, multimedia, or other formats accepted by the Office. If these files are not part of the Priority Document Data </w:t>
        </w:r>
        <w:r w:rsidRPr="00560F8F">
          <w:rPr>
            <w:rFonts w:ascii="Courier New" w:hAnsi="Courier New"/>
            <w:sz w:val="17"/>
            <w:highlight w:val="white"/>
            <w:lang w:val="en-US" w:eastAsia="en-GB"/>
          </w:rPr>
          <w:lastRenderedPageBreak/>
          <w:t xml:space="preserve">Package (PDDP) ZIP file, links to the published files can be </w:t>
        </w:r>
        <w:proofErr w:type="gramStart"/>
        <w:r w:rsidRPr="00560F8F">
          <w:rPr>
            <w:rFonts w:ascii="Courier New" w:hAnsi="Courier New"/>
            <w:sz w:val="17"/>
            <w:highlight w:val="white"/>
            <w:lang w:val="en-US" w:eastAsia="en-GB"/>
          </w:rPr>
          <w:t>provided.&lt;</w:t>
        </w:r>
        <w:proofErr w:type="gramEnd"/>
        <w:r w:rsidRPr="00560F8F">
          <w:rPr>
            <w:rFonts w:ascii="Courier New" w:hAnsi="Courier New"/>
            <w:sz w:val="17"/>
            <w:highlight w:val="white"/>
            <w:lang w:val="en-US" w:eastAsia="en-GB"/>
          </w:rPr>
          <w: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3496D1F9" w14:textId="77777777" w:rsidR="006D6B02" w:rsidRPr="00560F8F" w:rsidRDefault="006D6B02" w:rsidP="006D6B02">
      <w:pPr>
        <w:spacing w:before="0" w:after="0"/>
        <w:rPr>
          <w:ins w:id="787" w:author="Author"/>
          <w:rFonts w:ascii="Courier New" w:hAnsi="Courier New" w:cs="Courier New"/>
          <w:sz w:val="17"/>
          <w:szCs w:val="17"/>
          <w:highlight w:val="white"/>
          <w:lang w:val="en-US"/>
        </w:rPr>
      </w:pPr>
      <w:ins w:id="78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19021D25" w14:textId="77777777" w:rsidR="006D6B02" w:rsidRPr="00560F8F" w:rsidRDefault="006D6B02" w:rsidP="006D6B02">
      <w:pPr>
        <w:spacing w:before="0" w:after="0"/>
        <w:rPr>
          <w:ins w:id="789" w:author="Author"/>
          <w:rFonts w:ascii="Courier New" w:hAnsi="Courier New" w:cs="Courier New"/>
          <w:sz w:val="17"/>
          <w:szCs w:val="17"/>
          <w:highlight w:val="white"/>
          <w:lang w:val="en-US"/>
        </w:rPr>
      </w:pPr>
      <w:ins w:id="79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0124C633" w14:textId="77777777" w:rsidR="006D6B02" w:rsidRPr="00560F8F" w:rsidRDefault="006D6B02" w:rsidP="006D6B02">
      <w:pPr>
        <w:spacing w:before="0" w:after="0"/>
        <w:rPr>
          <w:ins w:id="791" w:author="Author"/>
          <w:rFonts w:ascii="Courier New" w:hAnsi="Courier New" w:cs="Courier New"/>
          <w:sz w:val="17"/>
          <w:szCs w:val="17"/>
          <w:highlight w:val="white"/>
          <w:lang w:val="en-US"/>
        </w:rPr>
      </w:pPr>
      <w:ins w:id="79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&gt;</w:t>
        </w:r>
      </w:ins>
    </w:p>
    <w:p w14:paraId="2BB8D182" w14:textId="7AD43704" w:rsidR="006D6B02" w:rsidRPr="00560F8F" w:rsidRDefault="006D6B02" w:rsidP="006D6B02">
      <w:pPr>
        <w:spacing w:before="0" w:after="0"/>
        <w:rPr>
          <w:ins w:id="793" w:author="Author"/>
          <w:rFonts w:ascii="Courier New" w:hAnsi="Courier New" w:cs="Courier New"/>
          <w:sz w:val="17"/>
          <w:szCs w:val="17"/>
          <w:highlight w:val="white"/>
          <w:lang w:val="en-US"/>
        </w:rPr>
      </w:pPr>
      <w:ins w:id="794"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ins>
    </w:p>
    <w:p w14:paraId="2FC6921C" w14:textId="6371A0BB" w:rsidR="002904C5" w:rsidRPr="00560F8F" w:rsidRDefault="002904C5" w:rsidP="002904C5">
      <w:pPr>
        <w:spacing w:before="0" w:after="0"/>
        <w:rPr>
          <w:ins w:id="795" w:author="Author"/>
          <w:rFonts w:ascii="Courier New" w:hAnsi="Courier New" w:cs="Courier New"/>
          <w:sz w:val="17"/>
          <w:szCs w:val="17"/>
          <w:highlight w:val="white"/>
          <w:lang w:val="en-US" w:eastAsia="en-GB"/>
        </w:rPr>
      </w:pPr>
    </w:p>
    <w:p w14:paraId="6FDFF856"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PatentSupplementaryDocumentCategory</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pde:PatentSupplementaryDocumentCategoryType</w:t>
      </w:r>
      <w:proofErr w:type="spellEnd"/>
      <w:proofErr w:type="gramEnd"/>
      <w:r w:rsidRPr="00560F8F">
        <w:rPr>
          <w:rFonts w:ascii="Courier New" w:hAnsi="Courier New"/>
          <w:sz w:val="17"/>
          <w:highlight w:val="white"/>
          <w:lang w:val="en-US" w:eastAsia="en-GB"/>
        </w:rPr>
        <w:t>"&gt;</w:t>
      </w:r>
    </w:p>
    <w:p w14:paraId="7E46F5F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03573FAE" w14:textId="115FCD80" w:rsidR="002904C5" w:rsidRPr="00560F8F" w:rsidRDefault="002904C5" w:rsidP="00C059E7">
      <w:pPr>
        <w:spacing w:before="0" w:after="0"/>
        <w:ind w:left="216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del w:id="796" w:author="Author">
        <w:r w:rsidR="004C1557" w:rsidRPr="00560F8F">
          <w:rPr>
            <w:rFonts w:ascii="Courier New" w:hAnsi="Courier New"/>
            <w:sz w:val="17"/>
            <w:highlight w:val="white"/>
            <w:lang w:val="en-US" w:eastAsia="en-GB"/>
          </w:rPr>
          <w:delText>A category of</w:delText>
        </w:r>
      </w:del>
      <w:ins w:id="797" w:author="Author">
        <w:r w:rsidRPr="00560F8F">
          <w:rPr>
            <w:rFonts w:ascii="Courier New" w:hAnsi="Courier New"/>
            <w:sz w:val="17"/>
            <w:lang w:val="en-US" w:eastAsia="en-GB"/>
          </w:rPr>
          <w:t>Category which identifies</w:t>
        </w:r>
      </w:ins>
      <w:r w:rsidRPr="00560F8F">
        <w:rPr>
          <w:rFonts w:ascii="Courier New" w:hAnsi="Courier New"/>
          <w:sz w:val="17"/>
          <w:lang w:val="en-US" w:eastAsia="en-GB"/>
        </w:rPr>
        <w:t xml:space="preserve"> the </w:t>
      </w:r>
      <w:del w:id="798" w:author="Author">
        <w:r w:rsidR="004C1557" w:rsidRPr="00560F8F">
          <w:rPr>
            <w:rFonts w:ascii="Courier New" w:hAnsi="Courier New"/>
            <w:sz w:val="17"/>
            <w:highlight w:val="white"/>
            <w:lang w:val="en-US" w:eastAsia="en-GB"/>
          </w:rPr>
          <w:delText>additional</w:delText>
        </w:r>
      </w:del>
      <w:ins w:id="799" w:author="Author">
        <w:r w:rsidRPr="00560F8F">
          <w:rPr>
            <w:rFonts w:ascii="Courier New" w:hAnsi="Courier New"/>
            <w:sz w:val="17"/>
            <w:lang w:val="en-US" w:eastAsia="en-GB"/>
          </w:rPr>
          <w:t>optional</w:t>
        </w:r>
      </w:ins>
      <w:r w:rsidRPr="00560F8F">
        <w:rPr>
          <w:rFonts w:ascii="Courier New" w:hAnsi="Courier New"/>
          <w:sz w:val="17"/>
          <w:lang w:val="en-US" w:eastAsia="en-GB"/>
        </w:rPr>
        <w:t xml:space="preserve"> patent priority document artifact</w:t>
      </w:r>
      <w:del w:id="800" w:author="Author">
        <w:r w:rsidR="004C1557" w:rsidRPr="00560F8F">
          <w:rPr>
            <w:rFonts w:ascii="Courier New" w:hAnsi="Courier New"/>
            <w:sz w:val="17"/>
            <w:highlight w:val="white"/>
            <w:lang w:val="en-US" w:eastAsia="en-GB"/>
          </w:rPr>
          <w:delText>, such as the application body of a patent application</w:delText>
        </w:r>
      </w:del>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4532B12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44C409AD"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p>
    <w:p w14:paraId="2FB41521"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PatentSupplementaryDocumentCategoryType</w:t>
      </w:r>
      <w:proofErr w:type="spellEnd"/>
      <w:r w:rsidRPr="00560F8F">
        <w:rPr>
          <w:rFonts w:ascii="Courier New" w:hAnsi="Courier New"/>
          <w:sz w:val="17"/>
          <w:highlight w:val="white"/>
          <w:lang w:val="en-US" w:eastAsia="en-GB"/>
        </w:rPr>
        <w:t>"&gt;</w:t>
      </w:r>
    </w:p>
    <w:p w14:paraId="2A9B6051" w14:textId="77777777" w:rsidR="002904C5" w:rsidRPr="00560F8F" w:rsidRDefault="002904C5" w:rsidP="002904C5">
      <w:pPr>
        <w:spacing w:before="0" w:after="0"/>
        <w:rPr>
          <w:ins w:id="801" w:author="Author"/>
          <w:rFonts w:ascii="Courier New" w:hAnsi="Courier New" w:cs="Courier New"/>
          <w:sz w:val="17"/>
          <w:szCs w:val="17"/>
          <w:lang w:val="en-US"/>
        </w:rPr>
      </w:pPr>
      <w:ins w:id="802" w:author="Author">
        <w:r w:rsidRPr="00560F8F">
          <w:rPr>
            <w:rFonts w:ascii="Courier New" w:hAnsi="Courier New"/>
            <w:sz w:val="17"/>
            <w:lang w:val="en-US" w:eastAsia="en-GB"/>
          </w:rPr>
          <w:tab/>
        </w:r>
        <w:r w:rsidRPr="00560F8F">
          <w:rPr>
            <w:rFonts w:ascii="Courier New" w:hAnsi="Courier New"/>
            <w:sz w:val="17"/>
            <w:lang w:val="en-US" w:eastAsia="en-GB"/>
          </w:rPr>
          <w:tab/>
          <w:t>&lt;</w:t>
        </w:r>
        <w:proofErr w:type="spellStart"/>
        <w:proofErr w:type="gramStart"/>
        <w:r w:rsidRPr="00560F8F">
          <w:rPr>
            <w:rFonts w:ascii="Courier New" w:hAnsi="Courier New"/>
            <w:sz w:val="17"/>
            <w:lang w:val="en-US" w:eastAsia="en-GB"/>
          </w:rPr>
          <w:t>xsd:union</w:t>
        </w:r>
        <w:proofErr w:type="spellEnd"/>
        <w:proofErr w:type="gramEnd"/>
        <w:r w:rsidRPr="00560F8F">
          <w:rPr>
            <w:rFonts w:ascii="Courier New" w:hAnsi="Courier New"/>
            <w:sz w:val="17"/>
            <w:lang w:val="en-US" w:eastAsia="en-GB"/>
          </w:rPr>
          <w:t xml:space="preserve"> </w:t>
        </w:r>
        <w:proofErr w:type="spellStart"/>
        <w:r w:rsidRPr="00560F8F">
          <w:rPr>
            <w:rFonts w:ascii="Courier New" w:hAnsi="Courier New"/>
            <w:sz w:val="17"/>
            <w:lang w:val="en-US" w:eastAsia="en-GB"/>
          </w:rPr>
          <w:t>memberTypes</w:t>
        </w:r>
        <w:proofErr w:type="spellEnd"/>
        <w:r w:rsidRPr="00560F8F">
          <w:rPr>
            <w:rFonts w:ascii="Courier New" w:hAnsi="Courier New"/>
            <w:sz w:val="17"/>
            <w:lang w:val="en-US" w:eastAsia="en-GB"/>
          </w:rPr>
          <w:t>="</w:t>
        </w:r>
        <w:proofErr w:type="spellStart"/>
        <w:proofErr w:type="gramStart"/>
        <w:r w:rsidRPr="00560F8F">
          <w:rPr>
            <w:rFonts w:ascii="Courier New" w:hAnsi="Courier New"/>
            <w:sz w:val="17"/>
            <w:lang w:val="en-US" w:eastAsia="en-GB"/>
          </w:rPr>
          <w:t>xsd:token</w:t>
        </w:r>
        <w:proofErr w:type="spellEnd"/>
        <w:proofErr w:type="gramEnd"/>
        <w:r w:rsidRPr="00560F8F">
          <w:rPr>
            <w:rFonts w:ascii="Courier New" w:hAnsi="Courier New"/>
            <w:sz w:val="17"/>
            <w:lang w:val="en-US" w:eastAsia="en-GB"/>
          </w:rPr>
          <w:t xml:space="preserve"> </w:t>
        </w:r>
        <w:proofErr w:type="spellStart"/>
        <w:proofErr w:type="gramStart"/>
        <w:r w:rsidRPr="00560F8F">
          <w:rPr>
            <w:rFonts w:ascii="Courier New" w:hAnsi="Courier New"/>
            <w:sz w:val="17"/>
            <w:lang w:val="en-US" w:eastAsia="en-GB"/>
          </w:rPr>
          <w:t>pde:PatentSupplementaryDocumentCategoryBaseType</w:t>
        </w:r>
        <w:proofErr w:type="spellEnd"/>
        <w:proofErr w:type="gramEnd"/>
        <w:r w:rsidRPr="00560F8F">
          <w:rPr>
            <w:rFonts w:ascii="Courier New" w:hAnsi="Courier New"/>
            <w:sz w:val="17"/>
            <w:lang w:val="en-US" w:eastAsia="en-GB"/>
          </w:rPr>
          <w:t>"/&gt;</w:t>
        </w:r>
      </w:ins>
    </w:p>
    <w:p w14:paraId="25CAC849" w14:textId="77777777" w:rsidR="002904C5" w:rsidRPr="00560F8F" w:rsidRDefault="002904C5" w:rsidP="002904C5">
      <w:pPr>
        <w:spacing w:before="0" w:after="0"/>
        <w:rPr>
          <w:ins w:id="803" w:author="Author"/>
          <w:rFonts w:ascii="Courier New" w:hAnsi="Courier New" w:cs="Courier New"/>
          <w:sz w:val="17"/>
          <w:szCs w:val="17"/>
          <w:lang w:val="en-US"/>
        </w:rPr>
      </w:pPr>
      <w:ins w:id="804" w:author="Author">
        <w:r w:rsidRPr="00560F8F">
          <w:rPr>
            <w:rFonts w:ascii="Courier New" w:hAnsi="Courier New"/>
            <w:sz w:val="17"/>
            <w:lang w:val="en-US" w:eastAsia="en-GB"/>
          </w:rPr>
          <w:tab/>
          <w:t>&lt;/</w:t>
        </w:r>
        <w:proofErr w:type="spellStart"/>
        <w:proofErr w:type="gramStart"/>
        <w:r w:rsidRPr="00560F8F">
          <w:rPr>
            <w:rFonts w:ascii="Courier New" w:hAnsi="Courier New"/>
            <w:sz w:val="17"/>
            <w:lang w:val="en-US" w:eastAsia="en-GB"/>
          </w:rPr>
          <w:t>xsd:simpleType</w:t>
        </w:r>
        <w:proofErr w:type="spellEnd"/>
        <w:proofErr w:type="gramEnd"/>
        <w:r w:rsidRPr="00560F8F">
          <w:rPr>
            <w:rFonts w:ascii="Courier New" w:hAnsi="Courier New"/>
            <w:sz w:val="17"/>
            <w:lang w:val="en-US" w:eastAsia="en-GB"/>
          </w:rPr>
          <w:t>&gt;</w:t>
        </w:r>
        <w:r w:rsidRPr="00560F8F">
          <w:rPr>
            <w:rFonts w:ascii="Courier New" w:hAnsi="Courier New"/>
            <w:sz w:val="17"/>
            <w:lang w:val="en-US" w:eastAsia="en-GB"/>
          </w:rPr>
          <w:tab/>
        </w:r>
      </w:ins>
    </w:p>
    <w:p w14:paraId="6F726F95" w14:textId="77777777" w:rsidR="002904C5" w:rsidRPr="00560F8F" w:rsidRDefault="002904C5" w:rsidP="002904C5">
      <w:pPr>
        <w:spacing w:before="0" w:after="0"/>
        <w:rPr>
          <w:ins w:id="805" w:author="Author"/>
          <w:rFonts w:ascii="Courier New" w:hAnsi="Courier New" w:cs="Courier New"/>
          <w:sz w:val="17"/>
          <w:szCs w:val="17"/>
          <w:highlight w:val="white"/>
          <w:lang w:val="en-US"/>
        </w:rPr>
      </w:pPr>
      <w:ins w:id="806" w:author="Author">
        <w:r w:rsidRPr="00560F8F">
          <w:rPr>
            <w:rFonts w:ascii="Courier New" w:hAnsi="Courier New"/>
            <w:sz w:val="17"/>
            <w:lang w:val="en-US" w:eastAsia="en-GB"/>
          </w:rPr>
          <w:tab/>
          <w:t>&lt;</w:t>
        </w:r>
        <w:proofErr w:type="spellStart"/>
        <w:proofErr w:type="gramStart"/>
        <w:r w:rsidRPr="00560F8F">
          <w:rPr>
            <w:rFonts w:ascii="Courier New" w:hAnsi="Courier New"/>
            <w:sz w:val="17"/>
            <w:lang w:val="en-US" w:eastAsia="en-GB"/>
          </w:rPr>
          <w:t>xsd:simpleType</w:t>
        </w:r>
        <w:proofErr w:type="spellEnd"/>
        <w:proofErr w:type="gramEnd"/>
        <w:r w:rsidRPr="00560F8F">
          <w:rPr>
            <w:rFonts w:ascii="Courier New" w:hAnsi="Courier New"/>
            <w:sz w:val="17"/>
            <w:lang w:val="en-US" w:eastAsia="en-GB"/>
          </w:rPr>
          <w:t xml:space="preserve"> name="</w:t>
        </w:r>
        <w:proofErr w:type="spellStart"/>
        <w:r w:rsidRPr="00560F8F">
          <w:rPr>
            <w:rFonts w:ascii="Courier New" w:hAnsi="Courier New"/>
            <w:sz w:val="17"/>
            <w:lang w:val="en-US" w:eastAsia="en-GB"/>
          </w:rPr>
          <w:t>PatentSupplementaryDocumentCategoryBaseType</w:t>
        </w:r>
        <w:proofErr w:type="spellEnd"/>
        <w:r w:rsidRPr="00560F8F">
          <w:rPr>
            <w:rFonts w:ascii="Courier New" w:hAnsi="Courier New"/>
            <w:sz w:val="17"/>
            <w:lang w:val="en-US" w:eastAsia="en-GB"/>
          </w:rPr>
          <w:t>"&gt;</w:t>
        </w:r>
      </w:ins>
    </w:p>
    <w:p w14:paraId="142FA9E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 xml:space="preserve"> base="</w:t>
      </w:r>
      <w:proofErr w:type="spellStart"/>
      <w:proofErr w:type="gramStart"/>
      <w:r w:rsidRPr="00560F8F">
        <w:rPr>
          <w:rFonts w:ascii="Courier New" w:hAnsi="Courier New"/>
          <w:sz w:val="17"/>
          <w:highlight w:val="white"/>
          <w:lang w:val="en-US" w:eastAsia="en-GB"/>
        </w:rPr>
        <w:t>xsd:token</w:t>
      </w:r>
      <w:proofErr w:type="spellEnd"/>
      <w:proofErr w:type="gramEnd"/>
      <w:r w:rsidRPr="00560F8F">
        <w:rPr>
          <w:rFonts w:ascii="Courier New" w:hAnsi="Courier New"/>
          <w:sz w:val="17"/>
          <w:highlight w:val="white"/>
          <w:lang w:val="en-US" w:eastAsia="en-GB"/>
        </w:rPr>
        <w:t>"&gt;</w:t>
      </w:r>
    </w:p>
    <w:p w14:paraId="0394F53C"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value="Abstract"&gt;</w:t>
      </w:r>
    </w:p>
    <w:p w14:paraId="04909FC5"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xsd:annotation</w:t>
      </w:r>
      <w:proofErr w:type="spellEnd"/>
      <w:proofErr w:type="gramEnd"/>
      <w:r w:rsidRPr="00560F8F">
        <w:rPr>
          <w:rFonts w:ascii="Courier New" w:hAnsi="Courier New"/>
          <w:sz w:val="17"/>
          <w:highlight w:val="white"/>
          <w:lang w:val="fr-FR" w:eastAsia="en-GB"/>
        </w:rPr>
        <w:t>&gt;</w:t>
      </w:r>
    </w:p>
    <w:p w14:paraId="3B4DF90C"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&gt;Abstract&lt;/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
    <w:p w14:paraId="395808D7"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015804E3"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28C037B5"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value="Application body"&gt;</w:t>
      </w:r>
    </w:p>
    <w:p w14:paraId="7125D9EB"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5425F66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&gt;Application body&lt;/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4F6BCB54"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7564288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1E73F380"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value="Bibliographic data"&gt;</w:t>
      </w:r>
    </w:p>
    <w:p w14:paraId="6151465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06049DCD" w14:textId="43FDEC39"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&gt;Bibliographic data&lt;/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7A26704D"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2FAF27F8"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6D9D2171"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value="Description"&gt;</w:t>
      </w:r>
    </w:p>
    <w:p w14:paraId="4018EFC6" w14:textId="05A9CF5D" w:rsidR="002904C5" w:rsidRPr="00560F8F" w:rsidRDefault="002904C5" w:rsidP="004C55A3">
      <w:pPr>
        <w:spacing w:before="0" w:after="0"/>
        <w:ind w:left="720" w:firstLine="720"/>
        <w:rPr>
          <w:rFonts w:ascii="Courier New" w:hAnsi="Courier New" w:cs="Courier New"/>
          <w:sz w:val="17"/>
          <w:szCs w:val="17"/>
          <w:highlight w:val="white"/>
          <w:lang w:val="fr-FR"/>
        </w:rPr>
      </w:pP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xsd:annotation</w:t>
      </w:r>
      <w:proofErr w:type="spellEnd"/>
      <w:proofErr w:type="gramEnd"/>
      <w:r w:rsidRPr="00560F8F">
        <w:rPr>
          <w:rFonts w:ascii="Courier New" w:hAnsi="Courier New"/>
          <w:sz w:val="17"/>
          <w:highlight w:val="white"/>
          <w:lang w:val="fr-FR" w:eastAsia="en-GB"/>
        </w:rPr>
        <w:t>&gt;</w:t>
      </w:r>
    </w:p>
    <w:p w14:paraId="17B3655C" w14:textId="56EB89A5"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&gt;Description&lt;/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
    <w:p w14:paraId="58443983"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4C5F2E2E"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7A7B818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value="Claims"&gt;</w:t>
      </w:r>
    </w:p>
    <w:p w14:paraId="6F246085"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6197B7BD"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&gt;Claims&lt;/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1470BD6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441E056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4EC2587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value="Drawings"&gt;</w:t>
      </w:r>
    </w:p>
    <w:p w14:paraId="10C7FC50"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632735F1"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&gt;Drawings&lt;/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
    <w:p w14:paraId="724D572F"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1C1690D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28BFA887"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value="Classification data"&gt;</w:t>
      </w:r>
    </w:p>
    <w:p w14:paraId="5BB118C2"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xsd:annotation</w:t>
      </w:r>
      <w:proofErr w:type="spellEnd"/>
      <w:proofErr w:type="gramEnd"/>
      <w:r w:rsidRPr="00560F8F">
        <w:rPr>
          <w:rFonts w:ascii="Courier New" w:hAnsi="Courier New"/>
          <w:sz w:val="17"/>
          <w:highlight w:val="white"/>
          <w:lang w:val="fr-FR" w:eastAsia="en-GB"/>
        </w:rPr>
        <w:t>&gt;</w:t>
      </w:r>
    </w:p>
    <w:p w14:paraId="340FC2E3"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&gt;Classification data&lt;/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
    <w:p w14:paraId="5BB45455"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xsd:annotation</w:t>
      </w:r>
      <w:proofErr w:type="spellEnd"/>
      <w:proofErr w:type="gramEnd"/>
      <w:r w:rsidRPr="00560F8F">
        <w:rPr>
          <w:rFonts w:ascii="Courier New" w:hAnsi="Courier New"/>
          <w:sz w:val="17"/>
          <w:highlight w:val="white"/>
          <w:lang w:val="fr-FR" w:eastAsia="en-GB"/>
        </w:rPr>
        <w:t>&gt;</w:t>
      </w:r>
    </w:p>
    <w:p w14:paraId="301420DD"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xsd:enumeration</w:t>
      </w:r>
      <w:proofErr w:type="spellEnd"/>
      <w:proofErr w:type="gramEnd"/>
      <w:r w:rsidRPr="00560F8F">
        <w:rPr>
          <w:rFonts w:ascii="Courier New" w:hAnsi="Courier New"/>
          <w:sz w:val="17"/>
          <w:highlight w:val="white"/>
          <w:lang w:val="fr-FR" w:eastAsia="en-GB"/>
        </w:rPr>
        <w:t>&gt;</w:t>
      </w:r>
    </w:p>
    <w:p w14:paraId="0F3D8BEA" w14:textId="77777777" w:rsidR="002904C5" w:rsidRPr="00560F8F" w:rsidRDefault="002904C5" w:rsidP="0DE03B1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xsd:enumeration</w:t>
      </w:r>
      <w:proofErr w:type="spellEnd"/>
      <w:proofErr w:type="gramEnd"/>
      <w:r w:rsidRPr="00560F8F">
        <w:rPr>
          <w:rFonts w:ascii="Courier New" w:hAnsi="Courier New"/>
          <w:sz w:val="17"/>
          <w:highlight w:val="white"/>
          <w:lang w:val="fr-FR" w:eastAsia="en-GB"/>
        </w:rPr>
        <w:t xml:space="preserve"> value="</w:t>
      </w:r>
      <w:proofErr w:type="spellStart"/>
      <w:r w:rsidRPr="00560F8F">
        <w:rPr>
          <w:rFonts w:ascii="Courier New" w:hAnsi="Courier New"/>
          <w:sz w:val="17"/>
          <w:highlight w:val="white"/>
          <w:lang w:val="fr-FR" w:eastAsia="en-GB"/>
        </w:rPr>
        <w:t>Preconversion</w:t>
      </w:r>
      <w:proofErr w:type="spellEnd"/>
      <w:r w:rsidRPr="00560F8F">
        <w:rPr>
          <w:rFonts w:ascii="Courier New" w:hAnsi="Courier New"/>
          <w:sz w:val="17"/>
          <w:highlight w:val="white"/>
          <w:lang w:val="fr-FR" w:eastAsia="en-GB"/>
        </w:rPr>
        <w:t xml:space="preserve"> document"&gt;</w:t>
      </w:r>
    </w:p>
    <w:p w14:paraId="472D4A60" w14:textId="77777777" w:rsidR="002904C5" w:rsidRPr="00560F8F" w:rsidRDefault="002904C5" w:rsidP="0DE03B1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xsd:annotation</w:t>
      </w:r>
      <w:proofErr w:type="spellEnd"/>
      <w:proofErr w:type="gramEnd"/>
      <w:r w:rsidRPr="00560F8F">
        <w:rPr>
          <w:rFonts w:ascii="Courier New" w:hAnsi="Courier New"/>
          <w:sz w:val="17"/>
          <w:highlight w:val="white"/>
          <w:lang w:val="fr-FR" w:eastAsia="en-GB"/>
        </w:rPr>
        <w:t>&gt;</w:t>
      </w:r>
    </w:p>
    <w:p w14:paraId="2F8B31D2" w14:textId="77777777" w:rsidR="002904C5" w:rsidRPr="00560F8F" w:rsidRDefault="002904C5" w:rsidP="0DE03B1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roofErr w:type="spellStart"/>
      <w:r w:rsidRPr="00560F8F">
        <w:rPr>
          <w:rFonts w:ascii="Courier New" w:hAnsi="Courier New"/>
          <w:sz w:val="17"/>
          <w:highlight w:val="white"/>
          <w:lang w:val="fr-FR" w:eastAsia="en-GB"/>
        </w:rPr>
        <w:t>Preconversion</w:t>
      </w:r>
      <w:proofErr w:type="spellEnd"/>
      <w:r w:rsidRPr="00560F8F">
        <w:rPr>
          <w:rFonts w:ascii="Courier New" w:hAnsi="Courier New"/>
          <w:sz w:val="17"/>
          <w:highlight w:val="white"/>
          <w:lang w:val="fr-FR" w:eastAsia="en-GB"/>
        </w:rPr>
        <w:t xml:space="preserve"> document&lt;/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
    <w:p w14:paraId="0A03232E"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xsd:annotation</w:t>
      </w:r>
      <w:proofErr w:type="spellEnd"/>
      <w:proofErr w:type="gramEnd"/>
      <w:r w:rsidRPr="00560F8F">
        <w:rPr>
          <w:rFonts w:ascii="Courier New" w:hAnsi="Courier New"/>
          <w:sz w:val="17"/>
          <w:highlight w:val="white"/>
          <w:lang w:val="fr-FR" w:eastAsia="en-GB"/>
        </w:rPr>
        <w:t>&gt;</w:t>
      </w:r>
    </w:p>
    <w:p w14:paraId="35693FAD"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xsd:enumeration</w:t>
      </w:r>
      <w:proofErr w:type="spellEnd"/>
      <w:proofErr w:type="gramEnd"/>
      <w:r w:rsidRPr="00560F8F">
        <w:rPr>
          <w:rFonts w:ascii="Courier New" w:hAnsi="Courier New"/>
          <w:sz w:val="17"/>
          <w:highlight w:val="white"/>
          <w:lang w:val="fr-FR" w:eastAsia="en-GB"/>
        </w:rPr>
        <w:t>&gt;</w:t>
      </w:r>
    </w:p>
    <w:p w14:paraId="21BCB0E2"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value="Sequence listing"&gt;</w:t>
      </w:r>
    </w:p>
    <w:p w14:paraId="5EDA8A31"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xsd:annotation</w:t>
      </w:r>
      <w:proofErr w:type="spellEnd"/>
      <w:proofErr w:type="gramEnd"/>
      <w:r w:rsidRPr="00560F8F">
        <w:rPr>
          <w:rFonts w:ascii="Courier New" w:hAnsi="Courier New"/>
          <w:sz w:val="17"/>
          <w:highlight w:val="white"/>
          <w:lang w:val="fr-FR" w:eastAsia="en-GB"/>
        </w:rPr>
        <w:t>&gt;</w:t>
      </w:r>
    </w:p>
    <w:p w14:paraId="00F46D92" w14:textId="77777777" w:rsidR="002904C5" w:rsidRPr="00560F8F" w:rsidRDefault="002904C5" w:rsidP="002904C5">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roofErr w:type="spellStart"/>
      <w:r w:rsidRPr="00560F8F">
        <w:rPr>
          <w:rFonts w:ascii="Courier New" w:hAnsi="Courier New"/>
          <w:sz w:val="17"/>
          <w:highlight w:val="white"/>
          <w:lang w:val="fr-FR" w:eastAsia="en-GB"/>
        </w:rPr>
        <w:t>Sequence</w:t>
      </w:r>
      <w:proofErr w:type="spellEnd"/>
      <w:r w:rsidRPr="00560F8F">
        <w:rPr>
          <w:rFonts w:ascii="Courier New" w:hAnsi="Courier New"/>
          <w:sz w:val="17"/>
          <w:highlight w:val="white"/>
          <w:lang w:val="fr-FR" w:eastAsia="en-GB"/>
        </w:rPr>
        <w:t xml:space="preserve"> </w:t>
      </w:r>
      <w:proofErr w:type="gramStart"/>
      <w:r w:rsidRPr="00560F8F">
        <w:rPr>
          <w:rFonts w:ascii="Courier New" w:hAnsi="Courier New"/>
          <w:sz w:val="17"/>
          <w:highlight w:val="white"/>
          <w:lang w:val="fr-FR" w:eastAsia="en-GB"/>
        </w:rPr>
        <w:t>listing</w:t>
      </w:r>
      <w:proofErr w:type="gramEnd"/>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
    <w:p w14:paraId="3C1C1F81"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1DF16AD0"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519B6F6C"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&gt;</w:t>
      </w:r>
    </w:p>
    <w:p w14:paraId="530E7579" w14:textId="77777777"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p>
    <w:p w14:paraId="2B4E5594" w14:textId="77777777" w:rsidR="00D90392" w:rsidRPr="00560F8F" w:rsidRDefault="00D90392" w:rsidP="002904C5">
      <w:pPr>
        <w:spacing w:before="0" w:after="0"/>
        <w:rPr>
          <w:rFonts w:ascii="Courier New" w:hAnsi="Courier New" w:cs="Courier New"/>
          <w:sz w:val="17"/>
          <w:szCs w:val="17"/>
          <w:highlight w:val="white"/>
          <w:lang w:val="en-US" w:eastAsia="en-GB"/>
        </w:rPr>
      </w:pPr>
    </w:p>
    <w:p w14:paraId="6B977E25" w14:textId="235B6A7D" w:rsidR="00832D88" w:rsidRPr="00560F8F" w:rsidRDefault="00D90392"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lastRenderedPageBreak/>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del w:id="807" w:author="Author">
        <w:r w:rsidR="004C1557" w:rsidRPr="00560F8F">
          <w:rPr>
            <w:rFonts w:ascii="Courier New" w:hAnsi="Courier New"/>
            <w:sz w:val="17"/>
            <w:highlight w:val="white"/>
            <w:lang w:val="en-US" w:eastAsia="en-GB"/>
          </w:rPr>
          <w:delText>ApplicationFilingDate" type="com:DateType</w:delText>
        </w:r>
      </w:del>
      <w:ins w:id="808" w:author="Author">
        <w:r w:rsidRPr="00560F8F">
          <w:rPr>
            <w:rFonts w:ascii="Courier New" w:hAnsi="Courier New"/>
            <w:sz w:val="17"/>
            <w:highlight w:val="white"/>
            <w:lang w:val="en-US" w:eastAsia="en-GB"/>
          </w:rPr>
          <w:t>DesignSupplementaryDocumentCategory</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pde:DesignSupplementaryDocumentCategoryType</w:t>
        </w:r>
      </w:ins>
      <w:proofErr w:type="spellEnd"/>
      <w:proofErr w:type="gramEnd"/>
      <w:r w:rsidRPr="00560F8F">
        <w:rPr>
          <w:rFonts w:ascii="Courier New" w:hAnsi="Courier New"/>
          <w:sz w:val="17"/>
          <w:highlight w:val="white"/>
          <w:lang w:val="en-US" w:eastAsia="en-GB"/>
        </w:rPr>
        <w:t>"&gt;</w:t>
      </w:r>
    </w:p>
    <w:p w14:paraId="2DCF4B6D"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048D635A" w14:textId="782F2C8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del w:id="809" w:author="Author">
        <w:r w:rsidR="004C1557" w:rsidRPr="00560F8F">
          <w:rPr>
            <w:rFonts w:ascii="Courier New" w:hAnsi="Courier New"/>
            <w:sz w:val="17"/>
            <w:highlight w:val="white"/>
            <w:lang w:val="en-US" w:eastAsia="en-GB"/>
          </w:rPr>
          <w:delText>The filing date of</w:delText>
        </w:r>
      </w:del>
      <w:ins w:id="810" w:author="Author">
        <w:r w:rsidRPr="00560F8F">
          <w:rPr>
            <w:rFonts w:ascii="Courier New" w:hAnsi="Courier New"/>
            <w:sz w:val="17"/>
            <w:highlight w:val="white"/>
            <w:lang w:val="en-US" w:eastAsia="en-GB"/>
          </w:rPr>
          <w:t>Category which identifies</w:t>
        </w:r>
      </w:ins>
      <w:r w:rsidRPr="00560F8F">
        <w:rPr>
          <w:rFonts w:ascii="Courier New" w:hAnsi="Courier New"/>
          <w:sz w:val="17"/>
          <w:highlight w:val="white"/>
          <w:lang w:val="en-US" w:eastAsia="en-GB"/>
        </w:rPr>
        <w:t xml:space="preserve"> the </w:t>
      </w:r>
      <w:del w:id="811" w:author="Author">
        <w:r w:rsidR="004C1557" w:rsidRPr="00560F8F">
          <w:rPr>
            <w:rFonts w:ascii="Courier New" w:hAnsi="Courier New"/>
            <w:sz w:val="17"/>
            <w:highlight w:val="white"/>
            <w:lang w:val="en-US" w:eastAsia="en-GB"/>
          </w:rPr>
          <w:delText>application</w:delText>
        </w:r>
      </w:del>
      <w:ins w:id="812" w:author="Author">
        <w:r w:rsidRPr="00560F8F">
          <w:rPr>
            <w:rFonts w:ascii="Courier New" w:hAnsi="Courier New"/>
            <w:sz w:val="17"/>
            <w:highlight w:val="white"/>
            <w:lang w:val="en-US" w:eastAsia="en-GB"/>
          </w:rPr>
          <w:t>optional industrial design document artifact</w:t>
        </w:r>
      </w:ins>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3F292380"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2843BAFF"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p>
    <w:p w14:paraId="44CC2C75" w14:textId="77777777" w:rsidR="004C1557" w:rsidRPr="00560F8F" w:rsidRDefault="004C1557" w:rsidP="004C1557">
      <w:pPr>
        <w:autoSpaceDE w:val="0"/>
        <w:autoSpaceDN w:val="0"/>
        <w:adjustRightInd w:val="0"/>
        <w:spacing w:before="0" w:after="0"/>
        <w:rPr>
          <w:del w:id="813" w:author="Author"/>
          <w:rFonts w:ascii="Courier New" w:hAnsi="Courier New" w:cs="Courier New"/>
          <w:sz w:val="17"/>
          <w:szCs w:val="17"/>
          <w:highlight w:val="white"/>
          <w:lang w:val="en-US"/>
        </w:rPr>
      </w:pPr>
      <w:del w:id="814" w:author="Author">
        <w:r w:rsidRPr="00560F8F">
          <w:rPr>
            <w:rFonts w:ascii="Courier New" w:hAnsi="Courier New"/>
            <w:sz w:val="17"/>
            <w:highlight w:val="white"/>
            <w:lang w:val="en-US" w:eastAsia="en-GB"/>
          </w:rPr>
          <w:tab/>
          <w:delText>&lt;xsd:element name="DocumentFormatCategory" type="pde:DocumentFormatCategoryType"&gt;</w:delText>
        </w:r>
      </w:del>
    </w:p>
    <w:p w14:paraId="67D25041" w14:textId="77777777" w:rsidR="004C1557" w:rsidRPr="00560F8F" w:rsidRDefault="004C1557" w:rsidP="004C1557">
      <w:pPr>
        <w:autoSpaceDE w:val="0"/>
        <w:autoSpaceDN w:val="0"/>
        <w:adjustRightInd w:val="0"/>
        <w:spacing w:before="0" w:after="0"/>
        <w:rPr>
          <w:del w:id="815" w:author="Author"/>
          <w:rFonts w:ascii="Courier New" w:hAnsi="Courier New" w:cs="Courier New"/>
          <w:sz w:val="17"/>
          <w:szCs w:val="17"/>
          <w:highlight w:val="white"/>
          <w:lang w:val="en-US"/>
        </w:rPr>
      </w:pPr>
      <w:del w:id="81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0A5DBFF5" w14:textId="77777777" w:rsidR="004C1557" w:rsidRPr="00560F8F" w:rsidRDefault="004C1557" w:rsidP="004C1557">
      <w:pPr>
        <w:autoSpaceDE w:val="0"/>
        <w:autoSpaceDN w:val="0"/>
        <w:adjustRightInd w:val="0"/>
        <w:spacing w:before="0" w:after="0"/>
        <w:rPr>
          <w:del w:id="817" w:author="Author"/>
          <w:rFonts w:ascii="Courier New" w:hAnsi="Courier New" w:cs="Courier New"/>
          <w:sz w:val="17"/>
          <w:szCs w:val="17"/>
          <w:highlight w:val="white"/>
          <w:lang w:val="en-US"/>
        </w:rPr>
      </w:pPr>
      <w:del w:id="81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&lt;xsd:documentation&gt;Category of the document file format, e. g. HTML, PDF&lt;/xsd:documentation&gt;</w:delText>
        </w:r>
      </w:del>
    </w:p>
    <w:p w14:paraId="4999D486" w14:textId="77777777" w:rsidR="004C1557" w:rsidRPr="00560F8F" w:rsidRDefault="004C1557" w:rsidP="004C1557">
      <w:pPr>
        <w:autoSpaceDE w:val="0"/>
        <w:autoSpaceDN w:val="0"/>
        <w:adjustRightInd w:val="0"/>
        <w:spacing w:before="0" w:after="0"/>
        <w:rPr>
          <w:del w:id="819" w:author="Author"/>
          <w:rFonts w:ascii="Courier New" w:hAnsi="Courier New" w:cs="Courier New"/>
          <w:sz w:val="17"/>
          <w:szCs w:val="17"/>
          <w:highlight w:val="white"/>
          <w:lang w:val="en-US"/>
        </w:rPr>
      </w:pPr>
      <w:del w:id="82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2D7AED33" w14:textId="77777777" w:rsidR="004C1557" w:rsidRPr="00560F8F" w:rsidRDefault="004C1557" w:rsidP="004C1557">
      <w:pPr>
        <w:autoSpaceDE w:val="0"/>
        <w:autoSpaceDN w:val="0"/>
        <w:adjustRightInd w:val="0"/>
        <w:spacing w:before="0" w:after="0"/>
        <w:rPr>
          <w:del w:id="821" w:author="Author"/>
          <w:rFonts w:ascii="Courier New" w:hAnsi="Courier New" w:cs="Courier New"/>
          <w:sz w:val="17"/>
          <w:szCs w:val="17"/>
          <w:highlight w:val="white"/>
          <w:lang w:val="en-US"/>
        </w:rPr>
      </w:pPr>
      <w:del w:id="822" w:author="Author">
        <w:r w:rsidRPr="00560F8F">
          <w:rPr>
            <w:rFonts w:ascii="Courier New" w:hAnsi="Courier New"/>
            <w:sz w:val="17"/>
            <w:highlight w:val="white"/>
            <w:lang w:val="en-US" w:eastAsia="en-GB"/>
          </w:rPr>
          <w:tab/>
          <w:delText>&lt;/xsd:element&gt;</w:delText>
        </w:r>
      </w:del>
    </w:p>
    <w:p w14:paraId="496985C7" w14:textId="5FEA932B"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 xml:space="preserve"> name="</w:t>
      </w:r>
      <w:proofErr w:type="spellStart"/>
      <w:del w:id="823" w:author="Author">
        <w:r w:rsidR="004C1557" w:rsidRPr="00560F8F">
          <w:rPr>
            <w:rFonts w:ascii="Courier New" w:hAnsi="Courier New"/>
            <w:sz w:val="17"/>
            <w:highlight w:val="white"/>
            <w:lang w:val="en-US" w:eastAsia="en-GB"/>
          </w:rPr>
          <w:delText>DocumentFormatCategoryType</w:delText>
        </w:r>
      </w:del>
      <w:ins w:id="824" w:author="Author">
        <w:r w:rsidRPr="00560F8F">
          <w:rPr>
            <w:rFonts w:ascii="Courier New" w:hAnsi="Courier New"/>
            <w:sz w:val="17"/>
            <w:highlight w:val="white"/>
            <w:lang w:val="en-US" w:eastAsia="en-GB"/>
          </w:rPr>
          <w:t>DesignSupplementaryDocumentCategoryType</w:t>
        </w:r>
      </w:ins>
      <w:proofErr w:type="spellEnd"/>
      <w:r w:rsidRPr="00560F8F">
        <w:rPr>
          <w:rFonts w:ascii="Courier New" w:hAnsi="Courier New"/>
          <w:sz w:val="17"/>
          <w:highlight w:val="white"/>
          <w:lang w:val="en-US" w:eastAsia="en-GB"/>
        </w:rPr>
        <w:t>"&gt;</w:t>
      </w:r>
    </w:p>
    <w:p w14:paraId="703E0585" w14:textId="77777777" w:rsidR="00832D88" w:rsidRPr="00560F8F" w:rsidRDefault="00832D88" w:rsidP="00832D88">
      <w:pPr>
        <w:spacing w:before="0" w:after="0"/>
        <w:rPr>
          <w:ins w:id="825" w:author="Author"/>
          <w:rFonts w:ascii="Courier New" w:hAnsi="Courier New" w:cs="Courier New"/>
          <w:sz w:val="17"/>
          <w:szCs w:val="17"/>
          <w:highlight w:val="white"/>
          <w:lang w:val="en-US"/>
        </w:rPr>
      </w:pPr>
      <w:ins w:id="82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xsd:union</w:t>
        </w:r>
        <w:proofErr w:type="spellEnd"/>
        <w:proofErr w:type="gramEnd"/>
        <w:r w:rsidRPr="00560F8F">
          <w:rPr>
            <w:rFonts w:ascii="Courier New" w:hAnsi="Courier New"/>
            <w:sz w:val="17"/>
            <w:highlight w:val="white"/>
            <w:lang w:val="en-US" w:eastAsia="en-GB"/>
          </w:rPr>
          <w:t xml:space="preserve"> </w:t>
        </w:r>
        <w:proofErr w:type="spellStart"/>
        <w:r w:rsidRPr="00560F8F">
          <w:rPr>
            <w:rFonts w:ascii="Courier New" w:hAnsi="Courier New"/>
            <w:sz w:val="17"/>
            <w:highlight w:val="white"/>
            <w:lang w:val="en-US" w:eastAsia="en-GB"/>
          </w:rPr>
          <w:t>memberTypes</w:t>
        </w:r>
        <w:proofErr w:type="spellEnd"/>
        <w:r w:rsidRPr="00560F8F">
          <w:rPr>
            <w:rFonts w:ascii="Courier New" w:hAnsi="Courier New"/>
            <w:sz w:val="17"/>
            <w:highlight w:val="white"/>
            <w:lang w:val="en-US" w:eastAsia="en-GB"/>
          </w:rPr>
          <w:t>="</w:t>
        </w:r>
        <w:proofErr w:type="spellStart"/>
        <w:proofErr w:type="gramStart"/>
        <w:r w:rsidRPr="00560F8F">
          <w:rPr>
            <w:rFonts w:ascii="Courier New" w:hAnsi="Courier New"/>
            <w:sz w:val="17"/>
            <w:highlight w:val="white"/>
            <w:lang w:val="en-US" w:eastAsia="en-GB"/>
          </w:rPr>
          <w:t>xsd:token</w:t>
        </w:r>
        <w:proofErr w:type="spellEnd"/>
        <w:proofErr w:type="gramEnd"/>
        <w:r w:rsidRPr="00560F8F">
          <w:rPr>
            <w:rFonts w:ascii="Courier New" w:hAnsi="Courier New"/>
            <w:sz w:val="17"/>
            <w:highlight w:val="white"/>
            <w:lang w:val="en-US" w:eastAsia="en-GB"/>
          </w:rPr>
          <w:t xml:space="preserve"> </w:t>
        </w:r>
        <w:proofErr w:type="spellStart"/>
        <w:proofErr w:type="gramStart"/>
        <w:r w:rsidRPr="00560F8F">
          <w:rPr>
            <w:rFonts w:ascii="Courier New" w:hAnsi="Courier New"/>
            <w:sz w:val="17"/>
            <w:highlight w:val="white"/>
            <w:lang w:val="en-US" w:eastAsia="en-GB"/>
          </w:rPr>
          <w:t>pde:DesignSupplementaryDocumentCategoryBaseType</w:t>
        </w:r>
        <w:proofErr w:type="spellEnd"/>
        <w:proofErr w:type="gramEnd"/>
        <w:r w:rsidRPr="00560F8F">
          <w:rPr>
            <w:rFonts w:ascii="Courier New" w:hAnsi="Courier New"/>
            <w:sz w:val="17"/>
            <w:highlight w:val="white"/>
            <w:lang w:val="en-US" w:eastAsia="en-GB"/>
          </w:rPr>
          <w:t>"/&gt;</w:t>
        </w:r>
      </w:ins>
    </w:p>
    <w:p w14:paraId="1666C48B" w14:textId="77777777" w:rsidR="00832D88" w:rsidRPr="00560F8F" w:rsidRDefault="00832D88" w:rsidP="00832D88">
      <w:pPr>
        <w:spacing w:before="0" w:after="0"/>
        <w:rPr>
          <w:ins w:id="827" w:author="Author"/>
          <w:rFonts w:ascii="Courier New" w:hAnsi="Courier New" w:cs="Courier New"/>
          <w:sz w:val="17"/>
          <w:szCs w:val="17"/>
          <w:highlight w:val="white"/>
          <w:lang w:val="en-US"/>
        </w:rPr>
      </w:pPr>
      <w:ins w:id="828"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ins>
    </w:p>
    <w:p w14:paraId="7F8EBA78" w14:textId="77777777" w:rsidR="00832D88" w:rsidRPr="00560F8F" w:rsidRDefault="00832D88" w:rsidP="00832D88">
      <w:pPr>
        <w:spacing w:before="0" w:after="0"/>
        <w:rPr>
          <w:ins w:id="829" w:author="Author"/>
          <w:rFonts w:ascii="Courier New" w:hAnsi="Courier New" w:cs="Courier New"/>
          <w:sz w:val="17"/>
          <w:szCs w:val="17"/>
          <w:highlight w:val="white"/>
          <w:lang w:val="en-US"/>
        </w:rPr>
      </w:pPr>
      <w:ins w:id="830"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DesignSupplementaryDocumentCategoryBaseType</w:t>
        </w:r>
        <w:proofErr w:type="spellEnd"/>
        <w:r w:rsidRPr="00560F8F">
          <w:rPr>
            <w:rFonts w:ascii="Courier New" w:hAnsi="Courier New"/>
            <w:sz w:val="17"/>
            <w:highlight w:val="white"/>
            <w:lang w:val="en-US" w:eastAsia="en-GB"/>
          </w:rPr>
          <w:t>"&gt;</w:t>
        </w:r>
      </w:ins>
    </w:p>
    <w:p w14:paraId="219493B8"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 xml:space="preserve"> base="</w:t>
      </w:r>
      <w:proofErr w:type="spellStart"/>
      <w:proofErr w:type="gramStart"/>
      <w:r w:rsidRPr="00560F8F">
        <w:rPr>
          <w:rFonts w:ascii="Courier New" w:hAnsi="Courier New"/>
          <w:sz w:val="17"/>
          <w:highlight w:val="white"/>
          <w:lang w:val="en-US" w:eastAsia="en-GB"/>
        </w:rPr>
        <w:t>xsd:token</w:t>
      </w:r>
      <w:proofErr w:type="spellEnd"/>
      <w:proofErr w:type="gramEnd"/>
      <w:r w:rsidRPr="00560F8F">
        <w:rPr>
          <w:rFonts w:ascii="Courier New" w:hAnsi="Courier New"/>
          <w:sz w:val="17"/>
          <w:highlight w:val="white"/>
          <w:lang w:val="en-US" w:eastAsia="en-GB"/>
        </w:rPr>
        <w:t>"&gt;</w:t>
      </w:r>
    </w:p>
    <w:p w14:paraId="5BF3B2B7" w14:textId="451CCA10"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w:t>
      </w:r>
      <w:del w:id="831" w:author="Author">
        <w:r w:rsidR="004C1557" w:rsidRPr="00560F8F">
          <w:rPr>
            <w:rFonts w:ascii="Courier New" w:hAnsi="Courier New"/>
            <w:sz w:val="17"/>
            <w:highlight w:val="white"/>
            <w:lang w:val="en-US" w:eastAsia="en-GB"/>
          </w:rPr>
          <w:delText>MS Word</w:delText>
        </w:r>
      </w:del>
      <w:ins w:id="832" w:author="Author">
        <w:r w:rsidRPr="00560F8F">
          <w:rPr>
            <w:rFonts w:ascii="Courier New" w:hAnsi="Courier New"/>
            <w:sz w:val="17"/>
            <w:highlight w:val="white"/>
            <w:lang w:val="en-US" w:eastAsia="en-GB"/>
          </w:rPr>
          <w:t>Bibliographic data</w:t>
        </w:r>
      </w:ins>
      <w:r w:rsidRPr="00560F8F">
        <w:rPr>
          <w:rFonts w:ascii="Courier New" w:hAnsi="Courier New"/>
          <w:sz w:val="17"/>
          <w:highlight w:val="white"/>
          <w:lang w:val="en-US" w:eastAsia="en-GB"/>
        </w:rPr>
        <w:t>"&gt;</w:t>
      </w:r>
    </w:p>
    <w:p w14:paraId="7C80A1CC" w14:textId="77777777" w:rsidR="004C1557" w:rsidRPr="00560F8F" w:rsidRDefault="004C1557" w:rsidP="004C1557">
      <w:pPr>
        <w:autoSpaceDE w:val="0"/>
        <w:autoSpaceDN w:val="0"/>
        <w:adjustRightInd w:val="0"/>
        <w:spacing w:before="0" w:after="0"/>
        <w:rPr>
          <w:del w:id="833" w:author="Author"/>
          <w:rFonts w:ascii="Courier New" w:hAnsi="Courier New" w:cs="Courier New"/>
          <w:sz w:val="17"/>
          <w:szCs w:val="17"/>
          <w:highlight w:val="white"/>
          <w:lang w:val="en-US"/>
        </w:rPr>
      </w:pPr>
      <w:del w:id="83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6DCC1514" w14:textId="77777777" w:rsidR="004C1557" w:rsidRPr="00560F8F" w:rsidRDefault="004C1557" w:rsidP="004C1557">
      <w:pPr>
        <w:autoSpaceDE w:val="0"/>
        <w:autoSpaceDN w:val="0"/>
        <w:adjustRightInd w:val="0"/>
        <w:spacing w:before="0" w:after="0"/>
        <w:rPr>
          <w:del w:id="835" w:author="Author"/>
          <w:rFonts w:ascii="Courier New" w:hAnsi="Courier New" w:cs="Courier New"/>
          <w:sz w:val="17"/>
          <w:szCs w:val="17"/>
          <w:highlight w:val="white"/>
          <w:lang w:val="en-US"/>
        </w:rPr>
      </w:pPr>
      <w:del w:id="83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&lt;xsd:documentation&gt;MS Word&lt;/xsd:documentation&gt;</w:delText>
        </w:r>
      </w:del>
    </w:p>
    <w:p w14:paraId="495197C7" w14:textId="77777777" w:rsidR="004C1557" w:rsidRPr="00560F8F" w:rsidRDefault="004C1557" w:rsidP="004C1557">
      <w:pPr>
        <w:autoSpaceDE w:val="0"/>
        <w:autoSpaceDN w:val="0"/>
        <w:adjustRightInd w:val="0"/>
        <w:spacing w:before="0" w:after="0"/>
        <w:rPr>
          <w:del w:id="837" w:author="Author"/>
          <w:rFonts w:ascii="Courier New" w:hAnsi="Courier New" w:cs="Courier New"/>
          <w:sz w:val="17"/>
          <w:szCs w:val="17"/>
          <w:highlight w:val="white"/>
          <w:lang w:val="en-US"/>
        </w:rPr>
      </w:pPr>
      <w:del w:id="83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5A387C57" w14:textId="77777777" w:rsidR="004C1557" w:rsidRPr="00560F8F" w:rsidRDefault="004C1557" w:rsidP="004C1557">
      <w:pPr>
        <w:autoSpaceDE w:val="0"/>
        <w:autoSpaceDN w:val="0"/>
        <w:adjustRightInd w:val="0"/>
        <w:spacing w:before="0" w:after="0"/>
        <w:rPr>
          <w:del w:id="839" w:author="Author"/>
          <w:rFonts w:ascii="Courier New" w:hAnsi="Courier New" w:cs="Courier New"/>
          <w:sz w:val="17"/>
          <w:szCs w:val="17"/>
          <w:highlight w:val="white"/>
          <w:lang w:val="en-US"/>
        </w:rPr>
      </w:pPr>
      <w:del w:id="84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&lt;/xsd:enumeration&gt;</w:delText>
        </w:r>
      </w:del>
    </w:p>
    <w:p w14:paraId="440707A5" w14:textId="77777777" w:rsidR="004C1557" w:rsidRPr="00560F8F" w:rsidRDefault="004C1557" w:rsidP="004C1557">
      <w:pPr>
        <w:autoSpaceDE w:val="0"/>
        <w:autoSpaceDN w:val="0"/>
        <w:adjustRightInd w:val="0"/>
        <w:spacing w:before="0" w:after="0"/>
        <w:rPr>
          <w:del w:id="841" w:author="Author"/>
          <w:rFonts w:ascii="Courier New" w:hAnsi="Courier New" w:cs="Courier New"/>
          <w:sz w:val="17"/>
          <w:szCs w:val="17"/>
          <w:highlight w:val="white"/>
          <w:lang w:val="en-US"/>
        </w:rPr>
      </w:pPr>
      <w:del w:id="84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 value="MS Excel"&gt;</w:delText>
        </w:r>
      </w:del>
    </w:p>
    <w:p w14:paraId="5CBD3050" w14:textId="77777777" w:rsidR="004C1557" w:rsidRPr="00560F8F" w:rsidRDefault="004C1557" w:rsidP="004C1557">
      <w:pPr>
        <w:autoSpaceDE w:val="0"/>
        <w:autoSpaceDN w:val="0"/>
        <w:adjustRightInd w:val="0"/>
        <w:spacing w:before="0" w:after="0"/>
        <w:rPr>
          <w:del w:id="843" w:author="Author"/>
          <w:rFonts w:ascii="Courier New" w:hAnsi="Courier New" w:cs="Courier New"/>
          <w:sz w:val="17"/>
          <w:szCs w:val="17"/>
          <w:highlight w:val="white"/>
          <w:lang w:val="en-US"/>
        </w:rPr>
      </w:pPr>
      <w:del w:id="84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60F35210" w14:textId="77777777" w:rsidR="004C1557" w:rsidRPr="00560F8F" w:rsidRDefault="004C1557" w:rsidP="004C1557">
      <w:pPr>
        <w:autoSpaceDE w:val="0"/>
        <w:autoSpaceDN w:val="0"/>
        <w:adjustRightInd w:val="0"/>
        <w:spacing w:before="0" w:after="0"/>
        <w:rPr>
          <w:del w:id="845" w:author="Author"/>
          <w:rFonts w:ascii="Courier New" w:hAnsi="Courier New" w:cs="Courier New"/>
          <w:sz w:val="17"/>
          <w:szCs w:val="17"/>
          <w:highlight w:val="white"/>
          <w:lang w:val="en-US"/>
        </w:rPr>
      </w:pPr>
      <w:del w:id="84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&lt;xsd:documentation&gt;MS Excel&lt;/xsd:documentation&gt;</w:delText>
        </w:r>
      </w:del>
    </w:p>
    <w:p w14:paraId="71A02A51" w14:textId="77777777" w:rsidR="004C1557" w:rsidRPr="00560F8F" w:rsidRDefault="004C1557" w:rsidP="004C1557">
      <w:pPr>
        <w:autoSpaceDE w:val="0"/>
        <w:autoSpaceDN w:val="0"/>
        <w:adjustRightInd w:val="0"/>
        <w:spacing w:before="0" w:after="0"/>
        <w:rPr>
          <w:del w:id="847" w:author="Author"/>
          <w:rFonts w:ascii="Courier New" w:hAnsi="Courier New" w:cs="Courier New"/>
          <w:sz w:val="17"/>
          <w:szCs w:val="17"/>
          <w:highlight w:val="white"/>
          <w:lang w:val="en-US"/>
        </w:rPr>
      </w:pPr>
      <w:del w:id="84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288464F5" w14:textId="77777777" w:rsidR="004C1557" w:rsidRPr="00560F8F" w:rsidRDefault="004C1557" w:rsidP="004C1557">
      <w:pPr>
        <w:autoSpaceDE w:val="0"/>
        <w:autoSpaceDN w:val="0"/>
        <w:adjustRightInd w:val="0"/>
        <w:spacing w:before="0" w:after="0"/>
        <w:rPr>
          <w:del w:id="849" w:author="Author"/>
          <w:rFonts w:ascii="Courier New" w:hAnsi="Courier New" w:cs="Courier New"/>
          <w:sz w:val="17"/>
          <w:szCs w:val="17"/>
          <w:highlight w:val="white"/>
          <w:lang w:val="en-US"/>
        </w:rPr>
      </w:pPr>
      <w:del w:id="85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&lt;/xsd:enumeration&gt;</w:delText>
        </w:r>
      </w:del>
    </w:p>
    <w:p w14:paraId="7A21C478" w14:textId="77777777" w:rsidR="004C1557" w:rsidRPr="00560F8F" w:rsidRDefault="004C1557" w:rsidP="004C1557">
      <w:pPr>
        <w:autoSpaceDE w:val="0"/>
        <w:autoSpaceDN w:val="0"/>
        <w:adjustRightInd w:val="0"/>
        <w:spacing w:before="0" w:after="0"/>
        <w:rPr>
          <w:del w:id="851" w:author="Author"/>
          <w:rFonts w:ascii="Courier New" w:hAnsi="Courier New" w:cs="Courier New"/>
          <w:sz w:val="17"/>
          <w:szCs w:val="17"/>
          <w:highlight w:val="white"/>
          <w:lang w:val="en-US"/>
        </w:rPr>
      </w:pPr>
      <w:del w:id="85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 value="XML"&gt;</w:delText>
        </w:r>
      </w:del>
    </w:p>
    <w:p w14:paraId="7C7B3C02" w14:textId="77777777" w:rsidR="004C1557" w:rsidRPr="00560F8F" w:rsidRDefault="004C1557" w:rsidP="004C1557">
      <w:pPr>
        <w:autoSpaceDE w:val="0"/>
        <w:autoSpaceDN w:val="0"/>
        <w:adjustRightInd w:val="0"/>
        <w:spacing w:before="0" w:after="0"/>
        <w:rPr>
          <w:del w:id="853" w:author="Author"/>
          <w:rFonts w:ascii="Courier New" w:hAnsi="Courier New" w:cs="Courier New"/>
          <w:sz w:val="17"/>
          <w:szCs w:val="17"/>
          <w:highlight w:val="white"/>
          <w:lang w:val="en-US"/>
        </w:rPr>
      </w:pPr>
      <w:del w:id="85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1EBA01DA" w14:textId="77777777" w:rsidR="004C1557" w:rsidRPr="00560F8F" w:rsidRDefault="004C1557" w:rsidP="004C1557">
      <w:pPr>
        <w:autoSpaceDE w:val="0"/>
        <w:autoSpaceDN w:val="0"/>
        <w:adjustRightInd w:val="0"/>
        <w:spacing w:before="0" w:after="0"/>
        <w:rPr>
          <w:del w:id="855" w:author="Author"/>
          <w:rFonts w:ascii="Courier New" w:hAnsi="Courier New" w:cs="Courier New"/>
          <w:sz w:val="17"/>
          <w:szCs w:val="17"/>
          <w:highlight w:val="white"/>
          <w:lang w:val="en-US"/>
        </w:rPr>
      </w:pPr>
      <w:del w:id="85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&lt;xsd:documentation&gt;XML&lt;/xsd:documentation&gt;</w:delText>
        </w:r>
      </w:del>
    </w:p>
    <w:p w14:paraId="60E5DC0A" w14:textId="77777777" w:rsidR="004C1557" w:rsidRPr="00560F8F" w:rsidRDefault="004C1557" w:rsidP="004C1557">
      <w:pPr>
        <w:autoSpaceDE w:val="0"/>
        <w:autoSpaceDN w:val="0"/>
        <w:adjustRightInd w:val="0"/>
        <w:spacing w:before="0" w:after="0"/>
        <w:rPr>
          <w:del w:id="857" w:author="Author"/>
          <w:rFonts w:ascii="Courier New" w:hAnsi="Courier New" w:cs="Courier New"/>
          <w:sz w:val="17"/>
          <w:szCs w:val="17"/>
          <w:highlight w:val="white"/>
          <w:lang w:val="en-US"/>
        </w:rPr>
      </w:pPr>
      <w:del w:id="85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6D374F49" w14:textId="77777777" w:rsidR="004C1557" w:rsidRPr="00560F8F" w:rsidRDefault="004C1557" w:rsidP="004C1557">
      <w:pPr>
        <w:autoSpaceDE w:val="0"/>
        <w:autoSpaceDN w:val="0"/>
        <w:adjustRightInd w:val="0"/>
        <w:spacing w:before="0" w:after="0"/>
        <w:rPr>
          <w:del w:id="859" w:author="Author"/>
          <w:rFonts w:ascii="Courier New" w:hAnsi="Courier New" w:cs="Courier New"/>
          <w:sz w:val="17"/>
          <w:szCs w:val="17"/>
          <w:highlight w:val="white"/>
          <w:lang w:val="en-US"/>
        </w:rPr>
      </w:pPr>
      <w:del w:id="86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&lt;/xsd:enumeration&gt;</w:delText>
        </w:r>
      </w:del>
    </w:p>
    <w:p w14:paraId="7DE993AF" w14:textId="77777777" w:rsidR="004C1557" w:rsidRPr="00560F8F" w:rsidRDefault="004C1557" w:rsidP="004C1557">
      <w:pPr>
        <w:autoSpaceDE w:val="0"/>
        <w:autoSpaceDN w:val="0"/>
        <w:adjustRightInd w:val="0"/>
        <w:spacing w:before="0" w:after="0"/>
        <w:rPr>
          <w:del w:id="861" w:author="Author"/>
          <w:rFonts w:ascii="Courier New" w:hAnsi="Courier New" w:cs="Courier New"/>
          <w:sz w:val="17"/>
          <w:szCs w:val="17"/>
          <w:highlight w:val="white"/>
          <w:lang w:val="en-US"/>
        </w:rPr>
      </w:pPr>
      <w:del w:id="86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 value="Text"&gt;</w:delText>
        </w:r>
      </w:del>
    </w:p>
    <w:p w14:paraId="04D39DA2" w14:textId="77777777" w:rsidR="004C1557" w:rsidRPr="00560F8F" w:rsidRDefault="004C1557" w:rsidP="004C1557">
      <w:pPr>
        <w:autoSpaceDE w:val="0"/>
        <w:autoSpaceDN w:val="0"/>
        <w:adjustRightInd w:val="0"/>
        <w:spacing w:before="0" w:after="0"/>
        <w:rPr>
          <w:del w:id="863" w:author="Author"/>
          <w:rFonts w:ascii="Courier New" w:hAnsi="Courier New" w:cs="Courier New"/>
          <w:sz w:val="17"/>
          <w:szCs w:val="17"/>
          <w:highlight w:val="white"/>
          <w:lang w:val="en-US"/>
        </w:rPr>
      </w:pPr>
      <w:del w:id="86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45530979" w14:textId="77777777" w:rsidR="004C1557" w:rsidRPr="00560F8F" w:rsidRDefault="004C1557" w:rsidP="004C1557">
      <w:pPr>
        <w:autoSpaceDE w:val="0"/>
        <w:autoSpaceDN w:val="0"/>
        <w:adjustRightInd w:val="0"/>
        <w:spacing w:before="0" w:after="0"/>
        <w:rPr>
          <w:del w:id="865" w:author="Author"/>
          <w:rFonts w:ascii="Courier New" w:hAnsi="Courier New" w:cs="Courier New"/>
          <w:sz w:val="17"/>
          <w:szCs w:val="17"/>
          <w:highlight w:val="white"/>
          <w:lang w:val="en-US"/>
        </w:rPr>
      </w:pPr>
      <w:del w:id="86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&lt;xsd:documentation&gt;Text&lt;/xsd:documentation&gt;</w:delText>
        </w:r>
      </w:del>
    </w:p>
    <w:p w14:paraId="1D9F3496" w14:textId="77777777" w:rsidR="004C1557" w:rsidRPr="00560F8F" w:rsidRDefault="004C1557" w:rsidP="004C1557">
      <w:pPr>
        <w:autoSpaceDE w:val="0"/>
        <w:autoSpaceDN w:val="0"/>
        <w:adjustRightInd w:val="0"/>
        <w:spacing w:before="0" w:after="0"/>
        <w:rPr>
          <w:del w:id="867" w:author="Author"/>
          <w:rFonts w:ascii="Courier New" w:hAnsi="Courier New" w:cs="Courier New"/>
          <w:sz w:val="17"/>
          <w:szCs w:val="17"/>
          <w:highlight w:val="white"/>
          <w:lang w:val="en-US"/>
        </w:rPr>
      </w:pPr>
      <w:del w:id="86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7FB118DC" w14:textId="77777777" w:rsidR="004C1557" w:rsidRPr="00560F8F" w:rsidRDefault="004C1557" w:rsidP="004C1557">
      <w:pPr>
        <w:autoSpaceDE w:val="0"/>
        <w:autoSpaceDN w:val="0"/>
        <w:adjustRightInd w:val="0"/>
        <w:spacing w:before="0" w:after="0"/>
        <w:rPr>
          <w:del w:id="869" w:author="Author"/>
          <w:rFonts w:ascii="Courier New" w:hAnsi="Courier New" w:cs="Courier New"/>
          <w:sz w:val="17"/>
          <w:szCs w:val="17"/>
          <w:highlight w:val="white"/>
          <w:lang w:val="en-US"/>
        </w:rPr>
      </w:pPr>
      <w:del w:id="87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&lt;/xsd:enumeration&gt;</w:delText>
        </w:r>
      </w:del>
    </w:p>
    <w:p w14:paraId="48139CDE" w14:textId="77777777" w:rsidR="004C1557" w:rsidRPr="00560F8F" w:rsidRDefault="004C1557" w:rsidP="004C1557">
      <w:pPr>
        <w:autoSpaceDE w:val="0"/>
        <w:autoSpaceDN w:val="0"/>
        <w:adjustRightInd w:val="0"/>
        <w:spacing w:before="0" w:after="0"/>
        <w:rPr>
          <w:del w:id="871" w:author="Author"/>
          <w:rFonts w:ascii="Courier New" w:hAnsi="Courier New" w:cs="Courier New"/>
          <w:sz w:val="17"/>
          <w:szCs w:val="17"/>
          <w:highlight w:val="white"/>
          <w:lang w:val="en-US"/>
        </w:rPr>
      </w:pPr>
      <w:del w:id="87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 value="EPS"&gt;</w:delText>
        </w:r>
      </w:del>
    </w:p>
    <w:p w14:paraId="3375CEAF" w14:textId="77777777" w:rsidR="004C1557" w:rsidRPr="00560F8F" w:rsidRDefault="004C1557" w:rsidP="004C1557">
      <w:pPr>
        <w:autoSpaceDE w:val="0"/>
        <w:autoSpaceDN w:val="0"/>
        <w:adjustRightInd w:val="0"/>
        <w:spacing w:before="0" w:after="0"/>
        <w:rPr>
          <w:del w:id="873" w:author="Author"/>
          <w:rFonts w:ascii="Courier New" w:hAnsi="Courier New" w:cs="Courier New"/>
          <w:sz w:val="17"/>
          <w:szCs w:val="17"/>
          <w:highlight w:val="white"/>
          <w:lang w:val="en-US"/>
        </w:rPr>
      </w:pPr>
      <w:del w:id="87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4986E7D7" w14:textId="77777777" w:rsidR="004C1557" w:rsidRPr="00560F8F" w:rsidRDefault="004C1557" w:rsidP="004C1557">
      <w:pPr>
        <w:autoSpaceDE w:val="0"/>
        <w:autoSpaceDN w:val="0"/>
        <w:adjustRightInd w:val="0"/>
        <w:spacing w:before="0" w:after="0"/>
        <w:rPr>
          <w:del w:id="875" w:author="Author"/>
          <w:rFonts w:ascii="Courier New" w:hAnsi="Courier New" w:cs="Courier New"/>
          <w:sz w:val="17"/>
          <w:szCs w:val="17"/>
          <w:highlight w:val="white"/>
          <w:lang w:val="en-US"/>
        </w:rPr>
      </w:pPr>
      <w:del w:id="87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&lt;xsd:documentation&gt;EPS&lt;/xsd:documentation&gt;</w:delText>
        </w:r>
      </w:del>
    </w:p>
    <w:p w14:paraId="5778FBE5" w14:textId="77777777" w:rsidR="004C1557" w:rsidRPr="00560F8F" w:rsidRDefault="004C1557" w:rsidP="004C1557">
      <w:pPr>
        <w:autoSpaceDE w:val="0"/>
        <w:autoSpaceDN w:val="0"/>
        <w:adjustRightInd w:val="0"/>
        <w:spacing w:before="0" w:after="0"/>
        <w:rPr>
          <w:del w:id="877" w:author="Author"/>
          <w:rFonts w:ascii="Courier New" w:hAnsi="Courier New" w:cs="Courier New"/>
          <w:sz w:val="17"/>
          <w:szCs w:val="17"/>
          <w:highlight w:val="white"/>
          <w:lang w:val="en-US"/>
        </w:rPr>
      </w:pPr>
      <w:del w:id="87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57646365" w14:textId="77777777" w:rsidR="004C1557" w:rsidRPr="00560F8F" w:rsidRDefault="004C1557" w:rsidP="004C1557">
      <w:pPr>
        <w:autoSpaceDE w:val="0"/>
        <w:autoSpaceDN w:val="0"/>
        <w:adjustRightInd w:val="0"/>
        <w:spacing w:before="0" w:after="0"/>
        <w:rPr>
          <w:del w:id="879" w:author="Author"/>
          <w:rFonts w:ascii="Courier New" w:hAnsi="Courier New" w:cs="Courier New"/>
          <w:sz w:val="17"/>
          <w:szCs w:val="17"/>
          <w:highlight w:val="white"/>
          <w:lang w:val="en-US"/>
        </w:rPr>
      </w:pPr>
      <w:del w:id="88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&lt;/xsd:enumeration&gt;</w:delText>
        </w:r>
      </w:del>
    </w:p>
    <w:p w14:paraId="4146066A" w14:textId="77777777" w:rsidR="004C1557" w:rsidRPr="00560F8F" w:rsidRDefault="004C1557" w:rsidP="004C1557">
      <w:pPr>
        <w:autoSpaceDE w:val="0"/>
        <w:autoSpaceDN w:val="0"/>
        <w:adjustRightInd w:val="0"/>
        <w:spacing w:before="0" w:after="0"/>
        <w:rPr>
          <w:del w:id="881" w:author="Author"/>
          <w:rFonts w:ascii="Courier New" w:hAnsi="Courier New" w:cs="Courier New"/>
          <w:sz w:val="17"/>
          <w:szCs w:val="17"/>
          <w:highlight w:val="white"/>
          <w:lang w:val="en-US"/>
        </w:rPr>
      </w:pPr>
      <w:del w:id="88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 value="PDF"&gt;</w:delText>
        </w:r>
      </w:del>
    </w:p>
    <w:p w14:paraId="3670D97D" w14:textId="77777777" w:rsidR="004C1557" w:rsidRPr="00560F8F" w:rsidRDefault="004C1557" w:rsidP="004C1557">
      <w:pPr>
        <w:autoSpaceDE w:val="0"/>
        <w:autoSpaceDN w:val="0"/>
        <w:adjustRightInd w:val="0"/>
        <w:spacing w:before="0" w:after="0"/>
        <w:rPr>
          <w:del w:id="883" w:author="Author"/>
          <w:rFonts w:ascii="Courier New" w:hAnsi="Courier New" w:cs="Courier New"/>
          <w:sz w:val="17"/>
          <w:szCs w:val="17"/>
          <w:highlight w:val="white"/>
          <w:lang w:val="en-US"/>
        </w:rPr>
      </w:pPr>
      <w:del w:id="88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2254671B" w14:textId="77777777" w:rsidR="004C1557" w:rsidRPr="00560F8F" w:rsidRDefault="004C1557" w:rsidP="004C1557">
      <w:pPr>
        <w:autoSpaceDE w:val="0"/>
        <w:autoSpaceDN w:val="0"/>
        <w:adjustRightInd w:val="0"/>
        <w:spacing w:before="0" w:after="0"/>
        <w:rPr>
          <w:del w:id="885" w:author="Author"/>
          <w:rFonts w:ascii="Courier New" w:hAnsi="Courier New" w:cs="Courier New"/>
          <w:sz w:val="17"/>
          <w:szCs w:val="17"/>
          <w:highlight w:val="white"/>
          <w:lang w:val="en-US"/>
        </w:rPr>
      </w:pPr>
      <w:del w:id="88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&lt;xsd:documentation&gt;PDF&lt;/xsd:documentation&gt;</w:delText>
        </w:r>
      </w:del>
    </w:p>
    <w:p w14:paraId="1B04305B" w14:textId="77777777" w:rsidR="004C1557" w:rsidRPr="00560F8F" w:rsidRDefault="004C1557" w:rsidP="004C1557">
      <w:pPr>
        <w:autoSpaceDE w:val="0"/>
        <w:autoSpaceDN w:val="0"/>
        <w:adjustRightInd w:val="0"/>
        <w:spacing w:before="0" w:after="0"/>
        <w:rPr>
          <w:del w:id="887" w:author="Author"/>
          <w:rFonts w:ascii="Courier New" w:hAnsi="Courier New" w:cs="Courier New"/>
          <w:sz w:val="17"/>
          <w:szCs w:val="17"/>
          <w:highlight w:val="white"/>
          <w:lang w:val="en-US"/>
        </w:rPr>
      </w:pPr>
      <w:del w:id="88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0ABFD9B8" w14:textId="77777777" w:rsidR="004C1557" w:rsidRPr="00560F8F" w:rsidRDefault="004C1557" w:rsidP="004C1557">
      <w:pPr>
        <w:autoSpaceDE w:val="0"/>
        <w:autoSpaceDN w:val="0"/>
        <w:adjustRightInd w:val="0"/>
        <w:spacing w:before="0" w:after="0"/>
        <w:rPr>
          <w:del w:id="889" w:author="Author"/>
          <w:rFonts w:ascii="Courier New" w:hAnsi="Courier New" w:cs="Courier New"/>
          <w:sz w:val="17"/>
          <w:szCs w:val="17"/>
          <w:highlight w:val="white"/>
          <w:lang w:val="en-US"/>
        </w:rPr>
      </w:pPr>
      <w:del w:id="89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&lt;/xsd:enumeration&gt;</w:delText>
        </w:r>
      </w:del>
    </w:p>
    <w:p w14:paraId="7D102655" w14:textId="77777777" w:rsidR="004C1557" w:rsidRPr="00560F8F" w:rsidRDefault="004C1557" w:rsidP="004C1557">
      <w:pPr>
        <w:autoSpaceDE w:val="0"/>
        <w:autoSpaceDN w:val="0"/>
        <w:adjustRightInd w:val="0"/>
        <w:spacing w:before="0" w:after="0"/>
        <w:rPr>
          <w:del w:id="891" w:author="Author"/>
          <w:rFonts w:ascii="Courier New" w:hAnsi="Courier New" w:cs="Courier New"/>
          <w:sz w:val="17"/>
          <w:szCs w:val="17"/>
          <w:highlight w:val="white"/>
          <w:lang w:val="en-US"/>
        </w:rPr>
      </w:pPr>
      <w:del w:id="89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 value="JPEG"&gt;</w:delText>
        </w:r>
      </w:del>
    </w:p>
    <w:p w14:paraId="6F9B7773" w14:textId="77777777" w:rsidR="004C1557" w:rsidRPr="00560F8F" w:rsidRDefault="004C1557" w:rsidP="004C1557">
      <w:pPr>
        <w:autoSpaceDE w:val="0"/>
        <w:autoSpaceDN w:val="0"/>
        <w:adjustRightInd w:val="0"/>
        <w:spacing w:before="0" w:after="0"/>
        <w:rPr>
          <w:del w:id="893" w:author="Author"/>
          <w:rFonts w:ascii="Courier New" w:hAnsi="Courier New" w:cs="Courier New"/>
          <w:sz w:val="17"/>
          <w:szCs w:val="17"/>
          <w:highlight w:val="white"/>
          <w:lang w:val="en-US"/>
        </w:rPr>
      </w:pPr>
      <w:del w:id="89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3A425842" w14:textId="77777777" w:rsidR="004C1557" w:rsidRPr="00560F8F" w:rsidRDefault="004C1557" w:rsidP="004C1557">
      <w:pPr>
        <w:autoSpaceDE w:val="0"/>
        <w:autoSpaceDN w:val="0"/>
        <w:adjustRightInd w:val="0"/>
        <w:spacing w:before="0" w:after="0"/>
        <w:rPr>
          <w:del w:id="895" w:author="Author"/>
          <w:rFonts w:ascii="Courier New" w:hAnsi="Courier New" w:cs="Courier New"/>
          <w:sz w:val="17"/>
          <w:szCs w:val="17"/>
          <w:highlight w:val="white"/>
          <w:lang w:val="en-US"/>
        </w:rPr>
      </w:pPr>
      <w:del w:id="89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&lt;xsd:documentation&gt;JPEG&lt;/xsd:documentation&gt;</w:delText>
        </w:r>
      </w:del>
    </w:p>
    <w:p w14:paraId="1E40C1F5" w14:textId="77777777" w:rsidR="004C1557" w:rsidRPr="00560F8F" w:rsidRDefault="004C1557" w:rsidP="004C1557">
      <w:pPr>
        <w:autoSpaceDE w:val="0"/>
        <w:autoSpaceDN w:val="0"/>
        <w:adjustRightInd w:val="0"/>
        <w:spacing w:before="0" w:after="0"/>
        <w:rPr>
          <w:del w:id="897" w:author="Author"/>
          <w:rFonts w:ascii="Courier New" w:hAnsi="Courier New" w:cs="Courier New"/>
          <w:sz w:val="17"/>
          <w:szCs w:val="17"/>
          <w:highlight w:val="white"/>
          <w:lang w:val="en-US"/>
        </w:rPr>
      </w:pPr>
      <w:del w:id="89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&lt;/xsd:annotation&gt;</w:delText>
        </w:r>
      </w:del>
    </w:p>
    <w:p w14:paraId="355D8FA6" w14:textId="77777777" w:rsidR="004C1557" w:rsidRPr="00560F8F" w:rsidRDefault="004C1557" w:rsidP="004C1557">
      <w:pPr>
        <w:autoSpaceDE w:val="0"/>
        <w:autoSpaceDN w:val="0"/>
        <w:adjustRightInd w:val="0"/>
        <w:spacing w:before="0" w:after="0"/>
        <w:rPr>
          <w:del w:id="899" w:author="Author"/>
          <w:rFonts w:ascii="Courier New" w:hAnsi="Courier New" w:cs="Courier New"/>
          <w:sz w:val="17"/>
          <w:szCs w:val="17"/>
          <w:highlight w:val="white"/>
          <w:lang w:val="en-US"/>
        </w:rPr>
      </w:pPr>
      <w:del w:id="90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&lt;/xsd:enumeration&gt;</w:delText>
        </w:r>
      </w:del>
    </w:p>
    <w:p w14:paraId="615C9D42" w14:textId="77777777" w:rsidR="004C1557" w:rsidRPr="00560F8F" w:rsidRDefault="004C1557" w:rsidP="004C1557">
      <w:pPr>
        <w:autoSpaceDE w:val="0"/>
        <w:autoSpaceDN w:val="0"/>
        <w:adjustRightInd w:val="0"/>
        <w:spacing w:before="0" w:after="0"/>
        <w:rPr>
          <w:del w:id="901" w:author="Author"/>
          <w:rFonts w:ascii="Courier New" w:hAnsi="Courier New" w:cs="Courier New"/>
          <w:sz w:val="17"/>
          <w:szCs w:val="17"/>
          <w:highlight w:val="white"/>
          <w:lang w:val="en-US"/>
        </w:rPr>
      </w:pPr>
      <w:del w:id="90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&lt;xsd:enumeration value="PNG"&gt;</w:delText>
        </w:r>
      </w:del>
    </w:p>
    <w:p w14:paraId="2F1BEB27" w14:textId="77777777" w:rsidR="00832D88" w:rsidRPr="002C77E9" w:rsidRDefault="00832D88" w:rsidP="00832D88">
      <w:pPr>
        <w:spacing w:before="0" w:after="0"/>
        <w:rPr>
          <w:rFonts w:ascii="Courier New" w:hAnsi="Courier New" w:cs="Courier New"/>
          <w:sz w:val="17"/>
          <w:szCs w:val="17"/>
          <w:highlight w:val="white"/>
          <w:lang w:val="es-ES_tradnl"/>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2C77E9">
        <w:rPr>
          <w:rFonts w:ascii="Courier New" w:hAnsi="Courier New"/>
          <w:sz w:val="17"/>
          <w:highlight w:val="white"/>
          <w:lang w:val="es-ES_tradnl" w:eastAsia="en-GB"/>
        </w:rPr>
        <w:t>&lt;</w:t>
      </w:r>
      <w:proofErr w:type="spellStart"/>
      <w:proofErr w:type="gramStart"/>
      <w:r w:rsidRPr="002C77E9">
        <w:rPr>
          <w:rFonts w:ascii="Courier New" w:hAnsi="Courier New"/>
          <w:sz w:val="17"/>
          <w:highlight w:val="white"/>
          <w:lang w:val="es-ES_tradnl" w:eastAsia="en-GB"/>
        </w:rPr>
        <w:t>xsd:annotation</w:t>
      </w:r>
      <w:proofErr w:type="spellEnd"/>
      <w:proofErr w:type="gramEnd"/>
      <w:r w:rsidRPr="002C77E9">
        <w:rPr>
          <w:rFonts w:ascii="Courier New" w:hAnsi="Courier New"/>
          <w:sz w:val="17"/>
          <w:highlight w:val="white"/>
          <w:lang w:val="es-ES_tradnl" w:eastAsia="en-GB"/>
        </w:rPr>
        <w:t>&gt;</w:t>
      </w:r>
    </w:p>
    <w:p w14:paraId="3909D188" w14:textId="77777777" w:rsidR="004C1557" w:rsidRPr="002C77E9" w:rsidRDefault="00832D88" w:rsidP="004C1557">
      <w:pPr>
        <w:autoSpaceDE w:val="0"/>
        <w:autoSpaceDN w:val="0"/>
        <w:adjustRightInd w:val="0"/>
        <w:spacing w:before="0" w:after="0"/>
        <w:rPr>
          <w:del w:id="903" w:author="Author"/>
          <w:rFonts w:ascii="Courier New" w:hAnsi="Courier New" w:cs="Courier New"/>
          <w:sz w:val="17"/>
          <w:szCs w:val="17"/>
          <w:highlight w:val="white"/>
          <w:lang w:val="es-ES_tradnl"/>
        </w:rPr>
      </w:pP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t>&lt;</w:t>
      </w:r>
      <w:proofErr w:type="spellStart"/>
      <w:proofErr w:type="gramStart"/>
      <w:r w:rsidRPr="002C77E9">
        <w:rPr>
          <w:rFonts w:ascii="Courier New" w:hAnsi="Courier New"/>
          <w:sz w:val="17"/>
          <w:highlight w:val="white"/>
          <w:lang w:val="es-ES_tradnl" w:eastAsia="en-GB"/>
        </w:rPr>
        <w:t>xsd:documentation</w:t>
      </w:r>
      <w:proofErr w:type="spellEnd"/>
      <w:proofErr w:type="gramEnd"/>
      <w:r w:rsidRPr="002C77E9">
        <w:rPr>
          <w:rFonts w:ascii="Courier New" w:hAnsi="Courier New"/>
          <w:sz w:val="17"/>
          <w:highlight w:val="white"/>
          <w:lang w:val="es-ES_tradnl" w:eastAsia="en-GB"/>
        </w:rPr>
        <w:t>&gt;</w:t>
      </w:r>
      <w:del w:id="904" w:author="Author">
        <w:r w:rsidR="004C1557" w:rsidRPr="002C77E9">
          <w:rPr>
            <w:rFonts w:ascii="Courier New" w:hAnsi="Courier New"/>
            <w:sz w:val="17"/>
            <w:highlight w:val="white"/>
            <w:lang w:val="es-ES_tradnl" w:eastAsia="en-GB"/>
          </w:rPr>
          <w:delText>PNG&lt;/xsd:documentation&gt;</w:delText>
        </w:r>
      </w:del>
    </w:p>
    <w:p w14:paraId="48B81F1B" w14:textId="77777777" w:rsidR="004C1557" w:rsidRPr="002C77E9" w:rsidRDefault="004C1557" w:rsidP="004C1557">
      <w:pPr>
        <w:autoSpaceDE w:val="0"/>
        <w:autoSpaceDN w:val="0"/>
        <w:adjustRightInd w:val="0"/>
        <w:spacing w:before="0" w:after="0"/>
        <w:rPr>
          <w:del w:id="905" w:author="Author"/>
          <w:rFonts w:ascii="Courier New" w:hAnsi="Courier New" w:cs="Courier New"/>
          <w:sz w:val="17"/>
          <w:szCs w:val="17"/>
          <w:highlight w:val="white"/>
          <w:lang w:val="es-ES_tradnl"/>
        </w:rPr>
      </w:pPr>
      <w:del w:id="906" w:author="Autho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delText>&lt;/xsd:annotation&gt;</w:delText>
        </w:r>
      </w:del>
    </w:p>
    <w:p w14:paraId="5A8E1A56" w14:textId="77777777" w:rsidR="004C1557" w:rsidRPr="002C77E9" w:rsidRDefault="004C1557" w:rsidP="004C1557">
      <w:pPr>
        <w:autoSpaceDE w:val="0"/>
        <w:autoSpaceDN w:val="0"/>
        <w:adjustRightInd w:val="0"/>
        <w:spacing w:before="0" w:after="0"/>
        <w:rPr>
          <w:del w:id="907" w:author="Author"/>
          <w:rFonts w:ascii="Courier New" w:hAnsi="Courier New" w:cs="Courier New"/>
          <w:sz w:val="17"/>
          <w:szCs w:val="17"/>
          <w:highlight w:val="white"/>
          <w:lang w:val="es-ES_tradnl"/>
        </w:rPr>
      </w:pPr>
      <w:del w:id="908" w:author="Autho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delText>&lt;/xsd:enumeration&gt;</w:delText>
        </w:r>
      </w:del>
    </w:p>
    <w:p w14:paraId="189532AE" w14:textId="77777777" w:rsidR="004C1557" w:rsidRPr="002C77E9" w:rsidRDefault="004C1557" w:rsidP="004C1557">
      <w:pPr>
        <w:autoSpaceDE w:val="0"/>
        <w:autoSpaceDN w:val="0"/>
        <w:adjustRightInd w:val="0"/>
        <w:spacing w:before="0" w:after="0"/>
        <w:rPr>
          <w:del w:id="909" w:author="Author"/>
          <w:rFonts w:ascii="Courier New" w:hAnsi="Courier New" w:cs="Courier New"/>
          <w:sz w:val="17"/>
          <w:szCs w:val="17"/>
          <w:highlight w:val="white"/>
          <w:lang w:val="es-ES_tradnl"/>
        </w:rPr>
      </w:pPr>
      <w:del w:id="910" w:author="Autho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delText>&lt;xsd:enumeration value="TIFF"&gt;</w:delText>
        </w:r>
      </w:del>
    </w:p>
    <w:p w14:paraId="2EC60418" w14:textId="77777777" w:rsidR="004C1557" w:rsidRPr="002C77E9" w:rsidRDefault="004C1557" w:rsidP="004C1557">
      <w:pPr>
        <w:autoSpaceDE w:val="0"/>
        <w:autoSpaceDN w:val="0"/>
        <w:adjustRightInd w:val="0"/>
        <w:spacing w:before="0" w:after="0"/>
        <w:rPr>
          <w:del w:id="911" w:author="Author"/>
          <w:rFonts w:ascii="Courier New" w:hAnsi="Courier New" w:cs="Courier New"/>
          <w:sz w:val="17"/>
          <w:szCs w:val="17"/>
          <w:highlight w:val="white"/>
          <w:lang w:val="es-ES_tradnl"/>
        </w:rPr>
      </w:pPr>
      <w:del w:id="912" w:author="Autho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r>
        <w:r w:rsidRPr="002C77E9">
          <w:rPr>
            <w:rFonts w:ascii="Courier New" w:hAnsi="Courier New"/>
            <w:sz w:val="17"/>
            <w:highlight w:val="white"/>
            <w:lang w:val="es-ES_tradnl" w:eastAsia="en-GB"/>
          </w:rPr>
          <w:tab/>
          <w:delText>&lt;xsd:annotation&gt;</w:delText>
        </w:r>
      </w:del>
    </w:p>
    <w:p w14:paraId="5D18F462" w14:textId="7D97E01C" w:rsidR="00832D88" w:rsidRPr="00560F8F" w:rsidRDefault="004C1557" w:rsidP="00832D88">
      <w:pPr>
        <w:spacing w:before="0" w:after="0"/>
        <w:rPr>
          <w:rFonts w:ascii="Courier New" w:hAnsi="Courier New" w:cs="Courier New"/>
          <w:sz w:val="17"/>
          <w:szCs w:val="17"/>
          <w:highlight w:val="white"/>
          <w:lang w:val="en-US"/>
        </w:rPr>
      </w:pPr>
      <w:del w:id="91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&lt;xsd:documentation&gt;TIFF</w:delText>
        </w:r>
      </w:del>
      <w:ins w:id="914" w:author="Author">
        <w:r w:rsidR="00832D88" w:rsidRPr="00560F8F">
          <w:rPr>
            <w:rFonts w:ascii="Courier New" w:hAnsi="Courier New"/>
            <w:sz w:val="17"/>
            <w:highlight w:val="white"/>
            <w:lang w:val="en-US" w:eastAsia="en-GB"/>
          </w:rPr>
          <w:t>Bibliographic data</w:t>
        </w:r>
      </w:ins>
      <w:r w:rsidR="00832D88" w:rsidRPr="00560F8F">
        <w:rPr>
          <w:rFonts w:ascii="Courier New" w:hAnsi="Courier New"/>
          <w:sz w:val="17"/>
          <w:highlight w:val="white"/>
          <w:lang w:val="en-US" w:eastAsia="en-GB"/>
        </w:rPr>
        <w:t>&lt;/</w:t>
      </w:r>
      <w:proofErr w:type="spellStart"/>
      <w:proofErr w:type="gramStart"/>
      <w:r w:rsidR="00832D88" w:rsidRPr="00560F8F">
        <w:rPr>
          <w:rFonts w:ascii="Courier New" w:hAnsi="Courier New"/>
          <w:sz w:val="17"/>
          <w:highlight w:val="white"/>
          <w:lang w:val="en-US" w:eastAsia="en-GB"/>
        </w:rPr>
        <w:t>xsd:documentation</w:t>
      </w:r>
      <w:proofErr w:type="spellEnd"/>
      <w:proofErr w:type="gramEnd"/>
      <w:r w:rsidR="00832D88" w:rsidRPr="00560F8F">
        <w:rPr>
          <w:rFonts w:ascii="Courier New" w:hAnsi="Courier New"/>
          <w:sz w:val="17"/>
          <w:highlight w:val="white"/>
          <w:lang w:val="en-US" w:eastAsia="en-GB"/>
        </w:rPr>
        <w:t>&gt;</w:t>
      </w:r>
    </w:p>
    <w:p w14:paraId="21643CCE"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1D7D5F37"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6DBA732E" w14:textId="467D98BE"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w:t>
      </w:r>
      <w:del w:id="915" w:author="Author">
        <w:r w:rsidR="004C1557" w:rsidRPr="00560F8F">
          <w:rPr>
            <w:rFonts w:ascii="Courier New" w:hAnsi="Courier New"/>
            <w:sz w:val="17"/>
            <w:highlight w:val="white"/>
            <w:lang w:val="en-US" w:eastAsia="en-GB"/>
          </w:rPr>
          <w:delText>SVG</w:delText>
        </w:r>
      </w:del>
      <w:ins w:id="916" w:author="Author">
        <w:r w:rsidRPr="00560F8F">
          <w:rPr>
            <w:rFonts w:ascii="Courier New" w:hAnsi="Courier New"/>
            <w:sz w:val="17"/>
            <w:highlight w:val="white"/>
            <w:lang w:val="en-US" w:eastAsia="en-GB"/>
          </w:rPr>
          <w:t>Registration certificate</w:t>
        </w:r>
      </w:ins>
      <w:r w:rsidRPr="00560F8F">
        <w:rPr>
          <w:rFonts w:ascii="Courier New" w:hAnsi="Courier New"/>
          <w:sz w:val="17"/>
          <w:highlight w:val="white"/>
          <w:lang w:val="en-US" w:eastAsia="en-GB"/>
        </w:rPr>
        <w:t>"&gt;</w:t>
      </w:r>
    </w:p>
    <w:p w14:paraId="24E1A060"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7ED255AB" w14:textId="5B59938E"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del w:id="917" w:author="Author">
        <w:r w:rsidR="004C1557" w:rsidRPr="00560F8F">
          <w:rPr>
            <w:rFonts w:ascii="Courier New" w:hAnsi="Courier New"/>
            <w:sz w:val="17"/>
            <w:highlight w:val="white"/>
            <w:lang w:val="en-US" w:eastAsia="en-GB"/>
          </w:rPr>
          <w:delText>Scalable vector graphics image</w:delText>
        </w:r>
      </w:del>
      <w:ins w:id="918" w:author="Author">
        <w:r w:rsidRPr="00560F8F">
          <w:rPr>
            <w:rFonts w:ascii="Courier New" w:hAnsi="Courier New"/>
            <w:sz w:val="17"/>
            <w:highlight w:val="white"/>
            <w:lang w:val="en-US" w:eastAsia="en-GB"/>
          </w:rPr>
          <w:t>Copy of registered design or design registration certificate</w:t>
        </w:r>
      </w:ins>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662D764F"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lastRenderedPageBreak/>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792091D5"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7187901D" w14:textId="167E82F5"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w:t>
      </w:r>
      <w:del w:id="919" w:author="Author">
        <w:r w:rsidR="004C1557" w:rsidRPr="00560F8F">
          <w:rPr>
            <w:rFonts w:ascii="Courier New" w:hAnsi="Courier New"/>
            <w:sz w:val="17"/>
            <w:highlight w:val="white"/>
            <w:lang w:val="en-US" w:eastAsia="en-GB"/>
          </w:rPr>
          <w:delText>HTML</w:delText>
        </w:r>
      </w:del>
      <w:ins w:id="920" w:author="Author">
        <w:r w:rsidRPr="00560F8F">
          <w:rPr>
            <w:rFonts w:ascii="Courier New" w:hAnsi="Courier New"/>
            <w:sz w:val="17"/>
            <w:highlight w:val="white"/>
            <w:lang w:val="en-US" w:eastAsia="en-GB"/>
          </w:rPr>
          <w:t>Industrial design representation</w:t>
        </w:r>
      </w:ins>
      <w:r w:rsidRPr="00560F8F">
        <w:rPr>
          <w:rFonts w:ascii="Courier New" w:hAnsi="Courier New"/>
          <w:sz w:val="17"/>
          <w:highlight w:val="white"/>
          <w:lang w:val="en-US" w:eastAsia="en-GB"/>
        </w:rPr>
        <w:t>"&gt;</w:t>
      </w:r>
    </w:p>
    <w:p w14:paraId="78B08C90"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0E72B8B7" w14:textId="77777777" w:rsidR="004C1557" w:rsidRPr="00560F8F" w:rsidRDefault="004C1557" w:rsidP="004C1557">
      <w:pPr>
        <w:autoSpaceDE w:val="0"/>
        <w:autoSpaceDN w:val="0"/>
        <w:adjustRightInd w:val="0"/>
        <w:spacing w:before="0" w:after="0"/>
        <w:rPr>
          <w:del w:id="921" w:author="Author"/>
          <w:rFonts w:ascii="Courier New" w:hAnsi="Courier New" w:cs="Courier New"/>
          <w:sz w:val="17"/>
          <w:szCs w:val="17"/>
          <w:highlight w:val="white"/>
          <w:lang w:val="en-US"/>
        </w:rPr>
      </w:pPr>
      <w:del w:id="92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delText>&lt;xsd:documentation&gt;HTML&lt;/xsd:documentation&gt;</w:delText>
        </w:r>
      </w:del>
    </w:p>
    <w:p w14:paraId="280D5D09" w14:textId="77777777" w:rsidR="00832D88" w:rsidRPr="00560F8F" w:rsidRDefault="00832D88" w:rsidP="00832D88">
      <w:pPr>
        <w:spacing w:before="0" w:after="0"/>
        <w:rPr>
          <w:ins w:id="923" w:author="Author"/>
          <w:rFonts w:ascii="Courier New" w:hAnsi="Courier New" w:cs="Courier New"/>
          <w:sz w:val="17"/>
          <w:szCs w:val="17"/>
          <w:highlight w:val="white"/>
          <w:lang w:val="en-US"/>
        </w:rPr>
      </w:pPr>
      <w:ins w:id="92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 xml:space="preserve">&gt;Representation of industrial design, which can be produced in 2D images, 3D images or 3D models, multimedia, or other formats accepted by the Office. If these files are not part of the Priority Document Data Package (PDDP) ZIP file, links to the published files can be </w:t>
        </w:r>
        <w:proofErr w:type="gramStart"/>
        <w:r w:rsidRPr="00560F8F">
          <w:rPr>
            <w:rFonts w:ascii="Courier New" w:hAnsi="Courier New"/>
            <w:sz w:val="17"/>
            <w:highlight w:val="white"/>
            <w:lang w:val="en-US" w:eastAsia="en-GB"/>
          </w:rPr>
          <w:t>provided.&lt;</w:t>
        </w:r>
        <w:proofErr w:type="gramEnd"/>
        <w:r w:rsidRPr="00560F8F">
          <w:rPr>
            <w:rFonts w:ascii="Courier New" w:hAnsi="Courier New"/>
            <w:sz w:val="17"/>
            <w:highlight w:val="white"/>
            <w:lang w:val="en-US" w:eastAsia="en-GB"/>
          </w:rPr>
          <w: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23B6EB54"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3B6EACD0"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1FE8835A" w14:textId="6224F170"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w:t>
      </w:r>
      <w:del w:id="925" w:author="Author">
        <w:r w:rsidR="004C1557" w:rsidRPr="00560F8F">
          <w:rPr>
            <w:rFonts w:ascii="Courier New" w:hAnsi="Courier New"/>
            <w:sz w:val="17"/>
            <w:highlight w:val="white"/>
            <w:lang w:val="en-US" w:eastAsia="en-GB"/>
          </w:rPr>
          <w:delText>CDX</w:delText>
        </w:r>
      </w:del>
      <w:ins w:id="926" w:author="Author">
        <w:r w:rsidRPr="00560F8F">
          <w:rPr>
            <w:rFonts w:ascii="Courier New" w:hAnsi="Courier New"/>
            <w:sz w:val="17"/>
            <w:highlight w:val="white"/>
            <w:lang w:val="en-US" w:eastAsia="en-GB"/>
          </w:rPr>
          <w:t>Classification data</w:t>
        </w:r>
      </w:ins>
      <w:r w:rsidRPr="00560F8F">
        <w:rPr>
          <w:rFonts w:ascii="Courier New" w:hAnsi="Courier New"/>
          <w:sz w:val="17"/>
          <w:highlight w:val="white"/>
          <w:lang w:val="en-US" w:eastAsia="en-GB"/>
        </w:rPr>
        <w:t>"&gt;</w:t>
      </w:r>
    </w:p>
    <w:p w14:paraId="3603DABA"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4CEAF2E7" w14:textId="3E4F2EED"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del w:id="927" w:author="Author">
        <w:r w:rsidR="004C1557" w:rsidRPr="00560F8F">
          <w:rPr>
            <w:rFonts w:ascii="Courier New" w:hAnsi="Courier New"/>
            <w:sz w:val="17"/>
            <w:highlight w:val="white"/>
            <w:lang w:val="en-US" w:eastAsia="en-GB"/>
          </w:rPr>
          <w:delText>CambridgeSoft proprietary ChemDraw file format</w:delText>
        </w:r>
      </w:del>
      <w:ins w:id="928" w:author="Author">
        <w:r w:rsidRPr="00560F8F">
          <w:rPr>
            <w:rFonts w:ascii="Courier New" w:hAnsi="Courier New"/>
            <w:sz w:val="17"/>
            <w:highlight w:val="white"/>
            <w:lang w:val="en-US" w:eastAsia="en-GB"/>
          </w:rPr>
          <w:t>Locarno classification data which the industrial design has been registered in</w:t>
        </w:r>
      </w:ins>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6C755FE2"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6DEC4461"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1C083101" w14:textId="7EC820BF"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w:t>
      </w:r>
      <w:del w:id="929" w:author="Author">
        <w:r w:rsidR="004C1557" w:rsidRPr="00560F8F">
          <w:rPr>
            <w:rFonts w:ascii="Courier New" w:hAnsi="Courier New"/>
            <w:sz w:val="17"/>
            <w:highlight w:val="white"/>
            <w:lang w:val="en-US" w:eastAsia="en-GB"/>
          </w:rPr>
          <w:delText>MOL</w:delText>
        </w:r>
      </w:del>
      <w:ins w:id="930" w:author="Author">
        <w:r w:rsidRPr="00560F8F">
          <w:rPr>
            <w:rFonts w:ascii="Courier New" w:hAnsi="Courier New"/>
            <w:sz w:val="17"/>
            <w:highlight w:val="white"/>
            <w:lang w:val="en-US" w:eastAsia="en-GB"/>
          </w:rPr>
          <w:t>Intermediate documents</w:t>
        </w:r>
      </w:ins>
      <w:r w:rsidRPr="00560F8F">
        <w:rPr>
          <w:rFonts w:ascii="Courier New" w:hAnsi="Courier New"/>
          <w:sz w:val="17"/>
          <w:highlight w:val="white"/>
          <w:lang w:val="en-US" w:eastAsia="en-GB"/>
        </w:rPr>
        <w:t>"&gt;</w:t>
      </w:r>
    </w:p>
    <w:p w14:paraId="014CBF45"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78526D9D" w14:textId="027591D6"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r w:rsidRPr="00560F8F">
        <w:rPr>
          <w:rFonts w:ascii="Courier New" w:hAnsi="Courier New"/>
          <w:sz w:val="17"/>
          <w:highlight w:val="white"/>
          <w:lang w:val="en-US" w:eastAsia="en-GB"/>
        </w:rPr>
        <w:t>xsd:documentation</w:t>
      </w:r>
      <w:proofErr w:type="spellEnd"/>
      <w:r w:rsidRPr="00560F8F">
        <w:rPr>
          <w:rFonts w:ascii="Courier New" w:hAnsi="Courier New"/>
          <w:sz w:val="17"/>
          <w:highlight w:val="white"/>
          <w:lang w:val="en-US" w:eastAsia="en-GB"/>
        </w:rPr>
        <w:t>&gt;</w:t>
      </w:r>
      <w:del w:id="931" w:author="Author">
        <w:r w:rsidR="004C1557" w:rsidRPr="00560F8F">
          <w:rPr>
            <w:rFonts w:ascii="Courier New" w:hAnsi="Courier New"/>
            <w:sz w:val="17"/>
            <w:highlight w:val="white"/>
            <w:lang w:val="en-US" w:eastAsia="en-GB"/>
          </w:rPr>
          <w:delText>File format for holding information about</w:delText>
        </w:r>
      </w:del>
      <w:ins w:id="932" w:author="Author">
        <w:r w:rsidRPr="00560F8F">
          <w:rPr>
            <w:rFonts w:ascii="Courier New" w:hAnsi="Courier New"/>
            <w:sz w:val="17"/>
            <w:highlight w:val="white"/>
            <w:lang w:val="en-US" w:eastAsia="en-GB"/>
          </w:rPr>
          <w:t>Other important documents relating to</w:t>
        </w:r>
      </w:ins>
      <w:r w:rsidRPr="00560F8F">
        <w:rPr>
          <w:rFonts w:ascii="Courier New" w:hAnsi="Courier New"/>
          <w:sz w:val="17"/>
          <w:highlight w:val="white"/>
          <w:lang w:val="en-US" w:eastAsia="en-GB"/>
        </w:rPr>
        <w:t xml:space="preserve"> the </w:t>
      </w:r>
      <w:del w:id="933" w:author="Author">
        <w:r w:rsidR="004C1557" w:rsidRPr="00560F8F">
          <w:rPr>
            <w:rFonts w:ascii="Courier New" w:hAnsi="Courier New"/>
            <w:sz w:val="17"/>
            <w:highlight w:val="white"/>
            <w:lang w:val="en-US" w:eastAsia="en-GB"/>
          </w:rPr>
          <w:delText>atoms, bonds, connectivity and coordinates</w:delText>
        </w:r>
      </w:del>
      <w:ins w:id="934" w:author="Author">
        <w:r w:rsidRPr="00560F8F">
          <w:rPr>
            <w:rFonts w:ascii="Courier New" w:hAnsi="Courier New"/>
            <w:sz w:val="17"/>
            <w:highlight w:val="white"/>
            <w:lang w:val="en-US" w:eastAsia="en-GB"/>
          </w:rPr>
          <w:t>industrial design priority document including amendments or notification</w:t>
        </w:r>
      </w:ins>
      <w:r w:rsidRPr="00560F8F">
        <w:rPr>
          <w:rFonts w:ascii="Courier New" w:hAnsi="Courier New"/>
          <w:sz w:val="17"/>
          <w:highlight w:val="white"/>
          <w:lang w:val="en-US" w:eastAsia="en-GB"/>
        </w:rPr>
        <w:t xml:space="preserve"> of </w:t>
      </w:r>
      <w:del w:id="935" w:author="Author">
        <w:r w:rsidR="004C1557" w:rsidRPr="00560F8F">
          <w:rPr>
            <w:rFonts w:ascii="Courier New" w:hAnsi="Courier New"/>
            <w:sz w:val="17"/>
            <w:highlight w:val="white"/>
            <w:lang w:val="en-US" w:eastAsia="en-GB"/>
          </w:rPr>
          <w:delText>a molecule</w:delText>
        </w:r>
      </w:del>
      <w:ins w:id="936" w:author="Author">
        <w:r w:rsidRPr="00560F8F">
          <w:rPr>
            <w:rFonts w:ascii="Courier New" w:hAnsi="Courier New"/>
            <w:sz w:val="17"/>
            <w:highlight w:val="white"/>
            <w:lang w:val="en-US" w:eastAsia="en-GB"/>
          </w:rPr>
          <w:t>change of applicant name</w:t>
        </w:r>
      </w:ins>
      <w:r w:rsidRPr="00560F8F">
        <w:rPr>
          <w:rFonts w:ascii="Courier New" w:hAnsi="Courier New"/>
          <w:sz w:val="17"/>
          <w:highlight w:val="white"/>
          <w:lang w:val="en-US" w:eastAsia="en-GB"/>
        </w:rPr>
        <w:t>&lt;/</w:t>
      </w:r>
      <w:proofErr w:type="spellStart"/>
      <w:r w:rsidRPr="00560F8F">
        <w:rPr>
          <w:rFonts w:ascii="Courier New" w:hAnsi="Courier New"/>
          <w:sz w:val="17"/>
          <w:highlight w:val="white"/>
          <w:lang w:val="en-US" w:eastAsia="en-GB"/>
        </w:rPr>
        <w:t>xsd:documentation</w:t>
      </w:r>
      <w:proofErr w:type="spellEnd"/>
      <w:r w:rsidRPr="00560F8F">
        <w:rPr>
          <w:rFonts w:ascii="Courier New" w:hAnsi="Courier New"/>
          <w:sz w:val="17"/>
          <w:highlight w:val="white"/>
          <w:lang w:val="en-US" w:eastAsia="en-GB"/>
        </w:rPr>
        <w:t>&gt;</w:t>
      </w:r>
    </w:p>
    <w:p w14:paraId="0D441F0B"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0967A385"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67F8D378" w14:textId="77777777" w:rsidR="00832D88" w:rsidRPr="00560F8F" w:rsidRDefault="00832D88" w:rsidP="00832D88">
      <w:pPr>
        <w:spacing w:before="0" w:after="0"/>
        <w:rPr>
          <w:ins w:id="937" w:author="Author"/>
          <w:rFonts w:ascii="Courier New" w:hAnsi="Courier New" w:cs="Courier New"/>
          <w:sz w:val="17"/>
          <w:szCs w:val="17"/>
          <w:highlight w:val="white"/>
          <w:lang w:val="en-US"/>
        </w:rPr>
      </w:pPr>
      <w:ins w:id="93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&gt;</w:t>
        </w:r>
      </w:ins>
    </w:p>
    <w:p w14:paraId="4FD59E99" w14:textId="77777777" w:rsidR="00832D88" w:rsidRPr="00560F8F" w:rsidRDefault="00832D88" w:rsidP="00832D88">
      <w:pPr>
        <w:spacing w:before="0" w:after="0"/>
        <w:rPr>
          <w:ins w:id="939" w:author="Author"/>
          <w:rFonts w:ascii="Courier New" w:hAnsi="Courier New" w:cs="Courier New"/>
          <w:sz w:val="17"/>
          <w:szCs w:val="17"/>
          <w:highlight w:val="white"/>
          <w:lang w:val="en-US"/>
        </w:rPr>
      </w:pPr>
      <w:ins w:id="940"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ins>
    </w:p>
    <w:p w14:paraId="51324506" w14:textId="77777777" w:rsidR="00832D88" w:rsidRPr="00560F8F" w:rsidRDefault="00832D88" w:rsidP="00832D88">
      <w:pPr>
        <w:spacing w:before="0" w:after="0"/>
        <w:rPr>
          <w:ins w:id="941" w:author="Author"/>
          <w:rFonts w:ascii="Courier New" w:hAnsi="Courier New" w:cs="Courier New"/>
          <w:sz w:val="17"/>
          <w:szCs w:val="17"/>
          <w:highlight w:val="white"/>
          <w:lang w:val="en-US"/>
        </w:rPr>
      </w:pPr>
      <w:ins w:id="942"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TrademarkSupplementaryDocumentCategory</w:t>
        </w:r>
        <w:proofErr w:type="spellEnd"/>
        <w:r w:rsidRPr="00560F8F">
          <w:rPr>
            <w:rFonts w:ascii="Courier New" w:hAnsi="Courier New"/>
            <w:sz w:val="17"/>
            <w:highlight w:val="white"/>
            <w:lang w:val="en-US" w:eastAsia="en-GB"/>
          </w:rPr>
          <w:t>" type="</w:t>
        </w:r>
        <w:proofErr w:type="spellStart"/>
        <w:proofErr w:type="gramStart"/>
        <w:r w:rsidRPr="00560F8F">
          <w:rPr>
            <w:rFonts w:ascii="Courier New" w:hAnsi="Courier New"/>
            <w:sz w:val="17"/>
            <w:highlight w:val="white"/>
            <w:lang w:val="en-US" w:eastAsia="en-GB"/>
          </w:rPr>
          <w:t>pde:TrademarkSupplementaryDocumentCategoryType</w:t>
        </w:r>
        <w:proofErr w:type="spellEnd"/>
        <w:proofErr w:type="gramEnd"/>
        <w:r w:rsidRPr="00560F8F">
          <w:rPr>
            <w:rFonts w:ascii="Courier New" w:hAnsi="Courier New"/>
            <w:sz w:val="17"/>
            <w:highlight w:val="white"/>
            <w:lang w:val="en-US" w:eastAsia="en-GB"/>
          </w:rPr>
          <w:t>"&gt;</w:t>
        </w:r>
      </w:ins>
    </w:p>
    <w:p w14:paraId="108ED12C" w14:textId="77777777" w:rsidR="00832D88" w:rsidRPr="00560F8F" w:rsidRDefault="00832D88" w:rsidP="00832D88">
      <w:pPr>
        <w:spacing w:before="0" w:after="0"/>
        <w:rPr>
          <w:ins w:id="943" w:author="Author"/>
          <w:rFonts w:ascii="Courier New" w:hAnsi="Courier New" w:cs="Courier New"/>
          <w:sz w:val="17"/>
          <w:szCs w:val="17"/>
          <w:highlight w:val="white"/>
          <w:lang w:val="en-US"/>
        </w:rPr>
      </w:pPr>
      <w:ins w:id="944"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51FB3E3B" w14:textId="77777777" w:rsidR="00832D88" w:rsidRPr="00560F8F" w:rsidRDefault="00832D88" w:rsidP="00832D88">
      <w:pPr>
        <w:spacing w:before="0" w:after="0"/>
        <w:rPr>
          <w:ins w:id="945" w:author="Author"/>
          <w:rFonts w:ascii="Courier New" w:hAnsi="Courier New" w:cs="Courier New"/>
          <w:sz w:val="17"/>
          <w:szCs w:val="17"/>
          <w:highlight w:val="white"/>
          <w:lang w:val="en-US"/>
        </w:rPr>
      </w:pPr>
      <w:ins w:id="94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&gt;Category which identifies the optional trademark document artifact&lt;/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2E8F2E95" w14:textId="77777777" w:rsidR="00832D88" w:rsidRPr="00560F8F" w:rsidRDefault="00832D88" w:rsidP="00832D88">
      <w:pPr>
        <w:spacing w:before="0" w:after="0"/>
        <w:rPr>
          <w:ins w:id="947" w:author="Author"/>
          <w:rFonts w:ascii="Courier New" w:hAnsi="Courier New" w:cs="Courier New"/>
          <w:sz w:val="17"/>
          <w:szCs w:val="17"/>
          <w:highlight w:val="white"/>
          <w:lang w:val="en-US"/>
        </w:rPr>
      </w:pPr>
      <w:ins w:id="94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45FAD91A" w14:textId="77777777" w:rsidR="00832D88" w:rsidRPr="00560F8F" w:rsidRDefault="00832D88" w:rsidP="00832D88">
      <w:pPr>
        <w:spacing w:before="0" w:after="0"/>
        <w:rPr>
          <w:ins w:id="949" w:author="Author"/>
          <w:rFonts w:ascii="Courier New" w:hAnsi="Courier New" w:cs="Courier New"/>
          <w:sz w:val="17"/>
          <w:szCs w:val="17"/>
          <w:highlight w:val="white"/>
          <w:lang w:val="en-US"/>
        </w:rPr>
      </w:pPr>
      <w:ins w:id="950"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ins>
    </w:p>
    <w:p w14:paraId="4367A585" w14:textId="77777777" w:rsidR="00832D88" w:rsidRPr="00560F8F" w:rsidRDefault="00832D88" w:rsidP="00832D88">
      <w:pPr>
        <w:spacing w:before="0" w:after="0"/>
        <w:rPr>
          <w:ins w:id="951" w:author="Author"/>
          <w:rFonts w:ascii="Courier New" w:hAnsi="Courier New" w:cs="Courier New"/>
          <w:sz w:val="17"/>
          <w:szCs w:val="17"/>
          <w:highlight w:val="white"/>
          <w:lang w:val="en-US"/>
        </w:rPr>
      </w:pPr>
      <w:ins w:id="952"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TrademarkSupplementaryDocumentCategoryType</w:t>
        </w:r>
        <w:proofErr w:type="spellEnd"/>
        <w:r w:rsidRPr="00560F8F">
          <w:rPr>
            <w:rFonts w:ascii="Courier New" w:hAnsi="Courier New"/>
            <w:sz w:val="17"/>
            <w:highlight w:val="white"/>
            <w:lang w:val="en-US" w:eastAsia="en-GB"/>
          </w:rPr>
          <w:t>"&gt;</w:t>
        </w:r>
      </w:ins>
    </w:p>
    <w:p w14:paraId="7A45A871" w14:textId="57A31920" w:rsidR="00832D88" w:rsidRPr="00560F8F" w:rsidRDefault="00832D88" w:rsidP="00832D88">
      <w:pPr>
        <w:spacing w:before="0" w:after="0"/>
        <w:rPr>
          <w:ins w:id="953" w:author="Author"/>
          <w:rFonts w:ascii="Courier New" w:hAnsi="Courier New" w:cs="Courier New"/>
          <w:sz w:val="17"/>
          <w:szCs w:val="17"/>
          <w:highlight w:val="white"/>
          <w:lang w:val="en-US"/>
        </w:rPr>
      </w:pPr>
      <w:ins w:id="954"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xsd:union</w:t>
        </w:r>
        <w:proofErr w:type="spellEnd"/>
        <w:proofErr w:type="gramEnd"/>
        <w:r w:rsidRPr="00560F8F">
          <w:rPr>
            <w:rFonts w:ascii="Courier New" w:hAnsi="Courier New"/>
            <w:sz w:val="17"/>
            <w:highlight w:val="white"/>
            <w:lang w:val="en-US" w:eastAsia="en-GB"/>
          </w:rPr>
          <w:t xml:space="preserve"> </w:t>
        </w:r>
        <w:proofErr w:type="spellStart"/>
        <w:r w:rsidRPr="00560F8F">
          <w:rPr>
            <w:rFonts w:ascii="Courier New" w:hAnsi="Courier New"/>
            <w:sz w:val="17"/>
            <w:highlight w:val="white"/>
            <w:lang w:val="en-US" w:eastAsia="en-GB"/>
          </w:rPr>
          <w:t>memberTypes</w:t>
        </w:r>
        <w:proofErr w:type="spellEnd"/>
        <w:r w:rsidRPr="00560F8F">
          <w:rPr>
            <w:rFonts w:ascii="Courier New" w:hAnsi="Courier New"/>
            <w:sz w:val="17"/>
            <w:highlight w:val="white"/>
            <w:lang w:val="en-US" w:eastAsia="en-GB"/>
          </w:rPr>
          <w:t>="</w:t>
        </w:r>
        <w:proofErr w:type="spellStart"/>
        <w:proofErr w:type="gramStart"/>
        <w:r w:rsidRPr="00560F8F">
          <w:rPr>
            <w:rFonts w:ascii="Courier New" w:hAnsi="Courier New"/>
            <w:sz w:val="17"/>
            <w:highlight w:val="white"/>
            <w:lang w:val="en-US" w:eastAsia="en-GB"/>
          </w:rPr>
          <w:t>xsd:token</w:t>
        </w:r>
        <w:proofErr w:type="spellEnd"/>
        <w:proofErr w:type="gramEnd"/>
        <w:r w:rsidRPr="00560F8F">
          <w:rPr>
            <w:rFonts w:ascii="Courier New" w:hAnsi="Courier New"/>
            <w:sz w:val="17"/>
            <w:highlight w:val="white"/>
            <w:lang w:val="en-US" w:eastAsia="en-GB"/>
          </w:rPr>
          <w:t xml:space="preserve"> </w:t>
        </w:r>
        <w:proofErr w:type="spellStart"/>
        <w:proofErr w:type="gramStart"/>
        <w:r w:rsidRPr="00560F8F">
          <w:rPr>
            <w:rFonts w:ascii="Courier New" w:hAnsi="Courier New"/>
            <w:sz w:val="17"/>
            <w:highlight w:val="white"/>
            <w:lang w:val="en-US" w:eastAsia="en-GB"/>
          </w:rPr>
          <w:t>pde:TrademarkSupplementaryDocumentCategoryBaseType</w:t>
        </w:r>
        <w:proofErr w:type="spellEnd"/>
        <w:proofErr w:type="gramEnd"/>
        <w:r w:rsidRPr="00560F8F">
          <w:rPr>
            <w:rFonts w:ascii="Courier New" w:hAnsi="Courier New"/>
            <w:sz w:val="17"/>
            <w:highlight w:val="white"/>
            <w:lang w:val="en-US" w:eastAsia="en-GB"/>
          </w:rPr>
          <w:t>"/&gt;</w:t>
        </w:r>
      </w:ins>
    </w:p>
    <w:p w14:paraId="5D5C020B" w14:textId="77777777" w:rsidR="00832D88" w:rsidRPr="00560F8F" w:rsidRDefault="00832D88" w:rsidP="00832D88">
      <w:pPr>
        <w:spacing w:before="0" w:after="0"/>
        <w:rPr>
          <w:ins w:id="955" w:author="Author"/>
          <w:rFonts w:ascii="Courier New" w:hAnsi="Courier New" w:cs="Courier New"/>
          <w:sz w:val="17"/>
          <w:szCs w:val="17"/>
          <w:highlight w:val="white"/>
          <w:lang w:val="en-US"/>
        </w:rPr>
      </w:pPr>
      <w:ins w:id="956"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ins>
    </w:p>
    <w:p w14:paraId="2DC737BD" w14:textId="77777777" w:rsidR="00832D88" w:rsidRPr="00560F8F" w:rsidRDefault="00832D88" w:rsidP="00832D88">
      <w:pPr>
        <w:spacing w:before="0" w:after="0"/>
        <w:rPr>
          <w:ins w:id="957" w:author="Author"/>
          <w:rFonts w:ascii="Courier New" w:hAnsi="Courier New" w:cs="Courier New"/>
          <w:sz w:val="17"/>
          <w:szCs w:val="17"/>
          <w:highlight w:val="white"/>
          <w:lang w:val="en-US"/>
        </w:rPr>
      </w:pPr>
      <w:ins w:id="958"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TrademarkSupplementaryDocumentCategoryBaseType</w:t>
        </w:r>
        <w:proofErr w:type="spellEnd"/>
        <w:r w:rsidRPr="00560F8F">
          <w:rPr>
            <w:rFonts w:ascii="Courier New" w:hAnsi="Courier New"/>
            <w:sz w:val="17"/>
            <w:highlight w:val="white"/>
            <w:lang w:val="en-US" w:eastAsia="en-GB"/>
          </w:rPr>
          <w:t>"&gt;</w:t>
        </w:r>
      </w:ins>
    </w:p>
    <w:p w14:paraId="4EB21C09" w14:textId="77777777" w:rsidR="00832D88" w:rsidRPr="00560F8F" w:rsidRDefault="00832D88" w:rsidP="00832D88">
      <w:pPr>
        <w:spacing w:before="0" w:after="0"/>
        <w:rPr>
          <w:ins w:id="959" w:author="Author"/>
          <w:rFonts w:ascii="Courier New" w:hAnsi="Courier New" w:cs="Courier New"/>
          <w:sz w:val="17"/>
          <w:szCs w:val="17"/>
          <w:highlight w:val="white"/>
          <w:lang w:val="en-US"/>
        </w:rPr>
      </w:pPr>
      <w:ins w:id="96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 xml:space="preserve"> base="</w:t>
        </w:r>
        <w:proofErr w:type="spellStart"/>
        <w:proofErr w:type="gramStart"/>
        <w:r w:rsidRPr="00560F8F">
          <w:rPr>
            <w:rFonts w:ascii="Courier New" w:hAnsi="Courier New"/>
            <w:sz w:val="17"/>
            <w:highlight w:val="white"/>
            <w:lang w:val="en-US" w:eastAsia="en-GB"/>
          </w:rPr>
          <w:t>xsd:token</w:t>
        </w:r>
        <w:proofErr w:type="spellEnd"/>
        <w:proofErr w:type="gramEnd"/>
        <w:r w:rsidRPr="00560F8F">
          <w:rPr>
            <w:rFonts w:ascii="Courier New" w:hAnsi="Courier New"/>
            <w:sz w:val="17"/>
            <w:highlight w:val="white"/>
            <w:lang w:val="en-US" w:eastAsia="en-GB"/>
          </w:rPr>
          <w:t>"&gt;</w:t>
        </w:r>
      </w:ins>
    </w:p>
    <w:p w14:paraId="21005110" w14:textId="73686B9F" w:rsidR="00A56422" w:rsidRPr="00560F8F" w:rsidRDefault="00832D88" w:rsidP="00A56422">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w:t>
      </w:r>
      <w:del w:id="961" w:author="Author">
        <w:r w:rsidR="004C1557" w:rsidRPr="00560F8F">
          <w:rPr>
            <w:rFonts w:ascii="Courier New" w:hAnsi="Courier New"/>
            <w:sz w:val="17"/>
            <w:highlight w:val="white"/>
            <w:lang w:val="en-US" w:eastAsia="en-GB"/>
          </w:rPr>
          <w:delText>NB</w:delText>
        </w:r>
      </w:del>
      <w:ins w:id="962" w:author="Author">
        <w:r w:rsidRPr="00560F8F">
          <w:rPr>
            <w:rFonts w:ascii="Courier New" w:hAnsi="Courier New"/>
            <w:sz w:val="17"/>
            <w:highlight w:val="white"/>
            <w:lang w:val="en-US" w:eastAsia="en-GB"/>
          </w:rPr>
          <w:t>Bibliographic data</w:t>
        </w:r>
      </w:ins>
      <w:r w:rsidRPr="00560F8F">
        <w:rPr>
          <w:rFonts w:ascii="Courier New" w:hAnsi="Courier New"/>
          <w:sz w:val="17"/>
          <w:highlight w:val="white"/>
          <w:lang w:val="en-US" w:eastAsia="en-GB"/>
        </w:rPr>
        <w:t>"&gt;</w:t>
      </w:r>
    </w:p>
    <w:p w14:paraId="2432A5E9" w14:textId="0384DFD2" w:rsidR="00A56422" w:rsidRPr="00560F8F" w:rsidRDefault="00A56422" w:rsidP="00A56422">
      <w:pPr>
        <w:spacing w:before="0" w:after="0"/>
        <w:ind w:left="720" w:firstLine="72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46139FFB" w14:textId="07F5AB67" w:rsidR="00A56422" w:rsidRPr="00560F8F" w:rsidRDefault="00A56422" w:rsidP="00A56422">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del w:id="963" w:author="Author">
        <w:r w:rsidR="004C1557" w:rsidRPr="00560F8F">
          <w:rPr>
            <w:rFonts w:ascii="Courier New" w:hAnsi="Courier New"/>
            <w:sz w:val="17"/>
            <w:highlight w:val="white"/>
            <w:lang w:val="en-US" w:eastAsia="en-GB"/>
          </w:rPr>
          <w:delText>File format for mathematica notebooks</w:delText>
        </w:r>
      </w:del>
      <w:ins w:id="964" w:author="Author">
        <w:r w:rsidRPr="00560F8F">
          <w:rPr>
            <w:rFonts w:ascii="Courier New" w:hAnsi="Courier New"/>
            <w:sz w:val="17"/>
            <w:highlight w:val="white"/>
            <w:lang w:val="en-US" w:eastAsia="en-GB"/>
          </w:rPr>
          <w:t>Bibliographic data including the applicant or owner of the trademark</w:t>
        </w:r>
      </w:ins>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p>
    <w:p w14:paraId="79ED2CD5" w14:textId="49D117C4" w:rsidR="00A56422" w:rsidRPr="00560F8F" w:rsidRDefault="00A56422" w:rsidP="00A56422">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1ADDE09E" w14:textId="58FF1D6C" w:rsidR="00A56422" w:rsidRPr="00560F8F" w:rsidRDefault="00A56422" w:rsidP="00A56422">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4CFEBCFA" w14:textId="6A7A4A6A" w:rsidR="00A56422" w:rsidRPr="00560F8F" w:rsidRDefault="00A56422" w:rsidP="00A56422">
      <w:pPr>
        <w:spacing w:before="0" w:after="0"/>
        <w:rPr>
          <w:ins w:id="965" w:author="Autho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w:t>
      </w:r>
      <w:ins w:id="966" w:author="Author">
        <w:r w:rsidRPr="00560F8F">
          <w:rPr>
            <w:rFonts w:ascii="Courier New" w:hAnsi="Courier New"/>
            <w:sz w:val="17"/>
            <w:highlight w:val="white"/>
            <w:lang w:val="en-US" w:eastAsia="en-GB"/>
          </w:rPr>
          <w:t>Registration certificate"&gt;</w:t>
        </w:r>
      </w:ins>
    </w:p>
    <w:p w14:paraId="63A4A9C5" w14:textId="1F6F9C6E" w:rsidR="00A56422" w:rsidRPr="00560F8F" w:rsidRDefault="00A56422" w:rsidP="00A56422">
      <w:pPr>
        <w:spacing w:before="0" w:after="0"/>
        <w:rPr>
          <w:ins w:id="967" w:author="Author"/>
          <w:rFonts w:ascii="Courier New" w:hAnsi="Courier New" w:cs="Courier New"/>
          <w:sz w:val="17"/>
          <w:szCs w:val="17"/>
          <w:highlight w:val="white"/>
          <w:lang w:val="en-US"/>
        </w:rPr>
      </w:pPr>
      <w:ins w:id="96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3F11DA6F" w14:textId="5C003B02" w:rsidR="00A56422" w:rsidRPr="00560F8F" w:rsidRDefault="00A56422" w:rsidP="00A56422">
      <w:pPr>
        <w:spacing w:before="0" w:after="0"/>
        <w:rPr>
          <w:ins w:id="969" w:author="Author"/>
          <w:rFonts w:ascii="Courier New" w:hAnsi="Courier New" w:cs="Courier New"/>
          <w:sz w:val="17"/>
          <w:szCs w:val="17"/>
          <w:highlight w:val="white"/>
          <w:lang w:val="en-US"/>
        </w:rPr>
      </w:pPr>
      <w:ins w:id="97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&gt;Copy of registered trademark or trademark registration certificate&lt;/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2AF5B56F" w14:textId="231E344D" w:rsidR="00A56422" w:rsidRPr="00560F8F" w:rsidRDefault="00A56422" w:rsidP="00A56422">
      <w:pPr>
        <w:spacing w:before="0" w:after="0"/>
        <w:rPr>
          <w:ins w:id="971" w:author="Author"/>
          <w:rFonts w:ascii="Courier New" w:hAnsi="Courier New" w:cs="Courier New"/>
          <w:sz w:val="17"/>
          <w:szCs w:val="17"/>
          <w:highlight w:val="white"/>
          <w:lang w:val="en-US"/>
        </w:rPr>
      </w:pPr>
      <w:ins w:id="972"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2F3E2663" w14:textId="16C201B9" w:rsidR="00A56422" w:rsidRPr="00560F8F" w:rsidRDefault="00A56422" w:rsidP="00A56422">
      <w:pPr>
        <w:spacing w:before="0" w:after="0"/>
        <w:rPr>
          <w:ins w:id="973" w:author="Author"/>
          <w:rFonts w:ascii="Courier New" w:hAnsi="Courier New" w:cs="Courier New"/>
          <w:sz w:val="17"/>
          <w:szCs w:val="17"/>
          <w:highlight w:val="white"/>
          <w:lang w:val="en-US"/>
        </w:rPr>
      </w:pPr>
      <w:ins w:id="974"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7E536D3E" w14:textId="57CCC3FD" w:rsidR="00A56422" w:rsidRPr="00560F8F" w:rsidRDefault="00A56422" w:rsidP="00A56422">
      <w:pPr>
        <w:spacing w:before="0" w:after="0"/>
        <w:rPr>
          <w:ins w:id="975" w:author="Author"/>
          <w:rFonts w:ascii="Courier New" w:hAnsi="Courier New" w:cs="Courier New"/>
          <w:sz w:val="17"/>
          <w:szCs w:val="17"/>
          <w:highlight w:val="white"/>
          <w:lang w:val="en-US"/>
        </w:rPr>
      </w:pPr>
      <w:ins w:id="976"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value="Mark representation"&gt;</w:t>
        </w:r>
      </w:ins>
    </w:p>
    <w:p w14:paraId="6192D616" w14:textId="116A399D" w:rsidR="00A56422" w:rsidRPr="00560F8F" w:rsidRDefault="00A56422" w:rsidP="00A56422">
      <w:pPr>
        <w:spacing w:before="0" w:after="0"/>
        <w:rPr>
          <w:ins w:id="977" w:author="Author"/>
          <w:rFonts w:ascii="Courier New" w:hAnsi="Courier New" w:cs="Courier New"/>
          <w:sz w:val="17"/>
          <w:szCs w:val="17"/>
          <w:highlight w:val="white"/>
          <w:lang w:val="en-US"/>
        </w:rPr>
      </w:pPr>
      <w:ins w:id="978"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592BFFDA" w14:textId="248E3D77" w:rsidR="00A56422" w:rsidRPr="00560F8F" w:rsidRDefault="00A56422" w:rsidP="00A56422">
      <w:pPr>
        <w:spacing w:before="0" w:after="0"/>
        <w:rPr>
          <w:ins w:id="979" w:author="Author"/>
          <w:rFonts w:ascii="Courier New" w:hAnsi="Courier New" w:cs="Courier New"/>
          <w:sz w:val="17"/>
          <w:szCs w:val="17"/>
          <w:highlight w:val="white"/>
          <w:lang w:val="en-US"/>
        </w:rPr>
      </w:pPr>
      <w:ins w:id="980"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 xml:space="preserve">&gt;Representation of trademark, which can be produced in 2D images, 3D images or 3D models, multimedia, or other formats accepted by the Office. </w:t>
        </w:r>
      </w:ins>
    </w:p>
    <w:p w14:paraId="080343B0" w14:textId="76BD438A" w:rsidR="00A56422" w:rsidRPr="00560F8F" w:rsidRDefault="00A56422" w:rsidP="00A56422">
      <w:pPr>
        <w:spacing w:before="0" w:after="0"/>
        <w:rPr>
          <w:rFonts w:ascii="Courier New" w:hAnsi="Courier New" w:cs="Courier New"/>
          <w:sz w:val="17"/>
          <w:szCs w:val="17"/>
          <w:highlight w:val="white"/>
          <w:lang w:val="en-US"/>
        </w:rPr>
      </w:pPr>
      <w:ins w:id="981" w:author="Author">
        <w:r w:rsidRPr="00560F8F">
          <w:rPr>
            <w:rFonts w:ascii="Courier New" w:hAnsi="Courier New"/>
            <w:sz w:val="17"/>
            <w:highlight w:val="white"/>
            <w:lang w:val="en-US" w:eastAsia="en-GB"/>
          </w:rPr>
          <w:t xml:space="preserve">If these files are not part of the Priority Document Data Package (PDDP) </w:t>
        </w:r>
      </w:ins>
      <w:r w:rsidRPr="00560F8F">
        <w:rPr>
          <w:rFonts w:ascii="Courier New" w:hAnsi="Courier New"/>
          <w:sz w:val="17"/>
          <w:highlight w:val="white"/>
          <w:lang w:val="en-US" w:eastAsia="en-GB"/>
        </w:rPr>
        <w:t>ZIP</w:t>
      </w:r>
      <w:del w:id="982" w:author="Author">
        <w:r w:rsidR="004C1557" w:rsidRPr="00560F8F">
          <w:rPr>
            <w:rFonts w:ascii="Courier New" w:hAnsi="Courier New"/>
            <w:sz w:val="17"/>
            <w:highlight w:val="white"/>
            <w:lang w:val="en-US" w:eastAsia="en-GB"/>
          </w:rPr>
          <w:delText>"&gt;</w:delText>
        </w:r>
      </w:del>
      <w:ins w:id="983" w:author="Author">
        <w:r w:rsidRPr="00560F8F">
          <w:rPr>
            <w:rFonts w:ascii="Courier New" w:hAnsi="Courier New"/>
            <w:sz w:val="17"/>
            <w:highlight w:val="white"/>
            <w:lang w:val="en-US" w:eastAsia="en-GB"/>
          </w:rPr>
          <w:t xml:space="preserve"> file, links to the published files can be </w:t>
        </w:r>
        <w:proofErr w:type="gramStart"/>
        <w:r w:rsidRPr="00560F8F">
          <w:rPr>
            <w:rFonts w:ascii="Courier New" w:hAnsi="Courier New"/>
            <w:sz w:val="17"/>
            <w:highlight w:val="white"/>
            <w:lang w:val="en-US" w:eastAsia="en-GB"/>
          </w:rPr>
          <w:t>provided.&lt;</w:t>
        </w:r>
        <w:proofErr w:type="gramEnd"/>
        <w:r w:rsidRPr="00560F8F">
          <w:rPr>
            <w:rFonts w:ascii="Courier New" w:hAnsi="Courier New"/>
            <w:sz w:val="17"/>
            <w:highlight w:val="white"/>
            <w:lang w:val="en-US" w:eastAsia="en-GB"/>
          </w:rPr>
          <w: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00486339" w14:textId="55D4FD04" w:rsidR="00A56422" w:rsidRPr="00560F8F" w:rsidRDefault="00A56422" w:rsidP="00A56422">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del w:id="984" w:author="Author">
        <w:r w:rsidR="004C1557" w:rsidRPr="00560F8F">
          <w:rPr>
            <w:rFonts w:ascii="Courier New" w:hAnsi="Courier New"/>
            <w:sz w:val="17"/>
            <w:highlight w:val="white"/>
            <w:lang w:val="en-US" w:eastAsia="en-GB"/>
          </w:rPr>
          <w:tab/>
        </w:r>
        <w:r w:rsidR="004C1557" w:rsidRPr="00560F8F">
          <w:rPr>
            <w:rFonts w:ascii="Courier New" w:hAnsi="Courier New"/>
            <w:sz w:val="17"/>
            <w:highlight w:val="white"/>
            <w:lang w:val="en-US" w:eastAsia="en-GB"/>
          </w:rPr>
          <w:tab/>
          <w:delText>&lt;</w:delText>
        </w:r>
      </w:del>
      <w:ins w:id="985" w:author="Author">
        <w:r w:rsidRPr="00560F8F">
          <w:rPr>
            <w:rFonts w:ascii="Courier New" w:hAnsi="Courier New"/>
            <w:sz w:val="17"/>
            <w:highlight w:val="white"/>
            <w:lang w:val="en-US" w:eastAsia="en-GB"/>
          </w:rPr>
          <w:t>&lt;/</w:t>
        </w:r>
      </w:ins>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74134298" w14:textId="539B75AB" w:rsidR="00A56422" w:rsidRPr="00560F8F" w:rsidRDefault="00A56422" w:rsidP="00A56422">
      <w:pPr>
        <w:spacing w:before="0" w:after="0"/>
        <w:rPr>
          <w:ins w:id="986" w:author="Author"/>
          <w:rFonts w:ascii="Courier New" w:hAnsi="Courier New" w:cs="Courier New"/>
          <w:sz w:val="17"/>
          <w:szCs w:val="17"/>
          <w:highlight w:val="white"/>
          <w:lang w:val="en-US"/>
        </w:rPr>
      </w:pPr>
      <w:ins w:id="987"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21EEA69A" w14:textId="6F359605" w:rsidR="00A56422" w:rsidRPr="00560F8F" w:rsidRDefault="00A56422" w:rsidP="00A56422">
      <w:pPr>
        <w:spacing w:before="0" w:after="0"/>
        <w:rPr>
          <w:ins w:id="988" w:author="Author"/>
          <w:rFonts w:ascii="Courier New" w:hAnsi="Courier New" w:cs="Courier New"/>
          <w:sz w:val="17"/>
          <w:szCs w:val="17"/>
          <w:highlight w:val="white"/>
          <w:lang w:val="en-US"/>
        </w:rPr>
      </w:pPr>
      <w:ins w:id="989"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value="Classification data"&gt;</w:t>
        </w:r>
      </w:ins>
    </w:p>
    <w:p w14:paraId="5B7A1AAA" w14:textId="2C648BA7" w:rsidR="00A56422" w:rsidRPr="00560F8F" w:rsidRDefault="00A56422" w:rsidP="00A56422">
      <w:pPr>
        <w:spacing w:before="0" w:after="0"/>
        <w:rPr>
          <w:ins w:id="990" w:author="Author"/>
          <w:rFonts w:ascii="Courier New" w:hAnsi="Courier New" w:cs="Courier New"/>
          <w:sz w:val="17"/>
          <w:szCs w:val="17"/>
          <w:highlight w:val="white"/>
          <w:lang w:val="fr-FR"/>
        </w:rPr>
      </w:pPr>
      <w:ins w:id="991"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xsd:annotation</w:t>
        </w:r>
        <w:proofErr w:type="spellEnd"/>
        <w:proofErr w:type="gramEnd"/>
        <w:r w:rsidRPr="00560F8F">
          <w:rPr>
            <w:rFonts w:ascii="Courier New" w:hAnsi="Courier New"/>
            <w:sz w:val="17"/>
            <w:highlight w:val="white"/>
            <w:lang w:val="fr-FR" w:eastAsia="en-GB"/>
          </w:rPr>
          <w:t>&gt;</w:t>
        </w:r>
      </w:ins>
    </w:p>
    <w:p w14:paraId="765DD8DA" w14:textId="66FB7444" w:rsidR="00A56422" w:rsidRPr="00560F8F" w:rsidRDefault="00A56422" w:rsidP="00A56422">
      <w:pPr>
        <w:spacing w:before="0" w:after="0"/>
        <w:rPr>
          <w:rFonts w:ascii="Courier New" w:hAnsi="Courier New" w:cs="Courier New"/>
          <w:sz w:val="17"/>
          <w:szCs w:val="17"/>
          <w:highlight w:val="white"/>
          <w:lang w:val="fr-FR"/>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del w:id="992" w:author="Author">
        <w:r w:rsidR="004C1557" w:rsidRPr="00560F8F">
          <w:rPr>
            <w:rFonts w:ascii="Courier New" w:hAnsi="Courier New"/>
            <w:sz w:val="17"/>
            <w:highlight w:val="white"/>
            <w:lang w:val="fr-FR" w:eastAsia="en-GB"/>
          </w:rPr>
          <w:delText>ZIP</w:delText>
        </w:r>
      </w:del>
      <w:ins w:id="993" w:author="Author">
        <w:r w:rsidRPr="00560F8F">
          <w:rPr>
            <w:rFonts w:ascii="Courier New" w:hAnsi="Courier New"/>
            <w:sz w:val="17"/>
            <w:highlight w:val="white"/>
            <w:lang w:val="fr-FR" w:eastAsia="en-GB"/>
          </w:rPr>
          <w:t>Classification data</w:t>
        </w:r>
      </w:ins>
      <w:r w:rsidRPr="00560F8F">
        <w:rPr>
          <w:rFonts w:ascii="Courier New" w:hAnsi="Courier New"/>
          <w:sz w:val="17"/>
          <w:highlight w:val="white"/>
          <w:lang w:val="fr-FR" w:eastAsia="en-GB"/>
        </w:rPr>
        <w:t>&lt;/</w:t>
      </w:r>
      <w:proofErr w:type="spellStart"/>
      <w:proofErr w:type="gramStart"/>
      <w:r w:rsidRPr="00560F8F">
        <w:rPr>
          <w:rFonts w:ascii="Courier New" w:hAnsi="Courier New"/>
          <w:sz w:val="17"/>
          <w:highlight w:val="white"/>
          <w:lang w:val="fr-FR" w:eastAsia="en-GB"/>
        </w:rPr>
        <w:t>xsd:documentation</w:t>
      </w:r>
      <w:proofErr w:type="spellEnd"/>
      <w:proofErr w:type="gramEnd"/>
      <w:r w:rsidRPr="00560F8F">
        <w:rPr>
          <w:rFonts w:ascii="Courier New" w:hAnsi="Courier New"/>
          <w:sz w:val="17"/>
          <w:highlight w:val="white"/>
          <w:lang w:val="fr-FR" w:eastAsia="en-GB"/>
        </w:rPr>
        <w:t>&gt;</w:t>
      </w:r>
    </w:p>
    <w:p w14:paraId="09550F05" w14:textId="7921C13E" w:rsidR="00A56422" w:rsidRPr="00560F8F" w:rsidRDefault="00A56422" w:rsidP="00A56422">
      <w:pPr>
        <w:spacing w:before="0" w:after="0"/>
        <w:rPr>
          <w:rFonts w:ascii="Courier New" w:hAnsi="Courier New" w:cs="Courier New"/>
          <w:sz w:val="17"/>
          <w:szCs w:val="17"/>
          <w:highlight w:val="white"/>
          <w:lang w:val="en-US"/>
        </w:rPr>
      </w:pPr>
      <w:r w:rsidRPr="00560F8F">
        <w:rPr>
          <w:rFonts w:ascii="Courier New" w:hAnsi="Courier New"/>
          <w:sz w:val="17"/>
          <w:highlight w:val="white"/>
          <w:lang w:val="fr-FR" w:eastAsia="en-GB"/>
        </w:rPr>
        <w:tab/>
      </w:r>
      <w:r w:rsidRPr="00560F8F">
        <w:rPr>
          <w:rFonts w:ascii="Courier New" w:hAnsi="Courier New"/>
          <w:sz w:val="17"/>
          <w:highlight w:val="white"/>
          <w:lang w:val="fr-FR" w:eastAsia="en-GB"/>
        </w:rPr>
        <w:tab/>
      </w: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p>
    <w:p w14:paraId="1F2DF4FB" w14:textId="1642FFE7" w:rsidR="00A56422" w:rsidRPr="00560F8F" w:rsidRDefault="00A56422" w:rsidP="00A56422">
      <w:pPr>
        <w:spacing w:before="0" w:after="0"/>
        <w:rPr>
          <w:ins w:id="994" w:author="Author"/>
          <w:rFonts w:ascii="Courier New" w:hAnsi="Courier New" w:cs="Courier New"/>
          <w:sz w:val="17"/>
          <w:szCs w:val="17"/>
          <w:highlight w:val="white"/>
          <w:lang w:val="en-US"/>
        </w:rPr>
      </w:pPr>
      <w:ins w:id="995"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411C0392" w14:textId="6EFEFA86" w:rsidR="00A56422" w:rsidRPr="00560F8F" w:rsidRDefault="00A56422" w:rsidP="00A56422">
      <w:pPr>
        <w:spacing w:before="0" w:after="0"/>
        <w:rPr>
          <w:ins w:id="996" w:author="Author"/>
          <w:rFonts w:ascii="Courier New" w:hAnsi="Courier New" w:cs="Courier New"/>
          <w:sz w:val="17"/>
          <w:szCs w:val="17"/>
          <w:highlight w:val="white"/>
          <w:lang w:val="en-US"/>
        </w:rPr>
      </w:pPr>
      <w:ins w:id="997"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value="Intermediate documents"&gt;</w:t>
        </w:r>
      </w:ins>
    </w:p>
    <w:p w14:paraId="6AC1CF54" w14:textId="457A364C" w:rsidR="00A56422" w:rsidRPr="00560F8F" w:rsidRDefault="00A56422" w:rsidP="00A56422">
      <w:pPr>
        <w:spacing w:before="0" w:after="0"/>
        <w:rPr>
          <w:ins w:id="998" w:author="Author"/>
          <w:rFonts w:ascii="Courier New" w:hAnsi="Courier New" w:cs="Courier New"/>
          <w:sz w:val="17"/>
          <w:szCs w:val="17"/>
          <w:highlight w:val="white"/>
          <w:lang w:val="en-US"/>
        </w:rPr>
      </w:pPr>
      <w:ins w:id="999"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283BBACF" w14:textId="324F1504" w:rsidR="00A56422" w:rsidRPr="00560F8F" w:rsidRDefault="00A56422" w:rsidP="00A56422">
      <w:pPr>
        <w:spacing w:before="0" w:after="0"/>
        <w:rPr>
          <w:ins w:id="1000" w:author="Author"/>
          <w:rFonts w:ascii="Courier New" w:hAnsi="Courier New" w:cs="Courier New"/>
          <w:sz w:val="17"/>
          <w:szCs w:val="17"/>
          <w:highlight w:val="white"/>
          <w:lang w:val="en-US"/>
        </w:rPr>
      </w:pPr>
      <w:ins w:id="1001"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&gt;Other documents relating to the trademark priority document including amendments or notification of change of applicant name&lt;/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167A6341" w14:textId="2B8E6DB5" w:rsidR="00A56422" w:rsidRPr="00560F8F" w:rsidRDefault="00A56422" w:rsidP="00A56422">
      <w:pPr>
        <w:spacing w:before="0" w:after="0"/>
        <w:rPr>
          <w:ins w:id="1002" w:author="Author"/>
          <w:rFonts w:ascii="Courier New" w:hAnsi="Courier New" w:cs="Courier New"/>
          <w:sz w:val="17"/>
          <w:szCs w:val="17"/>
          <w:highlight w:val="white"/>
          <w:lang w:val="en-US"/>
        </w:rPr>
      </w:pPr>
      <w:ins w:id="100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000710D4" w14:textId="1DED5F57" w:rsidR="00832D88" w:rsidRPr="00560F8F" w:rsidRDefault="00A56422" w:rsidP="00A56422">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lastRenderedPageBreak/>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p>
    <w:p w14:paraId="2A1D32FD" w14:textId="77777777" w:rsidR="00832D88"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&gt;</w:t>
      </w:r>
    </w:p>
    <w:p w14:paraId="531E332D" w14:textId="3D39E090" w:rsidR="00D90392" w:rsidRPr="00560F8F" w:rsidRDefault="00832D88" w:rsidP="00832D88">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p>
    <w:p w14:paraId="261909C6" w14:textId="48A6888B" w:rsidR="00252B56" w:rsidRPr="00560F8F" w:rsidRDefault="00252B56" w:rsidP="00C059E7">
      <w:pPr>
        <w:spacing w:before="0" w:after="0"/>
        <w:ind w:left="720"/>
        <w:rPr>
          <w:ins w:id="1004" w:author="Author"/>
          <w:rFonts w:ascii="Courier New" w:hAnsi="Courier New" w:cs="Courier New"/>
          <w:sz w:val="17"/>
          <w:szCs w:val="17"/>
          <w:lang w:val="en-US"/>
        </w:rPr>
      </w:pPr>
      <w:ins w:id="1005" w:author="Author">
        <w:r w:rsidRPr="00560F8F">
          <w:rPr>
            <w:rFonts w:ascii="Courier New" w:hAnsi="Courier New"/>
            <w:sz w:val="17"/>
            <w:lang w:val="en-US" w:eastAsia="en-GB"/>
          </w:rPr>
          <w:t>&lt;</w:t>
        </w:r>
        <w:proofErr w:type="spellStart"/>
        <w:proofErr w:type="gramStart"/>
        <w:r w:rsidRPr="00560F8F">
          <w:rPr>
            <w:rFonts w:ascii="Courier New" w:hAnsi="Courier New"/>
            <w:sz w:val="17"/>
            <w:lang w:val="en-US" w:eastAsia="en-GB"/>
          </w:rPr>
          <w:t>xsd:element</w:t>
        </w:r>
        <w:proofErr w:type="spellEnd"/>
        <w:proofErr w:type="gramEnd"/>
        <w:r w:rsidRPr="00560F8F">
          <w:rPr>
            <w:rFonts w:ascii="Courier New" w:hAnsi="Courier New"/>
            <w:sz w:val="17"/>
            <w:lang w:val="en-US" w:eastAsia="en-GB"/>
          </w:rPr>
          <w:t xml:space="preserve"> name="</w:t>
        </w:r>
        <w:proofErr w:type="spellStart"/>
        <w:r w:rsidRPr="00560F8F">
          <w:rPr>
            <w:rFonts w:ascii="Courier New" w:hAnsi="Courier New"/>
            <w:sz w:val="17"/>
            <w:lang w:val="en-US" w:eastAsia="en-GB"/>
          </w:rPr>
          <w:t>ApplicationFilingDate</w:t>
        </w:r>
        <w:proofErr w:type="spellEnd"/>
        <w:r w:rsidRPr="00560F8F">
          <w:rPr>
            <w:rFonts w:ascii="Courier New" w:hAnsi="Courier New"/>
            <w:sz w:val="17"/>
            <w:lang w:val="en-US" w:eastAsia="en-GB"/>
          </w:rPr>
          <w:t>" type="</w:t>
        </w:r>
        <w:proofErr w:type="spellStart"/>
        <w:proofErr w:type="gramStart"/>
        <w:r w:rsidRPr="00560F8F">
          <w:rPr>
            <w:rFonts w:ascii="Courier New" w:hAnsi="Courier New"/>
            <w:sz w:val="17"/>
            <w:lang w:val="en-US" w:eastAsia="en-GB"/>
          </w:rPr>
          <w:t>com:DateType</w:t>
        </w:r>
        <w:proofErr w:type="spellEnd"/>
        <w:proofErr w:type="gramEnd"/>
        <w:r w:rsidRPr="00560F8F">
          <w:rPr>
            <w:rFonts w:ascii="Courier New" w:hAnsi="Courier New"/>
            <w:sz w:val="17"/>
            <w:lang w:val="en-US" w:eastAsia="en-GB"/>
          </w:rPr>
          <w:t>"&gt;</w:t>
        </w:r>
      </w:ins>
      <w:r w:rsidR="000A2ACD" w:rsidRPr="00560F8F">
        <w:rPr>
          <w:rFonts w:ascii="Courier New" w:hAnsi="Courier New"/>
          <w:sz w:val="17"/>
          <w:lang w:val="en-US" w:eastAsia="en-GB"/>
        </w:rPr>
        <w:t xml:space="preserve"> </w:t>
      </w:r>
    </w:p>
    <w:p w14:paraId="475AECE3" w14:textId="6BB8BE5C" w:rsidR="00252B56" w:rsidRPr="00560F8F" w:rsidRDefault="00252B56" w:rsidP="00252B56">
      <w:pPr>
        <w:spacing w:before="0" w:after="0"/>
        <w:ind w:left="720" w:firstLine="720"/>
        <w:rPr>
          <w:ins w:id="1006" w:author="Author"/>
          <w:rFonts w:ascii="Courier New" w:hAnsi="Courier New" w:cs="Courier New"/>
          <w:sz w:val="17"/>
          <w:szCs w:val="17"/>
          <w:lang w:val="en-US"/>
        </w:rPr>
      </w:pPr>
      <w:ins w:id="1007" w:author="Author">
        <w:r w:rsidRPr="00560F8F">
          <w:rPr>
            <w:rFonts w:ascii="Courier New" w:hAnsi="Courier New"/>
            <w:sz w:val="17"/>
            <w:lang w:val="en-US" w:eastAsia="en-GB"/>
          </w:rPr>
          <w:t>&lt;</w:t>
        </w:r>
        <w:proofErr w:type="spellStart"/>
        <w:proofErr w:type="gramStart"/>
        <w:r w:rsidRPr="00560F8F">
          <w:rPr>
            <w:rFonts w:ascii="Courier New" w:hAnsi="Courier New"/>
            <w:sz w:val="17"/>
            <w:lang w:val="en-US" w:eastAsia="en-GB"/>
          </w:rPr>
          <w:t>xsd:annotation</w:t>
        </w:r>
        <w:proofErr w:type="spellEnd"/>
        <w:proofErr w:type="gramEnd"/>
        <w:r w:rsidRPr="00560F8F">
          <w:rPr>
            <w:rFonts w:ascii="Courier New" w:hAnsi="Courier New"/>
            <w:sz w:val="17"/>
            <w:lang w:val="en-US" w:eastAsia="en-GB"/>
          </w:rPr>
          <w:t>&gt;</w:t>
        </w:r>
      </w:ins>
      <w:r w:rsidR="000A2ACD" w:rsidRPr="00560F8F">
        <w:rPr>
          <w:rFonts w:ascii="Courier New" w:hAnsi="Courier New"/>
          <w:sz w:val="17"/>
          <w:lang w:val="en-US" w:eastAsia="en-GB"/>
        </w:rPr>
        <w:t xml:space="preserve"> </w:t>
      </w:r>
    </w:p>
    <w:p w14:paraId="71966490" w14:textId="0A4C0E7E" w:rsidR="004E3FF7" w:rsidRPr="00560F8F" w:rsidRDefault="00252B56" w:rsidP="00252B56">
      <w:pPr>
        <w:spacing w:before="0" w:after="0"/>
        <w:ind w:left="1440" w:firstLine="720"/>
        <w:rPr>
          <w:ins w:id="1008" w:author="Author"/>
          <w:rFonts w:ascii="Courier New" w:hAnsi="Courier New" w:cs="Courier New"/>
          <w:sz w:val="17"/>
          <w:szCs w:val="17"/>
          <w:lang w:val="en-US"/>
        </w:rPr>
      </w:pPr>
      <w:ins w:id="1009" w:author="Author">
        <w:r w:rsidRPr="00560F8F">
          <w:rPr>
            <w:rFonts w:ascii="Courier New" w:hAnsi="Courier New"/>
            <w:sz w:val="17"/>
            <w:lang w:val="en-US" w:eastAsia="en-GB"/>
          </w:rPr>
          <w:t>&lt;</w:t>
        </w:r>
        <w:proofErr w:type="spellStart"/>
        <w:proofErr w:type="gramStart"/>
        <w:r w:rsidRPr="00560F8F">
          <w:rPr>
            <w:rFonts w:ascii="Courier New" w:hAnsi="Courier New"/>
            <w:sz w:val="17"/>
            <w:lang w:val="en-US" w:eastAsia="en-GB"/>
          </w:rPr>
          <w:t>xsd:documentation</w:t>
        </w:r>
        <w:proofErr w:type="spellEnd"/>
        <w:proofErr w:type="gramEnd"/>
        <w:r w:rsidRPr="00560F8F">
          <w:rPr>
            <w:rFonts w:ascii="Courier New" w:hAnsi="Courier New"/>
            <w:sz w:val="17"/>
            <w:lang w:val="en-US" w:eastAsia="en-GB"/>
          </w:rPr>
          <w:t>&gt;The filing date of the application&lt;/</w:t>
        </w:r>
        <w:proofErr w:type="spellStart"/>
        <w:proofErr w:type="gramStart"/>
        <w:r w:rsidRPr="00560F8F">
          <w:rPr>
            <w:rFonts w:ascii="Courier New" w:hAnsi="Courier New"/>
            <w:sz w:val="17"/>
            <w:lang w:val="en-US" w:eastAsia="en-GB"/>
          </w:rPr>
          <w:t>xsd:documentation</w:t>
        </w:r>
        <w:proofErr w:type="spellEnd"/>
        <w:proofErr w:type="gramEnd"/>
        <w:r w:rsidRPr="00560F8F">
          <w:rPr>
            <w:rFonts w:ascii="Courier New" w:hAnsi="Courier New"/>
            <w:sz w:val="17"/>
            <w:lang w:val="en-US" w:eastAsia="en-GB"/>
          </w:rPr>
          <w:t>&gt;</w:t>
        </w:r>
      </w:ins>
    </w:p>
    <w:p w14:paraId="32252A32" w14:textId="43C0049D" w:rsidR="00252B56" w:rsidRPr="00560F8F" w:rsidRDefault="00252B56" w:rsidP="00252B56">
      <w:pPr>
        <w:spacing w:before="0" w:after="0"/>
        <w:ind w:left="720" w:firstLine="720"/>
        <w:rPr>
          <w:ins w:id="1010" w:author="Author"/>
          <w:rFonts w:ascii="Courier New" w:hAnsi="Courier New" w:cs="Courier New"/>
          <w:sz w:val="17"/>
          <w:szCs w:val="17"/>
          <w:lang w:val="en-US"/>
        </w:rPr>
      </w:pPr>
      <w:ins w:id="1011" w:author="Author">
        <w:r w:rsidRPr="00560F8F">
          <w:rPr>
            <w:rFonts w:ascii="Courier New" w:hAnsi="Courier New"/>
            <w:sz w:val="17"/>
            <w:lang w:val="en-US" w:eastAsia="en-GB"/>
          </w:rPr>
          <w:t>&lt;/</w:t>
        </w:r>
        <w:proofErr w:type="spellStart"/>
        <w:proofErr w:type="gramStart"/>
        <w:r w:rsidRPr="00560F8F">
          <w:rPr>
            <w:rFonts w:ascii="Courier New" w:hAnsi="Courier New"/>
            <w:sz w:val="17"/>
            <w:lang w:val="en-US" w:eastAsia="en-GB"/>
          </w:rPr>
          <w:t>xsd:annotation</w:t>
        </w:r>
        <w:proofErr w:type="spellEnd"/>
        <w:proofErr w:type="gramEnd"/>
        <w:r w:rsidRPr="00560F8F">
          <w:rPr>
            <w:rFonts w:ascii="Courier New" w:hAnsi="Courier New"/>
            <w:sz w:val="17"/>
            <w:lang w:val="en-US" w:eastAsia="en-GB"/>
          </w:rPr>
          <w:t>&gt;</w:t>
        </w:r>
      </w:ins>
      <w:r w:rsidR="000A2ACD" w:rsidRPr="00560F8F">
        <w:rPr>
          <w:rFonts w:ascii="Courier New" w:hAnsi="Courier New"/>
          <w:sz w:val="17"/>
          <w:lang w:val="en-US" w:eastAsia="en-GB"/>
        </w:rPr>
        <w:t xml:space="preserve"> </w:t>
      </w:r>
    </w:p>
    <w:p w14:paraId="6D33E5CC" w14:textId="470EDA65" w:rsidR="00252B56" w:rsidRPr="00560F8F" w:rsidRDefault="00252B56" w:rsidP="00252B56">
      <w:pPr>
        <w:spacing w:before="0" w:after="0"/>
        <w:rPr>
          <w:ins w:id="1012" w:author="Author"/>
          <w:rFonts w:ascii="Courier New" w:hAnsi="Courier New" w:cs="Courier New"/>
          <w:sz w:val="17"/>
          <w:szCs w:val="17"/>
          <w:lang w:val="en-US"/>
        </w:rPr>
      </w:pPr>
      <w:ins w:id="1013" w:author="Author">
        <w:r w:rsidRPr="00560F8F">
          <w:rPr>
            <w:rFonts w:ascii="Courier New" w:hAnsi="Courier New"/>
            <w:sz w:val="17"/>
            <w:lang w:val="en-US" w:eastAsia="en-GB"/>
          </w:rPr>
          <w:t>&lt;/</w:t>
        </w:r>
        <w:proofErr w:type="spellStart"/>
        <w:proofErr w:type="gramStart"/>
        <w:r w:rsidRPr="00560F8F">
          <w:rPr>
            <w:rFonts w:ascii="Courier New" w:hAnsi="Courier New"/>
            <w:sz w:val="17"/>
            <w:lang w:val="en-US" w:eastAsia="en-GB"/>
          </w:rPr>
          <w:t>xsd:element</w:t>
        </w:r>
        <w:proofErr w:type="spellEnd"/>
        <w:proofErr w:type="gramEnd"/>
        <w:r w:rsidRPr="00560F8F">
          <w:rPr>
            <w:rFonts w:ascii="Courier New" w:hAnsi="Courier New"/>
            <w:sz w:val="17"/>
            <w:lang w:val="en-US" w:eastAsia="en-GB"/>
          </w:rPr>
          <w:t>&gt;</w:t>
        </w:r>
      </w:ins>
    </w:p>
    <w:p w14:paraId="39E5D097" w14:textId="06EFF962" w:rsidR="005D3984" w:rsidRPr="00560F8F" w:rsidRDefault="005D3984" w:rsidP="005D3984">
      <w:pPr>
        <w:spacing w:before="0" w:after="0"/>
        <w:rPr>
          <w:ins w:id="1014" w:author="Author"/>
          <w:rFonts w:ascii="Courier New" w:hAnsi="Courier New" w:cs="Courier New"/>
          <w:sz w:val="17"/>
          <w:szCs w:val="17"/>
          <w:highlight w:val="white"/>
          <w:lang w:val="en-US"/>
        </w:rPr>
      </w:pPr>
      <w:ins w:id="1015" w:author="Author">
        <w:r w:rsidRPr="00560F8F">
          <w:rPr>
            <w:rFonts w:ascii="Courier New" w:hAnsi="Courier New"/>
            <w:sz w:val="17"/>
            <w:highlight w:val="white"/>
            <w:lang w:val="en-US" w:eastAsia="en-GB"/>
          </w:rPr>
          <w:t>&lt;</w:t>
        </w:r>
        <w:proofErr w:type="gramStart"/>
        <w:r w:rsidRPr="00560F8F">
          <w:rPr>
            <w:rFonts w:ascii="Courier New" w:hAnsi="Courier New"/>
            <w:sz w:val="17"/>
            <w:highlight w:val="white"/>
            <w:lang w:val="en-US" w:eastAsia="en-GB"/>
          </w:rPr>
          <w:t>xsd:element</w:t>
        </w:r>
        <w:proofErr w:type="gramEnd"/>
        <w:r w:rsidRPr="00560F8F">
          <w:rPr>
            <w:lang w:val="en-US"/>
          </w:rPr>
          <w:t> </w:t>
        </w:r>
        <w:r w:rsidRPr="00560F8F">
          <w:rPr>
            <w:rFonts w:ascii="Courier New" w:hAnsi="Courier New"/>
            <w:sz w:val="17"/>
            <w:highlight w:val="white"/>
            <w:lang w:val="en-US" w:eastAsia="en-GB"/>
          </w:rPr>
          <w:t>name="DocumentFileFormatCategory"type="</w:t>
        </w:r>
        <w:proofErr w:type="gramStart"/>
        <w:r w:rsidRPr="00560F8F">
          <w:rPr>
            <w:rFonts w:ascii="Courier New" w:hAnsi="Courier New"/>
            <w:sz w:val="17"/>
            <w:highlight w:val="white"/>
            <w:lang w:val="en-US" w:eastAsia="en-GB"/>
          </w:rPr>
          <w:t>pde:Document</w:t>
        </w:r>
        <w:proofErr w:type="gramEnd"/>
        <w:r w:rsidRPr="00560F8F">
          <w:rPr>
            <w:lang w:val="en-US"/>
          </w:rPr>
          <w:t> </w:t>
        </w:r>
        <w:r w:rsidRPr="00560F8F">
          <w:rPr>
            <w:rFonts w:ascii="Courier New" w:hAnsi="Courier New"/>
            <w:sz w:val="17"/>
            <w:highlight w:val="white"/>
            <w:lang w:val="en-US" w:eastAsia="en-GB"/>
          </w:rPr>
          <w:t>FileFormatCategoryType"&gt;</w:t>
        </w:r>
      </w:ins>
    </w:p>
    <w:p w14:paraId="40800945" w14:textId="77777777" w:rsidR="005D3984" w:rsidRPr="00560F8F" w:rsidRDefault="005D3984" w:rsidP="005D3984">
      <w:pPr>
        <w:spacing w:before="0" w:after="0"/>
        <w:rPr>
          <w:ins w:id="1016" w:author="Author"/>
          <w:rFonts w:ascii="Courier New" w:hAnsi="Courier New" w:cs="Courier New"/>
          <w:sz w:val="17"/>
          <w:szCs w:val="17"/>
          <w:highlight w:val="white"/>
          <w:lang w:val="en-US"/>
        </w:rPr>
      </w:pPr>
      <w:ins w:id="1017"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0AF082CC" w14:textId="70832223" w:rsidR="005D3984" w:rsidRPr="00560F8F" w:rsidRDefault="005D3984" w:rsidP="005D3984">
      <w:pPr>
        <w:spacing w:before="0" w:after="0"/>
        <w:rPr>
          <w:ins w:id="1018" w:author="Author"/>
          <w:rFonts w:ascii="Courier New" w:hAnsi="Courier New" w:cs="Courier New"/>
          <w:sz w:val="17"/>
          <w:szCs w:val="17"/>
          <w:highlight w:val="white"/>
          <w:lang w:val="en-US"/>
        </w:rPr>
      </w:pPr>
      <w:ins w:id="1019"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 xml:space="preserve">&gt;Category which identifies the file format of document or data </w:t>
        </w:r>
        <w:proofErr w:type="gramStart"/>
        <w:r w:rsidRPr="00560F8F">
          <w:rPr>
            <w:rFonts w:ascii="Courier New" w:hAnsi="Courier New"/>
            <w:sz w:val="17"/>
            <w:highlight w:val="white"/>
            <w:lang w:val="en-US" w:eastAsia="en-GB"/>
          </w:rPr>
          <w:t>element</w:t>
        </w:r>
        <w:proofErr w:type="gramEnd"/>
        <w:r w:rsidRPr="00560F8F">
          <w:rPr>
            <w:rFonts w:ascii="Courier New" w:hAnsi="Courier New"/>
            <w:sz w:val="17"/>
            <w:highlight w:val="white"/>
            <w:lang w:val="en-US" w:eastAsia="en-GB"/>
          </w:rPr>
          <w:t xml:space="preserve"> which is part of the document, e</w:t>
        </w:r>
        <w:proofErr w:type="gramStart"/>
        <w:r w:rsidRPr="00560F8F">
          <w:rPr>
            <w:rFonts w:ascii="Courier New" w:hAnsi="Courier New"/>
            <w:sz w:val="17"/>
            <w:highlight w:val="white"/>
            <w:lang w:val="en-US" w:eastAsia="en-GB"/>
          </w:rPr>
          <w:t>. g</w:t>
        </w:r>
        <w:proofErr w:type="gramEnd"/>
        <w:r w:rsidRPr="00560F8F">
          <w:rPr>
            <w:rFonts w:ascii="Courier New" w:hAnsi="Courier New"/>
            <w:sz w:val="17"/>
            <w:highlight w:val="white"/>
            <w:lang w:val="en-US" w:eastAsia="en-GB"/>
          </w:rPr>
          <w:t xml:space="preserve">. HTML, </w:t>
        </w:r>
        <w:proofErr w:type="gramStart"/>
        <w:r w:rsidRPr="00560F8F">
          <w:rPr>
            <w:rFonts w:ascii="Courier New" w:hAnsi="Courier New"/>
            <w:sz w:val="17"/>
            <w:highlight w:val="white"/>
            <w:lang w:val="en-US" w:eastAsia="en-GB"/>
          </w:rPr>
          <w:t>PDF,JPEG</w:t>
        </w:r>
        <w:proofErr w:type="gramEnd"/>
        <w:r w:rsidRPr="00560F8F">
          <w:rPr>
            <w:rFonts w:ascii="Courier New" w:hAnsi="Courier New"/>
            <w:sz w:val="17"/>
            <w:highlight w:val="white"/>
            <w:lang w:val="en-US" w:eastAsia="en-GB"/>
          </w:rPr>
          <w:t>, TIFF, MP4, WAV, OBJ, ZIP&lt;/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47D680B5" w14:textId="77777777" w:rsidR="005D3984" w:rsidRPr="00560F8F" w:rsidRDefault="005D3984" w:rsidP="005D3984">
      <w:pPr>
        <w:spacing w:before="0" w:after="0"/>
        <w:rPr>
          <w:ins w:id="1020" w:author="Author"/>
          <w:rFonts w:ascii="Courier New" w:hAnsi="Courier New" w:cs="Courier New"/>
          <w:sz w:val="17"/>
          <w:szCs w:val="17"/>
          <w:highlight w:val="white"/>
          <w:lang w:val="en-US"/>
        </w:rPr>
      </w:pPr>
      <w:ins w:id="1021"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0B148D3A" w14:textId="77777777" w:rsidR="005D3984" w:rsidRPr="00560F8F" w:rsidRDefault="005D3984" w:rsidP="005D3984">
      <w:pPr>
        <w:spacing w:before="0" w:after="0"/>
        <w:rPr>
          <w:ins w:id="1022" w:author="Author"/>
          <w:rFonts w:ascii="Courier New" w:hAnsi="Courier New" w:cs="Courier New"/>
          <w:sz w:val="17"/>
          <w:szCs w:val="17"/>
          <w:highlight w:val="white"/>
          <w:lang w:val="en-US"/>
        </w:rPr>
      </w:pPr>
      <w:ins w:id="1023"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xsd:element</w:t>
        </w:r>
        <w:proofErr w:type="spellEnd"/>
        <w:proofErr w:type="gramEnd"/>
        <w:r w:rsidRPr="00560F8F">
          <w:rPr>
            <w:rFonts w:ascii="Courier New" w:hAnsi="Courier New"/>
            <w:sz w:val="17"/>
            <w:highlight w:val="white"/>
            <w:lang w:val="en-US" w:eastAsia="en-GB"/>
          </w:rPr>
          <w:t>&gt;</w:t>
        </w:r>
      </w:ins>
    </w:p>
    <w:p w14:paraId="2E7AAC02" w14:textId="710901A3" w:rsidR="005D3984" w:rsidRPr="00560F8F" w:rsidRDefault="005D3984" w:rsidP="005D3984">
      <w:pPr>
        <w:spacing w:before="0" w:after="0"/>
        <w:rPr>
          <w:ins w:id="1024" w:author="Author"/>
          <w:rFonts w:ascii="Courier New" w:hAnsi="Courier New" w:cs="Courier New"/>
          <w:sz w:val="17"/>
          <w:szCs w:val="17"/>
          <w:highlight w:val="white"/>
          <w:lang w:val="en-US"/>
        </w:rPr>
      </w:pPr>
      <w:ins w:id="1025"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lang w:val="en-US"/>
          </w:rPr>
          <w:t> </w:t>
        </w:r>
        <w:r w:rsidRPr="00560F8F">
          <w:rPr>
            <w:rFonts w:ascii="Courier New" w:hAnsi="Courier New"/>
            <w:sz w:val="17"/>
            <w:highlight w:val="white"/>
            <w:lang w:val="en-US" w:eastAsia="en-GB"/>
          </w:rPr>
          <w:t>name="</w:t>
        </w:r>
        <w:proofErr w:type="spellStart"/>
        <w:r w:rsidRPr="00560F8F">
          <w:rPr>
            <w:rFonts w:ascii="Courier New" w:hAnsi="Courier New"/>
            <w:sz w:val="17"/>
            <w:highlight w:val="white"/>
            <w:lang w:val="en-US" w:eastAsia="en-GB"/>
          </w:rPr>
          <w:t>DocumentFileFormatCategoryType</w:t>
        </w:r>
        <w:proofErr w:type="spellEnd"/>
        <w:r w:rsidRPr="00560F8F">
          <w:rPr>
            <w:rFonts w:ascii="Courier New" w:hAnsi="Courier New"/>
            <w:sz w:val="17"/>
            <w:highlight w:val="white"/>
            <w:lang w:val="en-US" w:eastAsia="en-GB"/>
          </w:rPr>
          <w:t>"&gt;</w:t>
        </w:r>
      </w:ins>
    </w:p>
    <w:p w14:paraId="3D6ADB7C" w14:textId="1CBD409E" w:rsidR="00412203" w:rsidRPr="00560F8F" w:rsidRDefault="00412203" w:rsidP="00481E13">
      <w:pPr>
        <w:spacing w:before="0" w:after="0"/>
        <w:ind w:left="720"/>
        <w:rPr>
          <w:ins w:id="1026" w:author="Author"/>
          <w:rFonts w:ascii="Courier New" w:hAnsi="Courier New" w:cs="Courier New"/>
          <w:sz w:val="17"/>
          <w:szCs w:val="17"/>
          <w:highlight w:val="white"/>
          <w:lang w:val="en-US"/>
        </w:rPr>
      </w:pPr>
      <w:ins w:id="1027"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xsd:union</w:t>
        </w:r>
        <w:proofErr w:type="spellEnd"/>
        <w:proofErr w:type="gramEnd"/>
        <w:r w:rsidRPr="00560F8F">
          <w:rPr>
            <w:rFonts w:ascii="Courier New" w:hAnsi="Courier New"/>
            <w:sz w:val="17"/>
            <w:highlight w:val="white"/>
            <w:lang w:val="en-US" w:eastAsia="en-GB"/>
          </w:rPr>
          <w:t xml:space="preserve"> </w:t>
        </w:r>
        <w:proofErr w:type="spellStart"/>
        <w:r w:rsidRPr="00560F8F">
          <w:rPr>
            <w:rFonts w:ascii="Courier New" w:hAnsi="Courier New"/>
            <w:sz w:val="17"/>
            <w:highlight w:val="white"/>
            <w:lang w:val="en-US" w:eastAsia="en-GB"/>
          </w:rPr>
          <w:t>memberTypes</w:t>
        </w:r>
        <w:proofErr w:type="spellEnd"/>
        <w:r w:rsidRPr="00560F8F">
          <w:rPr>
            <w:rFonts w:ascii="Courier New" w:hAnsi="Courier New"/>
            <w:sz w:val="17"/>
            <w:highlight w:val="white"/>
            <w:lang w:val="en-US" w:eastAsia="en-GB"/>
          </w:rPr>
          <w:t>="</w:t>
        </w:r>
        <w:proofErr w:type="spellStart"/>
        <w:proofErr w:type="gramStart"/>
        <w:r w:rsidRPr="00560F8F">
          <w:rPr>
            <w:rFonts w:ascii="Courier New" w:hAnsi="Courier New"/>
            <w:sz w:val="17"/>
            <w:highlight w:val="white"/>
            <w:lang w:val="en-US" w:eastAsia="en-GB"/>
          </w:rPr>
          <w:t>com:DocumentFormatCategoryType</w:t>
        </w:r>
        <w:proofErr w:type="spellEnd"/>
        <w:proofErr w:type="gramEnd"/>
        <w:r w:rsidRPr="00560F8F">
          <w:rPr>
            <w:rFonts w:ascii="Courier New" w:hAnsi="Courier New"/>
            <w:sz w:val="17"/>
            <w:highlight w:val="white"/>
            <w:lang w:val="en-US" w:eastAsia="en-GB"/>
          </w:rPr>
          <w:t xml:space="preserve"> </w:t>
        </w:r>
        <w:proofErr w:type="spellStart"/>
        <w:proofErr w:type="gramStart"/>
        <w:r w:rsidRPr="00560F8F">
          <w:rPr>
            <w:rFonts w:ascii="Courier New" w:hAnsi="Courier New"/>
            <w:sz w:val="17"/>
            <w:highlight w:val="white"/>
            <w:lang w:val="en-US" w:eastAsia="en-GB"/>
          </w:rPr>
          <w:t>com:ThreeDModelFormatCategoryType</w:t>
        </w:r>
        <w:proofErr w:type="spellEnd"/>
        <w:proofErr w:type="gramEnd"/>
        <w:r w:rsidRPr="00560F8F">
          <w:rPr>
            <w:rFonts w:ascii="Courier New" w:hAnsi="Courier New"/>
            <w:sz w:val="17"/>
            <w:highlight w:val="white"/>
            <w:lang w:val="en-US" w:eastAsia="en-GB"/>
          </w:rPr>
          <w:t xml:space="preserve"> </w:t>
        </w:r>
        <w:proofErr w:type="spellStart"/>
        <w:proofErr w:type="gramStart"/>
        <w:r w:rsidRPr="00560F8F">
          <w:rPr>
            <w:rFonts w:ascii="Courier New" w:hAnsi="Courier New"/>
            <w:sz w:val="17"/>
            <w:highlight w:val="white"/>
            <w:lang w:val="en-US" w:eastAsia="en-GB"/>
          </w:rPr>
          <w:t>dgn:ViewFileFormatCategoryType</w:t>
        </w:r>
        <w:proofErr w:type="spellEnd"/>
        <w:proofErr w:type="gramEnd"/>
        <w:r w:rsidRPr="00560F8F">
          <w:rPr>
            <w:rFonts w:ascii="Courier New" w:hAnsi="Courier New"/>
            <w:sz w:val="17"/>
            <w:highlight w:val="white"/>
            <w:lang w:val="en-US" w:eastAsia="en-GB"/>
          </w:rPr>
          <w:t xml:space="preserve"> </w:t>
        </w:r>
        <w:proofErr w:type="spellStart"/>
        <w:proofErr w:type="gramStart"/>
        <w:r w:rsidRPr="00560F8F">
          <w:rPr>
            <w:rFonts w:ascii="Courier New" w:hAnsi="Courier New"/>
            <w:sz w:val="17"/>
            <w:highlight w:val="white"/>
            <w:lang w:val="en-US" w:eastAsia="en-GB"/>
          </w:rPr>
          <w:t>tmk:MarkMultimediaFileFormatCategoryType</w:t>
        </w:r>
        <w:proofErr w:type="spellEnd"/>
        <w:proofErr w:type="gramEnd"/>
        <w:r w:rsidRPr="00560F8F">
          <w:rPr>
            <w:rFonts w:ascii="Courier New" w:hAnsi="Courier New"/>
            <w:sz w:val="17"/>
            <w:highlight w:val="white"/>
            <w:lang w:val="en-US" w:eastAsia="en-GB"/>
          </w:rPr>
          <w:t xml:space="preserve"> </w:t>
        </w:r>
        <w:proofErr w:type="spellStart"/>
        <w:proofErr w:type="gramStart"/>
        <w:r w:rsidRPr="00560F8F">
          <w:rPr>
            <w:rFonts w:ascii="Courier New" w:hAnsi="Courier New"/>
            <w:sz w:val="17"/>
            <w:highlight w:val="white"/>
            <w:lang w:val="en-US" w:eastAsia="en-GB"/>
          </w:rPr>
          <w:t>tmk:SoundFileFormatCategoryType</w:t>
        </w:r>
        <w:proofErr w:type="spellEnd"/>
        <w:proofErr w:type="gramEnd"/>
        <w:r w:rsidRPr="00560F8F">
          <w:rPr>
            <w:rFonts w:ascii="Courier New" w:hAnsi="Courier New"/>
            <w:sz w:val="17"/>
            <w:highlight w:val="white"/>
            <w:lang w:val="en-US" w:eastAsia="en-GB"/>
          </w:rPr>
          <w:t xml:space="preserve"> </w:t>
        </w:r>
        <w:proofErr w:type="spellStart"/>
        <w:proofErr w:type="gramStart"/>
        <w:r w:rsidRPr="00560F8F">
          <w:rPr>
            <w:rFonts w:ascii="Courier New" w:hAnsi="Courier New"/>
            <w:sz w:val="17"/>
            <w:highlight w:val="white"/>
            <w:lang w:val="en-US" w:eastAsia="en-GB"/>
          </w:rPr>
          <w:t>pde:ArchiveFormatCategoryType</w:t>
        </w:r>
        <w:proofErr w:type="spellEnd"/>
        <w:proofErr w:type="gramEnd"/>
        <w:r w:rsidRPr="00560F8F">
          <w:rPr>
            <w:rFonts w:ascii="Courier New" w:hAnsi="Courier New"/>
            <w:sz w:val="17"/>
            <w:highlight w:val="white"/>
            <w:lang w:val="en-US" w:eastAsia="en-GB"/>
          </w:rPr>
          <w:t>"/&gt;</w:t>
        </w:r>
      </w:ins>
    </w:p>
    <w:p w14:paraId="64849782" w14:textId="0AC464E7" w:rsidR="00412203" w:rsidRPr="00560F8F" w:rsidRDefault="00412203" w:rsidP="00412203">
      <w:pPr>
        <w:spacing w:before="0" w:after="0"/>
        <w:rPr>
          <w:ins w:id="1028" w:author="Author"/>
          <w:rFonts w:ascii="Courier New" w:hAnsi="Courier New" w:cs="Courier New"/>
          <w:sz w:val="17"/>
          <w:szCs w:val="17"/>
          <w:highlight w:val="white"/>
          <w:lang w:val="en-US"/>
        </w:rPr>
      </w:pPr>
      <w:ins w:id="1029"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ins>
    </w:p>
    <w:p w14:paraId="77B32D24" w14:textId="77777777" w:rsidR="009B6B32" w:rsidRPr="00560F8F" w:rsidRDefault="009B6B32" w:rsidP="009B6B32">
      <w:pPr>
        <w:spacing w:before="0" w:after="0"/>
        <w:rPr>
          <w:ins w:id="1030" w:author="Author"/>
          <w:rFonts w:ascii="Courier New" w:hAnsi="Courier New" w:cs="Courier New"/>
          <w:sz w:val="17"/>
          <w:szCs w:val="17"/>
          <w:highlight w:val="white"/>
          <w:lang w:val="en-US"/>
        </w:rPr>
      </w:pPr>
      <w:ins w:id="1031"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 xml:space="preserve"> name="</w:t>
        </w:r>
        <w:proofErr w:type="spellStart"/>
        <w:r w:rsidRPr="00560F8F">
          <w:rPr>
            <w:rFonts w:ascii="Courier New" w:hAnsi="Courier New"/>
            <w:sz w:val="17"/>
            <w:highlight w:val="white"/>
            <w:lang w:val="en-US" w:eastAsia="en-GB"/>
          </w:rPr>
          <w:t>ArchiveFormatCategoryType</w:t>
        </w:r>
        <w:proofErr w:type="spellEnd"/>
        <w:r w:rsidRPr="00560F8F">
          <w:rPr>
            <w:rFonts w:ascii="Courier New" w:hAnsi="Courier New"/>
            <w:sz w:val="17"/>
            <w:highlight w:val="white"/>
            <w:lang w:val="en-US" w:eastAsia="en-GB"/>
          </w:rPr>
          <w:t>"&gt;</w:t>
        </w:r>
      </w:ins>
    </w:p>
    <w:p w14:paraId="2FD7BA3C" w14:textId="77777777" w:rsidR="009B6B32" w:rsidRPr="00560F8F" w:rsidRDefault="009B6B32" w:rsidP="009B6B32">
      <w:pPr>
        <w:spacing w:before="0" w:after="0"/>
        <w:rPr>
          <w:ins w:id="1032" w:author="Author"/>
          <w:rFonts w:ascii="Courier New" w:hAnsi="Courier New" w:cs="Courier New"/>
          <w:sz w:val="17"/>
          <w:szCs w:val="17"/>
          <w:highlight w:val="white"/>
          <w:lang w:val="en-US"/>
        </w:rPr>
      </w:pPr>
      <w:ins w:id="103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 xml:space="preserve"> base="</w:t>
        </w:r>
        <w:proofErr w:type="spellStart"/>
        <w:proofErr w:type="gramStart"/>
        <w:r w:rsidRPr="00560F8F">
          <w:rPr>
            <w:rFonts w:ascii="Courier New" w:hAnsi="Courier New"/>
            <w:sz w:val="17"/>
            <w:highlight w:val="white"/>
            <w:lang w:val="en-US" w:eastAsia="en-GB"/>
          </w:rPr>
          <w:t>xsd:token</w:t>
        </w:r>
        <w:proofErr w:type="spellEnd"/>
        <w:proofErr w:type="gramEnd"/>
        <w:r w:rsidRPr="00560F8F">
          <w:rPr>
            <w:rFonts w:ascii="Courier New" w:hAnsi="Courier New"/>
            <w:sz w:val="17"/>
            <w:highlight w:val="white"/>
            <w:lang w:val="en-US" w:eastAsia="en-GB"/>
          </w:rPr>
          <w:t>"&gt;</w:t>
        </w:r>
      </w:ins>
    </w:p>
    <w:p w14:paraId="021068E4" w14:textId="77777777" w:rsidR="009B6B32" w:rsidRPr="00560F8F" w:rsidRDefault="009B6B32" w:rsidP="009B6B32">
      <w:pPr>
        <w:spacing w:before="0" w:after="0"/>
        <w:rPr>
          <w:ins w:id="1034" w:author="Author"/>
          <w:rFonts w:ascii="Courier New" w:hAnsi="Courier New" w:cs="Courier New"/>
          <w:sz w:val="17"/>
          <w:szCs w:val="17"/>
          <w:highlight w:val="white"/>
          <w:lang w:val="en-US"/>
        </w:rPr>
      </w:pPr>
      <w:ins w:id="103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value="ZIP"&gt;</w:t>
        </w:r>
      </w:ins>
    </w:p>
    <w:p w14:paraId="4A94A52E" w14:textId="77777777" w:rsidR="009B6B32" w:rsidRPr="00560F8F" w:rsidRDefault="009B6B32" w:rsidP="009B6B32">
      <w:pPr>
        <w:spacing w:before="0" w:after="0"/>
        <w:rPr>
          <w:ins w:id="1036" w:author="Author"/>
          <w:rFonts w:ascii="Courier New" w:hAnsi="Courier New" w:cs="Courier New"/>
          <w:sz w:val="17"/>
          <w:szCs w:val="17"/>
          <w:highlight w:val="white"/>
          <w:lang w:val="en-US"/>
        </w:rPr>
      </w:pPr>
      <w:ins w:id="103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4391B1F3" w14:textId="7B98547A" w:rsidR="009B6B32" w:rsidRPr="00560F8F" w:rsidRDefault="009B6B32" w:rsidP="009B6B32">
      <w:pPr>
        <w:spacing w:before="0" w:after="0"/>
        <w:rPr>
          <w:ins w:id="1038" w:author="Author"/>
          <w:rFonts w:ascii="Courier New" w:hAnsi="Courier New" w:cs="Courier New"/>
          <w:sz w:val="17"/>
          <w:szCs w:val="17"/>
          <w:highlight w:val="white"/>
          <w:lang w:val="en-US"/>
        </w:rPr>
      </w:pPr>
      <w:ins w:id="1039"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&gt;ZIP file format for compressing and bundling files (.</w:t>
        </w:r>
        <w:proofErr w:type="gramStart"/>
        <w:r w:rsidRPr="00560F8F">
          <w:rPr>
            <w:rFonts w:ascii="Courier New" w:hAnsi="Courier New"/>
            <w:sz w:val="17"/>
            <w:highlight w:val="white"/>
            <w:lang w:val="en-US" w:eastAsia="en-GB"/>
          </w:rPr>
          <w:t>zip)&lt;</w:t>
        </w:r>
        <w:proofErr w:type="gramEnd"/>
        <w:r w:rsidRPr="00560F8F">
          <w:rPr>
            <w:rFonts w:ascii="Courier New" w:hAnsi="Courier New"/>
            <w:sz w:val="17"/>
            <w:highlight w:val="white"/>
            <w:lang w:val="en-US" w:eastAsia="en-GB"/>
          </w:rPr>
          <w: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476498C2" w14:textId="34F7B592" w:rsidR="009B6B32" w:rsidRPr="00560F8F" w:rsidRDefault="009B6B32" w:rsidP="009B6B32">
      <w:pPr>
        <w:spacing w:before="0" w:after="0"/>
        <w:rPr>
          <w:ins w:id="1040" w:author="Author"/>
          <w:rFonts w:ascii="Courier New" w:hAnsi="Courier New" w:cs="Courier New"/>
          <w:sz w:val="17"/>
          <w:szCs w:val="17"/>
          <w:highlight w:val="white"/>
          <w:lang w:val="en-US"/>
        </w:rPr>
      </w:pPr>
      <w:ins w:id="1041"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79453060" w14:textId="77777777" w:rsidR="009B6B32" w:rsidRPr="00560F8F" w:rsidRDefault="009B6B32" w:rsidP="009B6B32">
      <w:pPr>
        <w:spacing w:before="0" w:after="0"/>
        <w:rPr>
          <w:ins w:id="1042" w:author="Author"/>
          <w:rFonts w:ascii="Courier New" w:hAnsi="Courier New" w:cs="Courier New"/>
          <w:sz w:val="17"/>
          <w:szCs w:val="17"/>
          <w:highlight w:val="white"/>
          <w:lang w:val="en-US"/>
        </w:rPr>
      </w:pPr>
      <w:ins w:id="104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6E5DD446" w14:textId="77777777" w:rsidR="009B6B32" w:rsidRPr="00560F8F" w:rsidRDefault="009B6B32" w:rsidP="009B6B32">
      <w:pPr>
        <w:spacing w:before="0" w:after="0"/>
        <w:rPr>
          <w:ins w:id="1044" w:author="Author"/>
          <w:rFonts w:ascii="Courier New" w:hAnsi="Courier New" w:cs="Courier New"/>
          <w:sz w:val="17"/>
          <w:szCs w:val="17"/>
          <w:highlight w:val="white"/>
          <w:lang w:val="en-US"/>
        </w:rPr>
      </w:pPr>
      <w:ins w:id="104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 xml:space="preserve"> value="TAR"&gt;</w:t>
        </w:r>
      </w:ins>
    </w:p>
    <w:p w14:paraId="20A575F2" w14:textId="77777777" w:rsidR="009B6B32" w:rsidRPr="00560F8F" w:rsidRDefault="009B6B32" w:rsidP="009B6B32">
      <w:pPr>
        <w:spacing w:before="0" w:after="0"/>
        <w:rPr>
          <w:ins w:id="1046" w:author="Author"/>
          <w:rFonts w:ascii="Courier New" w:hAnsi="Courier New" w:cs="Courier New"/>
          <w:sz w:val="17"/>
          <w:szCs w:val="17"/>
          <w:highlight w:val="white"/>
          <w:lang w:val="en-US"/>
        </w:rPr>
      </w:pPr>
      <w:ins w:id="1047"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06AA89C7" w14:textId="5A505B8E" w:rsidR="009B6B32" w:rsidRPr="00560F8F" w:rsidRDefault="009B6B32" w:rsidP="00A15194">
      <w:pPr>
        <w:spacing w:before="0" w:after="0"/>
        <w:ind w:left="2880"/>
        <w:rPr>
          <w:ins w:id="1048" w:author="Author"/>
          <w:rFonts w:ascii="Courier New" w:hAnsi="Courier New" w:cs="Courier New"/>
          <w:sz w:val="17"/>
          <w:szCs w:val="17"/>
          <w:highlight w:val="white"/>
          <w:lang w:val="en-US"/>
        </w:rPr>
      </w:pPr>
      <w:ins w:id="1049" w:author="Autho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&gt;Tape archive file format (.</w:t>
        </w:r>
        <w:proofErr w:type="gramStart"/>
        <w:r w:rsidRPr="00560F8F">
          <w:rPr>
            <w:rFonts w:ascii="Courier New" w:hAnsi="Courier New"/>
            <w:sz w:val="17"/>
            <w:highlight w:val="white"/>
            <w:lang w:val="en-US" w:eastAsia="en-GB"/>
          </w:rPr>
          <w:t>tar)&lt;</w:t>
        </w:r>
        <w:proofErr w:type="gramEnd"/>
        <w:r w:rsidRPr="00560F8F">
          <w:rPr>
            <w:rFonts w:ascii="Courier New" w:hAnsi="Courier New"/>
            <w:sz w:val="17"/>
            <w:highlight w:val="white"/>
            <w:lang w:val="en-US" w:eastAsia="en-GB"/>
          </w:rPr>
          <w:t>/</w:t>
        </w:r>
        <w:proofErr w:type="spellStart"/>
        <w:proofErr w:type="gramStart"/>
        <w:r w:rsidRPr="00560F8F">
          <w:rPr>
            <w:rFonts w:ascii="Courier New" w:hAnsi="Courier New"/>
            <w:sz w:val="17"/>
            <w:highlight w:val="white"/>
            <w:lang w:val="en-US" w:eastAsia="en-GB"/>
          </w:rPr>
          <w:t>xsd:documentation</w:t>
        </w:r>
        <w:proofErr w:type="spellEnd"/>
        <w:proofErr w:type="gramEnd"/>
        <w:r w:rsidRPr="00560F8F">
          <w:rPr>
            <w:rFonts w:ascii="Courier New" w:hAnsi="Courier New"/>
            <w:sz w:val="17"/>
            <w:highlight w:val="white"/>
            <w:lang w:val="en-US" w:eastAsia="en-GB"/>
          </w:rPr>
          <w:t>&gt;</w:t>
        </w:r>
      </w:ins>
    </w:p>
    <w:p w14:paraId="577447FF" w14:textId="1024F348" w:rsidR="009B6B32" w:rsidRPr="00560F8F" w:rsidRDefault="009B6B32" w:rsidP="009B6B32">
      <w:pPr>
        <w:spacing w:before="0" w:after="0"/>
        <w:rPr>
          <w:ins w:id="1050" w:author="Author"/>
          <w:rFonts w:ascii="Courier New" w:hAnsi="Courier New" w:cs="Courier New"/>
          <w:sz w:val="17"/>
          <w:szCs w:val="17"/>
          <w:highlight w:val="white"/>
          <w:lang w:val="en-US"/>
        </w:rPr>
      </w:pPr>
      <w:ins w:id="1051"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xsd:annotation</w:t>
        </w:r>
        <w:proofErr w:type="spellEnd"/>
        <w:proofErr w:type="gramEnd"/>
        <w:r w:rsidRPr="00560F8F">
          <w:rPr>
            <w:rFonts w:ascii="Courier New" w:hAnsi="Courier New"/>
            <w:sz w:val="17"/>
            <w:highlight w:val="white"/>
            <w:lang w:val="en-US" w:eastAsia="en-GB"/>
          </w:rPr>
          <w:t>&gt;</w:t>
        </w:r>
      </w:ins>
    </w:p>
    <w:p w14:paraId="22FADE07" w14:textId="0537D5D6" w:rsidR="009B6B32" w:rsidRPr="00560F8F" w:rsidRDefault="009B6B32" w:rsidP="009B6B32">
      <w:pPr>
        <w:spacing w:before="0" w:after="0"/>
        <w:rPr>
          <w:ins w:id="1052" w:author="Author"/>
          <w:rFonts w:ascii="Courier New" w:hAnsi="Courier New" w:cs="Courier New"/>
          <w:sz w:val="17"/>
          <w:szCs w:val="17"/>
          <w:highlight w:val="white"/>
          <w:lang w:val="en-US"/>
        </w:rPr>
      </w:pPr>
      <w:ins w:id="1053"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xsd:enumeration</w:t>
        </w:r>
        <w:proofErr w:type="spellEnd"/>
        <w:proofErr w:type="gramEnd"/>
        <w:r w:rsidRPr="00560F8F">
          <w:rPr>
            <w:rFonts w:ascii="Courier New" w:hAnsi="Courier New"/>
            <w:sz w:val="17"/>
            <w:highlight w:val="white"/>
            <w:lang w:val="en-US" w:eastAsia="en-GB"/>
          </w:rPr>
          <w:t>&gt;</w:t>
        </w:r>
      </w:ins>
    </w:p>
    <w:p w14:paraId="0D246499" w14:textId="77777777" w:rsidR="009B6B32" w:rsidRPr="00560F8F" w:rsidRDefault="009B6B32" w:rsidP="009B6B32">
      <w:pPr>
        <w:spacing w:before="0" w:after="0"/>
        <w:rPr>
          <w:ins w:id="1054" w:author="Author"/>
          <w:rFonts w:ascii="Courier New" w:hAnsi="Courier New" w:cs="Courier New"/>
          <w:sz w:val="17"/>
          <w:szCs w:val="17"/>
          <w:highlight w:val="white"/>
          <w:lang w:val="en-US"/>
        </w:rPr>
      </w:pPr>
      <w:ins w:id="1055" w:author="Author">
        <w:r w:rsidRPr="00560F8F">
          <w:rPr>
            <w:rFonts w:ascii="Courier New" w:hAnsi="Courier New"/>
            <w:sz w:val="17"/>
            <w:highlight w:val="white"/>
            <w:lang w:val="en-US" w:eastAsia="en-GB"/>
          </w:rPr>
          <w:tab/>
        </w: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xsd:restriction</w:t>
        </w:r>
        <w:proofErr w:type="spellEnd"/>
        <w:proofErr w:type="gramEnd"/>
        <w:r w:rsidRPr="00560F8F">
          <w:rPr>
            <w:rFonts w:ascii="Courier New" w:hAnsi="Courier New"/>
            <w:sz w:val="17"/>
            <w:highlight w:val="white"/>
            <w:lang w:val="en-US" w:eastAsia="en-GB"/>
          </w:rPr>
          <w:t>&gt;</w:t>
        </w:r>
      </w:ins>
    </w:p>
    <w:p w14:paraId="2831CCAE" w14:textId="483401F2" w:rsidR="003F00A0" w:rsidRPr="00560F8F" w:rsidRDefault="009B6B32" w:rsidP="009B6B32">
      <w:pPr>
        <w:spacing w:before="0" w:after="0"/>
        <w:rPr>
          <w:ins w:id="1056" w:author="Author"/>
          <w:rFonts w:ascii="Courier New" w:hAnsi="Courier New" w:cs="Courier New"/>
          <w:sz w:val="17"/>
          <w:szCs w:val="17"/>
          <w:highlight w:val="white"/>
          <w:lang w:val="en-US"/>
        </w:rPr>
      </w:pPr>
      <w:ins w:id="1057" w:author="Author">
        <w:r w:rsidRPr="00560F8F">
          <w:rPr>
            <w:rFonts w:ascii="Courier New" w:hAnsi="Courier New"/>
            <w:sz w:val="17"/>
            <w:highlight w:val="white"/>
            <w:lang w:val="en-US" w:eastAsia="en-GB"/>
          </w:rPr>
          <w:tab/>
          <w:t>&lt;/</w:t>
        </w:r>
        <w:proofErr w:type="spellStart"/>
        <w:proofErr w:type="gramStart"/>
        <w:r w:rsidRPr="00560F8F">
          <w:rPr>
            <w:rFonts w:ascii="Courier New" w:hAnsi="Courier New"/>
            <w:sz w:val="17"/>
            <w:highlight w:val="white"/>
            <w:lang w:val="en-US" w:eastAsia="en-GB"/>
          </w:rPr>
          <w:t>xsd:simpleType</w:t>
        </w:r>
        <w:proofErr w:type="spellEnd"/>
        <w:proofErr w:type="gramEnd"/>
        <w:r w:rsidRPr="00560F8F">
          <w:rPr>
            <w:rFonts w:ascii="Courier New" w:hAnsi="Courier New"/>
            <w:sz w:val="17"/>
            <w:highlight w:val="white"/>
            <w:lang w:val="en-US" w:eastAsia="en-GB"/>
          </w:rPr>
          <w:t>&gt;</w:t>
        </w:r>
      </w:ins>
    </w:p>
    <w:p w14:paraId="516E9CBB" w14:textId="7ACA8245" w:rsidR="00481E13" w:rsidRPr="00560F8F" w:rsidRDefault="00481E13" w:rsidP="002904C5">
      <w:pPr>
        <w:spacing w:before="0" w:after="0"/>
        <w:rPr>
          <w:ins w:id="1058" w:author="Author"/>
          <w:rFonts w:ascii="Courier New" w:hAnsi="Courier New" w:cs="Courier New"/>
          <w:sz w:val="17"/>
          <w:szCs w:val="17"/>
          <w:highlight w:val="white"/>
          <w:lang w:val="en-US" w:eastAsia="en-GB"/>
        </w:rPr>
      </w:pPr>
    </w:p>
    <w:p w14:paraId="4B55B833" w14:textId="29E8576C" w:rsidR="002904C5" w:rsidRPr="00560F8F" w:rsidRDefault="002904C5" w:rsidP="002904C5">
      <w:pPr>
        <w:spacing w:before="0" w:after="0"/>
        <w:rPr>
          <w:rFonts w:ascii="Courier New" w:hAnsi="Courier New" w:cs="Courier New"/>
          <w:sz w:val="17"/>
          <w:szCs w:val="17"/>
          <w:highlight w:val="white"/>
          <w:lang w:val="en-US"/>
        </w:rPr>
      </w:pPr>
      <w:r w:rsidRPr="00560F8F">
        <w:rPr>
          <w:rFonts w:ascii="Courier New" w:hAnsi="Courier New"/>
          <w:sz w:val="17"/>
          <w:highlight w:val="white"/>
          <w:lang w:val="en-US" w:eastAsia="en-GB"/>
        </w:rPr>
        <w:t>&lt;/</w:t>
      </w:r>
      <w:proofErr w:type="spellStart"/>
      <w:proofErr w:type="gramStart"/>
      <w:r w:rsidRPr="00560F8F">
        <w:rPr>
          <w:rFonts w:ascii="Courier New" w:hAnsi="Courier New"/>
          <w:sz w:val="17"/>
          <w:highlight w:val="white"/>
          <w:lang w:val="en-US" w:eastAsia="en-GB"/>
        </w:rPr>
        <w:t>xsd:schema</w:t>
      </w:r>
      <w:proofErr w:type="spellEnd"/>
      <w:proofErr w:type="gramEnd"/>
      <w:r w:rsidRPr="00560F8F">
        <w:rPr>
          <w:rFonts w:ascii="Courier New" w:hAnsi="Courier New"/>
          <w:sz w:val="17"/>
          <w:highlight w:val="white"/>
          <w:lang w:val="en-US" w:eastAsia="en-GB"/>
        </w:rPr>
        <w:t>&gt;</w:t>
      </w:r>
    </w:p>
    <w:p w14:paraId="58C19432" w14:textId="77777777" w:rsidR="00625F19" w:rsidRPr="00560F8F" w:rsidRDefault="00625F19" w:rsidP="00625F19">
      <w:pPr>
        <w:spacing w:before="0" w:after="0"/>
        <w:rPr>
          <w:rFonts w:eastAsia="Calibri" w:cs="Arial"/>
          <w:kern w:val="0"/>
          <w:sz w:val="17"/>
          <w:szCs w:val="17"/>
          <w:lang w:val="en-US" w:eastAsia="zh-CN"/>
          <w14:ligatures w14:val="none"/>
        </w:rPr>
      </w:pPr>
    </w:p>
    <w:p w14:paraId="67F79F8B" w14:textId="19AE9AC4" w:rsidR="002706E3" w:rsidRPr="002C77E9" w:rsidRDefault="002706E3" w:rsidP="008514E6">
      <w:pPr>
        <w:spacing w:before="0" w:after="0"/>
        <w:ind w:left="5533"/>
        <w:jc w:val="center"/>
        <w:rPr>
          <w:rFonts w:eastAsia="Calibri" w:cs="Arial"/>
          <w:bCs/>
          <w:kern w:val="0"/>
          <w:lang w:val="es-ES_tradnl"/>
          <w14:ligatures w14:val="none"/>
        </w:rPr>
      </w:pPr>
      <w:bookmarkStart w:id="1059" w:name="_Toc136591630"/>
      <w:bookmarkStart w:id="1060" w:name="_Toc530474500"/>
      <w:bookmarkStart w:id="1061" w:name="_Toc53737912"/>
      <w:bookmarkStart w:id="1062" w:name="_Toc90370762"/>
      <w:r w:rsidRPr="002C77E9">
        <w:rPr>
          <w:lang w:val="es-ES_tradnl"/>
        </w:rPr>
        <w:t>[Sigue el Apéndice A del Anexo I de la Norma</w:t>
      </w:r>
      <w:r w:rsidR="002C77E9" w:rsidRPr="002C77E9">
        <w:rPr>
          <w:lang w:val="es-ES_tradnl"/>
        </w:rPr>
        <w:t> </w:t>
      </w:r>
      <w:r w:rsidRPr="002C77E9">
        <w:rPr>
          <w:lang w:val="es-ES_tradnl"/>
        </w:rPr>
        <w:t>ST.92]</w:t>
      </w:r>
      <w:bookmarkStart w:id="1063" w:name="_ANNEX_II"/>
      <w:bookmarkEnd w:id="1063"/>
    </w:p>
    <w:p w14:paraId="55B0AC21" w14:textId="77777777" w:rsidR="007042F7" w:rsidRPr="002C77E9" w:rsidRDefault="007042F7" w:rsidP="00F76057">
      <w:pPr>
        <w:spacing w:before="0" w:after="0"/>
        <w:jc w:val="right"/>
        <w:rPr>
          <w:rFonts w:eastAsia="Calibri" w:cs="Arial"/>
          <w:bCs/>
          <w:kern w:val="0"/>
          <w:sz w:val="17"/>
          <w:szCs w:val="17"/>
          <w:lang w:val="es-ES_tradnl" w:eastAsia="zh-CN"/>
          <w14:ligatures w14:val="none"/>
        </w:rPr>
        <w:sectPr w:rsidR="007042F7" w:rsidRPr="002C77E9" w:rsidSect="007C222B">
          <w:headerReference w:type="default" r:id="rId30"/>
          <w:footerReference w:type="default" r:id="rId31"/>
          <w:headerReference w:type="first" r:id="rId32"/>
          <w:pgSz w:w="11909" w:h="16834" w:code="9"/>
          <w:pgMar w:top="567" w:right="1134" w:bottom="1418" w:left="1418" w:header="510" w:footer="1021" w:gutter="0"/>
          <w:cols w:space="720"/>
          <w:titlePg/>
          <w:docGrid w:linePitch="360"/>
        </w:sectPr>
      </w:pPr>
    </w:p>
    <w:p w14:paraId="48A532E8" w14:textId="1CB89196" w:rsidR="00741874" w:rsidRPr="002C77E9" w:rsidRDefault="00821E18" w:rsidP="006B33F5">
      <w:pPr>
        <w:autoSpaceDE w:val="0"/>
        <w:autoSpaceDN w:val="0"/>
        <w:adjustRightInd w:val="0"/>
        <w:spacing w:before="0" w:after="0" w:line="360" w:lineRule="auto"/>
        <w:jc w:val="center"/>
        <w:outlineLvl w:val="0"/>
        <w:rPr>
          <w:rFonts w:cs="Arial"/>
          <w:color w:val="000000"/>
          <w:kern w:val="0"/>
          <w:sz w:val="17"/>
          <w:szCs w:val="17"/>
          <w:lang w:val="es-ES_tradnl"/>
          <w14:ligatures w14:val="none"/>
        </w:rPr>
      </w:pPr>
      <w:bookmarkStart w:id="1064" w:name="_Toc180148829"/>
      <w:bookmarkStart w:id="1065" w:name="_Toc198822796"/>
      <w:bookmarkStart w:id="1066" w:name="_Toc203552044"/>
      <w:bookmarkStart w:id="1067" w:name="_Toc211324029"/>
      <w:bookmarkStart w:id="1068" w:name="_Toc211443149"/>
      <w:bookmarkStart w:id="1069" w:name="_Toc211443344"/>
      <w:bookmarkStart w:id="1070" w:name="_Toc213229635"/>
      <w:bookmarkStart w:id="1071" w:name="_Toc180400499"/>
      <w:bookmarkEnd w:id="1059"/>
      <w:bookmarkEnd w:id="1060"/>
      <w:bookmarkEnd w:id="1061"/>
      <w:bookmarkEnd w:id="1062"/>
      <w:r w:rsidRPr="002C77E9">
        <w:rPr>
          <w:b/>
          <w:color w:val="000000"/>
          <w:sz w:val="17"/>
          <w:lang w:val="es-ES_tradnl"/>
        </w:rPr>
        <w:lastRenderedPageBreak/>
        <w:t>APÉNDICE</w:t>
      </w:r>
      <w:r w:rsidRPr="002C77E9">
        <w:rPr>
          <w:b/>
          <w:color w:val="000000" w:themeColor="text1"/>
          <w:sz w:val="17"/>
          <w:lang w:val="es-ES_tradnl"/>
        </w:rPr>
        <w:t xml:space="preserve"> </w:t>
      </w:r>
      <w:ins w:id="1072" w:author="Author">
        <w:r w:rsidRPr="002C77E9">
          <w:rPr>
            <w:b/>
            <w:color w:val="000000" w:themeColor="text1"/>
            <w:sz w:val="17"/>
            <w:lang w:val="es-ES_tradnl"/>
          </w:rPr>
          <w:t xml:space="preserve">A </w:t>
        </w:r>
      </w:ins>
      <w:r w:rsidRPr="002C77E9">
        <w:rPr>
          <w:b/>
          <w:color w:val="000000"/>
          <w:sz w:val="17"/>
          <w:lang w:val="es-ES_tradnl"/>
        </w:rPr>
        <w:t>DEL ANEXO I</w:t>
      </w:r>
      <w:bookmarkStart w:id="1073" w:name="_Toc1153351788"/>
      <w:bookmarkStart w:id="1074" w:name="_Hlk144130776"/>
      <w:bookmarkEnd w:id="1064"/>
      <w:bookmarkEnd w:id="1065"/>
      <w:bookmarkEnd w:id="1066"/>
      <w:bookmarkEnd w:id="1067"/>
      <w:bookmarkEnd w:id="1068"/>
      <w:bookmarkEnd w:id="1069"/>
      <w:bookmarkEnd w:id="1070"/>
      <w:bookmarkEnd w:id="1071"/>
      <w:r w:rsidRPr="002C77E9">
        <w:rPr>
          <w:b/>
          <w:color w:val="000000"/>
          <w:sz w:val="17"/>
          <w:lang w:val="es-ES_tradnl"/>
        </w:rPr>
        <w:t xml:space="preserve"> </w:t>
      </w:r>
    </w:p>
    <w:p w14:paraId="177DEE3D" w14:textId="01117CDB" w:rsidR="00821E18" w:rsidRPr="002C77E9" w:rsidRDefault="00821E18" w:rsidP="00821E18">
      <w:pPr>
        <w:autoSpaceDE w:val="0"/>
        <w:autoSpaceDN w:val="0"/>
        <w:adjustRightInd w:val="0"/>
        <w:spacing w:before="0" w:after="0" w:line="360" w:lineRule="auto"/>
        <w:jc w:val="center"/>
        <w:outlineLvl w:val="0"/>
        <w:rPr>
          <w:rFonts w:eastAsia="SimSun" w:cs="Arial"/>
          <w:color w:val="000000"/>
          <w:kern w:val="0"/>
          <w:sz w:val="17"/>
          <w:szCs w:val="17"/>
          <w:lang w:val="es-ES_tradnl"/>
          <w14:ligatures w14:val="none"/>
        </w:rPr>
      </w:pPr>
      <w:r w:rsidRPr="002C77E9">
        <w:rPr>
          <w:color w:val="000000"/>
          <w:sz w:val="17"/>
          <w:lang w:val="es-ES_tradnl"/>
        </w:rPr>
        <w:t xml:space="preserve"> </w:t>
      </w:r>
      <w:bookmarkStart w:id="1075" w:name="_Toc180400500"/>
      <w:bookmarkStart w:id="1076" w:name="_Toc198822797"/>
      <w:bookmarkStart w:id="1077" w:name="_Toc203552045"/>
      <w:bookmarkStart w:id="1078" w:name="_Toc180148830"/>
      <w:bookmarkStart w:id="1079" w:name="_Toc211324030"/>
      <w:bookmarkStart w:id="1080" w:name="_Toc211443150"/>
      <w:bookmarkStart w:id="1081" w:name="_Toc211443345"/>
      <w:bookmarkStart w:id="1082" w:name="_Toc213229636"/>
      <w:r w:rsidRPr="002C77E9">
        <w:rPr>
          <w:color w:val="000000"/>
          <w:sz w:val="17"/>
          <w:lang w:val="es-ES_tradnl"/>
        </w:rPr>
        <w:t>EJEMPLO DE INSTANCIA XML</w:t>
      </w:r>
      <w:bookmarkEnd w:id="1073"/>
      <w:r w:rsidRPr="002C77E9">
        <w:rPr>
          <w:color w:val="000000"/>
          <w:sz w:val="17"/>
          <w:lang w:val="es-ES_tradnl"/>
        </w:rPr>
        <w:t xml:space="preserve"> DEL ARCHIVO DE ÍNDICE DEL </w:t>
      </w:r>
      <w:bookmarkEnd w:id="1075"/>
      <w:ins w:id="1083" w:author="Author">
        <w:r w:rsidRPr="002C77E9">
          <w:rPr>
            <w:color w:val="000000"/>
            <w:sz w:val="17"/>
            <w:lang w:val="es-ES_tradnl"/>
          </w:rPr>
          <w:t>PDDP PARA PATENTES</w:t>
        </w:r>
      </w:ins>
      <w:bookmarkEnd w:id="1076"/>
      <w:bookmarkEnd w:id="1077"/>
      <w:bookmarkEnd w:id="1078"/>
      <w:bookmarkEnd w:id="1079"/>
      <w:bookmarkEnd w:id="1080"/>
      <w:bookmarkEnd w:id="1081"/>
      <w:bookmarkEnd w:id="1082"/>
    </w:p>
    <w:bookmarkEnd w:id="1074"/>
    <w:p w14:paraId="55295C05" w14:textId="77777777" w:rsidR="00821E18" w:rsidRPr="002C77E9" w:rsidRDefault="00821E18" w:rsidP="00821E18">
      <w:pPr>
        <w:widowControl w:val="0"/>
        <w:kinsoku w:val="0"/>
        <w:spacing w:before="0" w:after="0"/>
        <w:jc w:val="center"/>
        <w:rPr>
          <w:rFonts w:eastAsia="SimSun" w:cs="Arial"/>
          <w:kern w:val="0"/>
          <w:sz w:val="17"/>
          <w:szCs w:val="17"/>
          <w:lang w:val="es-ES_tradnl" w:eastAsia="zh-CN"/>
          <w14:ligatures w14:val="none"/>
        </w:rPr>
      </w:pPr>
    </w:p>
    <w:p w14:paraId="2EBC1F0F" w14:textId="77777777" w:rsidR="00821E18" w:rsidRPr="002C77E9" w:rsidRDefault="00821E18" w:rsidP="00E228D9">
      <w:pPr>
        <w:spacing w:before="0" w:after="0"/>
        <w:jc w:val="center"/>
        <w:rPr>
          <w:rFonts w:eastAsia="Calibri" w:cs="Arial"/>
          <w:i/>
          <w:iCs/>
          <w:kern w:val="0"/>
          <w:sz w:val="17"/>
          <w:szCs w:val="17"/>
          <w:lang w:val="es-ES_tradnl" w:eastAsia="zh-CN"/>
          <w14:ligatures w14:val="none"/>
        </w:rPr>
      </w:pPr>
    </w:p>
    <w:p w14:paraId="6D82F9BA" w14:textId="4FEB148E" w:rsidR="00F020D9" w:rsidRPr="002C77E9" w:rsidRDefault="00C0544A" w:rsidP="005C3D63">
      <w:pPr>
        <w:spacing w:before="0" w:after="0"/>
        <w:rPr>
          <w:rFonts w:eastAsia="Calibri" w:cs="Arial"/>
          <w:sz w:val="17"/>
          <w:szCs w:val="17"/>
          <w:lang w:val="es-ES_tradnl"/>
        </w:rPr>
      </w:pPr>
      <w:bookmarkStart w:id="1084" w:name="_Hlk195794581"/>
      <w:r w:rsidRPr="002C77E9">
        <w:rPr>
          <w:sz w:val="17"/>
          <w:lang w:val="es-ES_tradnl"/>
        </w:rPr>
        <w:t xml:space="preserve">Este apéndice es un ejemplo ficticio de instancia XML de un archivo de índice del paquete de datos de documentos de prioridad estructurado según el esquema XML del Anexo I. Este ejemplo también está disponible en: </w:t>
      </w:r>
    </w:p>
    <w:bookmarkEnd w:id="1084"/>
    <w:p w14:paraId="6341A0DB" w14:textId="3C746A66" w:rsidR="009E34B5" w:rsidRPr="00DC26B1" w:rsidRDefault="00A527F2" w:rsidP="009E34B5">
      <w:pPr>
        <w:spacing w:before="0" w:after="0"/>
        <w:rPr>
          <w:rFonts w:eastAsia="Times New Roman" w:cs="Arial"/>
          <w:color w:val="343434"/>
          <w:kern w:val="0"/>
          <w:sz w:val="18"/>
          <w:szCs w:val="18"/>
          <w:lang w:val="es-ES_tradnl"/>
          <w14:ligatures w14:val="none"/>
        </w:rPr>
      </w:pPr>
      <w:ins w:id="1085" w:author="Author">
        <w:r w:rsidRPr="002C77E9">
          <w:rPr>
            <w:sz w:val="17"/>
            <w:lang w:val="es-ES_tradnl"/>
          </w:rPr>
          <w:t xml:space="preserve"> </w:t>
        </w:r>
      </w:ins>
      <w:hyperlink r:id="rId33" w:tgtFrame="new" w:history="1">
        <w:r w:rsidR="009E34B5" w:rsidRPr="00DC26B1">
          <w:rPr>
            <w:rStyle w:val="Hyperlink"/>
            <w:rFonts w:eastAsia="Times New Roman" w:cs="Arial"/>
            <w:kern w:val="0"/>
            <w:sz w:val="18"/>
            <w:szCs w:val="18"/>
            <w14:ligatures w14:val="none"/>
          </w:rPr>
          <w:t>https://www.wipo.int/edocs/mdocs/cws/</w:t>
        </w:r>
        <w:r w:rsidR="009E34B5">
          <w:rPr>
            <w:rStyle w:val="Hyperlink"/>
            <w:rFonts w:eastAsia="Times New Roman" w:cs="Arial"/>
            <w:kern w:val="0"/>
            <w:sz w:val="18"/>
            <w:szCs w:val="18"/>
            <w14:ligatures w14:val="none"/>
          </w:rPr>
          <w:t>es</w:t>
        </w:r>
        <w:r w:rsidR="009E34B5" w:rsidRPr="00DC26B1">
          <w:rPr>
            <w:rStyle w:val="Hyperlink"/>
            <w:rFonts w:eastAsia="Times New Roman" w:cs="Arial"/>
            <w:kern w:val="0"/>
            <w:sz w:val="18"/>
            <w:szCs w:val="18"/>
            <w14:ligatures w14:val="none"/>
          </w:rPr>
          <w:t>/cws_13/cws_13_20_rev-annexiv.zip</w:t>
        </w:r>
      </w:hyperlink>
    </w:p>
    <w:p w14:paraId="39100E2E" w14:textId="043E1F13" w:rsidR="00350B87" w:rsidRPr="002C77E9" w:rsidRDefault="00350B87" w:rsidP="009E34B5">
      <w:pPr>
        <w:spacing w:before="0" w:after="0"/>
        <w:rPr>
          <w:ins w:id="1086" w:author="Author"/>
          <w:rFonts w:eastAsia="SimSun" w:cs="Arial"/>
          <w:kern w:val="0"/>
          <w:sz w:val="17"/>
          <w:szCs w:val="17"/>
          <w:highlight w:val="yellow"/>
          <w:lang w:val="es-ES_tradnl"/>
          <w14:ligatures w14:val="none"/>
        </w:rPr>
      </w:pPr>
      <w:ins w:id="1087" w:author="Author">
        <w:r w:rsidRPr="002C77E9">
          <w:rPr>
            <w:i/>
            <w:sz w:val="17"/>
            <w:lang w:val="es-ES_tradnl"/>
          </w:rPr>
          <w:t>(Nota: el enlace al ejemplo de instancia XML para patentes se actualizará cuando se publique la norma).</w:t>
        </w:r>
      </w:ins>
    </w:p>
    <w:p w14:paraId="7CDD6828" w14:textId="77777777" w:rsidR="00350B87" w:rsidRPr="002C77E9" w:rsidRDefault="00350B87" w:rsidP="005C3D63">
      <w:pPr>
        <w:spacing w:before="0" w:after="0"/>
        <w:rPr>
          <w:ins w:id="1088" w:author="Author"/>
          <w:rFonts w:cs="Arial"/>
          <w:sz w:val="17"/>
          <w:szCs w:val="17"/>
          <w:lang w:val="es-ES_tradnl"/>
        </w:rPr>
      </w:pPr>
    </w:p>
    <w:p w14:paraId="753EC648" w14:textId="17888150" w:rsidR="0008697E" w:rsidRPr="002C77E9" w:rsidRDefault="0008697E" w:rsidP="00821E18">
      <w:pPr>
        <w:spacing w:before="0" w:after="0"/>
        <w:rPr>
          <w:ins w:id="1089" w:author="Author"/>
          <w:rFonts w:eastAsia="SimSun" w:cs="Arial"/>
          <w:kern w:val="0"/>
          <w:sz w:val="17"/>
          <w:szCs w:val="17"/>
          <w:lang w:val="es-ES_tradnl" w:eastAsia="zh-CN"/>
          <w14:ligatures w14:val="none"/>
        </w:rPr>
      </w:pPr>
    </w:p>
    <w:p w14:paraId="4BF1B804" w14:textId="2307817B" w:rsidR="00801E84" w:rsidRPr="00560F8F" w:rsidRDefault="2F7AF71A" w:rsidP="12A5BFF3">
      <w:pPr>
        <w:autoSpaceDE w:val="0"/>
        <w:autoSpaceDN w:val="0"/>
        <w:adjustRightInd w:val="0"/>
        <w:spacing w:before="0" w:after="0"/>
        <w:rPr>
          <w:ins w:id="1090" w:author="Author"/>
          <w:rFonts w:ascii="Courier New" w:hAnsi="Courier New" w:cs="Courier New"/>
          <w:sz w:val="17"/>
          <w:szCs w:val="17"/>
          <w:highlight w:val="white"/>
          <w:lang w:val="fr-FR"/>
        </w:rPr>
      </w:pPr>
      <w:bookmarkStart w:id="1091" w:name="_Hlk197958032"/>
      <w:proofErr w:type="gramStart"/>
      <w:ins w:id="1092" w:author="Author">
        <w:r w:rsidRPr="00560F8F">
          <w:rPr>
            <w:rFonts w:ascii="Courier New" w:hAnsi="Courier New"/>
            <w:sz w:val="17"/>
            <w:lang w:val="fr-FR"/>
          </w:rPr>
          <w:t>&lt;?</w:t>
        </w:r>
        <w:proofErr w:type="gramEnd"/>
        <w:r w:rsidRPr="00560F8F">
          <w:rPr>
            <w:rFonts w:ascii="Courier New" w:hAnsi="Courier New"/>
            <w:sz w:val="17"/>
            <w:lang w:val="fr-FR"/>
          </w:rPr>
          <w:t xml:space="preserve">xml version="1.0" </w:t>
        </w:r>
        <w:proofErr w:type="spellStart"/>
        <w:r w:rsidRPr="00560F8F">
          <w:rPr>
            <w:rFonts w:ascii="Courier New" w:hAnsi="Courier New"/>
            <w:sz w:val="17"/>
            <w:lang w:val="fr-FR"/>
          </w:rPr>
          <w:t>encoding</w:t>
        </w:r>
        <w:proofErr w:type="spellEnd"/>
        <w:r w:rsidRPr="00560F8F">
          <w:rPr>
            <w:rFonts w:ascii="Courier New" w:hAnsi="Courier New"/>
            <w:sz w:val="17"/>
            <w:lang w:val="fr-FR"/>
          </w:rPr>
          <w:t>="UTF-8</w:t>
        </w:r>
        <w:proofErr w:type="gramStart"/>
        <w:r w:rsidRPr="00560F8F">
          <w:rPr>
            <w:rFonts w:ascii="Courier New" w:hAnsi="Courier New"/>
            <w:sz w:val="17"/>
            <w:lang w:val="fr-FR"/>
          </w:rPr>
          <w:t>"?</w:t>
        </w:r>
        <w:proofErr w:type="gramEnd"/>
        <w:r w:rsidRPr="00560F8F">
          <w:rPr>
            <w:rFonts w:ascii="Courier New" w:hAnsi="Courier New"/>
            <w:sz w:val="17"/>
            <w:lang w:val="fr-FR"/>
          </w:rPr>
          <w:t>&gt;</w:t>
        </w:r>
      </w:ins>
    </w:p>
    <w:p w14:paraId="3FFD01B3" w14:textId="77777777" w:rsidR="003B5A50" w:rsidRPr="00560F8F" w:rsidRDefault="0036647B" w:rsidP="00940F9C">
      <w:pPr>
        <w:autoSpaceDE w:val="0"/>
        <w:autoSpaceDN w:val="0"/>
        <w:adjustRightInd w:val="0"/>
        <w:spacing w:before="0" w:after="0"/>
        <w:rPr>
          <w:ins w:id="1093" w:author="Author"/>
          <w:rFonts w:ascii="Courier New" w:hAnsi="Courier New" w:cs="Courier New"/>
          <w:sz w:val="17"/>
          <w:szCs w:val="17"/>
          <w:highlight w:val="white"/>
          <w:lang w:val="fr-FR"/>
        </w:rPr>
      </w:pP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pde:PriorityDocumentIndex</w:t>
      </w:r>
      <w:proofErr w:type="spellEnd"/>
      <w:proofErr w:type="gramEnd"/>
      <w:r w:rsidRPr="00560F8F">
        <w:rPr>
          <w:rFonts w:ascii="Courier New" w:hAnsi="Courier New"/>
          <w:sz w:val="17"/>
          <w:highlight w:val="white"/>
          <w:lang w:val="fr-FR"/>
        </w:rPr>
        <w:t xml:space="preserve"> </w:t>
      </w:r>
      <w:proofErr w:type="spellStart"/>
      <w:proofErr w:type="gramStart"/>
      <w:r w:rsidRPr="00560F8F">
        <w:rPr>
          <w:rFonts w:ascii="Courier New" w:hAnsi="Courier New"/>
          <w:sz w:val="17"/>
          <w:highlight w:val="white"/>
          <w:lang w:val="fr-FR"/>
        </w:rPr>
        <w:t>xmlns:xsi</w:t>
      </w:r>
      <w:proofErr w:type="spellEnd"/>
      <w:proofErr w:type="gramEnd"/>
      <w:r w:rsidRPr="00560F8F">
        <w:rPr>
          <w:rFonts w:ascii="Courier New" w:hAnsi="Courier New"/>
          <w:sz w:val="17"/>
          <w:highlight w:val="white"/>
          <w:lang w:val="fr-FR"/>
        </w:rPr>
        <w:t xml:space="preserve">="http://www.w3.org/2001/XMLSchema-instance" </w:t>
      </w:r>
      <w:bookmarkEnd w:id="1091"/>
      <w:proofErr w:type="gramStart"/>
      <w:r w:rsidRPr="00560F8F">
        <w:rPr>
          <w:rFonts w:ascii="Courier New" w:hAnsi="Courier New"/>
          <w:sz w:val="17"/>
          <w:highlight w:val="white"/>
          <w:lang w:val="fr-FR"/>
        </w:rPr>
        <w:t>xmlns:pde</w:t>
      </w:r>
      <w:proofErr w:type="gramEnd"/>
      <w:r w:rsidRPr="00560F8F">
        <w:rPr>
          <w:rFonts w:ascii="Courier New" w:hAnsi="Courier New"/>
          <w:sz w:val="17"/>
          <w:highlight w:val="white"/>
          <w:lang w:val="fr-FR"/>
        </w:rPr>
        <w:t xml:space="preserve">="http://www.wipo.int/standards/XMLSchema/PriorityDocumentExchange" </w:t>
      </w:r>
    </w:p>
    <w:p w14:paraId="53CFDBD5" w14:textId="6E65E1F3" w:rsidR="0036647B" w:rsidRPr="00560F8F" w:rsidRDefault="003B5A50" w:rsidP="00940F9C">
      <w:pPr>
        <w:autoSpaceDE w:val="0"/>
        <w:autoSpaceDN w:val="0"/>
        <w:adjustRightInd w:val="0"/>
        <w:spacing w:before="0" w:after="0"/>
        <w:rPr>
          <w:rFonts w:ascii="Courier New" w:hAnsi="Courier New" w:cs="Courier New"/>
          <w:sz w:val="17"/>
          <w:szCs w:val="17"/>
          <w:highlight w:val="white"/>
          <w:lang w:val="fr-FR"/>
        </w:rPr>
      </w:pPr>
      <w:proofErr w:type="spellStart"/>
      <w:proofErr w:type="gramStart"/>
      <w:ins w:id="1094" w:author="Author">
        <w:r w:rsidRPr="00560F8F">
          <w:rPr>
            <w:rFonts w:ascii="Courier New" w:hAnsi="Courier New"/>
            <w:sz w:val="17"/>
            <w:highlight w:val="white"/>
            <w:lang w:val="fr-FR"/>
          </w:rPr>
          <w:t>xmlns:dgn</w:t>
        </w:r>
        <w:proofErr w:type="spellEnd"/>
        <w:proofErr w:type="gramEnd"/>
        <w:r w:rsidRPr="00560F8F">
          <w:rPr>
            <w:rFonts w:ascii="Courier New" w:hAnsi="Courier New"/>
            <w:sz w:val="17"/>
            <w:highlight w:val="white"/>
            <w:lang w:val="fr-FR"/>
          </w:rPr>
          <w:t xml:space="preserve">="http://www.wipo.int/standards/XMLSchema/ST96/Design" </w:t>
        </w:r>
        <w:proofErr w:type="gramStart"/>
        <w:r w:rsidRPr="00560F8F">
          <w:rPr>
            <w:rFonts w:ascii="Courier New" w:hAnsi="Courier New"/>
            <w:sz w:val="17"/>
            <w:highlight w:val="white"/>
            <w:lang w:val="fr-FR"/>
          </w:rPr>
          <w:t>xmlns:tmk</w:t>
        </w:r>
        <w:proofErr w:type="gramEnd"/>
        <w:r w:rsidRPr="00560F8F">
          <w:rPr>
            <w:rFonts w:ascii="Courier New" w:hAnsi="Courier New"/>
            <w:sz w:val="17"/>
            <w:highlight w:val="white"/>
            <w:lang w:val="fr-FR"/>
          </w:rPr>
          <w:t xml:space="preserve">="http://www.wipo.int/standards/XMLSchema/ST96/Trademark" </w:t>
        </w:r>
      </w:ins>
      <w:proofErr w:type="spellStart"/>
      <w:proofErr w:type="gramStart"/>
      <w:r w:rsidRPr="00560F8F">
        <w:rPr>
          <w:rFonts w:ascii="Courier New" w:hAnsi="Courier New"/>
          <w:sz w:val="17"/>
          <w:highlight w:val="white"/>
          <w:lang w:val="fr-FR"/>
        </w:rPr>
        <w:t>xmlns:</w:t>
      </w:r>
      <w:proofErr w:type="gramEnd"/>
      <w:r w:rsidRPr="00560F8F">
        <w:rPr>
          <w:rFonts w:ascii="Courier New" w:hAnsi="Courier New"/>
          <w:sz w:val="17"/>
          <w:highlight w:val="white"/>
          <w:lang w:val="fr-FR"/>
        </w:rPr>
        <w:t>com</w:t>
      </w:r>
      <w:proofErr w:type="spellEnd"/>
      <w:r w:rsidRPr="00560F8F">
        <w:rPr>
          <w:rFonts w:ascii="Courier New" w:hAnsi="Courier New"/>
          <w:sz w:val="17"/>
          <w:highlight w:val="white"/>
          <w:lang w:val="fr-FR"/>
        </w:rPr>
        <w:t xml:space="preserve">="http://www.wipo.int/standards/XMLSchema/ST96/Common" </w:t>
      </w:r>
      <w:proofErr w:type="spellStart"/>
      <w:proofErr w:type="gramStart"/>
      <w:r w:rsidRPr="00560F8F">
        <w:rPr>
          <w:rFonts w:ascii="Courier New" w:hAnsi="Courier New"/>
          <w:sz w:val="17"/>
          <w:highlight w:val="white"/>
          <w:lang w:val="fr-FR"/>
        </w:rPr>
        <w:t>com:languageCode</w:t>
      </w:r>
      <w:proofErr w:type="spellEnd"/>
      <w:proofErr w:type="gramEnd"/>
      <w:r w:rsidRPr="00560F8F">
        <w:rPr>
          <w:rFonts w:ascii="Courier New" w:hAnsi="Courier New"/>
          <w:sz w:val="17"/>
          <w:highlight w:val="white"/>
          <w:lang w:val="fr-FR"/>
        </w:rPr>
        <w:t xml:space="preserve">="en" </w:t>
      </w:r>
      <w:proofErr w:type="gramStart"/>
      <w:r w:rsidRPr="00560F8F">
        <w:rPr>
          <w:rFonts w:ascii="Courier New" w:hAnsi="Courier New"/>
          <w:sz w:val="17"/>
          <w:highlight w:val="white"/>
          <w:lang w:val="fr-FR"/>
        </w:rPr>
        <w:t>xsi:schemaLocation</w:t>
      </w:r>
      <w:proofErr w:type="gramEnd"/>
      <w:r w:rsidRPr="00560F8F">
        <w:rPr>
          <w:rFonts w:ascii="Courier New" w:hAnsi="Courier New"/>
          <w:sz w:val="17"/>
          <w:highlight w:val="white"/>
          <w:lang w:val="fr-FR"/>
        </w:rPr>
        <w:t>="http://www.wipo.int/standards/XMLSchema/PriorityDocumentExchange PriorityDocumentIndex_</w:t>
      </w:r>
      <w:del w:id="1095" w:author="Author">
        <w:r w:rsidR="0036647B" w:rsidRPr="00560F8F">
          <w:rPr>
            <w:rFonts w:ascii="Courier New" w:hAnsi="Courier New"/>
            <w:color w:val="000000"/>
            <w:sz w:val="17"/>
            <w:highlight w:val="white"/>
            <w:lang w:val="fr-FR"/>
          </w:rPr>
          <w:delText>V1</w:delText>
        </w:r>
      </w:del>
      <w:ins w:id="1096" w:author="Author">
        <w:r w:rsidRPr="00560F8F">
          <w:rPr>
            <w:rFonts w:ascii="Courier New" w:hAnsi="Courier New"/>
            <w:sz w:val="17"/>
            <w:highlight w:val="white"/>
            <w:lang w:val="fr-FR"/>
          </w:rPr>
          <w:t>V2</w:t>
        </w:r>
      </w:ins>
      <w:r w:rsidRPr="00560F8F">
        <w:rPr>
          <w:rFonts w:ascii="Courier New" w:hAnsi="Courier New"/>
          <w:sz w:val="17"/>
          <w:highlight w:val="white"/>
          <w:lang w:val="fr-FR"/>
        </w:rPr>
        <w:t>_0.xsd"&gt;</w:t>
      </w:r>
    </w:p>
    <w:p w14:paraId="68316440" w14:textId="11A51C94"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en-US"/>
        </w:rPr>
        <w:t>&lt;</w:t>
      </w:r>
      <w:proofErr w:type="spellStart"/>
      <w:r w:rsidRPr="00560F8F">
        <w:rPr>
          <w:rFonts w:ascii="Courier New" w:hAnsi="Courier New"/>
          <w:sz w:val="17"/>
          <w:highlight w:val="white"/>
          <w:lang w:val="en-US"/>
        </w:rPr>
        <w:t>pde:</w:t>
      </w:r>
      <w:del w:id="1097" w:author="Author">
        <w:r w:rsidRPr="00560F8F">
          <w:rPr>
            <w:rFonts w:ascii="Courier New" w:hAnsi="Courier New"/>
            <w:color w:val="800000"/>
            <w:sz w:val="17"/>
            <w:highlight w:val="white"/>
            <w:lang w:val="en-US"/>
          </w:rPr>
          <w:delText>IPTypeCategory</w:delText>
        </w:r>
      </w:del>
      <w:ins w:id="1098" w:author="Author">
        <w:r w:rsidRPr="00560F8F">
          <w:rPr>
            <w:rFonts w:ascii="Courier New" w:hAnsi="Courier New"/>
            <w:sz w:val="17"/>
            <w:highlight w:val="white"/>
            <w:lang w:val="en-US"/>
          </w:rPr>
          <w:t>IPRightKindCategory</w:t>
        </w:r>
      </w:ins>
      <w:proofErr w:type="spellEnd"/>
      <w:r w:rsidRPr="00560F8F">
        <w:rPr>
          <w:rFonts w:ascii="Courier New" w:hAnsi="Courier New"/>
          <w:sz w:val="17"/>
          <w:highlight w:val="white"/>
          <w:lang w:val="en-US"/>
        </w:rPr>
        <w:t>&gt;Patent&lt;/</w:t>
      </w:r>
      <w:proofErr w:type="spellStart"/>
      <w:r w:rsidRPr="00560F8F">
        <w:rPr>
          <w:rFonts w:ascii="Courier New" w:hAnsi="Courier New"/>
          <w:sz w:val="17"/>
          <w:highlight w:val="white"/>
          <w:lang w:val="en-US"/>
        </w:rPr>
        <w:t>pde:</w:t>
      </w:r>
      <w:del w:id="1099" w:author="Author">
        <w:r w:rsidRPr="00560F8F">
          <w:rPr>
            <w:rFonts w:ascii="Courier New" w:hAnsi="Courier New"/>
            <w:color w:val="800000"/>
            <w:sz w:val="17"/>
            <w:highlight w:val="white"/>
            <w:lang w:val="en-US"/>
          </w:rPr>
          <w:delText>IPTypeCategory</w:delText>
        </w:r>
      </w:del>
      <w:ins w:id="1100" w:author="Author">
        <w:r w:rsidRPr="00560F8F">
          <w:rPr>
            <w:rFonts w:ascii="Courier New" w:hAnsi="Courier New"/>
            <w:sz w:val="17"/>
            <w:highlight w:val="white"/>
            <w:lang w:val="en-US"/>
          </w:rPr>
          <w:t>IPRightKindCategory</w:t>
        </w:r>
      </w:ins>
      <w:proofErr w:type="spellEnd"/>
      <w:r w:rsidRPr="00560F8F">
        <w:rPr>
          <w:rFonts w:ascii="Courier New" w:hAnsi="Courier New"/>
          <w:sz w:val="17"/>
          <w:highlight w:val="white"/>
          <w:lang w:val="en-US"/>
        </w:rPr>
        <w:t>&gt;</w:t>
      </w:r>
    </w:p>
    <w:p w14:paraId="49DFDE57" w14:textId="06460CDF"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t>&lt;</w:t>
      </w:r>
      <w:proofErr w:type="spellStart"/>
      <w:del w:id="1101" w:author="Author">
        <w:r w:rsidRPr="00560F8F">
          <w:rPr>
            <w:rFonts w:ascii="Courier New" w:hAnsi="Courier New"/>
            <w:color w:val="800000"/>
            <w:sz w:val="17"/>
            <w:highlight w:val="white"/>
            <w:lang w:val="en-US"/>
          </w:rPr>
          <w:delText>pde</w:delText>
        </w:r>
      </w:del>
      <w:proofErr w:type="gramStart"/>
      <w:ins w:id="1102" w:author="Author">
        <w:r w:rsidRPr="00560F8F">
          <w:rPr>
            <w:rFonts w:ascii="Courier New" w:hAnsi="Courier New"/>
            <w:sz w:val="17"/>
            <w:highlight w:val="white"/>
            <w:lang w:val="en-US"/>
          </w:rPr>
          <w:t>com</w:t>
        </w:r>
      </w:ins>
      <w:r w:rsidRPr="00560F8F">
        <w:rPr>
          <w:rFonts w:ascii="Courier New" w:hAnsi="Courier New"/>
          <w:sz w:val="17"/>
          <w:highlight w:val="white"/>
          <w:lang w:val="en-US"/>
        </w:rPr>
        <w:t>:ApplicationNumber</w:t>
      </w:r>
      <w:proofErr w:type="spellEnd"/>
      <w:proofErr w:type="gramEnd"/>
      <w:r w:rsidRPr="00560F8F">
        <w:rPr>
          <w:rFonts w:ascii="Courier New" w:hAnsi="Courier New"/>
          <w:sz w:val="17"/>
          <w:highlight w:val="white"/>
          <w:lang w:val="en-US"/>
        </w:rPr>
        <w:t>&gt;</w:t>
      </w:r>
    </w:p>
    <w:p w14:paraId="2C618972"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com:IPOfficeCode</w:t>
      </w:r>
      <w:proofErr w:type="spellEnd"/>
      <w:proofErr w:type="gramEnd"/>
      <w:r w:rsidRPr="00560F8F">
        <w:rPr>
          <w:rFonts w:ascii="Courier New" w:hAnsi="Courier New"/>
          <w:sz w:val="17"/>
          <w:highlight w:val="white"/>
          <w:lang w:val="en-US"/>
        </w:rPr>
        <w:t>&gt;US&lt;/</w:t>
      </w:r>
      <w:proofErr w:type="spellStart"/>
      <w:proofErr w:type="gramStart"/>
      <w:r w:rsidRPr="00560F8F">
        <w:rPr>
          <w:rFonts w:ascii="Courier New" w:hAnsi="Courier New"/>
          <w:sz w:val="17"/>
          <w:highlight w:val="white"/>
          <w:lang w:val="en-US"/>
        </w:rPr>
        <w:t>com:IPOfficeCode</w:t>
      </w:r>
      <w:proofErr w:type="spellEnd"/>
      <w:proofErr w:type="gramEnd"/>
      <w:r w:rsidRPr="00560F8F">
        <w:rPr>
          <w:rFonts w:ascii="Courier New" w:hAnsi="Courier New"/>
          <w:sz w:val="17"/>
          <w:highlight w:val="white"/>
          <w:lang w:val="en-US"/>
        </w:rPr>
        <w:t>&gt;</w:t>
      </w:r>
    </w:p>
    <w:p w14:paraId="34E2AC16"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com:ApplicationNumberText</w:t>
      </w:r>
      <w:proofErr w:type="spellEnd"/>
      <w:proofErr w:type="gramEnd"/>
      <w:r w:rsidRPr="00560F8F">
        <w:rPr>
          <w:rFonts w:ascii="Courier New" w:hAnsi="Courier New"/>
          <w:sz w:val="17"/>
          <w:highlight w:val="white"/>
          <w:lang w:val="en-US"/>
        </w:rPr>
        <w:t>&gt;59111111&lt;/</w:t>
      </w:r>
      <w:proofErr w:type="spellStart"/>
      <w:proofErr w:type="gramStart"/>
      <w:r w:rsidRPr="00560F8F">
        <w:rPr>
          <w:rFonts w:ascii="Courier New" w:hAnsi="Courier New"/>
          <w:sz w:val="17"/>
          <w:highlight w:val="white"/>
          <w:lang w:val="en-US"/>
        </w:rPr>
        <w:t>com:ApplicationNumberText</w:t>
      </w:r>
      <w:proofErr w:type="spellEnd"/>
      <w:proofErr w:type="gramEnd"/>
      <w:r w:rsidRPr="00560F8F">
        <w:rPr>
          <w:rFonts w:ascii="Courier New" w:hAnsi="Courier New"/>
          <w:sz w:val="17"/>
          <w:highlight w:val="white"/>
          <w:lang w:val="en-US"/>
        </w:rPr>
        <w:t>&gt;</w:t>
      </w:r>
    </w:p>
    <w:p w14:paraId="76F0A161" w14:textId="486875D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t>&lt;/</w:t>
      </w:r>
      <w:proofErr w:type="spellStart"/>
      <w:del w:id="1103" w:author="Author">
        <w:r w:rsidRPr="00560F8F">
          <w:rPr>
            <w:rFonts w:ascii="Courier New" w:hAnsi="Courier New"/>
            <w:color w:val="800000"/>
            <w:sz w:val="17"/>
            <w:highlight w:val="white"/>
            <w:lang w:val="en-US"/>
          </w:rPr>
          <w:delText>pde</w:delText>
        </w:r>
      </w:del>
      <w:proofErr w:type="gramStart"/>
      <w:ins w:id="1104" w:author="Author">
        <w:r w:rsidRPr="00560F8F">
          <w:rPr>
            <w:rFonts w:ascii="Courier New" w:hAnsi="Courier New"/>
            <w:sz w:val="17"/>
            <w:highlight w:val="white"/>
            <w:lang w:val="en-US"/>
          </w:rPr>
          <w:t>com</w:t>
        </w:r>
      </w:ins>
      <w:r w:rsidRPr="00560F8F">
        <w:rPr>
          <w:rFonts w:ascii="Courier New" w:hAnsi="Courier New"/>
          <w:sz w:val="17"/>
          <w:highlight w:val="white"/>
          <w:lang w:val="en-US"/>
        </w:rPr>
        <w:t>:ApplicationNumber</w:t>
      </w:r>
      <w:proofErr w:type="spellEnd"/>
      <w:proofErr w:type="gramEnd"/>
      <w:r w:rsidRPr="00560F8F">
        <w:rPr>
          <w:rFonts w:ascii="Courier New" w:hAnsi="Courier New"/>
          <w:sz w:val="17"/>
          <w:highlight w:val="white"/>
          <w:lang w:val="en-US"/>
        </w:rPr>
        <w:t>&gt;</w:t>
      </w:r>
    </w:p>
    <w:p w14:paraId="086BFAD5" w14:textId="3046F3C0"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pde:ApplicationFilingDate</w:t>
      </w:r>
      <w:proofErr w:type="gramEnd"/>
      <w:r w:rsidRPr="00560F8F">
        <w:rPr>
          <w:rFonts w:ascii="Courier New" w:hAnsi="Courier New"/>
          <w:sz w:val="17"/>
          <w:highlight w:val="white"/>
          <w:lang w:val="en-US"/>
        </w:rPr>
        <w:t>&gt;2022-07-19&lt;/</w:t>
      </w:r>
      <w:proofErr w:type="gramStart"/>
      <w:r w:rsidRPr="00560F8F">
        <w:rPr>
          <w:rFonts w:ascii="Courier New" w:hAnsi="Courier New"/>
          <w:sz w:val="17"/>
          <w:highlight w:val="white"/>
          <w:lang w:val="en-US"/>
        </w:rPr>
        <w:t>pde:ApplicationFilingDate</w:t>
      </w:r>
      <w:proofErr w:type="gramEnd"/>
      <w:r w:rsidRPr="00560F8F">
        <w:rPr>
          <w:rFonts w:ascii="Courier New" w:hAnsi="Courier New"/>
          <w:sz w:val="17"/>
          <w:highlight w:val="white"/>
          <w:lang w:val="en-US"/>
        </w:rPr>
        <w:t>&gt;</w:t>
      </w:r>
    </w:p>
    <w:p w14:paraId="318262C5"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pde:PriorityDocumentBag</w:t>
      </w:r>
      <w:proofErr w:type="spellEnd"/>
      <w:proofErr w:type="gramEnd"/>
      <w:r w:rsidRPr="00560F8F">
        <w:rPr>
          <w:rFonts w:ascii="Courier New" w:hAnsi="Courier New"/>
          <w:sz w:val="17"/>
          <w:highlight w:val="white"/>
          <w:lang w:val="en-US"/>
        </w:rPr>
        <w:t>&gt;</w:t>
      </w:r>
    </w:p>
    <w:p w14:paraId="7213EB8A"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pde:PriorityDocument</w:t>
      </w:r>
      <w:proofErr w:type="spellEnd"/>
      <w:proofErr w:type="gramEnd"/>
      <w:r w:rsidRPr="00560F8F">
        <w:rPr>
          <w:rFonts w:ascii="Courier New" w:hAnsi="Courier New"/>
          <w:sz w:val="17"/>
          <w:highlight w:val="white"/>
          <w:lang w:val="en-US"/>
        </w:rPr>
        <w:t>&gt;</w:t>
      </w:r>
    </w:p>
    <w:p w14:paraId="01401462"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com:DocumentName</w:t>
      </w:r>
      <w:proofErr w:type="spellEnd"/>
      <w:proofErr w:type="gramEnd"/>
      <w:r w:rsidRPr="00560F8F">
        <w:rPr>
          <w:rFonts w:ascii="Courier New" w:hAnsi="Courier New"/>
          <w:sz w:val="17"/>
          <w:highlight w:val="white"/>
          <w:lang w:val="en-US"/>
        </w:rPr>
        <w:t>&gt;Priority Document PDF&lt;/</w:t>
      </w:r>
      <w:proofErr w:type="spellStart"/>
      <w:proofErr w:type="gramStart"/>
      <w:r w:rsidRPr="00560F8F">
        <w:rPr>
          <w:rFonts w:ascii="Courier New" w:hAnsi="Courier New"/>
          <w:sz w:val="17"/>
          <w:highlight w:val="white"/>
          <w:lang w:val="en-US"/>
        </w:rPr>
        <w:t>com:DocumentName</w:t>
      </w:r>
      <w:proofErr w:type="spellEnd"/>
      <w:proofErr w:type="gramEnd"/>
      <w:r w:rsidRPr="00560F8F">
        <w:rPr>
          <w:rFonts w:ascii="Courier New" w:hAnsi="Courier New"/>
          <w:sz w:val="17"/>
          <w:highlight w:val="white"/>
          <w:lang w:val="en-US"/>
        </w:rPr>
        <w:t>&gt;</w:t>
      </w:r>
    </w:p>
    <w:p w14:paraId="125AA1D6"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&gt;US_59111111_20220719_PriorityDocument_000497.pdf&lt;/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39FF44FE"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&gt;MandatoryArtifacts/&lt;/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110696BC"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pde:DocumentAsFiledIndicator</w:t>
      </w:r>
      <w:proofErr w:type="gramEnd"/>
      <w:r w:rsidRPr="00560F8F">
        <w:rPr>
          <w:rFonts w:ascii="Courier New" w:hAnsi="Courier New"/>
          <w:sz w:val="17"/>
          <w:highlight w:val="white"/>
          <w:lang w:val="en-US"/>
        </w:rPr>
        <w:t>&gt;true&lt;/</w:t>
      </w:r>
      <w:proofErr w:type="gramStart"/>
      <w:r w:rsidRPr="00560F8F">
        <w:rPr>
          <w:rFonts w:ascii="Courier New" w:hAnsi="Courier New"/>
          <w:sz w:val="17"/>
          <w:highlight w:val="white"/>
          <w:lang w:val="en-US"/>
        </w:rPr>
        <w:t>pde:DocumentAsFiledIndicator</w:t>
      </w:r>
      <w:proofErr w:type="gramEnd"/>
      <w:r w:rsidRPr="00560F8F">
        <w:rPr>
          <w:rFonts w:ascii="Courier New" w:hAnsi="Courier New"/>
          <w:sz w:val="17"/>
          <w:highlight w:val="white"/>
          <w:lang w:val="en-US"/>
        </w:rPr>
        <w:t>&gt;</w:t>
      </w:r>
    </w:p>
    <w:p w14:paraId="44D16CFC" w14:textId="71805CCB"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05" w:author="Author">
        <w:r w:rsidRPr="00560F8F">
          <w:rPr>
            <w:rFonts w:ascii="Courier New" w:hAnsi="Courier New"/>
            <w:color w:val="800000"/>
            <w:sz w:val="17"/>
            <w:highlight w:val="white"/>
            <w:lang w:val="en-US"/>
          </w:rPr>
          <w:delText>DocumentFormatCategory</w:delText>
        </w:r>
      </w:del>
      <w:ins w:id="1106"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&gt;PDF&lt;/pde:</w:t>
      </w:r>
      <w:del w:id="1107" w:author="Author">
        <w:r w:rsidRPr="00560F8F">
          <w:rPr>
            <w:rFonts w:ascii="Courier New" w:hAnsi="Courier New"/>
            <w:color w:val="800000"/>
            <w:sz w:val="17"/>
            <w:highlight w:val="white"/>
            <w:lang w:val="en-US"/>
          </w:rPr>
          <w:delText>DocumentFormatCategory</w:delText>
        </w:r>
      </w:del>
      <w:ins w:id="1108"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w:t>
      </w:r>
    </w:p>
    <w:p w14:paraId="314ECC59" w14:textId="3BFDDBCD" w:rsidR="0036647B" w:rsidRPr="00560F8F" w:rsidRDefault="0036647B" w:rsidP="00353FBE">
      <w:pPr>
        <w:autoSpaceDE w:val="0"/>
        <w:autoSpaceDN w:val="0"/>
        <w:adjustRightInd w:val="0"/>
        <w:spacing w:before="0" w:after="0"/>
        <w:ind w:left="2160"/>
        <w:rPr>
          <w:rFonts w:ascii="Courier New" w:hAnsi="Courier New" w:cs="Courier New"/>
          <w:sz w:val="17"/>
          <w:szCs w:val="17"/>
          <w:highlight w:val="white"/>
          <w:lang w:val="en-US"/>
        </w:rPr>
      </w:pPr>
      <w:r w:rsidRPr="00560F8F">
        <w:rPr>
          <w:rFonts w:ascii="Courier New" w:hAnsi="Courier New"/>
          <w:sz w:val="17"/>
          <w:highlight w:val="white"/>
          <w:lang w:val="en-US"/>
        </w:rPr>
        <w:t>&lt;</w:t>
      </w:r>
      <w:proofErr w:type="spellStart"/>
      <w:proofErr w:type="gramStart"/>
      <w:r w:rsidRPr="00560F8F">
        <w:rPr>
          <w:rFonts w:ascii="Courier New" w:hAnsi="Courier New"/>
          <w:sz w:val="17"/>
          <w:highlight w:val="white"/>
          <w:lang w:val="en-US"/>
        </w:rPr>
        <w:t>pde:PatentMandatoryDocumentCategory</w:t>
      </w:r>
      <w:proofErr w:type="spellEnd"/>
      <w:proofErr w:type="gramEnd"/>
      <w:r w:rsidRPr="00560F8F">
        <w:rPr>
          <w:rFonts w:ascii="Courier New" w:hAnsi="Courier New"/>
          <w:sz w:val="17"/>
          <w:highlight w:val="white"/>
          <w:lang w:val="en-US"/>
        </w:rPr>
        <w:t>&gt;Priority document PDF&lt;/</w:t>
      </w:r>
      <w:proofErr w:type="spellStart"/>
      <w:proofErr w:type="gramStart"/>
      <w:r w:rsidRPr="00560F8F">
        <w:rPr>
          <w:rFonts w:ascii="Courier New" w:hAnsi="Courier New"/>
          <w:sz w:val="17"/>
          <w:highlight w:val="white"/>
          <w:lang w:val="en-US"/>
        </w:rPr>
        <w:t>pde:PatentMandatoryDocumentCategory</w:t>
      </w:r>
      <w:proofErr w:type="spellEnd"/>
      <w:proofErr w:type="gramEnd"/>
      <w:r w:rsidRPr="00560F8F">
        <w:rPr>
          <w:rFonts w:ascii="Courier New" w:hAnsi="Courier New"/>
          <w:sz w:val="17"/>
          <w:highlight w:val="white"/>
          <w:lang w:val="en-US"/>
        </w:rPr>
        <w:t>&gt;</w:t>
      </w:r>
    </w:p>
    <w:p w14:paraId="37025324"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com:DocumentDate</w:t>
      </w:r>
      <w:proofErr w:type="spellEnd"/>
      <w:proofErr w:type="gramEnd"/>
      <w:r w:rsidRPr="00560F8F">
        <w:rPr>
          <w:rFonts w:ascii="Courier New" w:hAnsi="Courier New"/>
          <w:sz w:val="17"/>
          <w:highlight w:val="white"/>
          <w:lang w:val="en-US"/>
        </w:rPr>
        <w:t>&gt;2024-06-20&lt;/</w:t>
      </w:r>
      <w:proofErr w:type="spellStart"/>
      <w:proofErr w:type="gramStart"/>
      <w:r w:rsidRPr="00560F8F">
        <w:rPr>
          <w:rFonts w:ascii="Courier New" w:hAnsi="Courier New"/>
          <w:sz w:val="17"/>
          <w:highlight w:val="white"/>
          <w:lang w:val="en-US"/>
        </w:rPr>
        <w:t>com:DocumentDate</w:t>
      </w:r>
      <w:proofErr w:type="spellEnd"/>
      <w:proofErr w:type="gramEnd"/>
      <w:r w:rsidRPr="00560F8F">
        <w:rPr>
          <w:rFonts w:ascii="Courier New" w:hAnsi="Courier New"/>
          <w:sz w:val="17"/>
          <w:highlight w:val="white"/>
          <w:lang w:val="en-US"/>
        </w:rPr>
        <w:t>&gt;</w:t>
      </w:r>
    </w:p>
    <w:p w14:paraId="6F3C59A0"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com:PageTotalQuantity</w:t>
      </w:r>
      <w:proofErr w:type="spellEnd"/>
      <w:proofErr w:type="gramEnd"/>
      <w:r w:rsidRPr="00560F8F">
        <w:rPr>
          <w:rFonts w:ascii="Courier New" w:hAnsi="Courier New"/>
          <w:sz w:val="17"/>
          <w:highlight w:val="white"/>
          <w:lang w:val="en-US"/>
        </w:rPr>
        <w:t>&gt;6&lt;/</w:t>
      </w:r>
      <w:proofErr w:type="spellStart"/>
      <w:proofErr w:type="gramStart"/>
      <w:r w:rsidRPr="00560F8F">
        <w:rPr>
          <w:rFonts w:ascii="Courier New" w:hAnsi="Courier New"/>
          <w:sz w:val="17"/>
          <w:highlight w:val="white"/>
          <w:lang w:val="en-US"/>
        </w:rPr>
        <w:t>com:PageTotalQuantity</w:t>
      </w:r>
      <w:proofErr w:type="spellEnd"/>
      <w:proofErr w:type="gramEnd"/>
      <w:r w:rsidRPr="00560F8F">
        <w:rPr>
          <w:rFonts w:ascii="Courier New" w:hAnsi="Courier New"/>
          <w:sz w:val="17"/>
          <w:highlight w:val="white"/>
          <w:lang w:val="en-US"/>
        </w:rPr>
        <w:t>&gt;</w:t>
      </w:r>
    </w:p>
    <w:p w14:paraId="79474F40"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pde:PriorityDocument</w:t>
      </w:r>
      <w:proofErr w:type="spellEnd"/>
      <w:proofErr w:type="gramEnd"/>
      <w:r w:rsidRPr="00560F8F">
        <w:rPr>
          <w:rFonts w:ascii="Courier New" w:hAnsi="Courier New"/>
          <w:sz w:val="17"/>
          <w:highlight w:val="white"/>
          <w:lang w:val="fr-FR"/>
        </w:rPr>
        <w:t>&gt;</w:t>
      </w:r>
    </w:p>
    <w:p w14:paraId="3FB83B78"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pde:PriorityDocument</w:t>
      </w:r>
      <w:proofErr w:type="spellEnd"/>
      <w:proofErr w:type="gramEnd"/>
      <w:r w:rsidRPr="00560F8F">
        <w:rPr>
          <w:rFonts w:ascii="Courier New" w:hAnsi="Courier New"/>
          <w:sz w:val="17"/>
          <w:highlight w:val="white"/>
          <w:lang w:val="fr-FR"/>
        </w:rPr>
        <w:t>&gt;</w:t>
      </w:r>
    </w:p>
    <w:p w14:paraId="19CE2FC1"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roofErr w:type="spellStart"/>
      <w:r w:rsidRPr="00560F8F">
        <w:rPr>
          <w:rFonts w:ascii="Courier New" w:hAnsi="Courier New"/>
          <w:sz w:val="17"/>
          <w:highlight w:val="white"/>
          <w:lang w:val="fr-FR"/>
        </w:rPr>
        <w:t>Sequence</w:t>
      </w:r>
      <w:proofErr w:type="spellEnd"/>
      <w:r w:rsidRPr="00560F8F">
        <w:rPr>
          <w:rFonts w:ascii="Courier New" w:hAnsi="Courier New"/>
          <w:sz w:val="17"/>
          <w:highlight w:val="white"/>
          <w:lang w:val="fr-FR"/>
        </w:rPr>
        <w:t xml:space="preserve"> </w:t>
      </w:r>
      <w:proofErr w:type="gramStart"/>
      <w:r w:rsidRPr="00560F8F">
        <w:rPr>
          <w:rFonts w:ascii="Courier New" w:hAnsi="Courier New"/>
          <w:sz w:val="17"/>
          <w:highlight w:val="white"/>
          <w:lang w:val="fr-FR"/>
        </w:rPr>
        <w:t>Listing</w:t>
      </w:r>
      <w:proofErr w:type="gramEnd"/>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
    <w:p w14:paraId="160ACBB1"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en-US"/>
        </w:rPr>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&gt;US_59111111_20220719_SequenceListing_ST26.xml&lt;/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37351134"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&gt;MandatoryArtifacts/&lt;/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09E1D1CF"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pde:DocumentAsFiledIndicator</w:t>
      </w:r>
      <w:proofErr w:type="gramEnd"/>
      <w:r w:rsidRPr="00560F8F">
        <w:rPr>
          <w:rFonts w:ascii="Courier New" w:hAnsi="Courier New"/>
          <w:sz w:val="17"/>
          <w:highlight w:val="white"/>
          <w:lang w:val="en-US"/>
        </w:rPr>
        <w:t>&gt;true&lt;/</w:t>
      </w:r>
      <w:proofErr w:type="gramStart"/>
      <w:r w:rsidRPr="00560F8F">
        <w:rPr>
          <w:rFonts w:ascii="Courier New" w:hAnsi="Courier New"/>
          <w:sz w:val="17"/>
          <w:highlight w:val="white"/>
          <w:lang w:val="en-US"/>
        </w:rPr>
        <w:t>pde:DocumentAsFiledIndicator</w:t>
      </w:r>
      <w:proofErr w:type="gramEnd"/>
      <w:r w:rsidRPr="00560F8F">
        <w:rPr>
          <w:rFonts w:ascii="Courier New" w:hAnsi="Courier New"/>
          <w:sz w:val="17"/>
          <w:highlight w:val="white"/>
          <w:lang w:val="en-US"/>
        </w:rPr>
        <w:t>&gt;</w:t>
      </w:r>
    </w:p>
    <w:p w14:paraId="373AA47A" w14:textId="72147105"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09" w:author="Author">
        <w:r w:rsidRPr="00560F8F">
          <w:rPr>
            <w:rFonts w:ascii="Courier New" w:hAnsi="Courier New"/>
            <w:color w:val="800000"/>
            <w:sz w:val="17"/>
            <w:highlight w:val="white"/>
            <w:lang w:val="en-US"/>
          </w:rPr>
          <w:delText>DocumentFormatCategory</w:delText>
        </w:r>
      </w:del>
      <w:ins w:id="1110"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&gt;XML&lt;/pde:</w:t>
      </w:r>
      <w:del w:id="1111" w:author="Author">
        <w:r w:rsidRPr="00560F8F">
          <w:rPr>
            <w:rFonts w:ascii="Courier New" w:hAnsi="Courier New"/>
            <w:color w:val="800000"/>
            <w:sz w:val="17"/>
            <w:highlight w:val="white"/>
            <w:lang w:val="en-US"/>
          </w:rPr>
          <w:delText>DocumentFormatCategory</w:delText>
        </w:r>
      </w:del>
      <w:ins w:id="1112"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w:t>
      </w:r>
    </w:p>
    <w:p w14:paraId="5FC4B196" w14:textId="5FBB8D1C" w:rsidR="0036647B" w:rsidRPr="00560F8F" w:rsidRDefault="0036647B" w:rsidP="00CA6E82">
      <w:pPr>
        <w:autoSpaceDE w:val="0"/>
        <w:autoSpaceDN w:val="0"/>
        <w:adjustRightInd w:val="0"/>
        <w:spacing w:before="0" w:after="0"/>
        <w:ind w:left="2160"/>
        <w:rPr>
          <w:rFonts w:ascii="Courier New" w:hAnsi="Courier New" w:cs="Courier New"/>
          <w:sz w:val="17"/>
          <w:szCs w:val="17"/>
          <w:highlight w:val="white"/>
          <w:lang w:val="en-US"/>
        </w:rPr>
      </w:pPr>
      <w:r w:rsidRPr="00560F8F">
        <w:rPr>
          <w:rFonts w:ascii="Courier New" w:hAnsi="Courier New"/>
          <w:sz w:val="17"/>
          <w:highlight w:val="white"/>
          <w:lang w:val="en-US"/>
        </w:rPr>
        <w:t>&lt;</w:t>
      </w:r>
      <w:proofErr w:type="spellStart"/>
      <w:proofErr w:type="gramStart"/>
      <w:r w:rsidRPr="00560F8F">
        <w:rPr>
          <w:rFonts w:ascii="Courier New" w:hAnsi="Courier New"/>
          <w:sz w:val="17"/>
          <w:highlight w:val="white"/>
          <w:lang w:val="en-US"/>
        </w:rPr>
        <w:t>pde:PatentMandatoryDocumentCategory</w:t>
      </w:r>
      <w:proofErr w:type="spellEnd"/>
      <w:proofErr w:type="gramEnd"/>
      <w:r w:rsidRPr="00560F8F">
        <w:rPr>
          <w:rFonts w:ascii="Courier New" w:hAnsi="Courier New"/>
          <w:sz w:val="17"/>
          <w:highlight w:val="white"/>
          <w:lang w:val="en-US"/>
        </w:rPr>
        <w:t>&gt;Sequence listing&lt;/</w:t>
      </w:r>
      <w:proofErr w:type="spellStart"/>
      <w:proofErr w:type="gramStart"/>
      <w:r w:rsidRPr="00560F8F">
        <w:rPr>
          <w:rFonts w:ascii="Courier New" w:hAnsi="Courier New"/>
          <w:sz w:val="17"/>
          <w:highlight w:val="white"/>
          <w:lang w:val="en-US"/>
        </w:rPr>
        <w:t>pde:PatentMandatoryDocumentCategory</w:t>
      </w:r>
      <w:proofErr w:type="spellEnd"/>
      <w:proofErr w:type="gramEnd"/>
      <w:r w:rsidRPr="00560F8F">
        <w:rPr>
          <w:rFonts w:ascii="Courier New" w:hAnsi="Courier New"/>
          <w:sz w:val="17"/>
          <w:highlight w:val="white"/>
          <w:lang w:val="en-US"/>
        </w:rPr>
        <w:t>&gt;</w:t>
      </w:r>
    </w:p>
    <w:p w14:paraId="17DDBC75"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com:DocumentDate</w:t>
      </w:r>
      <w:proofErr w:type="spellEnd"/>
      <w:proofErr w:type="gramEnd"/>
      <w:r w:rsidRPr="00560F8F">
        <w:rPr>
          <w:rFonts w:ascii="Courier New" w:hAnsi="Courier New"/>
          <w:sz w:val="17"/>
          <w:highlight w:val="white"/>
          <w:lang w:val="en-US"/>
        </w:rPr>
        <w:t>&gt;2022-07-19&lt;/</w:t>
      </w:r>
      <w:proofErr w:type="spellStart"/>
      <w:proofErr w:type="gramStart"/>
      <w:r w:rsidRPr="00560F8F">
        <w:rPr>
          <w:rFonts w:ascii="Courier New" w:hAnsi="Courier New"/>
          <w:sz w:val="17"/>
          <w:highlight w:val="white"/>
          <w:lang w:val="en-US"/>
        </w:rPr>
        <w:t>com:DocumentDate</w:t>
      </w:r>
      <w:proofErr w:type="spellEnd"/>
      <w:proofErr w:type="gramEnd"/>
      <w:r w:rsidRPr="00560F8F">
        <w:rPr>
          <w:rFonts w:ascii="Courier New" w:hAnsi="Courier New"/>
          <w:sz w:val="17"/>
          <w:highlight w:val="white"/>
          <w:lang w:val="en-US"/>
        </w:rPr>
        <w:t>&gt;</w:t>
      </w:r>
    </w:p>
    <w:p w14:paraId="30939CBC"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pde:PriorityDocument</w:t>
      </w:r>
      <w:proofErr w:type="spellEnd"/>
      <w:proofErr w:type="gramEnd"/>
      <w:r w:rsidRPr="00560F8F">
        <w:rPr>
          <w:rFonts w:ascii="Courier New" w:hAnsi="Courier New"/>
          <w:sz w:val="17"/>
          <w:highlight w:val="white"/>
          <w:lang w:val="en-US"/>
        </w:rPr>
        <w:t>&gt;</w:t>
      </w:r>
    </w:p>
    <w:p w14:paraId="29F0B609"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pde:PriorityDocumentBag</w:t>
      </w:r>
      <w:proofErr w:type="spellEnd"/>
      <w:proofErr w:type="gramEnd"/>
      <w:r w:rsidRPr="00560F8F">
        <w:rPr>
          <w:rFonts w:ascii="Courier New" w:hAnsi="Courier New"/>
          <w:sz w:val="17"/>
          <w:highlight w:val="white"/>
          <w:lang w:val="en-US"/>
        </w:rPr>
        <w:t>&gt;</w:t>
      </w:r>
    </w:p>
    <w:p w14:paraId="128433AA"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pde:SupplementaryDocumentBag</w:t>
      </w:r>
      <w:proofErr w:type="spellEnd"/>
      <w:proofErr w:type="gramEnd"/>
      <w:r w:rsidRPr="00560F8F">
        <w:rPr>
          <w:rFonts w:ascii="Courier New" w:hAnsi="Courier New"/>
          <w:sz w:val="17"/>
          <w:highlight w:val="white"/>
          <w:lang w:val="en-US"/>
        </w:rPr>
        <w:t>&gt;</w:t>
      </w:r>
    </w:p>
    <w:p w14:paraId="74BEC3AA"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556558D4"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roofErr w:type="spellStart"/>
      <w:r w:rsidRPr="00560F8F">
        <w:rPr>
          <w:rFonts w:ascii="Courier New" w:hAnsi="Courier New"/>
          <w:sz w:val="17"/>
          <w:highlight w:val="white"/>
          <w:lang w:val="fr-FR"/>
        </w:rPr>
        <w:t>ApplicationBody</w:t>
      </w:r>
      <w:proofErr w:type="spellEnd"/>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
    <w:p w14:paraId="2C0D9176"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en-US"/>
        </w:rPr>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&gt;US_59111111_20220719_ApplicationBody.xml&lt;/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1F922A8B"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&gt;SupplementaryArtifacts/&lt;/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4576E5B2" w14:textId="6E03D8CE"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13" w:author="Author">
        <w:r w:rsidRPr="00560F8F">
          <w:rPr>
            <w:rFonts w:ascii="Courier New" w:hAnsi="Courier New"/>
            <w:color w:val="800000"/>
            <w:sz w:val="17"/>
            <w:highlight w:val="white"/>
            <w:lang w:val="en-US"/>
          </w:rPr>
          <w:delText>DocumentFormatCategory</w:delText>
        </w:r>
      </w:del>
      <w:ins w:id="1114"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&gt;XML&lt;/pde:</w:t>
      </w:r>
      <w:del w:id="1115" w:author="Author">
        <w:r w:rsidRPr="00560F8F">
          <w:rPr>
            <w:rFonts w:ascii="Courier New" w:hAnsi="Courier New"/>
            <w:color w:val="800000"/>
            <w:sz w:val="17"/>
            <w:highlight w:val="white"/>
            <w:lang w:val="en-US"/>
          </w:rPr>
          <w:delText>DocumentFormatCategory</w:delText>
        </w:r>
      </w:del>
      <w:ins w:id="1116"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w:t>
      </w:r>
    </w:p>
    <w:p w14:paraId="7D56B746"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pde:PatentSupplementaryDocumentCategory</w:t>
      </w:r>
      <w:proofErr w:type="spellEnd"/>
      <w:proofErr w:type="gramEnd"/>
      <w:r w:rsidRPr="00560F8F">
        <w:rPr>
          <w:rFonts w:ascii="Courier New" w:hAnsi="Courier New"/>
          <w:sz w:val="17"/>
          <w:highlight w:val="white"/>
          <w:lang w:val="en-US"/>
        </w:rPr>
        <w:t>&gt;Application body&lt;/</w:t>
      </w:r>
      <w:proofErr w:type="spellStart"/>
      <w:proofErr w:type="gramStart"/>
      <w:r w:rsidRPr="00560F8F">
        <w:rPr>
          <w:rFonts w:ascii="Courier New" w:hAnsi="Courier New"/>
          <w:sz w:val="17"/>
          <w:highlight w:val="white"/>
          <w:lang w:val="en-US"/>
        </w:rPr>
        <w:t>pde:PatentSupplementaryDocumentCategory</w:t>
      </w:r>
      <w:proofErr w:type="spellEnd"/>
      <w:proofErr w:type="gramEnd"/>
      <w:r w:rsidRPr="00560F8F">
        <w:rPr>
          <w:rFonts w:ascii="Courier New" w:hAnsi="Courier New"/>
          <w:sz w:val="17"/>
          <w:highlight w:val="white"/>
          <w:lang w:val="en-US"/>
        </w:rPr>
        <w:t>&gt;</w:t>
      </w:r>
    </w:p>
    <w:p w14:paraId="02C201ED"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67D0A08F"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49AC8862"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&gt;Abstract&lt;/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
    <w:p w14:paraId="7AF900CC"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en-US"/>
        </w:rPr>
        <w:t>&lt;</w:t>
      </w:r>
      <w:proofErr w:type="spellStart"/>
      <w:proofErr w:type="gramStart"/>
      <w:r w:rsidRPr="00560F8F">
        <w:rPr>
          <w:rFonts w:ascii="Courier New" w:hAnsi="Courier New"/>
          <w:sz w:val="17"/>
          <w:highlight w:val="white"/>
          <w:lang w:val="en-US"/>
        </w:rPr>
        <w:t>com:FileName</w:t>
      </w:r>
      <w:proofErr w:type="spellEnd"/>
      <w:proofErr w:type="gramEnd"/>
      <w:r w:rsidRPr="00560F8F">
        <w:rPr>
          <w:rFonts w:ascii="Courier New" w:hAnsi="Courier New"/>
          <w:sz w:val="17"/>
          <w:highlight w:val="white"/>
          <w:lang w:val="en-US"/>
        </w:rPr>
        <w:t>&gt;US_59111111_20220719_Abstract.xml&lt;/</w:t>
      </w:r>
      <w:proofErr w:type="spellStart"/>
      <w:proofErr w:type="gramStart"/>
      <w:r w:rsidRPr="00560F8F">
        <w:rPr>
          <w:rFonts w:ascii="Courier New" w:hAnsi="Courier New"/>
          <w:sz w:val="17"/>
          <w:highlight w:val="white"/>
          <w:lang w:val="en-US"/>
        </w:rPr>
        <w:t>com:FileName</w:t>
      </w:r>
      <w:proofErr w:type="spellEnd"/>
      <w:proofErr w:type="gramEnd"/>
      <w:r w:rsidRPr="00560F8F">
        <w:rPr>
          <w:rFonts w:ascii="Courier New" w:hAnsi="Courier New"/>
          <w:sz w:val="17"/>
          <w:highlight w:val="white"/>
          <w:lang w:val="en-US"/>
        </w:rPr>
        <w:t>&gt;</w:t>
      </w:r>
    </w:p>
    <w:p w14:paraId="3DA09336"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&gt;SupplementaryArtifacts/&lt;/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543C5742" w14:textId="5ADD203D"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lastRenderedPageBreak/>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17" w:author="Author">
        <w:r w:rsidRPr="00560F8F">
          <w:rPr>
            <w:rFonts w:ascii="Courier New" w:hAnsi="Courier New"/>
            <w:color w:val="800000"/>
            <w:sz w:val="17"/>
            <w:highlight w:val="white"/>
            <w:lang w:val="en-US"/>
          </w:rPr>
          <w:delText>DocumentFormatCategory</w:delText>
        </w:r>
      </w:del>
      <w:ins w:id="1118"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&gt;XML&lt;/pde:</w:t>
      </w:r>
      <w:del w:id="1119" w:author="Author">
        <w:r w:rsidRPr="00560F8F">
          <w:rPr>
            <w:rFonts w:ascii="Courier New" w:hAnsi="Courier New"/>
            <w:color w:val="800000"/>
            <w:sz w:val="17"/>
            <w:highlight w:val="white"/>
            <w:lang w:val="en-US"/>
          </w:rPr>
          <w:delText>DocumentFormatCategory</w:delText>
        </w:r>
      </w:del>
      <w:ins w:id="1120"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w:t>
      </w:r>
    </w:p>
    <w:p w14:paraId="29EC543F"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pde:PatentSupplementaryDocumentCategory</w:t>
      </w:r>
      <w:proofErr w:type="gramEnd"/>
      <w:r w:rsidRPr="00560F8F">
        <w:rPr>
          <w:rFonts w:ascii="Courier New" w:hAnsi="Courier New"/>
          <w:sz w:val="17"/>
          <w:highlight w:val="white"/>
          <w:lang w:val="en-US"/>
        </w:rPr>
        <w:t>&gt;Abstract&lt;/</w:t>
      </w:r>
      <w:proofErr w:type="gramStart"/>
      <w:r w:rsidRPr="00560F8F">
        <w:rPr>
          <w:rFonts w:ascii="Courier New" w:hAnsi="Courier New"/>
          <w:sz w:val="17"/>
          <w:highlight w:val="white"/>
          <w:lang w:val="en-US"/>
        </w:rPr>
        <w:t>pde:PatentSupplementaryDocumentCategory</w:t>
      </w:r>
      <w:proofErr w:type="gramEnd"/>
      <w:r w:rsidRPr="00560F8F">
        <w:rPr>
          <w:rFonts w:ascii="Courier New" w:hAnsi="Courier New"/>
          <w:sz w:val="17"/>
          <w:highlight w:val="white"/>
          <w:lang w:val="en-US"/>
        </w:rPr>
        <w:t>&gt;</w:t>
      </w:r>
    </w:p>
    <w:p w14:paraId="6A68C37C"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50205AA4"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04422351"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&gt;Description&lt;/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
    <w:p w14:paraId="785196D1"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en-US"/>
        </w:rPr>
        <w:t>&lt;</w:t>
      </w:r>
      <w:proofErr w:type="spellStart"/>
      <w:proofErr w:type="gramStart"/>
      <w:r w:rsidRPr="00560F8F">
        <w:rPr>
          <w:rFonts w:ascii="Courier New" w:hAnsi="Courier New"/>
          <w:sz w:val="17"/>
          <w:highlight w:val="white"/>
          <w:lang w:val="en-US"/>
        </w:rPr>
        <w:t>com:FileNameBag</w:t>
      </w:r>
      <w:proofErr w:type="spellEnd"/>
      <w:proofErr w:type="gramEnd"/>
      <w:r w:rsidRPr="00560F8F">
        <w:rPr>
          <w:rFonts w:ascii="Courier New" w:hAnsi="Courier New"/>
          <w:sz w:val="17"/>
          <w:highlight w:val="white"/>
          <w:lang w:val="en-US"/>
        </w:rPr>
        <w:t>&gt;</w:t>
      </w:r>
    </w:p>
    <w:p w14:paraId="6D13B933"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&gt;US_59111111_20220719_Description.xml&lt;/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28B4BB4F"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&gt;US_59111111_20220719_Description_00001.tif&lt;/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3882A130"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&gt;US_59111111_20220719_Description_00002.tif&lt;/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066E7FF7"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com:FileNameBag</w:t>
      </w:r>
      <w:proofErr w:type="spellEnd"/>
      <w:proofErr w:type="gramEnd"/>
      <w:r w:rsidRPr="00560F8F">
        <w:rPr>
          <w:rFonts w:ascii="Courier New" w:hAnsi="Courier New"/>
          <w:sz w:val="17"/>
          <w:highlight w:val="white"/>
          <w:lang w:val="en-US"/>
        </w:rPr>
        <w:t>&gt;</w:t>
      </w:r>
    </w:p>
    <w:p w14:paraId="582FCBD2"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&gt;SupplementaryArtifacts/US_59111111_20220719_Description/&lt;/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3CAB0DC2" w14:textId="3282A38E"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21" w:author="Author">
        <w:r w:rsidRPr="00560F8F">
          <w:rPr>
            <w:rFonts w:ascii="Courier New" w:hAnsi="Courier New"/>
            <w:color w:val="800000"/>
            <w:sz w:val="17"/>
            <w:highlight w:val="white"/>
            <w:lang w:val="en-US"/>
          </w:rPr>
          <w:delText>DocumentFormatCategory</w:delText>
        </w:r>
      </w:del>
      <w:ins w:id="1122"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&gt;XML&lt;/pde:</w:t>
      </w:r>
      <w:del w:id="1123" w:author="Author">
        <w:r w:rsidRPr="00560F8F">
          <w:rPr>
            <w:rFonts w:ascii="Courier New" w:hAnsi="Courier New"/>
            <w:color w:val="800000"/>
            <w:sz w:val="17"/>
            <w:highlight w:val="white"/>
            <w:lang w:val="en-US"/>
          </w:rPr>
          <w:delText>DocumentFormatCategory</w:delText>
        </w:r>
      </w:del>
      <w:ins w:id="1124"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w:t>
      </w:r>
    </w:p>
    <w:p w14:paraId="3D54FF5F"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gramStart"/>
      <w:r w:rsidRPr="00560F8F">
        <w:rPr>
          <w:rFonts w:ascii="Courier New" w:hAnsi="Courier New"/>
          <w:sz w:val="17"/>
          <w:highlight w:val="white"/>
          <w:lang w:val="fr-FR"/>
        </w:rPr>
        <w:t>pde:PatentSupplementaryDocumentCategory</w:t>
      </w:r>
      <w:proofErr w:type="gramEnd"/>
      <w:r w:rsidRPr="00560F8F">
        <w:rPr>
          <w:rFonts w:ascii="Courier New" w:hAnsi="Courier New"/>
          <w:sz w:val="17"/>
          <w:highlight w:val="white"/>
          <w:lang w:val="fr-FR"/>
        </w:rPr>
        <w:t>&gt;Description&lt;/</w:t>
      </w:r>
      <w:proofErr w:type="gramStart"/>
      <w:r w:rsidRPr="00560F8F">
        <w:rPr>
          <w:rFonts w:ascii="Courier New" w:hAnsi="Courier New"/>
          <w:sz w:val="17"/>
          <w:highlight w:val="white"/>
          <w:lang w:val="fr-FR"/>
        </w:rPr>
        <w:t>pde:PatentSupplementaryDocumentCategory</w:t>
      </w:r>
      <w:proofErr w:type="gramEnd"/>
      <w:r w:rsidRPr="00560F8F">
        <w:rPr>
          <w:rFonts w:ascii="Courier New" w:hAnsi="Courier New"/>
          <w:sz w:val="17"/>
          <w:highlight w:val="white"/>
          <w:lang w:val="fr-FR"/>
        </w:rPr>
        <w:t>&gt;</w:t>
      </w:r>
    </w:p>
    <w:p w14:paraId="4E08BFB4"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40AF401F"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1E3BB609"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&gt;Drawings&lt;/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
    <w:p w14:paraId="73C349C3"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en-US"/>
        </w:rPr>
        <w:t>&lt;</w:t>
      </w:r>
      <w:proofErr w:type="spellStart"/>
      <w:proofErr w:type="gramStart"/>
      <w:r w:rsidRPr="00560F8F">
        <w:rPr>
          <w:rFonts w:ascii="Courier New" w:hAnsi="Courier New"/>
          <w:sz w:val="17"/>
          <w:highlight w:val="white"/>
          <w:lang w:val="en-US"/>
        </w:rPr>
        <w:t>com:FileNameBag</w:t>
      </w:r>
      <w:proofErr w:type="spellEnd"/>
      <w:proofErr w:type="gramEnd"/>
      <w:r w:rsidRPr="00560F8F">
        <w:rPr>
          <w:rFonts w:ascii="Courier New" w:hAnsi="Courier New"/>
          <w:sz w:val="17"/>
          <w:highlight w:val="white"/>
          <w:lang w:val="en-US"/>
        </w:rPr>
        <w:t>&gt;</w:t>
      </w:r>
    </w:p>
    <w:p w14:paraId="25F1BD85"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&gt;US_59111111_20220719_Drawings_00001.tif&lt;/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46005E93"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&gt;US_59111111_20220719_Drawings_00002.tif&lt;/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1738FD47"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com:FileNameBag</w:t>
      </w:r>
      <w:proofErr w:type="spellEnd"/>
      <w:proofErr w:type="gramEnd"/>
      <w:r w:rsidRPr="00560F8F">
        <w:rPr>
          <w:rFonts w:ascii="Courier New" w:hAnsi="Courier New"/>
          <w:sz w:val="17"/>
          <w:highlight w:val="white"/>
          <w:lang w:val="en-US"/>
        </w:rPr>
        <w:t>&gt;</w:t>
      </w:r>
    </w:p>
    <w:p w14:paraId="00595866"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&gt;SupplementaryArtifacts/&lt;/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7EA0FF18" w14:textId="3D977330"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25" w:author="Author">
        <w:r w:rsidRPr="00560F8F">
          <w:rPr>
            <w:rFonts w:ascii="Courier New" w:hAnsi="Courier New"/>
            <w:color w:val="800000"/>
            <w:sz w:val="17"/>
            <w:highlight w:val="white"/>
            <w:lang w:val="en-US"/>
          </w:rPr>
          <w:delText>DocumentFormatCategory</w:delText>
        </w:r>
      </w:del>
      <w:ins w:id="1126"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&gt;TIFF&lt;/pde:</w:t>
      </w:r>
      <w:del w:id="1127" w:author="Author">
        <w:r w:rsidRPr="00560F8F">
          <w:rPr>
            <w:rFonts w:ascii="Courier New" w:hAnsi="Courier New"/>
            <w:color w:val="800000"/>
            <w:sz w:val="17"/>
            <w:highlight w:val="white"/>
            <w:lang w:val="en-US"/>
          </w:rPr>
          <w:delText>DocumentFormatCategory</w:delText>
        </w:r>
      </w:del>
      <w:ins w:id="1128"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w:t>
      </w:r>
    </w:p>
    <w:p w14:paraId="43C5A355"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gramStart"/>
      <w:r w:rsidRPr="00560F8F">
        <w:rPr>
          <w:rFonts w:ascii="Courier New" w:hAnsi="Courier New"/>
          <w:sz w:val="17"/>
          <w:highlight w:val="white"/>
          <w:lang w:val="fr-FR"/>
        </w:rPr>
        <w:t>pde:PatentSupplementaryDocumentCategory</w:t>
      </w:r>
      <w:proofErr w:type="gramEnd"/>
      <w:r w:rsidRPr="00560F8F">
        <w:rPr>
          <w:rFonts w:ascii="Courier New" w:hAnsi="Courier New"/>
          <w:sz w:val="17"/>
          <w:highlight w:val="white"/>
          <w:lang w:val="fr-FR"/>
        </w:rPr>
        <w:t>&gt;Drawings&lt;/</w:t>
      </w:r>
      <w:proofErr w:type="gramStart"/>
      <w:r w:rsidRPr="00560F8F">
        <w:rPr>
          <w:rFonts w:ascii="Courier New" w:hAnsi="Courier New"/>
          <w:sz w:val="17"/>
          <w:highlight w:val="white"/>
          <w:lang w:val="fr-FR"/>
        </w:rPr>
        <w:t>pde:PatentSupplementaryDocumentCategory</w:t>
      </w:r>
      <w:proofErr w:type="gramEnd"/>
      <w:r w:rsidRPr="00560F8F">
        <w:rPr>
          <w:rFonts w:ascii="Courier New" w:hAnsi="Courier New"/>
          <w:sz w:val="17"/>
          <w:highlight w:val="white"/>
          <w:lang w:val="fr-FR"/>
        </w:rPr>
        <w:t>&gt;</w:t>
      </w:r>
    </w:p>
    <w:p w14:paraId="6CFD54B3"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4DA735E3"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22CB2932"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en-US"/>
        </w:rPr>
        <w:t>&lt;</w:t>
      </w:r>
      <w:proofErr w:type="spellStart"/>
      <w:proofErr w:type="gramStart"/>
      <w:r w:rsidRPr="00560F8F">
        <w:rPr>
          <w:rFonts w:ascii="Courier New" w:hAnsi="Courier New"/>
          <w:sz w:val="17"/>
          <w:highlight w:val="white"/>
          <w:lang w:val="en-US"/>
        </w:rPr>
        <w:t>com:DocumentName</w:t>
      </w:r>
      <w:proofErr w:type="spellEnd"/>
      <w:proofErr w:type="gramEnd"/>
      <w:r w:rsidRPr="00560F8F">
        <w:rPr>
          <w:rFonts w:ascii="Courier New" w:hAnsi="Courier New"/>
          <w:sz w:val="17"/>
          <w:highlight w:val="white"/>
          <w:lang w:val="en-US"/>
        </w:rPr>
        <w:t>&gt;Claims&lt;/</w:t>
      </w:r>
      <w:proofErr w:type="spellStart"/>
      <w:proofErr w:type="gramStart"/>
      <w:r w:rsidRPr="00560F8F">
        <w:rPr>
          <w:rFonts w:ascii="Courier New" w:hAnsi="Courier New"/>
          <w:sz w:val="17"/>
          <w:highlight w:val="white"/>
          <w:lang w:val="en-US"/>
        </w:rPr>
        <w:t>com:DocumentName</w:t>
      </w:r>
      <w:proofErr w:type="spellEnd"/>
      <w:proofErr w:type="gramEnd"/>
      <w:r w:rsidRPr="00560F8F">
        <w:rPr>
          <w:rFonts w:ascii="Courier New" w:hAnsi="Courier New"/>
          <w:sz w:val="17"/>
          <w:highlight w:val="white"/>
          <w:lang w:val="en-US"/>
        </w:rPr>
        <w:t>&gt;</w:t>
      </w:r>
    </w:p>
    <w:p w14:paraId="66F833EF"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com:FileName</w:t>
      </w:r>
      <w:proofErr w:type="spellEnd"/>
      <w:proofErr w:type="gramEnd"/>
      <w:r w:rsidRPr="00560F8F">
        <w:rPr>
          <w:rFonts w:ascii="Courier New" w:hAnsi="Courier New"/>
          <w:sz w:val="17"/>
          <w:highlight w:val="white"/>
          <w:lang w:val="en-US"/>
        </w:rPr>
        <w:t>&gt;US_59111111_20220719_Claims.xml&lt;/</w:t>
      </w:r>
      <w:proofErr w:type="spellStart"/>
      <w:proofErr w:type="gramStart"/>
      <w:r w:rsidRPr="00560F8F">
        <w:rPr>
          <w:rFonts w:ascii="Courier New" w:hAnsi="Courier New"/>
          <w:sz w:val="17"/>
          <w:highlight w:val="white"/>
          <w:lang w:val="en-US"/>
        </w:rPr>
        <w:t>com:FileName</w:t>
      </w:r>
      <w:proofErr w:type="spellEnd"/>
      <w:proofErr w:type="gramEnd"/>
      <w:r w:rsidRPr="00560F8F">
        <w:rPr>
          <w:rFonts w:ascii="Courier New" w:hAnsi="Courier New"/>
          <w:sz w:val="17"/>
          <w:highlight w:val="white"/>
          <w:lang w:val="en-US"/>
        </w:rPr>
        <w:t>&gt;</w:t>
      </w:r>
    </w:p>
    <w:p w14:paraId="5AED50AF"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&gt;SupplementaryArtifacts/&lt;/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5D3D22E3" w14:textId="611FDE80"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29" w:author="Author">
        <w:r w:rsidRPr="00560F8F">
          <w:rPr>
            <w:rFonts w:ascii="Courier New" w:hAnsi="Courier New"/>
            <w:color w:val="800000"/>
            <w:sz w:val="17"/>
            <w:highlight w:val="white"/>
            <w:lang w:val="en-US"/>
          </w:rPr>
          <w:delText>DocumentFormatCategory</w:delText>
        </w:r>
      </w:del>
      <w:ins w:id="1130"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&gt;XML&lt;/pde:</w:t>
      </w:r>
      <w:del w:id="1131" w:author="Author">
        <w:r w:rsidRPr="00560F8F">
          <w:rPr>
            <w:rFonts w:ascii="Courier New" w:hAnsi="Courier New"/>
            <w:color w:val="800000"/>
            <w:sz w:val="17"/>
            <w:highlight w:val="white"/>
            <w:lang w:val="en-US"/>
          </w:rPr>
          <w:delText>DocumentFormatCategory</w:delText>
        </w:r>
      </w:del>
      <w:ins w:id="1132"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w:t>
      </w:r>
    </w:p>
    <w:p w14:paraId="0D704C17"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pde:PatentSupplementaryDocumentCategory</w:t>
      </w:r>
      <w:proofErr w:type="gramEnd"/>
      <w:r w:rsidRPr="00560F8F">
        <w:rPr>
          <w:rFonts w:ascii="Courier New" w:hAnsi="Courier New"/>
          <w:sz w:val="17"/>
          <w:highlight w:val="white"/>
          <w:lang w:val="en-US"/>
        </w:rPr>
        <w:t>&gt;Claims&lt;/</w:t>
      </w:r>
      <w:proofErr w:type="gramStart"/>
      <w:r w:rsidRPr="00560F8F">
        <w:rPr>
          <w:rFonts w:ascii="Courier New" w:hAnsi="Courier New"/>
          <w:sz w:val="17"/>
          <w:highlight w:val="white"/>
          <w:lang w:val="en-US"/>
        </w:rPr>
        <w:t>pde:PatentSupplementaryDocumentCategory</w:t>
      </w:r>
      <w:proofErr w:type="gramEnd"/>
      <w:r w:rsidRPr="00560F8F">
        <w:rPr>
          <w:rFonts w:ascii="Courier New" w:hAnsi="Courier New"/>
          <w:sz w:val="17"/>
          <w:highlight w:val="white"/>
          <w:lang w:val="en-US"/>
        </w:rPr>
        <w:t>&gt;</w:t>
      </w:r>
    </w:p>
    <w:p w14:paraId="2823B7DE"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7D518B3F"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3C57FAA8"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roofErr w:type="spellStart"/>
      <w:r w:rsidRPr="00560F8F">
        <w:rPr>
          <w:rFonts w:ascii="Courier New" w:hAnsi="Courier New"/>
          <w:sz w:val="17"/>
          <w:highlight w:val="white"/>
          <w:lang w:val="fr-FR"/>
        </w:rPr>
        <w:t>Bibliographic</w:t>
      </w:r>
      <w:proofErr w:type="spellEnd"/>
      <w:r w:rsidRPr="00560F8F">
        <w:rPr>
          <w:rFonts w:ascii="Courier New" w:hAnsi="Courier New"/>
          <w:sz w:val="17"/>
          <w:highlight w:val="white"/>
          <w:lang w:val="fr-FR"/>
        </w:rPr>
        <w:t xml:space="preserve"> Data&lt;/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
    <w:p w14:paraId="1637C1CC"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en-US"/>
        </w:rPr>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&gt;US_59111111_20220719_BibliographicData.xml&lt;/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74125C83"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&gt;SupplementaryArtifacts/&lt;/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7F7410A3" w14:textId="264A5E11"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33" w:author="Author">
        <w:r w:rsidRPr="00560F8F">
          <w:rPr>
            <w:rFonts w:ascii="Courier New" w:hAnsi="Courier New"/>
            <w:color w:val="800000"/>
            <w:sz w:val="17"/>
            <w:highlight w:val="white"/>
            <w:lang w:val="en-US"/>
          </w:rPr>
          <w:delText>DocumentFormatCategory</w:delText>
        </w:r>
      </w:del>
      <w:ins w:id="1134"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&gt;XML&lt;/pde:</w:t>
      </w:r>
      <w:del w:id="1135" w:author="Author">
        <w:r w:rsidRPr="00560F8F">
          <w:rPr>
            <w:rFonts w:ascii="Courier New" w:hAnsi="Courier New"/>
            <w:color w:val="800000"/>
            <w:sz w:val="17"/>
            <w:highlight w:val="white"/>
            <w:lang w:val="en-US"/>
          </w:rPr>
          <w:delText>DocumentFormatCategory</w:delText>
        </w:r>
      </w:del>
      <w:ins w:id="1136"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w:t>
      </w:r>
    </w:p>
    <w:p w14:paraId="22AF3195"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pde:PatentSupplementaryDocumentCategory</w:t>
      </w:r>
      <w:proofErr w:type="spellEnd"/>
      <w:proofErr w:type="gramEnd"/>
      <w:r w:rsidRPr="00560F8F">
        <w:rPr>
          <w:rFonts w:ascii="Courier New" w:hAnsi="Courier New"/>
          <w:sz w:val="17"/>
          <w:highlight w:val="white"/>
          <w:lang w:val="en-US"/>
        </w:rPr>
        <w:t>&gt;Bibliographic data&lt;/</w:t>
      </w:r>
      <w:proofErr w:type="spellStart"/>
      <w:proofErr w:type="gramStart"/>
      <w:r w:rsidRPr="00560F8F">
        <w:rPr>
          <w:rFonts w:ascii="Courier New" w:hAnsi="Courier New"/>
          <w:sz w:val="17"/>
          <w:highlight w:val="white"/>
          <w:lang w:val="en-US"/>
        </w:rPr>
        <w:t>pde:PatentSupplementaryDocumentCategory</w:t>
      </w:r>
      <w:proofErr w:type="spellEnd"/>
      <w:proofErr w:type="gramEnd"/>
      <w:r w:rsidRPr="00560F8F">
        <w:rPr>
          <w:rFonts w:ascii="Courier New" w:hAnsi="Courier New"/>
          <w:sz w:val="17"/>
          <w:highlight w:val="white"/>
          <w:lang w:val="en-US"/>
        </w:rPr>
        <w:t>&gt;</w:t>
      </w:r>
    </w:p>
    <w:p w14:paraId="360DD80D"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4C264A08"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73F2F08A"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&gt;Classification Data&lt;/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
    <w:p w14:paraId="4A02E3F4"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en-US"/>
        </w:rPr>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&gt;US_59111111_20220719_ClassificationData.xml&lt;/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6BEFF15D"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&gt;SupplementaryArtifacts/&lt;/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6F0B61F0" w14:textId="4F68AB98"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lastRenderedPageBreak/>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37" w:author="Author">
        <w:r w:rsidRPr="00560F8F">
          <w:rPr>
            <w:rFonts w:ascii="Courier New" w:hAnsi="Courier New"/>
            <w:color w:val="800000"/>
            <w:sz w:val="17"/>
            <w:highlight w:val="white"/>
            <w:lang w:val="en-US"/>
          </w:rPr>
          <w:delText>DocumentFormatCategory</w:delText>
        </w:r>
      </w:del>
      <w:ins w:id="1138"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&gt;XML&lt;/pde:</w:t>
      </w:r>
      <w:del w:id="1139" w:author="Author">
        <w:r w:rsidRPr="00560F8F">
          <w:rPr>
            <w:rFonts w:ascii="Courier New" w:hAnsi="Courier New"/>
            <w:color w:val="800000"/>
            <w:sz w:val="17"/>
            <w:highlight w:val="white"/>
            <w:lang w:val="en-US"/>
          </w:rPr>
          <w:delText>DocumentFormatCategory</w:delText>
        </w:r>
      </w:del>
      <w:ins w:id="1140" w:author="Author">
        <w:r w:rsidRPr="00560F8F">
          <w:rPr>
            <w:rFonts w:ascii="Courier New" w:hAnsi="Courier New"/>
            <w:sz w:val="17"/>
            <w:highlight w:val="white"/>
            <w:lang w:val="en-US"/>
          </w:rPr>
          <w:t>DocumentFileFormatCategory</w:t>
        </w:r>
      </w:ins>
      <w:r w:rsidRPr="00560F8F">
        <w:rPr>
          <w:rFonts w:ascii="Courier New" w:hAnsi="Courier New"/>
          <w:sz w:val="17"/>
          <w:highlight w:val="white"/>
          <w:lang w:val="en-US"/>
        </w:rPr>
        <w:t>&gt;</w:t>
      </w:r>
    </w:p>
    <w:p w14:paraId="22B9166C"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spellStart"/>
      <w:proofErr w:type="gramStart"/>
      <w:r w:rsidRPr="00560F8F">
        <w:rPr>
          <w:rFonts w:ascii="Courier New" w:hAnsi="Courier New"/>
          <w:sz w:val="17"/>
          <w:highlight w:val="white"/>
          <w:lang w:val="en-US"/>
        </w:rPr>
        <w:t>pde:PatentSupplementaryDocumentCategory</w:t>
      </w:r>
      <w:proofErr w:type="spellEnd"/>
      <w:proofErr w:type="gramEnd"/>
      <w:r w:rsidRPr="00560F8F">
        <w:rPr>
          <w:rFonts w:ascii="Courier New" w:hAnsi="Courier New"/>
          <w:sz w:val="17"/>
          <w:highlight w:val="white"/>
          <w:lang w:val="en-US"/>
        </w:rPr>
        <w:t>&gt;Classification data&lt;/</w:t>
      </w:r>
      <w:proofErr w:type="spellStart"/>
      <w:proofErr w:type="gramStart"/>
      <w:r w:rsidRPr="00560F8F">
        <w:rPr>
          <w:rFonts w:ascii="Courier New" w:hAnsi="Courier New"/>
          <w:sz w:val="17"/>
          <w:highlight w:val="white"/>
          <w:lang w:val="en-US"/>
        </w:rPr>
        <w:t>pde:PatentSupplementaryDocumentCategory</w:t>
      </w:r>
      <w:proofErr w:type="spellEnd"/>
      <w:proofErr w:type="gramEnd"/>
      <w:r w:rsidRPr="00560F8F">
        <w:rPr>
          <w:rFonts w:ascii="Courier New" w:hAnsi="Courier New"/>
          <w:sz w:val="17"/>
          <w:highlight w:val="white"/>
          <w:lang w:val="en-US"/>
        </w:rPr>
        <w:t>&gt;</w:t>
      </w:r>
    </w:p>
    <w:p w14:paraId="319DE5CE"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1185EEFF"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5A2E7A56"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&gt;Claims&lt;/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
    <w:p w14:paraId="44181CF1"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en-US"/>
        </w:rPr>
        <w:t>&lt;</w:t>
      </w:r>
      <w:proofErr w:type="spellStart"/>
      <w:proofErr w:type="gramStart"/>
      <w:r w:rsidRPr="00560F8F">
        <w:rPr>
          <w:rFonts w:ascii="Courier New" w:hAnsi="Courier New"/>
          <w:sz w:val="17"/>
          <w:highlight w:val="white"/>
          <w:lang w:val="en-US"/>
        </w:rPr>
        <w:t>com:FileName</w:t>
      </w:r>
      <w:proofErr w:type="spellEnd"/>
      <w:proofErr w:type="gramEnd"/>
      <w:r w:rsidRPr="00560F8F">
        <w:rPr>
          <w:rFonts w:ascii="Courier New" w:hAnsi="Courier New"/>
          <w:sz w:val="17"/>
          <w:highlight w:val="white"/>
          <w:lang w:val="en-US"/>
        </w:rPr>
        <w:t>&gt;US_59111111_20220719_Claims.docx&lt;/</w:t>
      </w:r>
      <w:proofErr w:type="spellStart"/>
      <w:proofErr w:type="gramStart"/>
      <w:r w:rsidRPr="00560F8F">
        <w:rPr>
          <w:rFonts w:ascii="Courier New" w:hAnsi="Courier New"/>
          <w:sz w:val="17"/>
          <w:highlight w:val="white"/>
          <w:lang w:val="en-US"/>
        </w:rPr>
        <w:t>com:FileName</w:t>
      </w:r>
      <w:proofErr w:type="spellEnd"/>
      <w:proofErr w:type="gramEnd"/>
      <w:r w:rsidRPr="00560F8F">
        <w:rPr>
          <w:rFonts w:ascii="Courier New" w:hAnsi="Courier New"/>
          <w:sz w:val="17"/>
          <w:highlight w:val="white"/>
          <w:lang w:val="en-US"/>
        </w:rPr>
        <w:t>&gt;</w:t>
      </w:r>
    </w:p>
    <w:p w14:paraId="6C1B3260"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&gt;SupplementaryArtifacts/&lt;/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6A686B22" w14:textId="76F1BE7F"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41" w:author="Author">
        <w:r w:rsidRPr="00560F8F">
          <w:rPr>
            <w:rFonts w:ascii="Courier New" w:hAnsi="Courier New"/>
            <w:color w:val="800000"/>
            <w:sz w:val="17"/>
            <w:highlight w:val="white"/>
            <w:lang w:val="en-US"/>
          </w:rPr>
          <w:delText>DocumentFormatCategory</w:delText>
        </w:r>
        <w:r w:rsidRPr="00560F8F">
          <w:rPr>
            <w:rFonts w:ascii="Courier New" w:hAnsi="Courier New"/>
            <w:color w:val="0000FF"/>
            <w:sz w:val="17"/>
            <w:highlight w:val="white"/>
            <w:lang w:val="en-US"/>
          </w:rPr>
          <w:delText>&gt;</w:delText>
        </w:r>
        <w:r w:rsidRPr="00560F8F">
          <w:rPr>
            <w:rFonts w:ascii="Courier New" w:hAnsi="Courier New"/>
            <w:color w:val="000000"/>
            <w:sz w:val="17"/>
            <w:highlight w:val="white"/>
            <w:lang w:val="en-US"/>
          </w:rPr>
          <w:delText>MS Word</w:delText>
        </w:r>
      </w:del>
      <w:ins w:id="1142" w:author="Author">
        <w:r w:rsidRPr="00560F8F">
          <w:rPr>
            <w:rFonts w:ascii="Courier New" w:hAnsi="Courier New"/>
            <w:sz w:val="17"/>
            <w:highlight w:val="white"/>
            <w:lang w:val="en-US"/>
          </w:rPr>
          <w:t>DocumentFileFormatCategory&gt;DOCX</w:t>
        </w:r>
      </w:ins>
      <w:r w:rsidRPr="00560F8F">
        <w:rPr>
          <w:rFonts w:ascii="Courier New" w:hAnsi="Courier New"/>
          <w:sz w:val="17"/>
          <w:highlight w:val="white"/>
          <w:lang w:val="en-US"/>
        </w:rPr>
        <w:t>&lt;/pde:</w:t>
      </w:r>
      <w:del w:id="1143" w:author="Author">
        <w:r w:rsidRPr="00560F8F">
          <w:rPr>
            <w:rFonts w:ascii="Courier New" w:hAnsi="Courier New"/>
            <w:color w:val="800000"/>
            <w:sz w:val="17"/>
            <w:highlight w:val="white"/>
            <w:lang w:val="en-US"/>
          </w:rPr>
          <w:delText>DocumentFormatCategory</w:delText>
        </w:r>
      </w:del>
      <w:ins w:id="1144" w:author="Author">
        <w:r w:rsidRPr="00560F8F">
          <w:rPr>
            <w:rFonts w:ascii="Courier New" w:hAnsi="Courier New"/>
            <w:sz w:val="17"/>
            <w:highlight w:val="white"/>
            <w:lang w:val="en-US"/>
          </w:rPr>
          <w:t>DocumentFileFormatCategory</w:t>
        </w:r>
      </w:ins>
      <w:proofErr w:type="gramStart"/>
      <w:r w:rsidRPr="00560F8F">
        <w:rPr>
          <w:rFonts w:ascii="Courier New" w:hAnsi="Courier New"/>
          <w:sz w:val="17"/>
          <w:highlight w:val="white"/>
          <w:lang w:val="en-US"/>
        </w:rPr>
        <w:t>&gt;</w:t>
      </w:r>
      <w:proofErr w:type="gramEnd"/>
    </w:p>
    <w:p w14:paraId="42E2E4AC"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pde:PatentSupplementaryDocumentCategory</w:t>
      </w:r>
      <w:proofErr w:type="gramEnd"/>
      <w:r w:rsidRPr="00560F8F">
        <w:rPr>
          <w:rFonts w:ascii="Courier New" w:hAnsi="Courier New"/>
          <w:sz w:val="17"/>
          <w:highlight w:val="white"/>
          <w:lang w:val="en-US"/>
        </w:rPr>
        <w:t>&gt;Claims&lt;/</w:t>
      </w:r>
      <w:proofErr w:type="gramStart"/>
      <w:r w:rsidRPr="00560F8F">
        <w:rPr>
          <w:rFonts w:ascii="Courier New" w:hAnsi="Courier New"/>
          <w:sz w:val="17"/>
          <w:highlight w:val="white"/>
          <w:lang w:val="en-US"/>
        </w:rPr>
        <w:t>pde:PatentSupplementaryDocumentCategory</w:t>
      </w:r>
      <w:proofErr w:type="gramEnd"/>
      <w:r w:rsidRPr="00560F8F">
        <w:rPr>
          <w:rFonts w:ascii="Courier New" w:hAnsi="Courier New"/>
          <w:sz w:val="17"/>
          <w:highlight w:val="white"/>
          <w:lang w:val="en-US"/>
        </w:rPr>
        <w:t>&gt;</w:t>
      </w:r>
    </w:p>
    <w:p w14:paraId="156B74DA"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566E84EB"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68EE0E46"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&gt;Description&lt;/</w:t>
      </w:r>
      <w:proofErr w:type="spellStart"/>
      <w:proofErr w:type="gramStart"/>
      <w:r w:rsidRPr="00560F8F">
        <w:rPr>
          <w:rFonts w:ascii="Courier New" w:hAnsi="Courier New"/>
          <w:sz w:val="17"/>
          <w:highlight w:val="white"/>
          <w:lang w:val="fr-FR"/>
        </w:rPr>
        <w:t>com:DocumentName</w:t>
      </w:r>
      <w:proofErr w:type="spellEnd"/>
      <w:proofErr w:type="gramEnd"/>
      <w:r w:rsidRPr="00560F8F">
        <w:rPr>
          <w:rFonts w:ascii="Courier New" w:hAnsi="Courier New"/>
          <w:sz w:val="17"/>
          <w:highlight w:val="white"/>
          <w:lang w:val="fr-FR"/>
        </w:rPr>
        <w:t>&gt;</w:t>
      </w:r>
    </w:p>
    <w:p w14:paraId="0FA68AA5"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fr-FR"/>
        </w:rPr>
        <w:tab/>
      </w:r>
      <w:r w:rsidRPr="00560F8F">
        <w:rPr>
          <w:rFonts w:ascii="Courier New" w:hAnsi="Courier New"/>
          <w:sz w:val="17"/>
          <w:highlight w:val="white"/>
          <w:lang w:val="en-US"/>
        </w:rPr>
        <w:t>&lt;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&gt;US_59111111_20220719_Description.docx&lt;/</w:t>
      </w:r>
      <w:proofErr w:type="gramStart"/>
      <w:r w:rsidRPr="00560F8F">
        <w:rPr>
          <w:rFonts w:ascii="Courier New" w:hAnsi="Courier New"/>
          <w:sz w:val="17"/>
          <w:highlight w:val="white"/>
          <w:lang w:val="en-US"/>
        </w:rPr>
        <w:t>com:FileName</w:t>
      </w:r>
      <w:proofErr w:type="gramEnd"/>
      <w:r w:rsidRPr="00560F8F">
        <w:rPr>
          <w:rFonts w:ascii="Courier New" w:hAnsi="Courier New"/>
          <w:sz w:val="17"/>
          <w:highlight w:val="white"/>
          <w:lang w:val="en-US"/>
        </w:rPr>
        <w:t>&gt;</w:t>
      </w:r>
    </w:p>
    <w:p w14:paraId="03218F0C"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&gt;SupplementaryArtifacts/&lt;/</w:t>
      </w:r>
      <w:proofErr w:type="gramStart"/>
      <w:r w:rsidRPr="00560F8F">
        <w:rPr>
          <w:rFonts w:ascii="Courier New" w:hAnsi="Courier New"/>
          <w:sz w:val="17"/>
          <w:highlight w:val="white"/>
          <w:lang w:val="en-US"/>
        </w:rPr>
        <w:t>com:DocumentLocationURI</w:t>
      </w:r>
      <w:proofErr w:type="gramEnd"/>
      <w:r w:rsidRPr="00560F8F">
        <w:rPr>
          <w:rFonts w:ascii="Courier New" w:hAnsi="Courier New"/>
          <w:sz w:val="17"/>
          <w:highlight w:val="white"/>
          <w:lang w:val="en-US"/>
        </w:rPr>
        <w:t>&gt;</w:t>
      </w:r>
    </w:p>
    <w:p w14:paraId="39796E31" w14:textId="534390E8"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en-US"/>
        </w:rPr>
        <w:tab/>
        <w:t>&lt;pde:</w:t>
      </w:r>
      <w:del w:id="1145" w:author="Author">
        <w:r w:rsidRPr="00560F8F">
          <w:rPr>
            <w:rFonts w:ascii="Courier New" w:hAnsi="Courier New"/>
            <w:color w:val="800000"/>
            <w:sz w:val="17"/>
            <w:highlight w:val="white"/>
            <w:lang w:val="en-US"/>
          </w:rPr>
          <w:delText>DocumentFormatCategory</w:delText>
        </w:r>
        <w:r w:rsidRPr="00560F8F">
          <w:rPr>
            <w:rFonts w:ascii="Courier New" w:hAnsi="Courier New"/>
            <w:color w:val="0000FF"/>
            <w:sz w:val="17"/>
            <w:highlight w:val="white"/>
            <w:lang w:val="en-US"/>
          </w:rPr>
          <w:delText>&gt;</w:delText>
        </w:r>
        <w:r w:rsidRPr="00560F8F">
          <w:rPr>
            <w:rFonts w:ascii="Courier New" w:hAnsi="Courier New"/>
            <w:color w:val="000000"/>
            <w:sz w:val="17"/>
            <w:highlight w:val="white"/>
            <w:lang w:val="en-US"/>
          </w:rPr>
          <w:delText>MS Word</w:delText>
        </w:r>
      </w:del>
      <w:ins w:id="1146" w:author="Author">
        <w:r w:rsidRPr="00560F8F">
          <w:rPr>
            <w:rFonts w:ascii="Courier New" w:hAnsi="Courier New"/>
            <w:sz w:val="17"/>
            <w:highlight w:val="white"/>
            <w:lang w:val="en-US"/>
          </w:rPr>
          <w:t>DocumentFileFormatCategory&gt;DOCX</w:t>
        </w:r>
      </w:ins>
      <w:r w:rsidRPr="00560F8F">
        <w:rPr>
          <w:rFonts w:ascii="Courier New" w:hAnsi="Courier New"/>
          <w:sz w:val="17"/>
          <w:highlight w:val="white"/>
          <w:lang w:val="en-US"/>
        </w:rPr>
        <w:t>&lt;/pde:</w:t>
      </w:r>
      <w:del w:id="1147" w:author="Author">
        <w:r w:rsidRPr="00560F8F">
          <w:rPr>
            <w:rFonts w:ascii="Courier New" w:hAnsi="Courier New"/>
            <w:color w:val="800000"/>
            <w:sz w:val="17"/>
            <w:highlight w:val="white"/>
            <w:lang w:val="en-US"/>
          </w:rPr>
          <w:delText>DocumentFormatCategory</w:delText>
        </w:r>
      </w:del>
      <w:ins w:id="1148" w:author="Author">
        <w:r w:rsidRPr="00560F8F">
          <w:rPr>
            <w:rFonts w:ascii="Courier New" w:hAnsi="Courier New"/>
            <w:sz w:val="17"/>
            <w:highlight w:val="white"/>
            <w:lang w:val="en-US"/>
          </w:rPr>
          <w:t>DocumentFileFormatCategory</w:t>
        </w:r>
      </w:ins>
      <w:proofErr w:type="gramStart"/>
      <w:r w:rsidRPr="00560F8F">
        <w:rPr>
          <w:rFonts w:ascii="Courier New" w:hAnsi="Courier New"/>
          <w:sz w:val="17"/>
          <w:highlight w:val="white"/>
          <w:lang w:val="en-US"/>
        </w:rPr>
        <w:t>&gt;</w:t>
      </w:r>
      <w:proofErr w:type="gramEnd"/>
    </w:p>
    <w:p w14:paraId="02851570"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en-US"/>
        </w:rPr>
      </w:pPr>
      <w:r w:rsidRPr="00560F8F">
        <w:rPr>
          <w:rFonts w:ascii="Courier New" w:hAnsi="Courier New"/>
          <w:sz w:val="17"/>
          <w:highlight w:val="white"/>
          <w:lang w:val="en-US"/>
        </w:rPr>
        <w:tab/>
        <w:t>&lt;</w:t>
      </w:r>
      <w:proofErr w:type="gramStart"/>
      <w:r w:rsidRPr="00560F8F">
        <w:rPr>
          <w:rFonts w:ascii="Courier New" w:hAnsi="Courier New"/>
          <w:sz w:val="17"/>
          <w:highlight w:val="white"/>
          <w:lang w:val="en-US"/>
        </w:rPr>
        <w:t>pde:PatentSupplementaryDocumentCategory</w:t>
      </w:r>
      <w:proofErr w:type="gramEnd"/>
      <w:r w:rsidRPr="00560F8F">
        <w:rPr>
          <w:rFonts w:ascii="Courier New" w:hAnsi="Courier New"/>
          <w:sz w:val="17"/>
          <w:highlight w:val="white"/>
          <w:lang w:val="en-US"/>
        </w:rPr>
        <w:t>&gt;Description&lt;/</w:t>
      </w:r>
      <w:proofErr w:type="gramStart"/>
      <w:r w:rsidRPr="00560F8F">
        <w:rPr>
          <w:rFonts w:ascii="Courier New" w:hAnsi="Courier New"/>
          <w:sz w:val="17"/>
          <w:highlight w:val="white"/>
          <w:lang w:val="en-US"/>
        </w:rPr>
        <w:t>pde:PatentSupplementaryDocumentCategory</w:t>
      </w:r>
      <w:proofErr w:type="gramEnd"/>
      <w:r w:rsidRPr="00560F8F">
        <w:rPr>
          <w:rFonts w:ascii="Courier New" w:hAnsi="Courier New"/>
          <w:sz w:val="17"/>
          <w:highlight w:val="white"/>
          <w:lang w:val="en-US"/>
        </w:rPr>
        <w:t>&gt;</w:t>
      </w:r>
    </w:p>
    <w:p w14:paraId="469426AE"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en-US"/>
        </w:rPr>
        <w:tab/>
      </w:r>
      <w:r w:rsidRPr="00560F8F">
        <w:rPr>
          <w:rFonts w:ascii="Courier New" w:hAnsi="Courier New"/>
          <w:sz w:val="17"/>
          <w:highlight w:val="white"/>
          <w:lang w:val="en-US"/>
        </w:rPr>
        <w:tab/>
      </w: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pde:SupplementaryDocument</w:t>
      </w:r>
      <w:proofErr w:type="spellEnd"/>
      <w:proofErr w:type="gramEnd"/>
      <w:r w:rsidRPr="00560F8F">
        <w:rPr>
          <w:rFonts w:ascii="Courier New" w:hAnsi="Courier New"/>
          <w:sz w:val="17"/>
          <w:highlight w:val="white"/>
          <w:lang w:val="fr-FR"/>
        </w:rPr>
        <w:t>&gt;</w:t>
      </w:r>
    </w:p>
    <w:p w14:paraId="3C9CB582"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ab/>
        <w:t>&lt;/</w:t>
      </w:r>
      <w:proofErr w:type="spellStart"/>
      <w:proofErr w:type="gramStart"/>
      <w:r w:rsidRPr="00560F8F">
        <w:rPr>
          <w:rFonts w:ascii="Courier New" w:hAnsi="Courier New"/>
          <w:sz w:val="17"/>
          <w:highlight w:val="white"/>
          <w:lang w:val="fr-FR"/>
        </w:rPr>
        <w:t>pde:SupplementaryDocumentBag</w:t>
      </w:r>
      <w:proofErr w:type="spellEnd"/>
      <w:proofErr w:type="gramEnd"/>
      <w:r w:rsidRPr="00560F8F">
        <w:rPr>
          <w:rFonts w:ascii="Courier New" w:hAnsi="Courier New"/>
          <w:sz w:val="17"/>
          <w:highlight w:val="white"/>
          <w:lang w:val="fr-FR"/>
        </w:rPr>
        <w:t>&gt;</w:t>
      </w:r>
    </w:p>
    <w:p w14:paraId="62EC13F7" w14:textId="77777777" w:rsidR="0036647B" w:rsidRPr="00560F8F" w:rsidRDefault="0036647B" w:rsidP="00940F9C">
      <w:pPr>
        <w:autoSpaceDE w:val="0"/>
        <w:autoSpaceDN w:val="0"/>
        <w:adjustRightInd w:val="0"/>
        <w:spacing w:before="0" w:after="0"/>
        <w:rPr>
          <w:rFonts w:ascii="Courier New" w:hAnsi="Courier New" w:cs="Courier New"/>
          <w:sz w:val="17"/>
          <w:szCs w:val="17"/>
          <w:highlight w:val="white"/>
          <w:lang w:val="fr-FR"/>
        </w:rPr>
      </w:pPr>
      <w:r w:rsidRPr="00560F8F">
        <w:rPr>
          <w:rFonts w:ascii="Courier New" w:hAnsi="Courier New"/>
          <w:sz w:val="17"/>
          <w:highlight w:val="white"/>
          <w:lang w:val="fr-FR"/>
        </w:rPr>
        <w:t>&lt;/</w:t>
      </w:r>
      <w:proofErr w:type="spellStart"/>
      <w:proofErr w:type="gramStart"/>
      <w:r w:rsidRPr="00560F8F">
        <w:rPr>
          <w:rFonts w:ascii="Courier New" w:hAnsi="Courier New"/>
          <w:sz w:val="17"/>
          <w:highlight w:val="white"/>
          <w:lang w:val="fr-FR"/>
        </w:rPr>
        <w:t>pde:PriorityDocumentIndex</w:t>
      </w:r>
      <w:proofErr w:type="spellEnd"/>
      <w:proofErr w:type="gramEnd"/>
      <w:r w:rsidRPr="00560F8F">
        <w:rPr>
          <w:rFonts w:ascii="Courier New" w:hAnsi="Courier New"/>
          <w:sz w:val="17"/>
          <w:highlight w:val="white"/>
          <w:lang w:val="fr-FR"/>
        </w:rPr>
        <w:t>&gt;</w:t>
      </w:r>
    </w:p>
    <w:p w14:paraId="57E16970" w14:textId="77777777" w:rsidR="00CF3740" w:rsidRPr="00560F8F" w:rsidRDefault="00CF3740" w:rsidP="00940F9C">
      <w:pPr>
        <w:autoSpaceDE w:val="0"/>
        <w:autoSpaceDN w:val="0"/>
        <w:adjustRightInd w:val="0"/>
        <w:spacing w:before="0" w:after="0"/>
        <w:rPr>
          <w:rFonts w:ascii="Courier New" w:hAnsi="Courier New" w:cs="Courier New"/>
          <w:sz w:val="17"/>
          <w:szCs w:val="17"/>
          <w:highlight w:val="white"/>
          <w:lang w:val="fr-FR"/>
        </w:rPr>
      </w:pPr>
    </w:p>
    <w:p w14:paraId="6A539A90" w14:textId="77777777" w:rsidR="00CF3740" w:rsidRPr="00560F8F" w:rsidRDefault="00CF3740" w:rsidP="00940F9C">
      <w:pPr>
        <w:autoSpaceDE w:val="0"/>
        <w:autoSpaceDN w:val="0"/>
        <w:adjustRightInd w:val="0"/>
        <w:spacing w:before="0" w:after="0"/>
        <w:rPr>
          <w:rFonts w:ascii="Courier New" w:hAnsi="Courier New" w:cs="Courier New"/>
          <w:sz w:val="17"/>
          <w:szCs w:val="17"/>
          <w:highlight w:val="white"/>
          <w:lang w:val="fr-FR"/>
        </w:rPr>
      </w:pPr>
    </w:p>
    <w:p w14:paraId="2EF713B9" w14:textId="77777777" w:rsidR="00CF3740" w:rsidRPr="00560F8F" w:rsidRDefault="00CF3740" w:rsidP="00940F9C">
      <w:pPr>
        <w:autoSpaceDE w:val="0"/>
        <w:autoSpaceDN w:val="0"/>
        <w:adjustRightInd w:val="0"/>
        <w:spacing w:before="0" w:after="0"/>
        <w:rPr>
          <w:rFonts w:ascii="Courier New" w:hAnsi="Courier New" w:cs="Courier New"/>
          <w:sz w:val="17"/>
          <w:szCs w:val="17"/>
          <w:highlight w:val="white"/>
          <w:lang w:val="fr-FR"/>
        </w:rPr>
      </w:pPr>
    </w:p>
    <w:p w14:paraId="5B142F2B" w14:textId="0A5068EF" w:rsidR="00CF3740" w:rsidRPr="002C77E9" w:rsidRDefault="00CF3740" w:rsidP="008514E6">
      <w:pPr>
        <w:spacing w:before="0" w:after="0"/>
        <w:ind w:left="5533"/>
        <w:jc w:val="center"/>
        <w:rPr>
          <w:rFonts w:eastAsia="Calibri" w:cs="Arial"/>
          <w:bCs/>
          <w:kern w:val="0"/>
          <w:lang w:val="es-ES_tradnl"/>
          <w14:ligatures w14:val="none"/>
        </w:rPr>
      </w:pPr>
      <w:r w:rsidRPr="002C77E9">
        <w:rPr>
          <w:lang w:val="es-ES_tradnl"/>
        </w:rPr>
        <w:t>[Sigue el Apéndice B del Anexo I de la Norma</w:t>
      </w:r>
      <w:r w:rsidR="002C77E9" w:rsidRPr="002C77E9">
        <w:rPr>
          <w:lang w:val="es-ES_tradnl"/>
        </w:rPr>
        <w:t> </w:t>
      </w:r>
      <w:r w:rsidRPr="002C77E9">
        <w:rPr>
          <w:lang w:val="es-ES_tradnl"/>
        </w:rPr>
        <w:t>ST.92]</w:t>
      </w:r>
    </w:p>
    <w:p w14:paraId="4ECE2787" w14:textId="77777777" w:rsidR="00CF3740" w:rsidRPr="002C77E9" w:rsidRDefault="00CF3740" w:rsidP="00940F9C">
      <w:pPr>
        <w:autoSpaceDE w:val="0"/>
        <w:autoSpaceDN w:val="0"/>
        <w:adjustRightInd w:val="0"/>
        <w:spacing w:before="0" w:after="0"/>
        <w:rPr>
          <w:rFonts w:cs="Arial"/>
          <w:sz w:val="17"/>
          <w:szCs w:val="17"/>
          <w:highlight w:val="white"/>
          <w:lang w:val="es-ES_tradnl"/>
        </w:rPr>
      </w:pPr>
    </w:p>
    <w:p w14:paraId="352484F6" w14:textId="77777777" w:rsidR="00821E18" w:rsidRPr="002C77E9" w:rsidRDefault="00821E18" w:rsidP="00ED6C05">
      <w:pPr>
        <w:widowControl w:val="0"/>
        <w:kinsoku w:val="0"/>
        <w:spacing w:before="0" w:after="0"/>
        <w:rPr>
          <w:rFonts w:eastAsia="SimSun" w:cs="Arial"/>
          <w:kern w:val="0"/>
          <w:sz w:val="17"/>
          <w:szCs w:val="17"/>
          <w:lang w:val="es-ES_tradnl" w:eastAsia="zh-CN"/>
          <w14:ligatures w14:val="none"/>
        </w:rPr>
      </w:pPr>
    </w:p>
    <w:p w14:paraId="550D8FA2" w14:textId="4829953B" w:rsidR="00800598" w:rsidRPr="002C77E9" w:rsidRDefault="00800598">
      <w:pPr>
        <w:rPr>
          <w:rFonts w:eastAsia="SimSun" w:cs="Arial"/>
          <w:kern w:val="0"/>
          <w:sz w:val="17"/>
          <w:szCs w:val="17"/>
          <w:lang w:val="es-ES_tradnl"/>
          <w14:ligatures w14:val="none"/>
        </w:rPr>
      </w:pPr>
      <w:r w:rsidRPr="002C77E9">
        <w:rPr>
          <w:lang w:val="es-ES_tradnl"/>
        </w:rPr>
        <w:br w:type="page"/>
      </w:r>
    </w:p>
    <w:p w14:paraId="5F628F8A" w14:textId="77777777" w:rsidR="00983D10" w:rsidRDefault="00983D10" w:rsidP="008514E6">
      <w:pPr>
        <w:spacing w:before="0" w:after="0"/>
        <w:ind w:left="5533"/>
        <w:jc w:val="center"/>
        <w:rPr>
          <w:lang w:val="es-ES_tradnl"/>
        </w:rPr>
      </w:pPr>
    </w:p>
    <w:p w14:paraId="12AC6209" w14:textId="77777777" w:rsidR="00983D10" w:rsidRPr="002C77E9" w:rsidRDefault="00983D10" w:rsidP="00983D10">
      <w:pPr>
        <w:autoSpaceDE w:val="0"/>
        <w:autoSpaceDN w:val="0"/>
        <w:adjustRightInd w:val="0"/>
        <w:spacing w:before="0" w:after="0" w:line="360" w:lineRule="auto"/>
        <w:jc w:val="center"/>
        <w:outlineLvl w:val="0"/>
        <w:rPr>
          <w:ins w:id="1149" w:author="Author"/>
          <w:rFonts w:eastAsia="SimSun" w:cs="Arial"/>
          <w:b/>
          <w:bCs/>
          <w:color w:val="000000"/>
          <w:kern w:val="0"/>
          <w:sz w:val="17"/>
          <w:szCs w:val="17"/>
          <w:lang w:val="es-ES_tradnl"/>
          <w14:ligatures w14:val="none"/>
        </w:rPr>
      </w:pPr>
      <w:bookmarkStart w:id="1150" w:name="_Toc198822798"/>
      <w:bookmarkStart w:id="1151" w:name="_Toc203552046"/>
      <w:bookmarkStart w:id="1152" w:name="_Toc211324031"/>
      <w:bookmarkStart w:id="1153" w:name="_Toc211443151"/>
      <w:bookmarkStart w:id="1154" w:name="_Toc211443346"/>
      <w:bookmarkStart w:id="1155" w:name="_Toc213229637"/>
      <w:ins w:id="1156" w:author="Author">
        <w:r w:rsidRPr="002C77E9">
          <w:rPr>
            <w:b/>
            <w:color w:val="000000"/>
            <w:sz w:val="17"/>
            <w:lang w:val="es-ES_tradnl"/>
          </w:rPr>
          <w:t>APÉNDICE B DEL ANEXO I</w:t>
        </w:r>
        <w:bookmarkEnd w:id="1150"/>
        <w:bookmarkEnd w:id="1151"/>
        <w:bookmarkEnd w:id="1152"/>
        <w:bookmarkEnd w:id="1153"/>
        <w:bookmarkEnd w:id="1154"/>
        <w:bookmarkEnd w:id="1155"/>
        <w:r w:rsidRPr="002C77E9">
          <w:rPr>
            <w:b/>
            <w:color w:val="000000"/>
            <w:sz w:val="17"/>
            <w:lang w:val="es-ES_tradnl"/>
          </w:rPr>
          <w:t xml:space="preserve"> </w:t>
        </w:r>
      </w:ins>
    </w:p>
    <w:p w14:paraId="7A39AEE9" w14:textId="77777777" w:rsidR="00983D10" w:rsidRPr="002C77E9" w:rsidRDefault="00983D10" w:rsidP="00983D10">
      <w:pPr>
        <w:autoSpaceDE w:val="0"/>
        <w:autoSpaceDN w:val="0"/>
        <w:adjustRightInd w:val="0"/>
        <w:spacing w:before="0" w:after="0" w:line="360" w:lineRule="auto"/>
        <w:jc w:val="center"/>
        <w:outlineLvl w:val="0"/>
        <w:rPr>
          <w:ins w:id="1157" w:author="Author"/>
          <w:rFonts w:eastAsia="SimSun" w:cs="Arial"/>
          <w:color w:val="000000"/>
          <w:kern w:val="0"/>
          <w:sz w:val="17"/>
          <w:szCs w:val="17"/>
          <w:lang w:val="es-ES_tradnl"/>
          <w14:ligatures w14:val="none"/>
        </w:rPr>
      </w:pPr>
      <w:bookmarkStart w:id="1158" w:name="_Toc198822799"/>
      <w:bookmarkStart w:id="1159" w:name="_Toc203552047"/>
      <w:bookmarkStart w:id="1160" w:name="_Toc211324032"/>
      <w:bookmarkStart w:id="1161" w:name="_Toc211443152"/>
      <w:bookmarkStart w:id="1162" w:name="_Toc211443347"/>
      <w:bookmarkStart w:id="1163" w:name="_Toc213229638"/>
      <w:ins w:id="1164" w:author="Author">
        <w:r w:rsidRPr="002C77E9">
          <w:rPr>
            <w:color w:val="000000"/>
            <w:sz w:val="17"/>
            <w:lang w:val="es-ES_tradnl"/>
          </w:rPr>
          <w:t>EJEMPLO DE INSTANCIA XML DEL ARCHIVO DE ÍNDICE DEL PDDP PARA DISEÑOS INDUSTRIALES</w:t>
        </w:r>
        <w:bookmarkEnd w:id="1158"/>
        <w:bookmarkEnd w:id="1159"/>
        <w:bookmarkEnd w:id="1160"/>
        <w:bookmarkEnd w:id="1161"/>
        <w:bookmarkEnd w:id="1162"/>
        <w:bookmarkEnd w:id="1163"/>
      </w:ins>
    </w:p>
    <w:p w14:paraId="11F810F7" w14:textId="77777777" w:rsidR="00983D10" w:rsidRPr="002C77E9" w:rsidRDefault="00983D10" w:rsidP="00983D10">
      <w:pPr>
        <w:widowControl w:val="0"/>
        <w:kinsoku w:val="0"/>
        <w:spacing w:before="0" w:after="0"/>
        <w:rPr>
          <w:ins w:id="1165" w:author="Author"/>
          <w:rFonts w:eastAsia="SimSun" w:cs="Arial"/>
          <w:kern w:val="0"/>
          <w:sz w:val="17"/>
          <w:szCs w:val="17"/>
          <w:lang w:val="es-ES_tradnl" w:eastAsia="zh-CN"/>
          <w14:ligatures w14:val="none"/>
        </w:rPr>
      </w:pPr>
    </w:p>
    <w:p w14:paraId="74AF91FE" w14:textId="77777777" w:rsidR="00983D10" w:rsidRDefault="00983D10" w:rsidP="00983D10">
      <w:pPr>
        <w:widowControl w:val="0"/>
        <w:kinsoku w:val="0"/>
        <w:spacing w:before="0" w:after="0"/>
        <w:rPr>
          <w:ins w:id="1166" w:author="Author"/>
          <w:sz w:val="17"/>
          <w:lang w:val="es-ES_tradnl"/>
        </w:rPr>
      </w:pPr>
      <w:ins w:id="1167" w:author="Author">
        <w:r w:rsidRPr="002C77E9">
          <w:rPr>
            <w:sz w:val="17"/>
            <w:lang w:val="es-ES_tradnl"/>
          </w:rPr>
          <w:t xml:space="preserve">Este apéndice es una instancia XML de un archivo de índice del PDDP para diseños industriales, estructurado según el esquema XML del Anexo I. También está disponible en: </w:t>
        </w:r>
      </w:ins>
    </w:p>
    <w:p w14:paraId="0E80BB4E" w14:textId="1F060EEC" w:rsidR="00983D10" w:rsidRPr="00DC26B1" w:rsidRDefault="00983D10" w:rsidP="00983D10">
      <w:pPr>
        <w:spacing w:before="0" w:after="0"/>
        <w:rPr>
          <w:ins w:id="1168" w:author="Author"/>
          <w:rFonts w:eastAsia="Times New Roman" w:cs="Arial"/>
          <w:color w:val="343434"/>
          <w:kern w:val="0"/>
          <w:sz w:val="18"/>
          <w:szCs w:val="18"/>
          <w:lang w:val="es-ES_tradnl"/>
          <w14:ligatures w14:val="none"/>
        </w:rPr>
      </w:pPr>
      <w:ins w:id="1169" w:author="Author">
        <w:r w:rsidRPr="00DC26B1">
          <w:rPr>
            <w:rFonts w:eastAsia="Times New Roman" w:cs="Arial"/>
            <w:color w:val="343434"/>
            <w:kern w:val="0"/>
            <w:sz w:val="18"/>
            <w:szCs w:val="18"/>
            <w14:ligatures w14:val="none"/>
          </w:rPr>
          <w:fldChar w:fldCharType="begin"/>
        </w:r>
        <w:r w:rsidRPr="00DC26B1">
          <w:rPr>
            <w:rFonts w:eastAsia="Times New Roman" w:cs="Arial"/>
            <w:color w:val="343434"/>
            <w:kern w:val="0"/>
            <w:sz w:val="18"/>
            <w:szCs w:val="18"/>
            <w14:ligatures w14:val="none"/>
          </w:rPr>
          <w:instrText>HYPERLINK "https://www.wipo.int/edocs/mdocs/cws/ar/cws_13/cws_13_20_rev-annexiv.zip" \t "new"</w:instrText>
        </w:r>
      </w:ins>
      <w:r w:rsidR="001E760B" w:rsidRPr="00DC26B1">
        <w:rPr>
          <w:rFonts w:eastAsia="Times New Roman" w:cs="Arial"/>
          <w:color w:val="343434"/>
          <w:kern w:val="0"/>
          <w:sz w:val="18"/>
          <w:szCs w:val="18"/>
          <w14:ligatures w14:val="none"/>
        </w:rPr>
      </w:r>
      <w:ins w:id="1170" w:author="Author">
        <w:r w:rsidRPr="00DC26B1">
          <w:rPr>
            <w:rFonts w:eastAsia="Times New Roman" w:cs="Arial"/>
            <w:color w:val="343434"/>
            <w:kern w:val="0"/>
            <w:sz w:val="18"/>
            <w:szCs w:val="18"/>
            <w14:ligatures w14:val="none"/>
          </w:rPr>
          <w:fldChar w:fldCharType="separate"/>
        </w:r>
        <w:r w:rsidRPr="00DC26B1">
          <w:rPr>
            <w:rStyle w:val="Hyperlink"/>
            <w:rFonts w:eastAsia="Times New Roman" w:cs="Arial"/>
            <w:kern w:val="0"/>
            <w:sz w:val="18"/>
            <w:szCs w:val="18"/>
            <w14:ligatures w14:val="none"/>
          </w:rPr>
          <w:t>https://www.wipo.int/edocs/mdocs/cws/</w:t>
        </w:r>
        <w:r>
          <w:rPr>
            <w:rStyle w:val="Hyperlink"/>
            <w:rFonts w:eastAsia="Times New Roman" w:cs="Arial"/>
            <w:kern w:val="0"/>
            <w:sz w:val="18"/>
            <w:szCs w:val="18"/>
            <w14:ligatures w14:val="none"/>
          </w:rPr>
          <w:t>es</w:t>
        </w:r>
        <w:r w:rsidRPr="00DC26B1">
          <w:rPr>
            <w:rStyle w:val="Hyperlink"/>
            <w:rFonts w:eastAsia="Times New Roman" w:cs="Arial"/>
            <w:kern w:val="0"/>
            <w:sz w:val="18"/>
            <w:szCs w:val="18"/>
            <w14:ligatures w14:val="none"/>
          </w:rPr>
          <w:t>/cws_13/cws_13_20_rev-annexiv.zip</w:t>
        </w:r>
        <w:r w:rsidRPr="00DC26B1">
          <w:rPr>
            <w:rFonts w:eastAsia="Times New Roman" w:cs="Arial"/>
            <w:color w:val="343434"/>
            <w:kern w:val="0"/>
            <w:sz w:val="18"/>
            <w:szCs w:val="18"/>
            <w:lang w:val="es-ES_tradnl"/>
            <w14:ligatures w14:val="none"/>
          </w:rPr>
          <w:fldChar w:fldCharType="end"/>
        </w:r>
      </w:ins>
    </w:p>
    <w:p w14:paraId="7B9E66E4" w14:textId="77777777" w:rsidR="00983D10" w:rsidRPr="002C77E9" w:rsidRDefault="00983D10" w:rsidP="00983D10">
      <w:pPr>
        <w:widowControl w:val="0"/>
        <w:kinsoku w:val="0"/>
        <w:spacing w:before="0" w:after="0"/>
        <w:rPr>
          <w:ins w:id="1171" w:author="Author"/>
          <w:rFonts w:eastAsia="SimSun" w:cs="Arial"/>
          <w:kern w:val="0"/>
          <w:sz w:val="17"/>
          <w:szCs w:val="17"/>
          <w:highlight w:val="yellow"/>
          <w:lang w:val="es-ES_tradnl"/>
          <w14:ligatures w14:val="none"/>
        </w:rPr>
      </w:pPr>
      <w:ins w:id="1172" w:author="Author">
        <w:r w:rsidRPr="002C77E9">
          <w:rPr>
            <w:i/>
            <w:sz w:val="17"/>
            <w:lang w:val="es-ES_tradnl"/>
          </w:rPr>
          <w:t>(Nota: el enlace al ejemplo de instancia XML para marcas se actualizará cuando se publique la norma).</w:t>
        </w:r>
      </w:ins>
    </w:p>
    <w:p w14:paraId="06DE2494" w14:textId="77777777" w:rsidR="00983D10" w:rsidRPr="002C77E9" w:rsidRDefault="00983D10" w:rsidP="00983D10">
      <w:pPr>
        <w:widowControl w:val="0"/>
        <w:kinsoku w:val="0"/>
        <w:spacing w:before="0" w:after="0"/>
        <w:rPr>
          <w:ins w:id="1173" w:author="Author"/>
          <w:rFonts w:cs="Arial"/>
          <w:color w:val="0000FF"/>
          <w:sz w:val="17"/>
          <w:szCs w:val="17"/>
          <w:highlight w:val="white"/>
          <w:lang w:val="es-ES_tradnl"/>
        </w:rPr>
      </w:pPr>
    </w:p>
    <w:p w14:paraId="132DFD09" w14:textId="77777777" w:rsidR="00983D10" w:rsidRPr="00560F8F" w:rsidRDefault="00983D10" w:rsidP="00983D10">
      <w:pPr>
        <w:autoSpaceDE w:val="0"/>
        <w:autoSpaceDN w:val="0"/>
        <w:adjustRightInd w:val="0"/>
        <w:spacing w:before="0" w:after="0"/>
        <w:rPr>
          <w:ins w:id="1174" w:author="Author"/>
          <w:rFonts w:ascii="Courier New" w:hAnsi="Courier New" w:cs="Courier New"/>
          <w:color w:val="000000"/>
          <w:sz w:val="17"/>
          <w:szCs w:val="17"/>
          <w:highlight w:val="white"/>
          <w:lang w:val="fr-FR"/>
        </w:rPr>
      </w:pPr>
      <w:proofErr w:type="gramStart"/>
      <w:ins w:id="1175" w:author="Author">
        <w:r w:rsidRPr="00560F8F">
          <w:rPr>
            <w:rFonts w:ascii="Courier New" w:hAnsi="Courier New"/>
            <w:color w:val="000000"/>
            <w:sz w:val="17"/>
            <w:highlight w:val="white"/>
            <w:lang w:val="fr-FR"/>
          </w:rPr>
          <w:t>&lt;?</w:t>
        </w:r>
        <w:proofErr w:type="gramEnd"/>
        <w:r w:rsidRPr="00560F8F">
          <w:rPr>
            <w:rFonts w:ascii="Courier New" w:hAnsi="Courier New"/>
            <w:color w:val="000000"/>
            <w:sz w:val="17"/>
            <w:highlight w:val="white"/>
            <w:lang w:val="fr-FR"/>
          </w:rPr>
          <w:t xml:space="preserve">xml version="1.0" </w:t>
        </w:r>
        <w:proofErr w:type="spellStart"/>
        <w:r w:rsidRPr="00560F8F">
          <w:rPr>
            <w:rFonts w:ascii="Courier New" w:hAnsi="Courier New"/>
            <w:color w:val="000000"/>
            <w:sz w:val="17"/>
            <w:highlight w:val="white"/>
            <w:lang w:val="fr-FR"/>
          </w:rPr>
          <w:t>encoding</w:t>
        </w:r>
        <w:proofErr w:type="spellEnd"/>
        <w:r w:rsidRPr="00560F8F">
          <w:rPr>
            <w:rFonts w:ascii="Courier New" w:hAnsi="Courier New"/>
            <w:color w:val="000000"/>
            <w:sz w:val="17"/>
            <w:highlight w:val="white"/>
            <w:lang w:val="fr-FR"/>
          </w:rPr>
          <w:t>="UTF-8</w:t>
        </w:r>
        <w:proofErr w:type="gramStart"/>
        <w:r w:rsidRPr="00560F8F">
          <w:rPr>
            <w:rFonts w:ascii="Courier New" w:hAnsi="Courier New"/>
            <w:color w:val="000000"/>
            <w:sz w:val="17"/>
            <w:highlight w:val="white"/>
            <w:lang w:val="fr-FR"/>
          </w:rPr>
          <w:t>"?</w:t>
        </w:r>
        <w:proofErr w:type="gramEnd"/>
        <w:r w:rsidRPr="00560F8F">
          <w:rPr>
            <w:rFonts w:ascii="Courier New" w:hAnsi="Courier New"/>
            <w:color w:val="000000"/>
            <w:sz w:val="17"/>
            <w:highlight w:val="white"/>
            <w:lang w:val="fr-FR"/>
          </w:rPr>
          <w:t>&gt;</w:t>
        </w:r>
      </w:ins>
    </w:p>
    <w:p w14:paraId="66510FBE" w14:textId="77777777" w:rsidR="00983D10" w:rsidRPr="00560F8F" w:rsidRDefault="00983D10" w:rsidP="00983D10">
      <w:pPr>
        <w:autoSpaceDE w:val="0"/>
        <w:autoSpaceDN w:val="0"/>
        <w:adjustRightInd w:val="0"/>
        <w:spacing w:before="0" w:after="0"/>
        <w:rPr>
          <w:ins w:id="1176" w:author="Author"/>
          <w:rFonts w:ascii="Courier New" w:hAnsi="Courier New" w:cs="Courier New"/>
          <w:color w:val="000000"/>
          <w:sz w:val="17"/>
          <w:szCs w:val="17"/>
          <w:highlight w:val="white"/>
          <w:lang w:val="fr-FR"/>
        </w:rPr>
      </w:pPr>
      <w:ins w:id="1177" w:author="Author">
        <w:r w:rsidRPr="00560F8F">
          <w:rPr>
            <w:rFonts w:ascii="Courier New" w:hAnsi="Courier New"/>
            <w:color w:val="000000"/>
            <w:sz w:val="17"/>
            <w:highlight w:val="white"/>
            <w:lang w:val="fr-FR"/>
          </w:rPr>
          <w:t>&lt;</w:t>
        </w:r>
        <w:proofErr w:type="spellStart"/>
        <w:proofErr w:type="gramStart"/>
        <w:r w:rsidRPr="00560F8F">
          <w:rPr>
            <w:rFonts w:ascii="Courier New" w:hAnsi="Courier New"/>
            <w:color w:val="000000"/>
            <w:sz w:val="17"/>
            <w:highlight w:val="white"/>
            <w:lang w:val="fr-FR"/>
          </w:rPr>
          <w:t>pde:PriorityDocumentIndex</w:t>
        </w:r>
        <w:proofErr w:type="spellEnd"/>
        <w:proofErr w:type="gramEnd"/>
        <w:r w:rsidRPr="00560F8F">
          <w:rPr>
            <w:rFonts w:ascii="Courier New" w:hAnsi="Courier New"/>
            <w:color w:val="000000"/>
            <w:sz w:val="17"/>
            <w:highlight w:val="white"/>
            <w:lang w:val="fr-FR"/>
          </w:rPr>
          <w:t xml:space="preserve"> </w:t>
        </w:r>
        <w:proofErr w:type="spellStart"/>
        <w:proofErr w:type="gramStart"/>
        <w:r w:rsidRPr="00560F8F">
          <w:rPr>
            <w:rFonts w:ascii="Courier New" w:hAnsi="Courier New"/>
            <w:color w:val="000000"/>
            <w:sz w:val="17"/>
            <w:highlight w:val="white"/>
            <w:lang w:val="fr-FR"/>
          </w:rPr>
          <w:t>xmlns:xsi</w:t>
        </w:r>
        <w:proofErr w:type="spellEnd"/>
        <w:proofErr w:type="gramEnd"/>
        <w:r w:rsidRPr="00560F8F">
          <w:rPr>
            <w:rFonts w:ascii="Courier New" w:hAnsi="Courier New"/>
            <w:color w:val="000000"/>
            <w:sz w:val="17"/>
            <w:highlight w:val="white"/>
            <w:lang w:val="fr-FR"/>
          </w:rPr>
          <w:t xml:space="preserve">="http://www.w3.org/2001/XMLSchema-instance" </w:t>
        </w:r>
        <w:proofErr w:type="gramStart"/>
        <w:r w:rsidRPr="00560F8F">
          <w:rPr>
            <w:rFonts w:ascii="Courier New" w:hAnsi="Courier New"/>
            <w:color w:val="000000"/>
            <w:sz w:val="17"/>
            <w:highlight w:val="white"/>
            <w:lang w:val="fr-FR"/>
          </w:rPr>
          <w:t>xmlns:pde</w:t>
        </w:r>
        <w:proofErr w:type="gramEnd"/>
        <w:r w:rsidRPr="00560F8F">
          <w:rPr>
            <w:rFonts w:ascii="Courier New" w:hAnsi="Courier New"/>
            <w:color w:val="000000"/>
            <w:sz w:val="17"/>
            <w:highlight w:val="white"/>
            <w:lang w:val="fr-FR"/>
          </w:rPr>
          <w:t xml:space="preserve">="http://www.wipo.int/standards/XMLSchema/PriorityDocumentExchange" </w:t>
        </w:r>
        <w:proofErr w:type="spellStart"/>
        <w:proofErr w:type="gramStart"/>
        <w:r w:rsidRPr="00560F8F">
          <w:rPr>
            <w:rFonts w:ascii="Courier New" w:hAnsi="Courier New"/>
            <w:color w:val="000000"/>
            <w:sz w:val="17"/>
            <w:highlight w:val="white"/>
            <w:lang w:val="fr-FR"/>
          </w:rPr>
          <w:t>xmlns:dgn</w:t>
        </w:r>
        <w:proofErr w:type="spellEnd"/>
        <w:proofErr w:type="gramEnd"/>
        <w:r w:rsidRPr="00560F8F">
          <w:rPr>
            <w:rFonts w:ascii="Courier New" w:hAnsi="Courier New"/>
            <w:color w:val="000000"/>
            <w:sz w:val="17"/>
            <w:highlight w:val="white"/>
            <w:lang w:val="fr-FR"/>
          </w:rPr>
          <w:t xml:space="preserve">="http://www.wipo.int/standards/XMLSchema/ST96/Design" </w:t>
        </w:r>
        <w:proofErr w:type="gramStart"/>
        <w:r w:rsidRPr="00560F8F">
          <w:rPr>
            <w:rFonts w:ascii="Courier New" w:hAnsi="Courier New"/>
            <w:color w:val="000000"/>
            <w:sz w:val="17"/>
            <w:highlight w:val="white"/>
            <w:lang w:val="fr-FR"/>
          </w:rPr>
          <w:t>xmlns:tmk</w:t>
        </w:r>
        <w:proofErr w:type="gramEnd"/>
        <w:r w:rsidRPr="00560F8F">
          <w:rPr>
            <w:rFonts w:ascii="Courier New" w:hAnsi="Courier New"/>
            <w:color w:val="000000"/>
            <w:sz w:val="17"/>
            <w:highlight w:val="white"/>
            <w:lang w:val="fr-FR"/>
          </w:rPr>
          <w:t xml:space="preserve">="http://www.wipo.int/standards/XMLSchema/ST96/Trademark" </w:t>
        </w:r>
        <w:proofErr w:type="spellStart"/>
        <w:proofErr w:type="gramStart"/>
        <w:r w:rsidRPr="00560F8F">
          <w:rPr>
            <w:rFonts w:ascii="Courier New" w:hAnsi="Courier New"/>
            <w:color w:val="000000"/>
            <w:sz w:val="17"/>
            <w:highlight w:val="white"/>
            <w:lang w:val="fr-FR"/>
          </w:rPr>
          <w:t>xmlns:</w:t>
        </w:r>
        <w:proofErr w:type="gramEnd"/>
        <w:r w:rsidRPr="00560F8F">
          <w:rPr>
            <w:rFonts w:ascii="Courier New" w:hAnsi="Courier New"/>
            <w:color w:val="000000"/>
            <w:sz w:val="17"/>
            <w:highlight w:val="white"/>
            <w:lang w:val="fr-FR"/>
          </w:rPr>
          <w:t>com</w:t>
        </w:r>
        <w:proofErr w:type="spellEnd"/>
        <w:r w:rsidRPr="00560F8F">
          <w:rPr>
            <w:rFonts w:ascii="Courier New" w:hAnsi="Courier New"/>
            <w:color w:val="000000"/>
            <w:sz w:val="17"/>
            <w:highlight w:val="white"/>
            <w:lang w:val="fr-FR"/>
          </w:rPr>
          <w:t xml:space="preserve">="http://www.wipo.int/standards/XMLSchema/ST96/Common" </w:t>
        </w:r>
        <w:proofErr w:type="spellStart"/>
        <w:proofErr w:type="gramStart"/>
        <w:r w:rsidRPr="00560F8F">
          <w:rPr>
            <w:rFonts w:ascii="Courier New" w:hAnsi="Courier New"/>
            <w:color w:val="000000"/>
            <w:sz w:val="17"/>
            <w:highlight w:val="white"/>
            <w:lang w:val="fr-FR"/>
          </w:rPr>
          <w:t>com:languageCode</w:t>
        </w:r>
        <w:proofErr w:type="spellEnd"/>
        <w:proofErr w:type="gramEnd"/>
        <w:r w:rsidRPr="00560F8F">
          <w:rPr>
            <w:rFonts w:ascii="Courier New" w:hAnsi="Courier New"/>
            <w:color w:val="000000"/>
            <w:sz w:val="17"/>
            <w:highlight w:val="white"/>
            <w:lang w:val="fr-FR"/>
          </w:rPr>
          <w:t xml:space="preserve">="en" </w:t>
        </w:r>
        <w:proofErr w:type="gramStart"/>
        <w:r w:rsidRPr="00560F8F">
          <w:rPr>
            <w:rFonts w:ascii="Courier New" w:hAnsi="Courier New"/>
            <w:color w:val="000000"/>
            <w:sz w:val="17"/>
            <w:highlight w:val="white"/>
            <w:lang w:val="fr-FR"/>
          </w:rPr>
          <w:t>xsi:schemaLocation</w:t>
        </w:r>
        <w:proofErr w:type="gramEnd"/>
        <w:r w:rsidRPr="00560F8F">
          <w:rPr>
            <w:rFonts w:ascii="Courier New" w:hAnsi="Courier New"/>
            <w:color w:val="000000"/>
            <w:sz w:val="17"/>
            <w:highlight w:val="white"/>
            <w:lang w:val="fr-FR"/>
          </w:rPr>
          <w:t>="http://www.wipo.int/standards/XMLSchema/PriorityDocumentExchange PriorityDocumentIndex_V2_0.xsd"&gt;</w:t>
        </w:r>
      </w:ins>
    </w:p>
    <w:p w14:paraId="4ED5E52F" w14:textId="77777777" w:rsidR="00983D10" w:rsidRPr="00560F8F" w:rsidRDefault="00983D10" w:rsidP="00983D10">
      <w:pPr>
        <w:autoSpaceDE w:val="0"/>
        <w:autoSpaceDN w:val="0"/>
        <w:adjustRightInd w:val="0"/>
        <w:spacing w:before="0" w:after="0"/>
        <w:rPr>
          <w:ins w:id="1178" w:author="Author"/>
          <w:rFonts w:ascii="Courier New" w:hAnsi="Courier New" w:cs="Courier New"/>
          <w:color w:val="000000"/>
          <w:sz w:val="17"/>
          <w:szCs w:val="17"/>
          <w:highlight w:val="white"/>
          <w:lang w:val="en-US"/>
        </w:rPr>
      </w:pPr>
      <w:ins w:id="1179"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en-US"/>
          </w:rPr>
          <w:t>&lt;</w:t>
        </w:r>
        <w:proofErr w:type="spellStart"/>
        <w:proofErr w:type="gramStart"/>
        <w:r w:rsidRPr="00560F8F">
          <w:rPr>
            <w:rFonts w:ascii="Courier New" w:hAnsi="Courier New"/>
            <w:color w:val="000000"/>
            <w:sz w:val="17"/>
            <w:highlight w:val="white"/>
            <w:lang w:val="en-US"/>
          </w:rPr>
          <w:t>pde:IPRightKindCategory</w:t>
        </w:r>
        <w:proofErr w:type="spellEnd"/>
        <w:proofErr w:type="gramEnd"/>
        <w:r w:rsidRPr="00560F8F">
          <w:rPr>
            <w:rFonts w:ascii="Courier New" w:hAnsi="Courier New"/>
            <w:color w:val="000000"/>
            <w:sz w:val="17"/>
            <w:highlight w:val="white"/>
            <w:lang w:val="en-US"/>
          </w:rPr>
          <w:t>&gt;Industrial design&lt;/</w:t>
        </w:r>
        <w:proofErr w:type="spellStart"/>
        <w:proofErr w:type="gramStart"/>
        <w:r w:rsidRPr="00560F8F">
          <w:rPr>
            <w:rFonts w:ascii="Courier New" w:hAnsi="Courier New"/>
            <w:color w:val="000000"/>
            <w:sz w:val="17"/>
            <w:highlight w:val="white"/>
            <w:lang w:val="en-US"/>
          </w:rPr>
          <w:t>pde:IPRightKindCategory</w:t>
        </w:r>
        <w:proofErr w:type="spellEnd"/>
        <w:proofErr w:type="gramEnd"/>
        <w:r w:rsidRPr="00560F8F">
          <w:rPr>
            <w:rFonts w:ascii="Courier New" w:hAnsi="Courier New"/>
            <w:color w:val="000000"/>
            <w:sz w:val="17"/>
            <w:highlight w:val="white"/>
            <w:lang w:val="en-US"/>
          </w:rPr>
          <w:t>&gt;</w:t>
        </w:r>
      </w:ins>
    </w:p>
    <w:p w14:paraId="7EC60AE5" w14:textId="77777777" w:rsidR="00983D10" w:rsidRPr="00560F8F" w:rsidRDefault="00983D10" w:rsidP="00983D10">
      <w:pPr>
        <w:autoSpaceDE w:val="0"/>
        <w:autoSpaceDN w:val="0"/>
        <w:adjustRightInd w:val="0"/>
        <w:spacing w:before="0" w:after="0"/>
        <w:rPr>
          <w:ins w:id="1180" w:author="Author"/>
          <w:rFonts w:ascii="Courier New" w:hAnsi="Courier New" w:cs="Courier New"/>
          <w:color w:val="000000"/>
          <w:sz w:val="17"/>
          <w:szCs w:val="17"/>
          <w:highlight w:val="white"/>
          <w:lang w:val="en-US"/>
        </w:rPr>
      </w:pPr>
      <w:ins w:id="1181" w:author="Autho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com:IPOfficeCode</w:t>
        </w:r>
        <w:proofErr w:type="spellEnd"/>
        <w:proofErr w:type="gramEnd"/>
        <w:r w:rsidRPr="00560F8F">
          <w:rPr>
            <w:rFonts w:ascii="Courier New" w:hAnsi="Courier New"/>
            <w:color w:val="000000"/>
            <w:sz w:val="17"/>
            <w:highlight w:val="white"/>
            <w:lang w:val="en-US"/>
          </w:rPr>
          <w:t>&gt;EM&lt;/</w:t>
        </w:r>
        <w:proofErr w:type="spellStart"/>
        <w:proofErr w:type="gramStart"/>
        <w:r w:rsidRPr="00560F8F">
          <w:rPr>
            <w:rFonts w:ascii="Courier New" w:hAnsi="Courier New"/>
            <w:color w:val="000000"/>
            <w:sz w:val="17"/>
            <w:highlight w:val="white"/>
            <w:lang w:val="en-US"/>
          </w:rPr>
          <w:t>com:IPOfficeCode</w:t>
        </w:r>
        <w:proofErr w:type="spellEnd"/>
        <w:proofErr w:type="gramEnd"/>
        <w:r w:rsidRPr="00560F8F">
          <w:rPr>
            <w:rFonts w:ascii="Courier New" w:hAnsi="Courier New"/>
            <w:color w:val="000000"/>
            <w:sz w:val="17"/>
            <w:highlight w:val="white"/>
            <w:lang w:val="en-US"/>
          </w:rPr>
          <w:t>&gt;</w:t>
        </w:r>
      </w:ins>
    </w:p>
    <w:p w14:paraId="0E9CF6B2" w14:textId="77777777" w:rsidR="00983D10" w:rsidRPr="00560F8F" w:rsidRDefault="00983D10" w:rsidP="00983D10">
      <w:pPr>
        <w:autoSpaceDE w:val="0"/>
        <w:autoSpaceDN w:val="0"/>
        <w:adjustRightInd w:val="0"/>
        <w:spacing w:before="0" w:after="0"/>
        <w:rPr>
          <w:ins w:id="1182" w:author="Author"/>
          <w:rFonts w:ascii="Courier New" w:hAnsi="Courier New" w:cs="Courier New"/>
          <w:color w:val="000000"/>
          <w:sz w:val="17"/>
          <w:szCs w:val="17"/>
          <w:highlight w:val="white"/>
          <w:lang w:val="en-US"/>
        </w:rPr>
      </w:pPr>
      <w:ins w:id="1183" w:author="Autho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com:ApplicationNumber</w:t>
        </w:r>
        <w:proofErr w:type="spellEnd"/>
        <w:proofErr w:type="gramEnd"/>
        <w:r w:rsidRPr="00560F8F">
          <w:rPr>
            <w:rFonts w:ascii="Courier New" w:hAnsi="Courier New"/>
            <w:color w:val="000000"/>
            <w:sz w:val="17"/>
            <w:highlight w:val="white"/>
            <w:lang w:val="en-US"/>
          </w:rPr>
          <w:t>&gt;</w:t>
        </w:r>
      </w:ins>
    </w:p>
    <w:p w14:paraId="36B0B5C0" w14:textId="77777777" w:rsidR="00983D10" w:rsidRPr="00560F8F" w:rsidRDefault="00983D10" w:rsidP="00983D10">
      <w:pPr>
        <w:autoSpaceDE w:val="0"/>
        <w:autoSpaceDN w:val="0"/>
        <w:adjustRightInd w:val="0"/>
        <w:spacing w:before="0" w:after="0"/>
        <w:rPr>
          <w:ins w:id="1184" w:author="Author"/>
          <w:rFonts w:ascii="Courier New" w:hAnsi="Courier New" w:cs="Courier New"/>
          <w:color w:val="000000"/>
          <w:sz w:val="17"/>
          <w:szCs w:val="17"/>
          <w:highlight w:val="white"/>
          <w:lang w:val="en-US"/>
        </w:rPr>
      </w:pPr>
      <w:ins w:id="118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com:ApplicationNumberText</w:t>
        </w:r>
        <w:proofErr w:type="spellEnd"/>
        <w:proofErr w:type="gramEnd"/>
        <w:r w:rsidRPr="00560F8F">
          <w:rPr>
            <w:rFonts w:ascii="Courier New" w:hAnsi="Courier New"/>
            <w:color w:val="000000"/>
            <w:sz w:val="17"/>
            <w:highlight w:val="white"/>
            <w:lang w:val="en-US"/>
          </w:rPr>
          <w:t>&gt;015198753&lt;/</w:t>
        </w:r>
        <w:proofErr w:type="spellStart"/>
        <w:proofErr w:type="gramStart"/>
        <w:r w:rsidRPr="00560F8F">
          <w:rPr>
            <w:rFonts w:ascii="Courier New" w:hAnsi="Courier New"/>
            <w:color w:val="000000"/>
            <w:sz w:val="17"/>
            <w:highlight w:val="white"/>
            <w:lang w:val="en-US"/>
          </w:rPr>
          <w:t>com:ApplicationNumberText</w:t>
        </w:r>
        <w:proofErr w:type="spellEnd"/>
        <w:proofErr w:type="gramEnd"/>
        <w:r w:rsidRPr="00560F8F">
          <w:rPr>
            <w:rFonts w:ascii="Courier New" w:hAnsi="Courier New"/>
            <w:color w:val="000000"/>
            <w:sz w:val="17"/>
            <w:highlight w:val="white"/>
            <w:lang w:val="en-US"/>
          </w:rPr>
          <w:t>&gt;</w:t>
        </w:r>
      </w:ins>
    </w:p>
    <w:p w14:paraId="34394B3C" w14:textId="77777777" w:rsidR="00983D10" w:rsidRPr="00560F8F" w:rsidRDefault="00983D10" w:rsidP="00983D10">
      <w:pPr>
        <w:autoSpaceDE w:val="0"/>
        <w:autoSpaceDN w:val="0"/>
        <w:adjustRightInd w:val="0"/>
        <w:spacing w:before="0" w:after="0"/>
        <w:rPr>
          <w:ins w:id="1186" w:author="Author"/>
          <w:rFonts w:ascii="Courier New" w:hAnsi="Courier New" w:cs="Courier New"/>
          <w:color w:val="000000"/>
          <w:sz w:val="17"/>
          <w:szCs w:val="17"/>
          <w:highlight w:val="white"/>
          <w:lang w:val="en-US"/>
        </w:rPr>
      </w:pPr>
      <w:ins w:id="1187" w:author="Autho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com:ApplicationNumber</w:t>
        </w:r>
        <w:proofErr w:type="spellEnd"/>
        <w:proofErr w:type="gramEnd"/>
        <w:r w:rsidRPr="00560F8F">
          <w:rPr>
            <w:rFonts w:ascii="Courier New" w:hAnsi="Courier New"/>
            <w:color w:val="000000"/>
            <w:sz w:val="17"/>
            <w:highlight w:val="white"/>
            <w:lang w:val="en-US"/>
          </w:rPr>
          <w:t>&gt;</w:t>
        </w:r>
      </w:ins>
    </w:p>
    <w:p w14:paraId="15081763" w14:textId="77777777" w:rsidR="00983D10" w:rsidRPr="00560F8F" w:rsidRDefault="00983D10" w:rsidP="00983D10">
      <w:pPr>
        <w:autoSpaceDE w:val="0"/>
        <w:autoSpaceDN w:val="0"/>
        <w:adjustRightInd w:val="0"/>
        <w:spacing w:before="0" w:after="0"/>
        <w:rPr>
          <w:ins w:id="1188" w:author="Author"/>
          <w:rFonts w:ascii="Courier New" w:hAnsi="Courier New" w:cs="Courier New"/>
          <w:color w:val="000000"/>
          <w:sz w:val="17"/>
          <w:szCs w:val="17"/>
          <w:highlight w:val="white"/>
          <w:lang w:val="en-US"/>
        </w:rPr>
      </w:pPr>
      <w:ins w:id="1189" w:author="Autho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pde:ApplicationFilingDate</w:t>
        </w:r>
        <w:proofErr w:type="gramEnd"/>
        <w:r w:rsidRPr="00560F8F">
          <w:rPr>
            <w:rFonts w:ascii="Courier New" w:hAnsi="Courier New"/>
            <w:color w:val="000000"/>
            <w:sz w:val="17"/>
            <w:highlight w:val="white"/>
            <w:lang w:val="en-US"/>
          </w:rPr>
          <w:t>&gt;2025-01-01&lt;/</w:t>
        </w:r>
        <w:proofErr w:type="gramStart"/>
        <w:r w:rsidRPr="00560F8F">
          <w:rPr>
            <w:rFonts w:ascii="Courier New" w:hAnsi="Courier New"/>
            <w:color w:val="000000"/>
            <w:sz w:val="17"/>
            <w:highlight w:val="white"/>
            <w:lang w:val="en-US"/>
          </w:rPr>
          <w:t>pde:ApplicationFilingDate</w:t>
        </w:r>
        <w:proofErr w:type="gramEnd"/>
        <w:r w:rsidRPr="00560F8F">
          <w:rPr>
            <w:rFonts w:ascii="Courier New" w:hAnsi="Courier New"/>
            <w:color w:val="000000"/>
            <w:sz w:val="17"/>
            <w:highlight w:val="white"/>
            <w:lang w:val="en-US"/>
          </w:rPr>
          <w:t>&gt;</w:t>
        </w:r>
      </w:ins>
    </w:p>
    <w:p w14:paraId="7275FB97" w14:textId="77777777" w:rsidR="00983D10" w:rsidRPr="00560F8F" w:rsidRDefault="00983D10" w:rsidP="00983D10">
      <w:pPr>
        <w:autoSpaceDE w:val="0"/>
        <w:autoSpaceDN w:val="0"/>
        <w:adjustRightInd w:val="0"/>
        <w:spacing w:before="0" w:after="0"/>
        <w:rPr>
          <w:ins w:id="1190" w:author="Author"/>
          <w:rFonts w:ascii="Courier New" w:hAnsi="Courier New" w:cs="Courier New"/>
          <w:color w:val="000000"/>
          <w:sz w:val="17"/>
          <w:szCs w:val="17"/>
          <w:highlight w:val="white"/>
          <w:lang w:val="en-US"/>
        </w:rPr>
      </w:pPr>
      <w:ins w:id="1191" w:author="Autho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dgn:DesignIdentifierBag</w:t>
        </w:r>
        <w:proofErr w:type="spellEnd"/>
        <w:proofErr w:type="gramEnd"/>
        <w:r w:rsidRPr="00560F8F">
          <w:rPr>
            <w:rFonts w:ascii="Courier New" w:hAnsi="Courier New"/>
            <w:color w:val="000000"/>
            <w:sz w:val="17"/>
            <w:highlight w:val="white"/>
            <w:lang w:val="en-US"/>
          </w:rPr>
          <w:t>&gt;</w:t>
        </w:r>
      </w:ins>
    </w:p>
    <w:p w14:paraId="3341CCC3" w14:textId="77777777" w:rsidR="00983D10" w:rsidRPr="00560F8F" w:rsidRDefault="00983D10" w:rsidP="00983D10">
      <w:pPr>
        <w:autoSpaceDE w:val="0"/>
        <w:autoSpaceDN w:val="0"/>
        <w:adjustRightInd w:val="0"/>
        <w:spacing w:before="0" w:after="0"/>
        <w:rPr>
          <w:ins w:id="1192" w:author="Author"/>
          <w:rFonts w:ascii="Courier New" w:hAnsi="Courier New" w:cs="Courier New"/>
          <w:color w:val="000000"/>
          <w:sz w:val="17"/>
          <w:szCs w:val="17"/>
          <w:highlight w:val="white"/>
          <w:lang w:val="en-US"/>
        </w:rPr>
      </w:pPr>
      <w:ins w:id="119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dgn:DesignIdentifier</w:t>
        </w:r>
        <w:proofErr w:type="spellEnd"/>
        <w:proofErr w:type="gramEnd"/>
        <w:r w:rsidRPr="00560F8F">
          <w:rPr>
            <w:rFonts w:ascii="Courier New" w:hAnsi="Courier New"/>
            <w:color w:val="000000"/>
            <w:sz w:val="17"/>
            <w:highlight w:val="white"/>
            <w:lang w:val="en-US"/>
          </w:rPr>
          <w:t>&gt;0001&lt;/</w:t>
        </w:r>
        <w:proofErr w:type="spellStart"/>
        <w:proofErr w:type="gramStart"/>
        <w:r w:rsidRPr="00560F8F">
          <w:rPr>
            <w:rFonts w:ascii="Courier New" w:hAnsi="Courier New"/>
            <w:color w:val="000000"/>
            <w:sz w:val="17"/>
            <w:highlight w:val="white"/>
            <w:lang w:val="en-US"/>
          </w:rPr>
          <w:t>dgn:DesignIdentifier</w:t>
        </w:r>
        <w:proofErr w:type="spellEnd"/>
        <w:proofErr w:type="gramEnd"/>
        <w:r w:rsidRPr="00560F8F">
          <w:rPr>
            <w:rFonts w:ascii="Courier New" w:hAnsi="Courier New"/>
            <w:color w:val="000000"/>
            <w:sz w:val="17"/>
            <w:highlight w:val="white"/>
            <w:lang w:val="en-US"/>
          </w:rPr>
          <w:t>&gt;</w:t>
        </w:r>
      </w:ins>
    </w:p>
    <w:p w14:paraId="7E5926E2" w14:textId="77777777" w:rsidR="00983D10" w:rsidRPr="00560F8F" w:rsidRDefault="00983D10" w:rsidP="00983D10">
      <w:pPr>
        <w:autoSpaceDE w:val="0"/>
        <w:autoSpaceDN w:val="0"/>
        <w:adjustRightInd w:val="0"/>
        <w:spacing w:before="0" w:after="0"/>
        <w:rPr>
          <w:ins w:id="1194" w:author="Author"/>
          <w:rFonts w:ascii="Courier New" w:hAnsi="Courier New" w:cs="Courier New"/>
          <w:color w:val="000000"/>
          <w:sz w:val="17"/>
          <w:szCs w:val="17"/>
          <w:highlight w:val="white"/>
          <w:lang w:val="en-US"/>
        </w:rPr>
      </w:pPr>
      <w:ins w:id="1195" w:author="Autho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dgn:DesignIdentifierBag</w:t>
        </w:r>
        <w:proofErr w:type="spellEnd"/>
        <w:proofErr w:type="gramEnd"/>
        <w:r w:rsidRPr="00560F8F">
          <w:rPr>
            <w:rFonts w:ascii="Courier New" w:hAnsi="Courier New"/>
            <w:color w:val="000000"/>
            <w:sz w:val="17"/>
            <w:highlight w:val="white"/>
            <w:lang w:val="en-US"/>
          </w:rPr>
          <w:t>&gt;</w:t>
        </w:r>
      </w:ins>
    </w:p>
    <w:p w14:paraId="3D35A855" w14:textId="77777777" w:rsidR="00983D10" w:rsidRPr="00560F8F" w:rsidRDefault="00983D10" w:rsidP="00983D10">
      <w:pPr>
        <w:autoSpaceDE w:val="0"/>
        <w:autoSpaceDN w:val="0"/>
        <w:adjustRightInd w:val="0"/>
        <w:spacing w:before="0" w:after="0"/>
        <w:rPr>
          <w:ins w:id="1196" w:author="Author"/>
          <w:rFonts w:ascii="Courier New" w:hAnsi="Courier New" w:cs="Courier New"/>
          <w:color w:val="000000"/>
          <w:sz w:val="17"/>
          <w:szCs w:val="17"/>
          <w:highlight w:val="white"/>
          <w:lang w:val="en-US"/>
        </w:rPr>
      </w:pPr>
      <w:ins w:id="1197" w:author="Autho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pde:PriorityDocumentBag</w:t>
        </w:r>
        <w:proofErr w:type="spellEnd"/>
        <w:proofErr w:type="gramEnd"/>
        <w:r w:rsidRPr="00560F8F">
          <w:rPr>
            <w:rFonts w:ascii="Courier New" w:hAnsi="Courier New"/>
            <w:color w:val="000000"/>
            <w:sz w:val="17"/>
            <w:highlight w:val="white"/>
            <w:lang w:val="en-US"/>
          </w:rPr>
          <w:t>&gt;</w:t>
        </w:r>
      </w:ins>
    </w:p>
    <w:p w14:paraId="4E87A503" w14:textId="77777777" w:rsidR="00983D10" w:rsidRPr="00560F8F" w:rsidRDefault="00983D10" w:rsidP="00983D10">
      <w:pPr>
        <w:autoSpaceDE w:val="0"/>
        <w:autoSpaceDN w:val="0"/>
        <w:adjustRightInd w:val="0"/>
        <w:spacing w:before="0" w:after="0"/>
        <w:rPr>
          <w:ins w:id="1198" w:author="Author"/>
          <w:rFonts w:ascii="Courier New" w:hAnsi="Courier New" w:cs="Courier New"/>
          <w:color w:val="000000"/>
          <w:sz w:val="17"/>
          <w:szCs w:val="17"/>
          <w:highlight w:val="white"/>
          <w:lang w:val="en-US"/>
        </w:rPr>
      </w:pPr>
      <w:ins w:id="119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pde:PriorityDocument</w:t>
        </w:r>
        <w:proofErr w:type="spellEnd"/>
        <w:proofErr w:type="gramEnd"/>
        <w:r w:rsidRPr="00560F8F">
          <w:rPr>
            <w:rFonts w:ascii="Courier New" w:hAnsi="Courier New"/>
            <w:color w:val="000000"/>
            <w:sz w:val="17"/>
            <w:highlight w:val="white"/>
            <w:lang w:val="en-US"/>
          </w:rPr>
          <w:t>&gt;</w:t>
        </w:r>
      </w:ins>
    </w:p>
    <w:p w14:paraId="44D23FA7" w14:textId="77777777" w:rsidR="00983D10" w:rsidRPr="00560F8F" w:rsidRDefault="00983D10" w:rsidP="00983D10">
      <w:pPr>
        <w:autoSpaceDE w:val="0"/>
        <w:autoSpaceDN w:val="0"/>
        <w:adjustRightInd w:val="0"/>
        <w:spacing w:before="0" w:after="0"/>
        <w:rPr>
          <w:ins w:id="1200" w:author="Author"/>
          <w:rFonts w:ascii="Courier New" w:hAnsi="Courier New" w:cs="Courier New"/>
          <w:color w:val="000000"/>
          <w:sz w:val="17"/>
          <w:szCs w:val="17"/>
          <w:highlight w:val="white"/>
          <w:lang w:val="en-US"/>
        </w:rPr>
      </w:pPr>
      <w:ins w:id="120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com:DocumentName</w:t>
        </w:r>
        <w:proofErr w:type="spellEnd"/>
        <w:proofErr w:type="gramEnd"/>
        <w:r w:rsidRPr="00560F8F">
          <w:rPr>
            <w:rFonts w:ascii="Courier New" w:hAnsi="Courier New"/>
            <w:color w:val="000000"/>
            <w:sz w:val="17"/>
            <w:highlight w:val="white"/>
            <w:lang w:val="en-US"/>
          </w:rPr>
          <w:t>&gt;Priority Document PDF&lt;/</w:t>
        </w:r>
        <w:proofErr w:type="spellStart"/>
        <w:proofErr w:type="gramStart"/>
        <w:r w:rsidRPr="00560F8F">
          <w:rPr>
            <w:rFonts w:ascii="Courier New" w:hAnsi="Courier New"/>
            <w:color w:val="000000"/>
            <w:sz w:val="17"/>
            <w:highlight w:val="white"/>
            <w:lang w:val="en-US"/>
          </w:rPr>
          <w:t>com:DocumentName</w:t>
        </w:r>
        <w:proofErr w:type="spellEnd"/>
        <w:proofErr w:type="gramEnd"/>
        <w:r w:rsidRPr="00560F8F">
          <w:rPr>
            <w:rFonts w:ascii="Courier New" w:hAnsi="Courier New"/>
            <w:color w:val="000000"/>
            <w:sz w:val="17"/>
            <w:highlight w:val="white"/>
            <w:lang w:val="en-US"/>
          </w:rPr>
          <w:t>&gt;</w:t>
        </w:r>
      </w:ins>
    </w:p>
    <w:p w14:paraId="50E0C228" w14:textId="77777777" w:rsidR="00983D10" w:rsidRPr="00560F8F" w:rsidRDefault="00983D10" w:rsidP="00983D10">
      <w:pPr>
        <w:autoSpaceDE w:val="0"/>
        <w:autoSpaceDN w:val="0"/>
        <w:adjustRightInd w:val="0"/>
        <w:spacing w:before="0" w:after="0"/>
        <w:rPr>
          <w:ins w:id="1202" w:author="Author"/>
          <w:rFonts w:ascii="Courier New" w:hAnsi="Courier New" w:cs="Courier New"/>
          <w:color w:val="000000"/>
          <w:sz w:val="17"/>
          <w:szCs w:val="17"/>
          <w:highlight w:val="white"/>
          <w:lang w:val="en-US"/>
        </w:rPr>
      </w:pPr>
      <w:ins w:id="120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&gt;EM_015198753-0001_20250101_PriorityDocument.pdf&lt;/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w:t>
        </w:r>
      </w:ins>
    </w:p>
    <w:p w14:paraId="5985663A" w14:textId="77777777" w:rsidR="00983D10" w:rsidRPr="00560F8F" w:rsidRDefault="00983D10" w:rsidP="00983D10">
      <w:pPr>
        <w:autoSpaceDE w:val="0"/>
        <w:autoSpaceDN w:val="0"/>
        <w:adjustRightInd w:val="0"/>
        <w:spacing w:before="0" w:after="0"/>
        <w:rPr>
          <w:ins w:id="1204" w:author="Author"/>
          <w:rFonts w:ascii="Courier New" w:hAnsi="Courier New" w:cs="Courier New"/>
          <w:color w:val="000000"/>
          <w:sz w:val="17"/>
          <w:szCs w:val="17"/>
          <w:highlight w:val="white"/>
          <w:lang w:val="en-US"/>
        </w:rPr>
      </w:pPr>
      <w:ins w:id="120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&gt;MandatoryArtifacts/EM_015198753-0001_20250101_PriorityDocument.pdf&lt;/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w:t>
        </w:r>
      </w:ins>
    </w:p>
    <w:p w14:paraId="6DAF95E9" w14:textId="77777777" w:rsidR="00983D10" w:rsidRPr="00560F8F" w:rsidRDefault="00983D10" w:rsidP="00983D10">
      <w:pPr>
        <w:autoSpaceDE w:val="0"/>
        <w:autoSpaceDN w:val="0"/>
        <w:adjustRightInd w:val="0"/>
        <w:spacing w:before="0" w:after="0"/>
        <w:rPr>
          <w:ins w:id="1206" w:author="Author"/>
          <w:rFonts w:ascii="Courier New" w:hAnsi="Courier New" w:cs="Courier New"/>
          <w:color w:val="000000"/>
          <w:sz w:val="17"/>
          <w:szCs w:val="17"/>
          <w:highlight w:val="white"/>
          <w:lang w:val="en-US"/>
        </w:rPr>
      </w:pPr>
      <w:ins w:id="120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&gt;false&lt;/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w:t>
        </w:r>
      </w:ins>
    </w:p>
    <w:p w14:paraId="0416F97E" w14:textId="77777777" w:rsidR="00983D10" w:rsidRPr="00560F8F" w:rsidRDefault="00983D10" w:rsidP="00983D10">
      <w:pPr>
        <w:autoSpaceDE w:val="0"/>
        <w:autoSpaceDN w:val="0"/>
        <w:adjustRightInd w:val="0"/>
        <w:spacing w:before="0" w:after="0"/>
        <w:rPr>
          <w:ins w:id="1208" w:author="Author"/>
          <w:rFonts w:ascii="Courier New" w:hAnsi="Courier New" w:cs="Courier New"/>
          <w:color w:val="000000"/>
          <w:sz w:val="17"/>
          <w:szCs w:val="17"/>
          <w:highlight w:val="white"/>
          <w:lang w:val="en-US"/>
        </w:rPr>
      </w:pPr>
      <w:ins w:id="120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&gt;PDF&lt;/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w:t>
        </w:r>
      </w:ins>
    </w:p>
    <w:p w14:paraId="006E1558" w14:textId="77777777" w:rsidR="00983D10" w:rsidRPr="00560F8F" w:rsidRDefault="00983D10" w:rsidP="00983D10">
      <w:pPr>
        <w:autoSpaceDE w:val="0"/>
        <w:autoSpaceDN w:val="0"/>
        <w:adjustRightInd w:val="0"/>
        <w:spacing w:before="0" w:after="0"/>
        <w:rPr>
          <w:ins w:id="1210" w:author="Author"/>
          <w:rFonts w:ascii="Courier New" w:hAnsi="Courier New" w:cs="Courier New"/>
          <w:color w:val="000000"/>
          <w:sz w:val="17"/>
          <w:szCs w:val="17"/>
          <w:highlight w:val="white"/>
          <w:lang w:val="en-US"/>
        </w:rPr>
      </w:pPr>
      <w:ins w:id="121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pde:DesignMandatoryDocumentCategory</w:t>
        </w:r>
        <w:proofErr w:type="spellEnd"/>
        <w:proofErr w:type="gramEnd"/>
        <w:r w:rsidRPr="00560F8F">
          <w:rPr>
            <w:rFonts w:ascii="Courier New" w:hAnsi="Courier New"/>
            <w:color w:val="000000"/>
            <w:sz w:val="17"/>
            <w:highlight w:val="white"/>
            <w:lang w:val="en-US"/>
          </w:rPr>
          <w:t>&gt;Priority document PDF&lt;/</w:t>
        </w:r>
        <w:proofErr w:type="spellStart"/>
        <w:proofErr w:type="gramStart"/>
        <w:r w:rsidRPr="00560F8F">
          <w:rPr>
            <w:rFonts w:ascii="Courier New" w:hAnsi="Courier New"/>
            <w:color w:val="000000"/>
            <w:sz w:val="17"/>
            <w:highlight w:val="white"/>
            <w:lang w:val="en-US"/>
          </w:rPr>
          <w:t>pde:DesignMandatoryDocumentCategory</w:t>
        </w:r>
        <w:proofErr w:type="spellEnd"/>
        <w:proofErr w:type="gramEnd"/>
        <w:r w:rsidRPr="00560F8F">
          <w:rPr>
            <w:rFonts w:ascii="Courier New" w:hAnsi="Courier New"/>
            <w:color w:val="000000"/>
            <w:sz w:val="17"/>
            <w:highlight w:val="white"/>
            <w:lang w:val="en-US"/>
          </w:rPr>
          <w:t>&gt;</w:t>
        </w:r>
      </w:ins>
    </w:p>
    <w:p w14:paraId="1A3577C9" w14:textId="77777777" w:rsidR="00983D10" w:rsidRPr="00560F8F" w:rsidRDefault="00983D10" w:rsidP="00983D10">
      <w:pPr>
        <w:autoSpaceDE w:val="0"/>
        <w:autoSpaceDN w:val="0"/>
        <w:adjustRightInd w:val="0"/>
        <w:spacing w:before="0" w:after="0"/>
        <w:rPr>
          <w:ins w:id="1212" w:author="Author"/>
          <w:rFonts w:ascii="Courier New" w:hAnsi="Courier New" w:cs="Courier New"/>
          <w:color w:val="000000"/>
          <w:sz w:val="17"/>
          <w:szCs w:val="17"/>
          <w:highlight w:val="white"/>
          <w:lang w:val="fr-FR"/>
        </w:rPr>
      </w:pPr>
      <w:ins w:id="121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fr-FR"/>
          </w:rPr>
          <w:t>&lt;</w:t>
        </w:r>
        <w:proofErr w:type="spellStart"/>
        <w:proofErr w:type="gramStart"/>
        <w:r w:rsidRPr="00560F8F">
          <w:rPr>
            <w:rFonts w:ascii="Courier New" w:hAnsi="Courier New"/>
            <w:color w:val="000000"/>
            <w:sz w:val="17"/>
            <w:highlight w:val="white"/>
            <w:lang w:val="fr-FR"/>
          </w:rPr>
          <w:t>com:DocumentDate</w:t>
        </w:r>
        <w:proofErr w:type="spellEnd"/>
        <w:proofErr w:type="gramEnd"/>
        <w:r w:rsidRPr="00560F8F">
          <w:rPr>
            <w:rFonts w:ascii="Courier New" w:hAnsi="Courier New"/>
            <w:color w:val="000000"/>
            <w:sz w:val="17"/>
            <w:highlight w:val="white"/>
            <w:lang w:val="fr-FR"/>
          </w:rPr>
          <w:t>&gt;2025-01-22&lt;/</w:t>
        </w:r>
        <w:proofErr w:type="spellStart"/>
        <w:proofErr w:type="gramStart"/>
        <w:r w:rsidRPr="00560F8F">
          <w:rPr>
            <w:rFonts w:ascii="Courier New" w:hAnsi="Courier New"/>
            <w:color w:val="000000"/>
            <w:sz w:val="17"/>
            <w:highlight w:val="white"/>
            <w:lang w:val="fr-FR"/>
          </w:rPr>
          <w:t>com:DocumentDate</w:t>
        </w:r>
        <w:proofErr w:type="spellEnd"/>
        <w:proofErr w:type="gramEnd"/>
        <w:r w:rsidRPr="00560F8F">
          <w:rPr>
            <w:rFonts w:ascii="Courier New" w:hAnsi="Courier New"/>
            <w:color w:val="000000"/>
            <w:sz w:val="17"/>
            <w:highlight w:val="white"/>
            <w:lang w:val="fr-FR"/>
          </w:rPr>
          <w:t>&gt;</w:t>
        </w:r>
      </w:ins>
    </w:p>
    <w:p w14:paraId="104110F2" w14:textId="77777777" w:rsidR="00983D10" w:rsidRPr="00560F8F" w:rsidRDefault="00983D10" w:rsidP="00983D10">
      <w:pPr>
        <w:autoSpaceDE w:val="0"/>
        <w:autoSpaceDN w:val="0"/>
        <w:adjustRightInd w:val="0"/>
        <w:spacing w:before="0" w:after="0"/>
        <w:rPr>
          <w:ins w:id="1214" w:author="Author"/>
          <w:rFonts w:ascii="Courier New" w:hAnsi="Courier New" w:cs="Courier New"/>
          <w:color w:val="000000"/>
          <w:sz w:val="17"/>
          <w:szCs w:val="17"/>
          <w:highlight w:val="white"/>
          <w:lang w:val="fr-FR"/>
        </w:rPr>
      </w:pPr>
      <w:ins w:id="1215"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com:PageTotalQuantity</w:t>
        </w:r>
        <w:proofErr w:type="spellEnd"/>
        <w:proofErr w:type="gramEnd"/>
        <w:r w:rsidRPr="00560F8F">
          <w:rPr>
            <w:rFonts w:ascii="Courier New" w:hAnsi="Courier New"/>
            <w:color w:val="000000"/>
            <w:sz w:val="17"/>
            <w:highlight w:val="white"/>
            <w:lang w:val="fr-FR"/>
          </w:rPr>
          <w:t>&gt;5&lt;/</w:t>
        </w:r>
        <w:proofErr w:type="spellStart"/>
        <w:proofErr w:type="gramStart"/>
        <w:r w:rsidRPr="00560F8F">
          <w:rPr>
            <w:rFonts w:ascii="Courier New" w:hAnsi="Courier New"/>
            <w:color w:val="000000"/>
            <w:sz w:val="17"/>
            <w:highlight w:val="white"/>
            <w:lang w:val="fr-FR"/>
          </w:rPr>
          <w:t>com:PageTotalQuantity</w:t>
        </w:r>
        <w:proofErr w:type="spellEnd"/>
        <w:proofErr w:type="gramEnd"/>
        <w:r w:rsidRPr="00560F8F">
          <w:rPr>
            <w:rFonts w:ascii="Courier New" w:hAnsi="Courier New"/>
            <w:color w:val="000000"/>
            <w:sz w:val="17"/>
            <w:highlight w:val="white"/>
            <w:lang w:val="fr-FR"/>
          </w:rPr>
          <w:t>&gt;</w:t>
        </w:r>
      </w:ins>
    </w:p>
    <w:p w14:paraId="2B33D85D" w14:textId="77777777" w:rsidR="00983D10" w:rsidRPr="00560F8F" w:rsidRDefault="00983D10" w:rsidP="00983D10">
      <w:pPr>
        <w:autoSpaceDE w:val="0"/>
        <w:autoSpaceDN w:val="0"/>
        <w:adjustRightInd w:val="0"/>
        <w:spacing w:before="0" w:after="0"/>
        <w:rPr>
          <w:ins w:id="1216" w:author="Author"/>
          <w:rFonts w:ascii="Courier New" w:hAnsi="Courier New" w:cs="Courier New"/>
          <w:color w:val="000000"/>
          <w:sz w:val="17"/>
          <w:szCs w:val="17"/>
          <w:highlight w:val="white"/>
          <w:lang w:val="en-US"/>
        </w:rPr>
      </w:pPr>
      <w:ins w:id="1217"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en-US"/>
          </w:rPr>
          <w:t>&lt;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com:languageCode</w:t>
        </w:r>
        <w:proofErr w:type="spellEnd"/>
        <w:proofErr w:type="gramEnd"/>
        <w:r w:rsidRPr="00560F8F">
          <w:rPr>
            <w:rFonts w:ascii="Courier New" w:hAnsi="Courier New"/>
            <w:color w:val="000000"/>
            <w:sz w:val="17"/>
            <w:highlight w:val="white"/>
            <w:lang w:val="en-US"/>
          </w:rPr>
          <w:t>="</w:t>
        </w:r>
        <w:proofErr w:type="spellStart"/>
        <w:r w:rsidRPr="00560F8F">
          <w:rPr>
            <w:rFonts w:ascii="Courier New" w:hAnsi="Courier New"/>
            <w:color w:val="000000"/>
            <w:sz w:val="17"/>
            <w:highlight w:val="white"/>
            <w:lang w:val="en-US"/>
          </w:rPr>
          <w:t>en</w:t>
        </w:r>
        <w:proofErr w:type="spellEnd"/>
        <w:r w:rsidRPr="00560F8F">
          <w:rPr>
            <w:rFonts w:ascii="Courier New" w:hAnsi="Courier New"/>
            <w:color w:val="000000"/>
            <w:sz w:val="17"/>
            <w:highlight w:val="white"/>
            <w:lang w:val="en-US"/>
          </w:rPr>
          <w:t>"&gt;This priority document of the application form without certification page and without embedded 3D object &lt;/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&gt;</w:t>
        </w:r>
      </w:ins>
    </w:p>
    <w:p w14:paraId="7F002BB4" w14:textId="77777777" w:rsidR="00983D10" w:rsidRPr="00560F8F" w:rsidRDefault="00983D10" w:rsidP="00983D10">
      <w:pPr>
        <w:autoSpaceDE w:val="0"/>
        <w:autoSpaceDN w:val="0"/>
        <w:adjustRightInd w:val="0"/>
        <w:spacing w:before="0" w:after="0"/>
        <w:rPr>
          <w:ins w:id="1218" w:author="Author"/>
          <w:rFonts w:ascii="Courier New" w:hAnsi="Courier New" w:cs="Courier New"/>
          <w:color w:val="000000"/>
          <w:sz w:val="17"/>
          <w:szCs w:val="17"/>
          <w:highlight w:val="white"/>
          <w:lang w:val="fr-FR"/>
        </w:rPr>
      </w:pPr>
      <w:ins w:id="121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fr-FR"/>
          </w:rPr>
          <w:t>&lt;/</w:t>
        </w:r>
        <w:proofErr w:type="spellStart"/>
        <w:proofErr w:type="gramStart"/>
        <w:r w:rsidRPr="00560F8F">
          <w:rPr>
            <w:rFonts w:ascii="Courier New" w:hAnsi="Courier New"/>
            <w:color w:val="000000"/>
            <w:sz w:val="17"/>
            <w:highlight w:val="white"/>
            <w:lang w:val="fr-FR"/>
          </w:rPr>
          <w:t>pde:PriorityDocument</w:t>
        </w:r>
        <w:proofErr w:type="spellEnd"/>
        <w:proofErr w:type="gramEnd"/>
        <w:r w:rsidRPr="00560F8F">
          <w:rPr>
            <w:rFonts w:ascii="Courier New" w:hAnsi="Courier New"/>
            <w:color w:val="000000"/>
            <w:sz w:val="17"/>
            <w:highlight w:val="white"/>
            <w:lang w:val="fr-FR"/>
          </w:rPr>
          <w:t>&gt;</w:t>
        </w:r>
      </w:ins>
    </w:p>
    <w:p w14:paraId="44999EA0" w14:textId="77777777" w:rsidR="00983D10" w:rsidRPr="00560F8F" w:rsidRDefault="00983D10" w:rsidP="00983D10">
      <w:pPr>
        <w:autoSpaceDE w:val="0"/>
        <w:autoSpaceDN w:val="0"/>
        <w:adjustRightInd w:val="0"/>
        <w:spacing w:before="0" w:after="0"/>
        <w:rPr>
          <w:ins w:id="1220" w:author="Author"/>
          <w:rFonts w:ascii="Courier New" w:hAnsi="Courier New" w:cs="Courier New"/>
          <w:color w:val="000000"/>
          <w:sz w:val="17"/>
          <w:szCs w:val="17"/>
          <w:highlight w:val="white"/>
          <w:lang w:val="fr-FR"/>
        </w:rPr>
      </w:pPr>
      <w:ins w:id="1221"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pde:PriorityDocument</w:t>
        </w:r>
        <w:proofErr w:type="spellEnd"/>
        <w:proofErr w:type="gramEnd"/>
        <w:r w:rsidRPr="00560F8F">
          <w:rPr>
            <w:rFonts w:ascii="Courier New" w:hAnsi="Courier New"/>
            <w:color w:val="000000"/>
            <w:sz w:val="17"/>
            <w:highlight w:val="white"/>
            <w:lang w:val="fr-FR"/>
          </w:rPr>
          <w:t>&gt;</w:t>
        </w:r>
      </w:ins>
    </w:p>
    <w:p w14:paraId="54673684" w14:textId="77777777" w:rsidR="00983D10" w:rsidRPr="00560F8F" w:rsidRDefault="00983D10" w:rsidP="00983D10">
      <w:pPr>
        <w:autoSpaceDE w:val="0"/>
        <w:autoSpaceDN w:val="0"/>
        <w:adjustRightInd w:val="0"/>
        <w:spacing w:before="0" w:after="0"/>
        <w:rPr>
          <w:ins w:id="1222" w:author="Author"/>
          <w:rFonts w:ascii="Courier New" w:hAnsi="Courier New" w:cs="Courier New"/>
          <w:color w:val="000000"/>
          <w:sz w:val="17"/>
          <w:szCs w:val="17"/>
          <w:highlight w:val="white"/>
          <w:lang w:val="fr-FR"/>
        </w:rPr>
      </w:pPr>
      <w:ins w:id="1223"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com:DocumentName</w:t>
        </w:r>
        <w:proofErr w:type="spellEnd"/>
        <w:proofErr w:type="gramEnd"/>
        <w:r w:rsidRPr="00560F8F">
          <w:rPr>
            <w:rFonts w:ascii="Courier New" w:hAnsi="Courier New"/>
            <w:color w:val="000000"/>
            <w:sz w:val="17"/>
            <w:highlight w:val="white"/>
            <w:lang w:val="fr-FR"/>
          </w:rPr>
          <w:t>&gt;Certification page&lt;/</w:t>
        </w:r>
        <w:proofErr w:type="spellStart"/>
        <w:proofErr w:type="gramStart"/>
        <w:r w:rsidRPr="00560F8F">
          <w:rPr>
            <w:rFonts w:ascii="Courier New" w:hAnsi="Courier New"/>
            <w:color w:val="000000"/>
            <w:sz w:val="17"/>
            <w:highlight w:val="white"/>
            <w:lang w:val="fr-FR"/>
          </w:rPr>
          <w:t>com:DocumentName</w:t>
        </w:r>
        <w:proofErr w:type="spellEnd"/>
        <w:proofErr w:type="gramEnd"/>
        <w:r w:rsidRPr="00560F8F">
          <w:rPr>
            <w:rFonts w:ascii="Courier New" w:hAnsi="Courier New"/>
            <w:color w:val="000000"/>
            <w:sz w:val="17"/>
            <w:highlight w:val="white"/>
            <w:lang w:val="fr-FR"/>
          </w:rPr>
          <w:t>&gt;</w:t>
        </w:r>
      </w:ins>
    </w:p>
    <w:p w14:paraId="16A3505B" w14:textId="77777777" w:rsidR="00983D10" w:rsidRPr="00560F8F" w:rsidRDefault="00983D10" w:rsidP="00983D10">
      <w:pPr>
        <w:autoSpaceDE w:val="0"/>
        <w:autoSpaceDN w:val="0"/>
        <w:adjustRightInd w:val="0"/>
        <w:spacing w:before="0" w:after="0"/>
        <w:rPr>
          <w:ins w:id="1224" w:author="Author"/>
          <w:rFonts w:ascii="Courier New" w:hAnsi="Courier New" w:cs="Courier New"/>
          <w:color w:val="000000"/>
          <w:sz w:val="17"/>
          <w:szCs w:val="17"/>
          <w:highlight w:val="white"/>
          <w:lang w:val="en-US"/>
        </w:rPr>
      </w:pPr>
      <w:ins w:id="1225"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en-US"/>
          </w:rPr>
          <w:t>&lt;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&gt;EM_015065203-0001_20250101_CertificationPage.pdf&lt;/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w:t>
        </w:r>
      </w:ins>
    </w:p>
    <w:p w14:paraId="124E63D7" w14:textId="77777777" w:rsidR="00983D10" w:rsidRPr="00560F8F" w:rsidRDefault="00983D10" w:rsidP="00983D10">
      <w:pPr>
        <w:autoSpaceDE w:val="0"/>
        <w:autoSpaceDN w:val="0"/>
        <w:adjustRightInd w:val="0"/>
        <w:spacing w:before="0" w:after="0"/>
        <w:rPr>
          <w:ins w:id="1226" w:author="Author"/>
          <w:rFonts w:ascii="Courier New" w:hAnsi="Courier New" w:cs="Courier New"/>
          <w:color w:val="000000"/>
          <w:sz w:val="17"/>
          <w:szCs w:val="17"/>
          <w:highlight w:val="white"/>
          <w:lang w:val="en-US"/>
        </w:rPr>
      </w:pPr>
      <w:ins w:id="122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&gt;MandatoryArtifacts/EM_015198753-0001_20250101_CertificationPage.pdf&lt;/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w:t>
        </w:r>
      </w:ins>
    </w:p>
    <w:p w14:paraId="6458EC18" w14:textId="77777777" w:rsidR="00983D10" w:rsidRPr="00560F8F" w:rsidRDefault="00983D10" w:rsidP="00983D10">
      <w:pPr>
        <w:autoSpaceDE w:val="0"/>
        <w:autoSpaceDN w:val="0"/>
        <w:adjustRightInd w:val="0"/>
        <w:spacing w:before="0" w:after="0"/>
        <w:rPr>
          <w:ins w:id="1228" w:author="Author"/>
          <w:rFonts w:ascii="Courier New" w:hAnsi="Courier New" w:cs="Courier New"/>
          <w:color w:val="000000"/>
          <w:sz w:val="17"/>
          <w:szCs w:val="17"/>
          <w:highlight w:val="white"/>
          <w:lang w:val="en-US"/>
        </w:rPr>
      </w:pPr>
      <w:ins w:id="122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&gt;true&lt;/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w:t>
        </w:r>
      </w:ins>
    </w:p>
    <w:p w14:paraId="42664F60" w14:textId="77777777" w:rsidR="00983D10" w:rsidRPr="00560F8F" w:rsidRDefault="00983D10" w:rsidP="00983D10">
      <w:pPr>
        <w:autoSpaceDE w:val="0"/>
        <w:autoSpaceDN w:val="0"/>
        <w:adjustRightInd w:val="0"/>
        <w:spacing w:before="0" w:after="0"/>
        <w:rPr>
          <w:ins w:id="1230" w:author="Author"/>
          <w:rFonts w:ascii="Courier New" w:hAnsi="Courier New" w:cs="Courier New"/>
          <w:color w:val="000000"/>
          <w:sz w:val="17"/>
          <w:szCs w:val="17"/>
          <w:highlight w:val="white"/>
          <w:lang w:val="en-US"/>
        </w:rPr>
      </w:pPr>
      <w:ins w:id="123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&gt;PDF&lt;/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w:t>
        </w:r>
      </w:ins>
    </w:p>
    <w:p w14:paraId="69FFFCF9" w14:textId="77777777" w:rsidR="00983D10" w:rsidRPr="00560F8F" w:rsidRDefault="00983D10" w:rsidP="00983D10">
      <w:pPr>
        <w:autoSpaceDE w:val="0"/>
        <w:autoSpaceDN w:val="0"/>
        <w:adjustRightInd w:val="0"/>
        <w:spacing w:before="0" w:after="0"/>
        <w:rPr>
          <w:ins w:id="1232" w:author="Author"/>
          <w:rFonts w:ascii="Courier New" w:hAnsi="Courier New" w:cs="Courier New"/>
          <w:color w:val="000000"/>
          <w:sz w:val="17"/>
          <w:szCs w:val="17"/>
          <w:highlight w:val="white"/>
          <w:lang w:val="en-US"/>
        </w:rPr>
      </w:pPr>
      <w:ins w:id="123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pde:DesignMandatoryDocumentCategory</w:t>
        </w:r>
        <w:proofErr w:type="spellEnd"/>
        <w:proofErr w:type="gramEnd"/>
        <w:r w:rsidRPr="00560F8F">
          <w:rPr>
            <w:rFonts w:ascii="Courier New" w:hAnsi="Courier New"/>
            <w:color w:val="000000"/>
            <w:sz w:val="17"/>
            <w:highlight w:val="white"/>
            <w:lang w:val="en-US"/>
          </w:rPr>
          <w:t>&gt;Certification page&lt;/</w:t>
        </w:r>
        <w:proofErr w:type="spellStart"/>
        <w:proofErr w:type="gramStart"/>
        <w:r w:rsidRPr="00560F8F">
          <w:rPr>
            <w:rFonts w:ascii="Courier New" w:hAnsi="Courier New"/>
            <w:color w:val="000000"/>
            <w:sz w:val="17"/>
            <w:highlight w:val="white"/>
            <w:lang w:val="en-US"/>
          </w:rPr>
          <w:t>pde:DesignMandatoryDocumentCategory</w:t>
        </w:r>
        <w:proofErr w:type="spellEnd"/>
        <w:proofErr w:type="gramEnd"/>
        <w:r w:rsidRPr="00560F8F">
          <w:rPr>
            <w:rFonts w:ascii="Courier New" w:hAnsi="Courier New"/>
            <w:color w:val="000000"/>
            <w:sz w:val="17"/>
            <w:highlight w:val="white"/>
            <w:lang w:val="en-US"/>
          </w:rPr>
          <w:t>&gt;</w:t>
        </w:r>
      </w:ins>
    </w:p>
    <w:p w14:paraId="1C98DA44" w14:textId="77777777" w:rsidR="00983D10" w:rsidRPr="00560F8F" w:rsidRDefault="00983D10" w:rsidP="00983D10">
      <w:pPr>
        <w:autoSpaceDE w:val="0"/>
        <w:autoSpaceDN w:val="0"/>
        <w:adjustRightInd w:val="0"/>
        <w:spacing w:before="0" w:after="0"/>
        <w:rPr>
          <w:ins w:id="1234" w:author="Author"/>
          <w:rFonts w:ascii="Courier New" w:hAnsi="Courier New" w:cs="Courier New"/>
          <w:color w:val="000000"/>
          <w:sz w:val="17"/>
          <w:szCs w:val="17"/>
          <w:highlight w:val="white"/>
          <w:lang w:val="en-US"/>
        </w:rPr>
      </w:pPr>
      <w:ins w:id="123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&gt;22025-01-22&lt;/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w:t>
        </w:r>
      </w:ins>
    </w:p>
    <w:p w14:paraId="2EFA1535" w14:textId="77777777" w:rsidR="00983D10" w:rsidRPr="00560F8F" w:rsidRDefault="00983D10" w:rsidP="00983D10">
      <w:pPr>
        <w:autoSpaceDE w:val="0"/>
        <w:autoSpaceDN w:val="0"/>
        <w:adjustRightInd w:val="0"/>
        <w:spacing w:before="0" w:after="0"/>
        <w:rPr>
          <w:ins w:id="1236" w:author="Author"/>
          <w:rFonts w:ascii="Courier New" w:hAnsi="Courier New" w:cs="Courier New"/>
          <w:color w:val="000000"/>
          <w:sz w:val="17"/>
          <w:szCs w:val="17"/>
          <w:highlight w:val="white"/>
          <w:lang w:val="en-US"/>
        </w:rPr>
      </w:pPr>
      <w:ins w:id="123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&gt;1&lt;/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w:t>
        </w:r>
      </w:ins>
    </w:p>
    <w:p w14:paraId="4B0C5610" w14:textId="77777777" w:rsidR="00983D10" w:rsidRPr="00560F8F" w:rsidRDefault="00983D10" w:rsidP="00983D10">
      <w:pPr>
        <w:autoSpaceDE w:val="0"/>
        <w:autoSpaceDN w:val="0"/>
        <w:adjustRightInd w:val="0"/>
        <w:spacing w:before="0" w:after="0"/>
        <w:rPr>
          <w:ins w:id="1238" w:author="Author"/>
          <w:rFonts w:ascii="Courier New" w:hAnsi="Courier New" w:cs="Courier New"/>
          <w:color w:val="000000"/>
          <w:sz w:val="17"/>
          <w:szCs w:val="17"/>
          <w:highlight w:val="white"/>
          <w:lang w:val="en-US"/>
        </w:rPr>
      </w:pPr>
      <w:ins w:id="123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com:languageCode</w:t>
        </w:r>
        <w:proofErr w:type="spellEnd"/>
        <w:proofErr w:type="gramEnd"/>
        <w:r w:rsidRPr="00560F8F">
          <w:rPr>
            <w:rFonts w:ascii="Courier New" w:hAnsi="Courier New"/>
            <w:color w:val="000000"/>
            <w:sz w:val="17"/>
            <w:highlight w:val="white"/>
            <w:lang w:val="en-US"/>
          </w:rPr>
          <w:t>="</w:t>
        </w:r>
        <w:proofErr w:type="spellStart"/>
        <w:r w:rsidRPr="00560F8F">
          <w:rPr>
            <w:rFonts w:ascii="Courier New" w:hAnsi="Courier New"/>
            <w:color w:val="000000"/>
            <w:sz w:val="17"/>
            <w:highlight w:val="white"/>
            <w:lang w:val="en-US"/>
          </w:rPr>
          <w:t>en</w:t>
        </w:r>
        <w:proofErr w:type="spellEnd"/>
        <w:r w:rsidRPr="00560F8F">
          <w:rPr>
            <w:rFonts w:ascii="Courier New" w:hAnsi="Courier New"/>
            <w:color w:val="000000"/>
            <w:sz w:val="17"/>
            <w:highlight w:val="white"/>
            <w:lang w:val="en-US"/>
          </w:rPr>
          <w:t>"&gt;This is the certification page&lt;/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&gt;</w:t>
        </w:r>
      </w:ins>
    </w:p>
    <w:p w14:paraId="334E8C6A" w14:textId="77777777" w:rsidR="00983D10" w:rsidRPr="00560F8F" w:rsidRDefault="00983D10" w:rsidP="00983D10">
      <w:pPr>
        <w:autoSpaceDE w:val="0"/>
        <w:autoSpaceDN w:val="0"/>
        <w:adjustRightInd w:val="0"/>
        <w:spacing w:before="0" w:after="0"/>
        <w:rPr>
          <w:ins w:id="1240" w:author="Author"/>
          <w:rFonts w:ascii="Courier New" w:hAnsi="Courier New" w:cs="Courier New"/>
          <w:color w:val="000000"/>
          <w:sz w:val="17"/>
          <w:szCs w:val="17"/>
          <w:highlight w:val="white"/>
          <w:lang w:val="en-US"/>
        </w:rPr>
      </w:pPr>
      <w:ins w:id="124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pde:PriorityDocument</w:t>
        </w:r>
        <w:proofErr w:type="spellEnd"/>
        <w:proofErr w:type="gramEnd"/>
        <w:r w:rsidRPr="00560F8F">
          <w:rPr>
            <w:rFonts w:ascii="Courier New" w:hAnsi="Courier New"/>
            <w:color w:val="000000"/>
            <w:sz w:val="17"/>
            <w:highlight w:val="white"/>
            <w:lang w:val="en-US"/>
          </w:rPr>
          <w:t>&gt;</w:t>
        </w:r>
      </w:ins>
    </w:p>
    <w:p w14:paraId="676D87DC" w14:textId="77777777" w:rsidR="00983D10" w:rsidRPr="00560F8F" w:rsidRDefault="00983D10" w:rsidP="00983D10">
      <w:pPr>
        <w:autoSpaceDE w:val="0"/>
        <w:autoSpaceDN w:val="0"/>
        <w:adjustRightInd w:val="0"/>
        <w:spacing w:before="0" w:after="0"/>
        <w:rPr>
          <w:ins w:id="1242" w:author="Author"/>
          <w:rFonts w:ascii="Courier New" w:hAnsi="Courier New" w:cs="Courier New"/>
          <w:color w:val="000000"/>
          <w:sz w:val="17"/>
          <w:szCs w:val="17"/>
          <w:highlight w:val="white"/>
          <w:lang w:val="en-US"/>
        </w:rPr>
      </w:pPr>
      <w:ins w:id="124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pde:PriorityDocument</w:t>
        </w:r>
        <w:proofErr w:type="spellEnd"/>
        <w:proofErr w:type="gramEnd"/>
        <w:r w:rsidRPr="00560F8F">
          <w:rPr>
            <w:rFonts w:ascii="Courier New" w:hAnsi="Courier New"/>
            <w:color w:val="000000"/>
            <w:sz w:val="17"/>
            <w:highlight w:val="white"/>
            <w:lang w:val="en-US"/>
          </w:rPr>
          <w:t>&gt;</w:t>
        </w:r>
      </w:ins>
    </w:p>
    <w:p w14:paraId="7001FC74" w14:textId="77777777" w:rsidR="00983D10" w:rsidRPr="00560F8F" w:rsidRDefault="00983D10" w:rsidP="00983D10">
      <w:pPr>
        <w:autoSpaceDE w:val="0"/>
        <w:autoSpaceDN w:val="0"/>
        <w:adjustRightInd w:val="0"/>
        <w:spacing w:before="0" w:after="0"/>
        <w:rPr>
          <w:ins w:id="1244" w:author="Author"/>
          <w:rFonts w:ascii="Courier New" w:hAnsi="Courier New" w:cs="Courier New"/>
          <w:color w:val="000000"/>
          <w:sz w:val="17"/>
          <w:szCs w:val="17"/>
          <w:highlight w:val="white"/>
          <w:lang w:val="en-US"/>
        </w:rPr>
      </w:pPr>
      <w:ins w:id="124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com:DocumentName</w:t>
        </w:r>
        <w:proofErr w:type="spellEnd"/>
        <w:proofErr w:type="gramEnd"/>
        <w:r w:rsidRPr="00560F8F">
          <w:rPr>
            <w:rFonts w:ascii="Courier New" w:hAnsi="Courier New"/>
            <w:color w:val="000000"/>
            <w:sz w:val="17"/>
            <w:highlight w:val="white"/>
            <w:lang w:val="en-US"/>
          </w:rPr>
          <w:t>&gt;Design representation&lt;/</w:t>
        </w:r>
        <w:proofErr w:type="spellStart"/>
        <w:proofErr w:type="gramStart"/>
        <w:r w:rsidRPr="00560F8F">
          <w:rPr>
            <w:rFonts w:ascii="Courier New" w:hAnsi="Courier New"/>
            <w:color w:val="000000"/>
            <w:sz w:val="17"/>
            <w:highlight w:val="white"/>
            <w:lang w:val="en-US"/>
          </w:rPr>
          <w:t>com:DocumentName</w:t>
        </w:r>
        <w:proofErr w:type="spellEnd"/>
        <w:proofErr w:type="gramEnd"/>
        <w:r w:rsidRPr="00560F8F">
          <w:rPr>
            <w:rFonts w:ascii="Courier New" w:hAnsi="Courier New"/>
            <w:color w:val="000000"/>
            <w:sz w:val="17"/>
            <w:highlight w:val="white"/>
            <w:lang w:val="en-US"/>
          </w:rPr>
          <w:t>&gt;</w:t>
        </w:r>
      </w:ins>
    </w:p>
    <w:p w14:paraId="173EDFCF" w14:textId="77777777" w:rsidR="00983D10" w:rsidRPr="00560F8F" w:rsidRDefault="00983D10" w:rsidP="00983D10">
      <w:pPr>
        <w:autoSpaceDE w:val="0"/>
        <w:autoSpaceDN w:val="0"/>
        <w:adjustRightInd w:val="0"/>
        <w:spacing w:before="0" w:after="0"/>
        <w:rPr>
          <w:ins w:id="1246" w:author="Author"/>
          <w:rFonts w:ascii="Courier New" w:hAnsi="Courier New" w:cs="Courier New"/>
          <w:color w:val="000000"/>
          <w:sz w:val="17"/>
          <w:szCs w:val="17"/>
          <w:highlight w:val="white"/>
          <w:lang w:val="en-US"/>
        </w:rPr>
      </w:pPr>
      <w:ins w:id="124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&gt;EM700000015198753-0001_20250101_DesignRepresentation.stl&lt;/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w:t>
        </w:r>
      </w:ins>
    </w:p>
    <w:p w14:paraId="621CD0CE" w14:textId="77777777" w:rsidR="00983D10" w:rsidRPr="00560F8F" w:rsidRDefault="00983D10" w:rsidP="00983D10">
      <w:pPr>
        <w:autoSpaceDE w:val="0"/>
        <w:autoSpaceDN w:val="0"/>
        <w:adjustRightInd w:val="0"/>
        <w:spacing w:before="0" w:after="0"/>
        <w:rPr>
          <w:ins w:id="1248" w:author="Author"/>
          <w:rFonts w:ascii="Courier New" w:hAnsi="Courier New" w:cs="Courier New"/>
          <w:color w:val="000000"/>
          <w:sz w:val="17"/>
          <w:szCs w:val="17"/>
          <w:highlight w:val="white"/>
          <w:lang w:val="en-US"/>
        </w:rPr>
      </w:pPr>
      <w:ins w:id="124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&gt;https://euipo.europa.eu/design/3dmodel/EM700000015198753-0001_20250101_DesignRepresentation.stl&lt;/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w:t>
        </w:r>
      </w:ins>
    </w:p>
    <w:p w14:paraId="0683490E" w14:textId="77777777" w:rsidR="00983D10" w:rsidRPr="00560F8F" w:rsidRDefault="00983D10" w:rsidP="00983D10">
      <w:pPr>
        <w:autoSpaceDE w:val="0"/>
        <w:autoSpaceDN w:val="0"/>
        <w:adjustRightInd w:val="0"/>
        <w:spacing w:before="0" w:after="0"/>
        <w:rPr>
          <w:ins w:id="1250" w:author="Author"/>
          <w:rFonts w:ascii="Courier New" w:hAnsi="Courier New" w:cs="Courier New"/>
          <w:color w:val="000000"/>
          <w:sz w:val="17"/>
          <w:szCs w:val="17"/>
          <w:highlight w:val="white"/>
          <w:lang w:val="en-US"/>
        </w:rPr>
      </w:pPr>
      <w:ins w:id="125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&gt;true&lt;/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w:t>
        </w:r>
      </w:ins>
    </w:p>
    <w:p w14:paraId="759645DF" w14:textId="77777777" w:rsidR="00983D10" w:rsidRPr="00560F8F" w:rsidRDefault="00983D10" w:rsidP="00983D10">
      <w:pPr>
        <w:autoSpaceDE w:val="0"/>
        <w:autoSpaceDN w:val="0"/>
        <w:adjustRightInd w:val="0"/>
        <w:spacing w:before="0" w:after="0"/>
        <w:rPr>
          <w:ins w:id="1252" w:author="Author"/>
          <w:rFonts w:ascii="Courier New" w:hAnsi="Courier New" w:cs="Courier New"/>
          <w:color w:val="000000"/>
          <w:sz w:val="17"/>
          <w:szCs w:val="17"/>
          <w:highlight w:val="white"/>
          <w:lang w:val="en-US"/>
        </w:rPr>
      </w:pPr>
      <w:ins w:id="125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&gt;STL&lt;/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w:t>
        </w:r>
      </w:ins>
    </w:p>
    <w:p w14:paraId="21036729" w14:textId="77777777" w:rsidR="00983D10" w:rsidRPr="00560F8F" w:rsidRDefault="00983D10" w:rsidP="00983D10">
      <w:pPr>
        <w:autoSpaceDE w:val="0"/>
        <w:autoSpaceDN w:val="0"/>
        <w:adjustRightInd w:val="0"/>
        <w:spacing w:before="0" w:after="0"/>
        <w:rPr>
          <w:ins w:id="1254" w:author="Author"/>
          <w:rFonts w:ascii="Courier New" w:hAnsi="Courier New" w:cs="Courier New"/>
          <w:color w:val="000000"/>
          <w:sz w:val="17"/>
          <w:szCs w:val="17"/>
          <w:highlight w:val="white"/>
          <w:lang w:val="en-US"/>
        </w:rPr>
      </w:pPr>
      <w:ins w:id="125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pde:DesignMandatoryDocumentCategory</w:t>
        </w:r>
        <w:proofErr w:type="spellEnd"/>
        <w:proofErr w:type="gramEnd"/>
        <w:r w:rsidRPr="00560F8F">
          <w:rPr>
            <w:rFonts w:ascii="Courier New" w:hAnsi="Courier New"/>
            <w:color w:val="000000"/>
            <w:sz w:val="17"/>
            <w:highlight w:val="white"/>
            <w:lang w:val="en-US"/>
          </w:rPr>
          <w:t>&gt;Industrial design representation&lt;/</w:t>
        </w:r>
        <w:proofErr w:type="spellStart"/>
        <w:proofErr w:type="gramStart"/>
        <w:r w:rsidRPr="00560F8F">
          <w:rPr>
            <w:rFonts w:ascii="Courier New" w:hAnsi="Courier New"/>
            <w:color w:val="000000"/>
            <w:sz w:val="17"/>
            <w:highlight w:val="white"/>
            <w:lang w:val="en-US"/>
          </w:rPr>
          <w:t>pde:DesignMandatoryDocumentCategory</w:t>
        </w:r>
        <w:proofErr w:type="spellEnd"/>
        <w:proofErr w:type="gramEnd"/>
        <w:r w:rsidRPr="00560F8F">
          <w:rPr>
            <w:rFonts w:ascii="Courier New" w:hAnsi="Courier New"/>
            <w:color w:val="000000"/>
            <w:sz w:val="17"/>
            <w:highlight w:val="white"/>
            <w:lang w:val="en-US"/>
          </w:rPr>
          <w:t>&gt;</w:t>
        </w:r>
      </w:ins>
    </w:p>
    <w:p w14:paraId="1A996025" w14:textId="77777777" w:rsidR="00983D10" w:rsidRPr="00560F8F" w:rsidRDefault="00983D10" w:rsidP="00983D10">
      <w:pPr>
        <w:autoSpaceDE w:val="0"/>
        <w:autoSpaceDN w:val="0"/>
        <w:adjustRightInd w:val="0"/>
        <w:spacing w:before="0" w:after="0"/>
        <w:rPr>
          <w:ins w:id="1256" w:author="Author"/>
          <w:rFonts w:ascii="Courier New" w:hAnsi="Courier New" w:cs="Courier New"/>
          <w:color w:val="000000"/>
          <w:sz w:val="17"/>
          <w:szCs w:val="17"/>
          <w:highlight w:val="white"/>
          <w:lang w:val="en-US"/>
        </w:rPr>
      </w:pPr>
      <w:ins w:id="125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&gt;2025-01-22&lt;/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w:t>
        </w:r>
      </w:ins>
    </w:p>
    <w:p w14:paraId="090A3387" w14:textId="77777777" w:rsidR="00983D10" w:rsidRPr="00560F8F" w:rsidRDefault="00983D10" w:rsidP="00983D10">
      <w:pPr>
        <w:autoSpaceDE w:val="0"/>
        <w:autoSpaceDN w:val="0"/>
        <w:adjustRightInd w:val="0"/>
        <w:spacing w:before="0" w:after="0"/>
        <w:rPr>
          <w:ins w:id="1258" w:author="Author"/>
          <w:rFonts w:ascii="Courier New" w:hAnsi="Courier New" w:cs="Courier New"/>
          <w:color w:val="000000"/>
          <w:sz w:val="17"/>
          <w:szCs w:val="17"/>
          <w:highlight w:val="white"/>
          <w:lang w:val="en-US"/>
        </w:rPr>
      </w:pPr>
      <w:ins w:id="1259" w:author="Author">
        <w:r w:rsidRPr="00560F8F">
          <w:rPr>
            <w:rFonts w:ascii="Courier New" w:hAnsi="Courier New"/>
            <w:color w:val="000000"/>
            <w:sz w:val="17"/>
            <w:highlight w:val="white"/>
            <w:lang w:val="en-US"/>
          </w:rPr>
          <w:lastRenderedPageBreak/>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com:languageCode</w:t>
        </w:r>
        <w:proofErr w:type="spellEnd"/>
        <w:proofErr w:type="gramEnd"/>
        <w:r w:rsidRPr="00560F8F">
          <w:rPr>
            <w:rFonts w:ascii="Courier New" w:hAnsi="Courier New"/>
            <w:color w:val="000000"/>
            <w:sz w:val="17"/>
            <w:highlight w:val="white"/>
            <w:lang w:val="en-US"/>
          </w:rPr>
          <w:t>="</w:t>
        </w:r>
        <w:proofErr w:type="spellStart"/>
        <w:r w:rsidRPr="00560F8F">
          <w:rPr>
            <w:rFonts w:ascii="Courier New" w:hAnsi="Courier New"/>
            <w:color w:val="000000"/>
            <w:sz w:val="17"/>
            <w:highlight w:val="white"/>
            <w:lang w:val="en-US"/>
          </w:rPr>
          <w:t>en</w:t>
        </w:r>
        <w:proofErr w:type="spellEnd"/>
        <w:r w:rsidRPr="00560F8F">
          <w:rPr>
            <w:rFonts w:ascii="Courier New" w:hAnsi="Courier New"/>
            <w:color w:val="000000"/>
            <w:sz w:val="17"/>
            <w:highlight w:val="white"/>
            <w:lang w:val="en-US"/>
          </w:rPr>
          <w:t>"&gt;This is the URL to access the 3D representation of the design&lt;/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&gt;</w:t>
        </w:r>
      </w:ins>
    </w:p>
    <w:p w14:paraId="67676B7A" w14:textId="77777777" w:rsidR="00983D10" w:rsidRPr="00560F8F" w:rsidRDefault="00983D10" w:rsidP="00983D10">
      <w:pPr>
        <w:autoSpaceDE w:val="0"/>
        <w:autoSpaceDN w:val="0"/>
        <w:adjustRightInd w:val="0"/>
        <w:spacing w:before="0" w:after="0"/>
        <w:rPr>
          <w:ins w:id="1260" w:author="Author"/>
          <w:rFonts w:ascii="Courier New" w:hAnsi="Courier New" w:cs="Courier New"/>
          <w:color w:val="000000"/>
          <w:sz w:val="17"/>
          <w:szCs w:val="17"/>
          <w:highlight w:val="white"/>
          <w:lang w:val="fr-FR"/>
        </w:rPr>
      </w:pPr>
      <w:ins w:id="126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fr-FR"/>
          </w:rPr>
          <w:t>&lt;/</w:t>
        </w:r>
        <w:proofErr w:type="spellStart"/>
        <w:proofErr w:type="gramStart"/>
        <w:r w:rsidRPr="00560F8F">
          <w:rPr>
            <w:rFonts w:ascii="Courier New" w:hAnsi="Courier New"/>
            <w:color w:val="000000"/>
            <w:sz w:val="17"/>
            <w:highlight w:val="white"/>
            <w:lang w:val="fr-FR"/>
          </w:rPr>
          <w:t>pde:PriorityDocument</w:t>
        </w:r>
        <w:proofErr w:type="spellEnd"/>
        <w:proofErr w:type="gramEnd"/>
        <w:r w:rsidRPr="00560F8F">
          <w:rPr>
            <w:rFonts w:ascii="Courier New" w:hAnsi="Courier New"/>
            <w:color w:val="000000"/>
            <w:sz w:val="17"/>
            <w:highlight w:val="white"/>
            <w:lang w:val="fr-FR"/>
          </w:rPr>
          <w:t>&gt;</w:t>
        </w:r>
      </w:ins>
    </w:p>
    <w:p w14:paraId="05931252" w14:textId="77777777" w:rsidR="00983D10" w:rsidRPr="00560F8F" w:rsidRDefault="00983D10" w:rsidP="00983D10">
      <w:pPr>
        <w:autoSpaceDE w:val="0"/>
        <w:autoSpaceDN w:val="0"/>
        <w:adjustRightInd w:val="0"/>
        <w:spacing w:before="0" w:after="0"/>
        <w:rPr>
          <w:ins w:id="1262" w:author="Author"/>
          <w:rFonts w:ascii="Courier New" w:hAnsi="Courier New" w:cs="Courier New"/>
          <w:color w:val="000000"/>
          <w:sz w:val="17"/>
          <w:szCs w:val="17"/>
          <w:highlight w:val="white"/>
          <w:lang w:val="fr-FR"/>
        </w:rPr>
      </w:pPr>
      <w:ins w:id="1263" w:author="Autho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pde:PriorityDocumentBag</w:t>
        </w:r>
        <w:proofErr w:type="spellEnd"/>
        <w:proofErr w:type="gramEnd"/>
        <w:r w:rsidRPr="00560F8F">
          <w:rPr>
            <w:rFonts w:ascii="Courier New" w:hAnsi="Courier New"/>
            <w:color w:val="000000"/>
            <w:sz w:val="17"/>
            <w:highlight w:val="white"/>
            <w:lang w:val="fr-FR"/>
          </w:rPr>
          <w:t>&gt;</w:t>
        </w:r>
      </w:ins>
    </w:p>
    <w:p w14:paraId="763295F3" w14:textId="77777777" w:rsidR="00983D10" w:rsidRPr="00560F8F" w:rsidRDefault="00983D10" w:rsidP="00983D10">
      <w:pPr>
        <w:autoSpaceDE w:val="0"/>
        <w:autoSpaceDN w:val="0"/>
        <w:adjustRightInd w:val="0"/>
        <w:spacing w:before="0" w:after="0"/>
        <w:rPr>
          <w:ins w:id="1264" w:author="Author"/>
          <w:rFonts w:ascii="Courier New" w:hAnsi="Courier New" w:cs="Courier New"/>
          <w:color w:val="000000"/>
          <w:sz w:val="17"/>
          <w:szCs w:val="17"/>
          <w:highlight w:val="white"/>
          <w:lang w:val="fr-FR"/>
        </w:rPr>
      </w:pPr>
      <w:ins w:id="1265" w:author="Autho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pde:SupplementaryDocumentBag</w:t>
        </w:r>
        <w:proofErr w:type="spellEnd"/>
        <w:proofErr w:type="gramEnd"/>
        <w:r w:rsidRPr="00560F8F">
          <w:rPr>
            <w:rFonts w:ascii="Courier New" w:hAnsi="Courier New"/>
            <w:color w:val="000000"/>
            <w:sz w:val="17"/>
            <w:highlight w:val="white"/>
            <w:lang w:val="fr-FR"/>
          </w:rPr>
          <w:t>&gt;</w:t>
        </w:r>
      </w:ins>
    </w:p>
    <w:p w14:paraId="0DAF7408" w14:textId="77777777" w:rsidR="00983D10" w:rsidRPr="00560F8F" w:rsidRDefault="00983D10" w:rsidP="00983D10">
      <w:pPr>
        <w:autoSpaceDE w:val="0"/>
        <w:autoSpaceDN w:val="0"/>
        <w:adjustRightInd w:val="0"/>
        <w:spacing w:before="0" w:after="0"/>
        <w:rPr>
          <w:ins w:id="1266" w:author="Author"/>
          <w:rFonts w:ascii="Courier New" w:hAnsi="Courier New" w:cs="Courier New"/>
          <w:color w:val="000000"/>
          <w:sz w:val="17"/>
          <w:szCs w:val="17"/>
          <w:highlight w:val="white"/>
          <w:lang w:val="fr-FR"/>
        </w:rPr>
      </w:pPr>
      <w:ins w:id="1267"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pde:SupplementaryDocument</w:t>
        </w:r>
        <w:proofErr w:type="spellEnd"/>
        <w:proofErr w:type="gramEnd"/>
        <w:r w:rsidRPr="00560F8F">
          <w:rPr>
            <w:rFonts w:ascii="Courier New" w:hAnsi="Courier New"/>
            <w:color w:val="000000"/>
            <w:sz w:val="17"/>
            <w:highlight w:val="white"/>
            <w:lang w:val="fr-FR"/>
          </w:rPr>
          <w:t>&gt;</w:t>
        </w:r>
      </w:ins>
    </w:p>
    <w:p w14:paraId="1F0307FD" w14:textId="77777777" w:rsidR="00983D10" w:rsidRPr="00560F8F" w:rsidRDefault="00983D10" w:rsidP="00983D10">
      <w:pPr>
        <w:autoSpaceDE w:val="0"/>
        <w:autoSpaceDN w:val="0"/>
        <w:adjustRightInd w:val="0"/>
        <w:spacing w:before="0" w:after="0"/>
        <w:rPr>
          <w:ins w:id="1268" w:author="Author"/>
          <w:rFonts w:ascii="Courier New" w:hAnsi="Courier New" w:cs="Courier New"/>
          <w:color w:val="000000"/>
          <w:sz w:val="17"/>
          <w:szCs w:val="17"/>
          <w:highlight w:val="white"/>
          <w:lang w:val="fr-FR"/>
        </w:rPr>
      </w:pPr>
      <w:ins w:id="1269"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com:DocumentName</w:t>
        </w:r>
        <w:proofErr w:type="spellEnd"/>
        <w:proofErr w:type="gramEnd"/>
        <w:r w:rsidRPr="00560F8F">
          <w:rPr>
            <w:rFonts w:ascii="Courier New" w:hAnsi="Courier New"/>
            <w:color w:val="000000"/>
            <w:sz w:val="17"/>
            <w:highlight w:val="white"/>
            <w:lang w:val="fr-FR"/>
          </w:rPr>
          <w:t xml:space="preserve">&gt;Registration </w:t>
        </w:r>
        <w:proofErr w:type="spellStart"/>
        <w:r w:rsidRPr="00560F8F">
          <w:rPr>
            <w:rFonts w:ascii="Courier New" w:hAnsi="Courier New"/>
            <w:color w:val="000000"/>
            <w:sz w:val="17"/>
            <w:highlight w:val="white"/>
            <w:lang w:val="fr-FR"/>
          </w:rPr>
          <w:t>certificate</w:t>
        </w:r>
        <w:proofErr w:type="spellEnd"/>
        <w:r w:rsidRPr="00560F8F">
          <w:rPr>
            <w:rFonts w:ascii="Courier New" w:hAnsi="Courier New"/>
            <w:color w:val="000000"/>
            <w:sz w:val="17"/>
            <w:highlight w:val="white"/>
            <w:lang w:val="fr-FR"/>
          </w:rPr>
          <w:t>&lt;/</w:t>
        </w:r>
        <w:proofErr w:type="spellStart"/>
        <w:proofErr w:type="gramStart"/>
        <w:r w:rsidRPr="00560F8F">
          <w:rPr>
            <w:rFonts w:ascii="Courier New" w:hAnsi="Courier New"/>
            <w:color w:val="000000"/>
            <w:sz w:val="17"/>
            <w:highlight w:val="white"/>
            <w:lang w:val="fr-FR"/>
          </w:rPr>
          <w:t>com:DocumentName</w:t>
        </w:r>
        <w:proofErr w:type="spellEnd"/>
        <w:proofErr w:type="gramEnd"/>
        <w:r w:rsidRPr="00560F8F">
          <w:rPr>
            <w:rFonts w:ascii="Courier New" w:hAnsi="Courier New"/>
            <w:color w:val="000000"/>
            <w:sz w:val="17"/>
            <w:highlight w:val="white"/>
            <w:lang w:val="fr-FR"/>
          </w:rPr>
          <w:t>&gt;</w:t>
        </w:r>
      </w:ins>
    </w:p>
    <w:p w14:paraId="52562769" w14:textId="77777777" w:rsidR="00983D10" w:rsidRPr="00560F8F" w:rsidRDefault="00983D10" w:rsidP="00983D10">
      <w:pPr>
        <w:autoSpaceDE w:val="0"/>
        <w:autoSpaceDN w:val="0"/>
        <w:adjustRightInd w:val="0"/>
        <w:spacing w:before="0" w:after="0"/>
        <w:rPr>
          <w:ins w:id="1270" w:author="Author"/>
          <w:rFonts w:ascii="Courier New" w:hAnsi="Courier New" w:cs="Courier New"/>
          <w:color w:val="000000"/>
          <w:sz w:val="17"/>
          <w:szCs w:val="17"/>
          <w:highlight w:val="white"/>
          <w:lang w:val="en-US"/>
        </w:rPr>
      </w:pPr>
      <w:ins w:id="1271"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en-US"/>
          </w:rPr>
          <w:t>&lt;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&gt;EM_015065203-0001_20250101_RegistrationCertificate.pdf&lt;/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w:t>
        </w:r>
      </w:ins>
    </w:p>
    <w:p w14:paraId="4E32D151" w14:textId="77777777" w:rsidR="00983D10" w:rsidRPr="00560F8F" w:rsidRDefault="00983D10" w:rsidP="00983D10">
      <w:pPr>
        <w:autoSpaceDE w:val="0"/>
        <w:autoSpaceDN w:val="0"/>
        <w:adjustRightInd w:val="0"/>
        <w:spacing w:before="0" w:after="0"/>
        <w:rPr>
          <w:ins w:id="1272" w:author="Author"/>
          <w:rFonts w:ascii="Courier New" w:hAnsi="Courier New" w:cs="Courier New"/>
          <w:color w:val="000000"/>
          <w:sz w:val="17"/>
          <w:szCs w:val="17"/>
          <w:highlight w:val="white"/>
          <w:lang w:val="en-US"/>
        </w:rPr>
      </w:pPr>
      <w:ins w:id="127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&gt;SupplementaryArtifacts/EM_015065203-0001_20250101_RegistrationCertificate.pdf&lt;/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w:t>
        </w:r>
      </w:ins>
    </w:p>
    <w:p w14:paraId="0E94F907" w14:textId="77777777" w:rsidR="00983D10" w:rsidRPr="00560F8F" w:rsidRDefault="00983D10" w:rsidP="00983D10">
      <w:pPr>
        <w:autoSpaceDE w:val="0"/>
        <w:autoSpaceDN w:val="0"/>
        <w:adjustRightInd w:val="0"/>
        <w:spacing w:before="0" w:after="0"/>
        <w:rPr>
          <w:ins w:id="1274" w:author="Author"/>
          <w:rFonts w:ascii="Courier New" w:hAnsi="Courier New" w:cs="Courier New"/>
          <w:color w:val="000000"/>
          <w:sz w:val="17"/>
          <w:szCs w:val="17"/>
          <w:highlight w:val="white"/>
          <w:lang w:val="en-US"/>
        </w:rPr>
      </w:pPr>
      <w:ins w:id="127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&gt;false&lt;/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w:t>
        </w:r>
      </w:ins>
    </w:p>
    <w:p w14:paraId="04224AE7" w14:textId="77777777" w:rsidR="00983D10" w:rsidRPr="00560F8F" w:rsidRDefault="00983D10" w:rsidP="00983D10">
      <w:pPr>
        <w:autoSpaceDE w:val="0"/>
        <w:autoSpaceDN w:val="0"/>
        <w:adjustRightInd w:val="0"/>
        <w:spacing w:before="0" w:after="0"/>
        <w:rPr>
          <w:ins w:id="1276" w:author="Author"/>
          <w:rFonts w:ascii="Courier New" w:hAnsi="Courier New" w:cs="Courier New"/>
          <w:color w:val="000000"/>
          <w:sz w:val="17"/>
          <w:szCs w:val="17"/>
          <w:highlight w:val="white"/>
          <w:lang w:val="en-US"/>
        </w:rPr>
      </w:pPr>
      <w:ins w:id="127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&gt;PDF&lt;/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w:t>
        </w:r>
      </w:ins>
    </w:p>
    <w:p w14:paraId="32A02CBA" w14:textId="77777777" w:rsidR="00983D10" w:rsidRPr="00560F8F" w:rsidRDefault="00983D10" w:rsidP="00983D10">
      <w:pPr>
        <w:autoSpaceDE w:val="0"/>
        <w:autoSpaceDN w:val="0"/>
        <w:adjustRightInd w:val="0"/>
        <w:spacing w:before="0" w:after="0"/>
        <w:rPr>
          <w:ins w:id="1278" w:author="Author"/>
          <w:rFonts w:ascii="Courier New" w:hAnsi="Courier New" w:cs="Courier New"/>
          <w:color w:val="000000"/>
          <w:sz w:val="17"/>
          <w:szCs w:val="17"/>
          <w:highlight w:val="white"/>
          <w:lang w:val="en-US"/>
        </w:rPr>
      </w:pPr>
      <w:ins w:id="127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&gt;Registration certificate&lt;/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w:t>
        </w:r>
      </w:ins>
    </w:p>
    <w:p w14:paraId="45E0A6E0" w14:textId="77777777" w:rsidR="00983D10" w:rsidRPr="00560F8F" w:rsidRDefault="00983D10" w:rsidP="00983D10">
      <w:pPr>
        <w:autoSpaceDE w:val="0"/>
        <w:autoSpaceDN w:val="0"/>
        <w:adjustRightInd w:val="0"/>
        <w:spacing w:before="0" w:after="0"/>
        <w:rPr>
          <w:ins w:id="1280" w:author="Author"/>
          <w:rFonts w:ascii="Courier New" w:hAnsi="Courier New" w:cs="Courier New"/>
          <w:color w:val="000000"/>
          <w:sz w:val="17"/>
          <w:szCs w:val="17"/>
          <w:highlight w:val="white"/>
          <w:lang w:val="en-US"/>
        </w:rPr>
      </w:pPr>
      <w:ins w:id="128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&gt;2025-01-22&lt;/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w:t>
        </w:r>
      </w:ins>
    </w:p>
    <w:p w14:paraId="566EA7E8" w14:textId="77777777" w:rsidR="00983D10" w:rsidRPr="00560F8F" w:rsidRDefault="00983D10" w:rsidP="00983D10">
      <w:pPr>
        <w:autoSpaceDE w:val="0"/>
        <w:autoSpaceDN w:val="0"/>
        <w:adjustRightInd w:val="0"/>
        <w:spacing w:before="0" w:after="0"/>
        <w:rPr>
          <w:ins w:id="1282" w:author="Author"/>
          <w:rFonts w:ascii="Courier New" w:hAnsi="Courier New" w:cs="Courier New"/>
          <w:color w:val="000000"/>
          <w:sz w:val="17"/>
          <w:szCs w:val="17"/>
          <w:highlight w:val="white"/>
          <w:lang w:val="en-US"/>
        </w:rPr>
      </w:pPr>
      <w:ins w:id="128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com:DocumentVersion</w:t>
        </w:r>
        <w:proofErr w:type="spellEnd"/>
        <w:proofErr w:type="gramEnd"/>
        <w:r w:rsidRPr="00560F8F">
          <w:rPr>
            <w:rFonts w:ascii="Courier New" w:hAnsi="Courier New"/>
            <w:color w:val="000000"/>
            <w:sz w:val="17"/>
            <w:highlight w:val="white"/>
            <w:lang w:val="en-US"/>
          </w:rPr>
          <w:t>&gt;v1.0&lt;/</w:t>
        </w:r>
        <w:proofErr w:type="spellStart"/>
        <w:proofErr w:type="gramStart"/>
        <w:r w:rsidRPr="00560F8F">
          <w:rPr>
            <w:rFonts w:ascii="Courier New" w:hAnsi="Courier New"/>
            <w:color w:val="000000"/>
            <w:sz w:val="17"/>
            <w:highlight w:val="white"/>
            <w:lang w:val="en-US"/>
          </w:rPr>
          <w:t>com:DocumentVersion</w:t>
        </w:r>
        <w:proofErr w:type="spellEnd"/>
        <w:proofErr w:type="gramEnd"/>
        <w:r w:rsidRPr="00560F8F">
          <w:rPr>
            <w:rFonts w:ascii="Courier New" w:hAnsi="Courier New"/>
            <w:color w:val="000000"/>
            <w:sz w:val="17"/>
            <w:highlight w:val="white"/>
            <w:lang w:val="en-US"/>
          </w:rPr>
          <w:t>&gt;</w:t>
        </w:r>
      </w:ins>
    </w:p>
    <w:p w14:paraId="6E2C4286" w14:textId="77777777" w:rsidR="00983D10" w:rsidRPr="00560F8F" w:rsidRDefault="00983D10" w:rsidP="00983D10">
      <w:pPr>
        <w:autoSpaceDE w:val="0"/>
        <w:autoSpaceDN w:val="0"/>
        <w:adjustRightInd w:val="0"/>
        <w:spacing w:before="0" w:after="0"/>
        <w:rPr>
          <w:ins w:id="1284" w:author="Author"/>
          <w:rFonts w:ascii="Courier New" w:hAnsi="Courier New" w:cs="Courier New"/>
          <w:color w:val="000000"/>
          <w:sz w:val="17"/>
          <w:szCs w:val="17"/>
          <w:highlight w:val="white"/>
          <w:lang w:val="en-US"/>
        </w:rPr>
      </w:pPr>
      <w:ins w:id="128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com:DocumentSizeQuantity</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com:unitCode</w:t>
        </w:r>
        <w:proofErr w:type="spellEnd"/>
        <w:proofErr w:type="gramEnd"/>
        <w:r w:rsidRPr="00560F8F">
          <w:rPr>
            <w:rFonts w:ascii="Courier New" w:hAnsi="Courier New"/>
            <w:color w:val="000000"/>
            <w:sz w:val="17"/>
            <w:highlight w:val="white"/>
            <w:lang w:val="en-US"/>
          </w:rPr>
          <w:t>="MB"&gt;2&lt;/</w:t>
        </w:r>
        <w:proofErr w:type="spellStart"/>
        <w:proofErr w:type="gramStart"/>
        <w:r w:rsidRPr="00560F8F">
          <w:rPr>
            <w:rFonts w:ascii="Courier New" w:hAnsi="Courier New"/>
            <w:color w:val="000000"/>
            <w:sz w:val="17"/>
            <w:highlight w:val="white"/>
            <w:lang w:val="en-US"/>
          </w:rPr>
          <w:t>com:DocumentSizeQuantity</w:t>
        </w:r>
        <w:proofErr w:type="spellEnd"/>
        <w:proofErr w:type="gramEnd"/>
        <w:r w:rsidRPr="00560F8F">
          <w:rPr>
            <w:rFonts w:ascii="Courier New" w:hAnsi="Courier New"/>
            <w:color w:val="000000"/>
            <w:sz w:val="17"/>
            <w:highlight w:val="white"/>
            <w:lang w:val="en-US"/>
          </w:rPr>
          <w:t>&gt;</w:t>
        </w:r>
      </w:ins>
    </w:p>
    <w:p w14:paraId="33010751" w14:textId="77777777" w:rsidR="00983D10" w:rsidRPr="00560F8F" w:rsidRDefault="00983D10" w:rsidP="00983D10">
      <w:pPr>
        <w:autoSpaceDE w:val="0"/>
        <w:autoSpaceDN w:val="0"/>
        <w:adjustRightInd w:val="0"/>
        <w:spacing w:before="0" w:after="0"/>
        <w:rPr>
          <w:ins w:id="1286" w:author="Author"/>
          <w:rFonts w:ascii="Courier New" w:hAnsi="Courier New" w:cs="Courier New"/>
          <w:color w:val="000000"/>
          <w:sz w:val="17"/>
          <w:szCs w:val="17"/>
          <w:highlight w:val="white"/>
          <w:lang w:val="en-US"/>
        </w:rPr>
      </w:pPr>
      <w:ins w:id="128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&gt;2&lt;/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w:t>
        </w:r>
      </w:ins>
    </w:p>
    <w:p w14:paraId="498272FC" w14:textId="77777777" w:rsidR="00983D10" w:rsidRPr="00560F8F" w:rsidRDefault="00983D10" w:rsidP="00983D10">
      <w:pPr>
        <w:autoSpaceDE w:val="0"/>
        <w:autoSpaceDN w:val="0"/>
        <w:adjustRightInd w:val="0"/>
        <w:spacing w:before="0" w:after="0"/>
        <w:rPr>
          <w:ins w:id="1288" w:author="Author"/>
          <w:rFonts w:ascii="Courier New" w:hAnsi="Courier New" w:cs="Courier New"/>
          <w:color w:val="000000"/>
          <w:sz w:val="17"/>
          <w:szCs w:val="17"/>
          <w:highlight w:val="white"/>
          <w:lang w:val="en-US"/>
        </w:rPr>
      </w:pPr>
      <w:ins w:id="128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com:languageCode</w:t>
        </w:r>
        <w:proofErr w:type="spellEnd"/>
        <w:proofErr w:type="gramEnd"/>
        <w:r w:rsidRPr="00560F8F">
          <w:rPr>
            <w:rFonts w:ascii="Courier New" w:hAnsi="Courier New"/>
            <w:color w:val="000000"/>
            <w:sz w:val="17"/>
            <w:highlight w:val="white"/>
            <w:lang w:val="en-US"/>
          </w:rPr>
          <w:t>="</w:t>
        </w:r>
        <w:proofErr w:type="spellStart"/>
        <w:r w:rsidRPr="00560F8F">
          <w:rPr>
            <w:rFonts w:ascii="Courier New" w:hAnsi="Courier New"/>
            <w:color w:val="000000"/>
            <w:sz w:val="17"/>
            <w:highlight w:val="white"/>
            <w:lang w:val="en-US"/>
          </w:rPr>
          <w:t>en</w:t>
        </w:r>
        <w:proofErr w:type="spellEnd"/>
        <w:r w:rsidRPr="00560F8F">
          <w:rPr>
            <w:rFonts w:ascii="Courier New" w:hAnsi="Courier New"/>
            <w:color w:val="000000"/>
            <w:sz w:val="17"/>
            <w:highlight w:val="white"/>
            <w:lang w:val="en-US"/>
          </w:rPr>
          <w:t>"&gt;This is the certified copy of the registration certificate as supplementary file&lt;/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&gt;</w:t>
        </w:r>
      </w:ins>
    </w:p>
    <w:p w14:paraId="2C820F1B" w14:textId="77777777" w:rsidR="00983D10" w:rsidRPr="00560F8F" w:rsidRDefault="00983D10" w:rsidP="00983D10">
      <w:pPr>
        <w:autoSpaceDE w:val="0"/>
        <w:autoSpaceDN w:val="0"/>
        <w:adjustRightInd w:val="0"/>
        <w:spacing w:before="0" w:after="0"/>
        <w:rPr>
          <w:ins w:id="1290" w:author="Author"/>
          <w:rFonts w:ascii="Courier New" w:hAnsi="Courier New" w:cs="Courier New"/>
          <w:color w:val="000000"/>
          <w:sz w:val="17"/>
          <w:szCs w:val="17"/>
          <w:highlight w:val="white"/>
          <w:lang w:val="en-US"/>
        </w:rPr>
      </w:pPr>
      <w:ins w:id="129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pde:SupplementaryDocument</w:t>
        </w:r>
        <w:proofErr w:type="spellEnd"/>
        <w:proofErr w:type="gramEnd"/>
        <w:r w:rsidRPr="00560F8F">
          <w:rPr>
            <w:rFonts w:ascii="Courier New" w:hAnsi="Courier New"/>
            <w:color w:val="000000"/>
            <w:sz w:val="17"/>
            <w:highlight w:val="white"/>
            <w:lang w:val="en-US"/>
          </w:rPr>
          <w:t>&gt;</w:t>
        </w:r>
      </w:ins>
    </w:p>
    <w:p w14:paraId="148A4552" w14:textId="77777777" w:rsidR="00983D10" w:rsidRPr="00560F8F" w:rsidRDefault="00983D10" w:rsidP="00983D10">
      <w:pPr>
        <w:autoSpaceDE w:val="0"/>
        <w:autoSpaceDN w:val="0"/>
        <w:adjustRightInd w:val="0"/>
        <w:spacing w:before="0" w:after="0"/>
        <w:rPr>
          <w:ins w:id="1292" w:author="Author"/>
          <w:rFonts w:ascii="Courier New" w:hAnsi="Courier New" w:cs="Courier New"/>
          <w:color w:val="000000"/>
          <w:sz w:val="17"/>
          <w:szCs w:val="17"/>
          <w:highlight w:val="white"/>
          <w:lang w:val="en-US"/>
        </w:rPr>
      </w:pPr>
      <w:ins w:id="129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pde:SupplementaryDocument</w:t>
        </w:r>
        <w:proofErr w:type="spellEnd"/>
        <w:proofErr w:type="gramEnd"/>
        <w:r w:rsidRPr="00560F8F">
          <w:rPr>
            <w:rFonts w:ascii="Courier New" w:hAnsi="Courier New"/>
            <w:color w:val="000000"/>
            <w:sz w:val="17"/>
            <w:highlight w:val="white"/>
            <w:lang w:val="en-US"/>
          </w:rPr>
          <w:t>&gt;</w:t>
        </w:r>
      </w:ins>
    </w:p>
    <w:p w14:paraId="17920B58" w14:textId="77777777" w:rsidR="00983D10" w:rsidRPr="00560F8F" w:rsidRDefault="00983D10" w:rsidP="00983D10">
      <w:pPr>
        <w:autoSpaceDE w:val="0"/>
        <w:autoSpaceDN w:val="0"/>
        <w:adjustRightInd w:val="0"/>
        <w:spacing w:before="0" w:after="0"/>
        <w:rPr>
          <w:ins w:id="1294" w:author="Author"/>
          <w:rFonts w:ascii="Courier New" w:hAnsi="Courier New" w:cs="Courier New"/>
          <w:color w:val="000000"/>
          <w:sz w:val="17"/>
          <w:szCs w:val="17"/>
          <w:highlight w:val="white"/>
          <w:lang w:val="en-US"/>
        </w:rPr>
      </w:pPr>
      <w:ins w:id="129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com:DocumentName</w:t>
        </w:r>
        <w:proofErr w:type="spellEnd"/>
        <w:proofErr w:type="gramEnd"/>
        <w:r w:rsidRPr="00560F8F">
          <w:rPr>
            <w:rFonts w:ascii="Courier New" w:hAnsi="Courier New"/>
            <w:color w:val="000000"/>
            <w:sz w:val="17"/>
            <w:highlight w:val="white"/>
            <w:lang w:val="en-US"/>
          </w:rPr>
          <w:t xml:space="preserve">&gt;Industrial design representation (2D </w:t>
        </w:r>
        <w:proofErr w:type="gramStart"/>
        <w:r w:rsidRPr="00560F8F">
          <w:rPr>
            <w:rFonts w:ascii="Courier New" w:hAnsi="Courier New"/>
            <w:color w:val="000000"/>
            <w:sz w:val="17"/>
            <w:highlight w:val="white"/>
            <w:lang w:val="en-US"/>
          </w:rPr>
          <w:t>view)&lt;</w:t>
        </w:r>
        <w:proofErr w:type="gramEnd"/>
        <w:r w:rsidRPr="00560F8F">
          <w:rPr>
            <w:rFonts w:ascii="Courier New" w:hAnsi="Courier New"/>
            <w:color w:val="000000"/>
            <w:sz w:val="17"/>
            <w:highlight w:val="white"/>
            <w:lang w:val="en-US"/>
          </w:rPr>
          <w:t>/</w:t>
        </w:r>
        <w:proofErr w:type="spellStart"/>
        <w:proofErr w:type="gramStart"/>
        <w:r w:rsidRPr="00560F8F">
          <w:rPr>
            <w:rFonts w:ascii="Courier New" w:hAnsi="Courier New"/>
            <w:color w:val="000000"/>
            <w:sz w:val="17"/>
            <w:highlight w:val="white"/>
            <w:lang w:val="en-US"/>
          </w:rPr>
          <w:t>com:DocumentName</w:t>
        </w:r>
        <w:proofErr w:type="spellEnd"/>
        <w:proofErr w:type="gramEnd"/>
        <w:r w:rsidRPr="00560F8F">
          <w:rPr>
            <w:rFonts w:ascii="Courier New" w:hAnsi="Courier New"/>
            <w:color w:val="000000"/>
            <w:sz w:val="17"/>
            <w:highlight w:val="white"/>
            <w:lang w:val="en-US"/>
          </w:rPr>
          <w:t>&gt;</w:t>
        </w:r>
      </w:ins>
    </w:p>
    <w:p w14:paraId="58C9FD6B" w14:textId="77777777" w:rsidR="00983D10" w:rsidRPr="00560F8F" w:rsidRDefault="00983D10" w:rsidP="00983D10">
      <w:pPr>
        <w:autoSpaceDE w:val="0"/>
        <w:autoSpaceDN w:val="0"/>
        <w:adjustRightInd w:val="0"/>
        <w:spacing w:before="0" w:after="0"/>
        <w:rPr>
          <w:ins w:id="1296" w:author="Author"/>
          <w:rFonts w:ascii="Courier New" w:hAnsi="Courier New" w:cs="Courier New"/>
          <w:color w:val="000000"/>
          <w:sz w:val="17"/>
          <w:szCs w:val="17"/>
          <w:highlight w:val="white"/>
          <w:lang w:val="en-US"/>
        </w:rPr>
      </w:pPr>
      <w:ins w:id="129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com:FileName</w:t>
        </w:r>
        <w:proofErr w:type="spellEnd"/>
        <w:proofErr w:type="gramEnd"/>
        <w:r w:rsidRPr="00560F8F">
          <w:rPr>
            <w:rFonts w:ascii="Courier New" w:hAnsi="Courier New"/>
            <w:color w:val="000000"/>
            <w:sz w:val="17"/>
            <w:highlight w:val="white"/>
            <w:lang w:val="en-US"/>
          </w:rPr>
          <w:t>&gt;EM_015198753-0001_20250101-001.jpg&lt;/</w:t>
        </w:r>
        <w:proofErr w:type="spellStart"/>
        <w:proofErr w:type="gramStart"/>
        <w:r w:rsidRPr="00560F8F">
          <w:rPr>
            <w:rFonts w:ascii="Courier New" w:hAnsi="Courier New"/>
            <w:color w:val="000000"/>
            <w:sz w:val="17"/>
            <w:highlight w:val="white"/>
            <w:lang w:val="en-US"/>
          </w:rPr>
          <w:t>com:FileName</w:t>
        </w:r>
        <w:proofErr w:type="spellEnd"/>
        <w:proofErr w:type="gramEnd"/>
        <w:r w:rsidRPr="00560F8F">
          <w:rPr>
            <w:rFonts w:ascii="Courier New" w:hAnsi="Courier New"/>
            <w:color w:val="000000"/>
            <w:sz w:val="17"/>
            <w:highlight w:val="white"/>
            <w:lang w:val="en-US"/>
          </w:rPr>
          <w:t>&gt;</w:t>
        </w:r>
      </w:ins>
    </w:p>
    <w:p w14:paraId="580BD287" w14:textId="77777777" w:rsidR="00983D10" w:rsidRPr="00560F8F" w:rsidRDefault="00983D10" w:rsidP="00983D10">
      <w:pPr>
        <w:autoSpaceDE w:val="0"/>
        <w:autoSpaceDN w:val="0"/>
        <w:adjustRightInd w:val="0"/>
        <w:spacing w:before="0" w:after="0"/>
        <w:rPr>
          <w:ins w:id="1298" w:author="Author"/>
          <w:rFonts w:ascii="Courier New" w:hAnsi="Courier New" w:cs="Courier New"/>
          <w:color w:val="000000"/>
          <w:sz w:val="17"/>
          <w:szCs w:val="17"/>
          <w:highlight w:val="white"/>
          <w:lang w:val="en-US"/>
        </w:rPr>
      </w:pPr>
      <w:ins w:id="129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&gt;SupplementaryArtifacts/EM_015198753-0001_20250101-001.jpg&lt;/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w:t>
        </w:r>
      </w:ins>
    </w:p>
    <w:p w14:paraId="58986B05" w14:textId="77777777" w:rsidR="00983D10" w:rsidRPr="00560F8F" w:rsidRDefault="00983D10" w:rsidP="00983D10">
      <w:pPr>
        <w:autoSpaceDE w:val="0"/>
        <w:autoSpaceDN w:val="0"/>
        <w:adjustRightInd w:val="0"/>
        <w:spacing w:before="0" w:after="0"/>
        <w:rPr>
          <w:ins w:id="1300" w:author="Author"/>
          <w:rFonts w:ascii="Courier New" w:hAnsi="Courier New" w:cs="Courier New"/>
          <w:color w:val="000000"/>
          <w:sz w:val="17"/>
          <w:szCs w:val="17"/>
          <w:highlight w:val="white"/>
          <w:lang w:val="en-US"/>
        </w:rPr>
      </w:pPr>
      <w:ins w:id="130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&gt;true&lt;/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w:t>
        </w:r>
      </w:ins>
    </w:p>
    <w:p w14:paraId="6A4E80D2" w14:textId="77777777" w:rsidR="00983D10" w:rsidRPr="00560F8F" w:rsidRDefault="00983D10" w:rsidP="00983D10">
      <w:pPr>
        <w:autoSpaceDE w:val="0"/>
        <w:autoSpaceDN w:val="0"/>
        <w:adjustRightInd w:val="0"/>
        <w:spacing w:before="0" w:after="0"/>
        <w:rPr>
          <w:ins w:id="1302" w:author="Author"/>
          <w:rFonts w:ascii="Courier New" w:hAnsi="Courier New" w:cs="Courier New"/>
          <w:color w:val="000000"/>
          <w:sz w:val="17"/>
          <w:szCs w:val="17"/>
          <w:highlight w:val="white"/>
          <w:lang w:val="en-US"/>
        </w:rPr>
      </w:pPr>
      <w:ins w:id="130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&gt;JPEG&lt;/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w:t>
        </w:r>
      </w:ins>
    </w:p>
    <w:p w14:paraId="60B0E89B" w14:textId="77777777" w:rsidR="00983D10" w:rsidRPr="00560F8F" w:rsidRDefault="00983D10" w:rsidP="00983D10">
      <w:pPr>
        <w:autoSpaceDE w:val="0"/>
        <w:autoSpaceDN w:val="0"/>
        <w:adjustRightInd w:val="0"/>
        <w:spacing w:before="0" w:after="0"/>
        <w:rPr>
          <w:ins w:id="1304" w:author="Author"/>
          <w:rFonts w:ascii="Courier New" w:hAnsi="Courier New" w:cs="Courier New"/>
          <w:color w:val="000000"/>
          <w:sz w:val="17"/>
          <w:szCs w:val="17"/>
          <w:highlight w:val="white"/>
          <w:lang w:val="en-US"/>
        </w:rPr>
      </w:pPr>
      <w:ins w:id="130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&gt;Industrial design representation&lt;/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w:t>
        </w:r>
      </w:ins>
    </w:p>
    <w:p w14:paraId="7DD866DC" w14:textId="77777777" w:rsidR="00983D10" w:rsidRPr="00560F8F" w:rsidRDefault="00983D10" w:rsidP="00983D10">
      <w:pPr>
        <w:autoSpaceDE w:val="0"/>
        <w:autoSpaceDN w:val="0"/>
        <w:adjustRightInd w:val="0"/>
        <w:spacing w:before="0" w:after="0"/>
        <w:rPr>
          <w:ins w:id="1306" w:author="Author"/>
          <w:rFonts w:ascii="Courier New" w:hAnsi="Courier New" w:cs="Courier New"/>
          <w:color w:val="000000"/>
          <w:sz w:val="17"/>
          <w:szCs w:val="17"/>
          <w:highlight w:val="white"/>
          <w:lang w:val="en-US"/>
        </w:rPr>
      </w:pPr>
      <w:ins w:id="130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&gt;2025-01-22&lt;/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w:t>
        </w:r>
      </w:ins>
    </w:p>
    <w:p w14:paraId="71EEFCFB" w14:textId="77777777" w:rsidR="00983D10" w:rsidRPr="00560F8F" w:rsidRDefault="00983D10" w:rsidP="00983D10">
      <w:pPr>
        <w:autoSpaceDE w:val="0"/>
        <w:autoSpaceDN w:val="0"/>
        <w:adjustRightInd w:val="0"/>
        <w:spacing w:before="0" w:after="0"/>
        <w:rPr>
          <w:ins w:id="1308" w:author="Author"/>
          <w:rFonts w:ascii="Courier New" w:hAnsi="Courier New" w:cs="Courier New"/>
          <w:color w:val="000000"/>
          <w:sz w:val="17"/>
          <w:szCs w:val="17"/>
          <w:highlight w:val="white"/>
          <w:lang w:val="en-US"/>
        </w:rPr>
      </w:pPr>
      <w:ins w:id="130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com:DocumentVersion</w:t>
        </w:r>
        <w:proofErr w:type="spellEnd"/>
        <w:proofErr w:type="gramEnd"/>
        <w:r w:rsidRPr="00560F8F">
          <w:rPr>
            <w:rFonts w:ascii="Courier New" w:hAnsi="Courier New"/>
            <w:color w:val="000000"/>
            <w:sz w:val="17"/>
            <w:highlight w:val="white"/>
            <w:lang w:val="en-US"/>
          </w:rPr>
          <w:t>&gt;v1.0&lt;/</w:t>
        </w:r>
        <w:proofErr w:type="spellStart"/>
        <w:proofErr w:type="gramStart"/>
        <w:r w:rsidRPr="00560F8F">
          <w:rPr>
            <w:rFonts w:ascii="Courier New" w:hAnsi="Courier New"/>
            <w:color w:val="000000"/>
            <w:sz w:val="17"/>
            <w:highlight w:val="white"/>
            <w:lang w:val="en-US"/>
          </w:rPr>
          <w:t>com:DocumentVersion</w:t>
        </w:r>
        <w:proofErr w:type="spellEnd"/>
        <w:proofErr w:type="gramEnd"/>
        <w:r w:rsidRPr="00560F8F">
          <w:rPr>
            <w:rFonts w:ascii="Courier New" w:hAnsi="Courier New"/>
            <w:color w:val="000000"/>
            <w:sz w:val="17"/>
            <w:highlight w:val="white"/>
            <w:lang w:val="en-US"/>
          </w:rPr>
          <w:t>&gt;</w:t>
        </w:r>
      </w:ins>
    </w:p>
    <w:p w14:paraId="786C1B25" w14:textId="77777777" w:rsidR="00983D10" w:rsidRPr="00560F8F" w:rsidRDefault="00983D10" w:rsidP="00983D10">
      <w:pPr>
        <w:autoSpaceDE w:val="0"/>
        <w:autoSpaceDN w:val="0"/>
        <w:adjustRightInd w:val="0"/>
        <w:spacing w:before="0" w:after="0"/>
        <w:rPr>
          <w:ins w:id="1310" w:author="Author"/>
          <w:rFonts w:ascii="Courier New" w:hAnsi="Courier New" w:cs="Courier New"/>
          <w:color w:val="000000"/>
          <w:sz w:val="17"/>
          <w:szCs w:val="17"/>
          <w:highlight w:val="white"/>
          <w:lang w:val="en-US"/>
        </w:rPr>
      </w:pPr>
      <w:ins w:id="131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com:DocumentSizeQuantity</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com:unitCode</w:t>
        </w:r>
        <w:proofErr w:type="spellEnd"/>
        <w:proofErr w:type="gramEnd"/>
        <w:r w:rsidRPr="00560F8F">
          <w:rPr>
            <w:rFonts w:ascii="Courier New" w:hAnsi="Courier New"/>
            <w:color w:val="000000"/>
            <w:sz w:val="17"/>
            <w:highlight w:val="white"/>
            <w:lang w:val="en-US"/>
          </w:rPr>
          <w:t>="MB"&gt;1&lt;/</w:t>
        </w:r>
        <w:proofErr w:type="spellStart"/>
        <w:proofErr w:type="gramStart"/>
        <w:r w:rsidRPr="00560F8F">
          <w:rPr>
            <w:rFonts w:ascii="Courier New" w:hAnsi="Courier New"/>
            <w:color w:val="000000"/>
            <w:sz w:val="17"/>
            <w:highlight w:val="white"/>
            <w:lang w:val="en-US"/>
          </w:rPr>
          <w:t>com:DocumentSizeQuantity</w:t>
        </w:r>
        <w:proofErr w:type="spellEnd"/>
        <w:proofErr w:type="gramEnd"/>
        <w:r w:rsidRPr="00560F8F">
          <w:rPr>
            <w:rFonts w:ascii="Courier New" w:hAnsi="Courier New"/>
            <w:color w:val="000000"/>
            <w:sz w:val="17"/>
            <w:highlight w:val="white"/>
            <w:lang w:val="en-US"/>
          </w:rPr>
          <w:t>&gt;</w:t>
        </w:r>
      </w:ins>
    </w:p>
    <w:p w14:paraId="665A6548" w14:textId="77777777" w:rsidR="00983D10" w:rsidRPr="00560F8F" w:rsidRDefault="00983D10" w:rsidP="00983D10">
      <w:pPr>
        <w:autoSpaceDE w:val="0"/>
        <w:autoSpaceDN w:val="0"/>
        <w:adjustRightInd w:val="0"/>
        <w:spacing w:before="0" w:after="0"/>
        <w:rPr>
          <w:ins w:id="1312" w:author="Author"/>
          <w:rFonts w:ascii="Courier New" w:hAnsi="Courier New" w:cs="Courier New"/>
          <w:color w:val="000000"/>
          <w:sz w:val="17"/>
          <w:szCs w:val="17"/>
          <w:highlight w:val="white"/>
          <w:lang w:val="en-US"/>
        </w:rPr>
      </w:pPr>
      <w:ins w:id="131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&gt;1&lt;/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w:t>
        </w:r>
      </w:ins>
    </w:p>
    <w:p w14:paraId="34EC6B53" w14:textId="77777777" w:rsidR="00983D10" w:rsidRPr="00560F8F" w:rsidRDefault="00983D10" w:rsidP="00983D10">
      <w:pPr>
        <w:autoSpaceDE w:val="0"/>
        <w:autoSpaceDN w:val="0"/>
        <w:adjustRightInd w:val="0"/>
        <w:spacing w:before="0" w:after="0"/>
        <w:rPr>
          <w:ins w:id="1314" w:author="Author"/>
          <w:rFonts w:ascii="Courier New" w:hAnsi="Courier New" w:cs="Courier New"/>
          <w:color w:val="000000"/>
          <w:sz w:val="17"/>
          <w:szCs w:val="17"/>
          <w:highlight w:val="white"/>
          <w:lang w:val="en-US"/>
        </w:rPr>
      </w:pPr>
      <w:ins w:id="131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com:languageCode</w:t>
        </w:r>
        <w:proofErr w:type="spellEnd"/>
        <w:proofErr w:type="gramEnd"/>
        <w:r w:rsidRPr="00560F8F">
          <w:rPr>
            <w:rFonts w:ascii="Courier New" w:hAnsi="Courier New"/>
            <w:color w:val="000000"/>
            <w:sz w:val="17"/>
            <w:highlight w:val="white"/>
            <w:lang w:val="en-US"/>
          </w:rPr>
          <w:t>="</w:t>
        </w:r>
        <w:proofErr w:type="spellStart"/>
        <w:r w:rsidRPr="00560F8F">
          <w:rPr>
            <w:rFonts w:ascii="Courier New" w:hAnsi="Courier New"/>
            <w:color w:val="000000"/>
            <w:sz w:val="17"/>
            <w:highlight w:val="white"/>
            <w:lang w:val="en-US"/>
          </w:rPr>
          <w:t>en</w:t>
        </w:r>
        <w:proofErr w:type="spellEnd"/>
        <w:r w:rsidRPr="00560F8F">
          <w:rPr>
            <w:rFonts w:ascii="Courier New" w:hAnsi="Courier New"/>
            <w:color w:val="000000"/>
            <w:sz w:val="17"/>
            <w:highlight w:val="white"/>
            <w:lang w:val="en-US"/>
          </w:rPr>
          <w:t>"&gt;This is the first 2D view of 3D model which was provided by the applicant as a supplementary binary file&lt;/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&gt;</w:t>
        </w:r>
      </w:ins>
    </w:p>
    <w:p w14:paraId="6CDE25C4" w14:textId="77777777" w:rsidR="00983D10" w:rsidRPr="00560F8F" w:rsidRDefault="00983D10" w:rsidP="00983D10">
      <w:pPr>
        <w:autoSpaceDE w:val="0"/>
        <w:autoSpaceDN w:val="0"/>
        <w:adjustRightInd w:val="0"/>
        <w:spacing w:before="0" w:after="0"/>
        <w:rPr>
          <w:ins w:id="1316" w:author="Author"/>
          <w:rFonts w:ascii="Courier New" w:hAnsi="Courier New" w:cs="Courier New"/>
          <w:color w:val="000000"/>
          <w:sz w:val="17"/>
          <w:szCs w:val="17"/>
          <w:highlight w:val="white"/>
          <w:lang w:val="en-US"/>
        </w:rPr>
      </w:pPr>
      <w:ins w:id="131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pde:SupplementaryDocument</w:t>
        </w:r>
        <w:proofErr w:type="spellEnd"/>
        <w:proofErr w:type="gramEnd"/>
        <w:r w:rsidRPr="00560F8F">
          <w:rPr>
            <w:rFonts w:ascii="Courier New" w:hAnsi="Courier New"/>
            <w:color w:val="000000"/>
            <w:sz w:val="17"/>
            <w:highlight w:val="white"/>
            <w:lang w:val="en-US"/>
          </w:rPr>
          <w:t>&gt;</w:t>
        </w:r>
      </w:ins>
    </w:p>
    <w:p w14:paraId="215BCF82" w14:textId="77777777" w:rsidR="00983D10" w:rsidRPr="00560F8F" w:rsidRDefault="00983D10" w:rsidP="00983D10">
      <w:pPr>
        <w:autoSpaceDE w:val="0"/>
        <w:autoSpaceDN w:val="0"/>
        <w:adjustRightInd w:val="0"/>
        <w:spacing w:before="0" w:after="0"/>
        <w:rPr>
          <w:ins w:id="1318" w:author="Author"/>
          <w:rFonts w:ascii="Courier New" w:hAnsi="Courier New" w:cs="Courier New"/>
          <w:color w:val="000000"/>
          <w:sz w:val="17"/>
          <w:szCs w:val="17"/>
          <w:highlight w:val="white"/>
          <w:lang w:val="en-US"/>
        </w:rPr>
      </w:pPr>
      <w:ins w:id="131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pde:SupplementaryDocument</w:t>
        </w:r>
        <w:proofErr w:type="spellEnd"/>
        <w:proofErr w:type="gramEnd"/>
        <w:r w:rsidRPr="00560F8F">
          <w:rPr>
            <w:rFonts w:ascii="Courier New" w:hAnsi="Courier New"/>
            <w:color w:val="000000"/>
            <w:sz w:val="17"/>
            <w:highlight w:val="white"/>
            <w:lang w:val="en-US"/>
          </w:rPr>
          <w:t>&gt;</w:t>
        </w:r>
      </w:ins>
    </w:p>
    <w:p w14:paraId="5A347914" w14:textId="77777777" w:rsidR="00983D10" w:rsidRPr="00560F8F" w:rsidRDefault="00983D10" w:rsidP="00983D10">
      <w:pPr>
        <w:autoSpaceDE w:val="0"/>
        <w:autoSpaceDN w:val="0"/>
        <w:adjustRightInd w:val="0"/>
        <w:spacing w:before="0" w:after="0"/>
        <w:rPr>
          <w:ins w:id="1320" w:author="Author"/>
          <w:rFonts w:ascii="Courier New" w:hAnsi="Courier New" w:cs="Courier New"/>
          <w:color w:val="000000"/>
          <w:sz w:val="17"/>
          <w:szCs w:val="17"/>
          <w:highlight w:val="white"/>
          <w:lang w:val="en-US"/>
        </w:rPr>
      </w:pPr>
      <w:ins w:id="132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com:DocumentName</w:t>
        </w:r>
        <w:proofErr w:type="spellEnd"/>
        <w:proofErr w:type="gramEnd"/>
        <w:r w:rsidRPr="00560F8F">
          <w:rPr>
            <w:rFonts w:ascii="Courier New" w:hAnsi="Courier New"/>
            <w:color w:val="000000"/>
            <w:sz w:val="17"/>
            <w:highlight w:val="white"/>
            <w:lang w:val="en-US"/>
          </w:rPr>
          <w:t xml:space="preserve">&gt;Industrial design representation (2D </w:t>
        </w:r>
        <w:proofErr w:type="gramStart"/>
        <w:r w:rsidRPr="00560F8F">
          <w:rPr>
            <w:rFonts w:ascii="Courier New" w:hAnsi="Courier New"/>
            <w:color w:val="000000"/>
            <w:sz w:val="17"/>
            <w:highlight w:val="white"/>
            <w:lang w:val="en-US"/>
          </w:rPr>
          <w:t>view)&lt;</w:t>
        </w:r>
        <w:proofErr w:type="gramEnd"/>
        <w:r w:rsidRPr="00560F8F">
          <w:rPr>
            <w:rFonts w:ascii="Courier New" w:hAnsi="Courier New"/>
            <w:color w:val="000000"/>
            <w:sz w:val="17"/>
            <w:highlight w:val="white"/>
            <w:lang w:val="en-US"/>
          </w:rPr>
          <w:t>/</w:t>
        </w:r>
        <w:proofErr w:type="spellStart"/>
        <w:proofErr w:type="gramStart"/>
        <w:r w:rsidRPr="00560F8F">
          <w:rPr>
            <w:rFonts w:ascii="Courier New" w:hAnsi="Courier New"/>
            <w:color w:val="000000"/>
            <w:sz w:val="17"/>
            <w:highlight w:val="white"/>
            <w:lang w:val="en-US"/>
          </w:rPr>
          <w:t>com:DocumentName</w:t>
        </w:r>
        <w:proofErr w:type="spellEnd"/>
        <w:proofErr w:type="gramEnd"/>
        <w:r w:rsidRPr="00560F8F">
          <w:rPr>
            <w:rFonts w:ascii="Courier New" w:hAnsi="Courier New"/>
            <w:color w:val="000000"/>
            <w:sz w:val="17"/>
            <w:highlight w:val="white"/>
            <w:lang w:val="en-US"/>
          </w:rPr>
          <w:t>&gt;</w:t>
        </w:r>
      </w:ins>
    </w:p>
    <w:p w14:paraId="2A15DFB7" w14:textId="77777777" w:rsidR="00983D10" w:rsidRPr="00560F8F" w:rsidRDefault="00983D10" w:rsidP="00983D10">
      <w:pPr>
        <w:autoSpaceDE w:val="0"/>
        <w:autoSpaceDN w:val="0"/>
        <w:adjustRightInd w:val="0"/>
        <w:spacing w:before="0" w:after="0"/>
        <w:rPr>
          <w:ins w:id="1322" w:author="Author"/>
          <w:rFonts w:ascii="Courier New" w:hAnsi="Courier New" w:cs="Courier New"/>
          <w:color w:val="000000"/>
          <w:sz w:val="17"/>
          <w:szCs w:val="17"/>
          <w:highlight w:val="white"/>
          <w:lang w:val="en-US"/>
        </w:rPr>
      </w:pPr>
      <w:ins w:id="132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com:FileName</w:t>
        </w:r>
        <w:proofErr w:type="spellEnd"/>
        <w:proofErr w:type="gramEnd"/>
        <w:r w:rsidRPr="00560F8F">
          <w:rPr>
            <w:rFonts w:ascii="Courier New" w:hAnsi="Courier New"/>
            <w:color w:val="000000"/>
            <w:sz w:val="17"/>
            <w:highlight w:val="white"/>
            <w:lang w:val="en-US"/>
          </w:rPr>
          <w:t>&gt;EM_015198753-0001_20250101-002.jpg&lt;/</w:t>
        </w:r>
        <w:proofErr w:type="spellStart"/>
        <w:proofErr w:type="gramStart"/>
        <w:r w:rsidRPr="00560F8F">
          <w:rPr>
            <w:rFonts w:ascii="Courier New" w:hAnsi="Courier New"/>
            <w:color w:val="000000"/>
            <w:sz w:val="17"/>
            <w:highlight w:val="white"/>
            <w:lang w:val="en-US"/>
          </w:rPr>
          <w:t>com:FileName</w:t>
        </w:r>
        <w:proofErr w:type="spellEnd"/>
        <w:proofErr w:type="gramEnd"/>
        <w:r w:rsidRPr="00560F8F">
          <w:rPr>
            <w:rFonts w:ascii="Courier New" w:hAnsi="Courier New"/>
            <w:color w:val="000000"/>
            <w:sz w:val="17"/>
            <w:highlight w:val="white"/>
            <w:lang w:val="en-US"/>
          </w:rPr>
          <w:t>&gt;</w:t>
        </w:r>
      </w:ins>
    </w:p>
    <w:p w14:paraId="24343517" w14:textId="77777777" w:rsidR="00983D10" w:rsidRPr="00560F8F" w:rsidRDefault="00983D10" w:rsidP="00983D10">
      <w:pPr>
        <w:autoSpaceDE w:val="0"/>
        <w:autoSpaceDN w:val="0"/>
        <w:adjustRightInd w:val="0"/>
        <w:spacing w:before="0" w:after="0"/>
        <w:rPr>
          <w:ins w:id="1324" w:author="Author"/>
          <w:rFonts w:ascii="Courier New" w:hAnsi="Courier New" w:cs="Courier New"/>
          <w:color w:val="000000"/>
          <w:sz w:val="17"/>
          <w:szCs w:val="17"/>
          <w:highlight w:val="white"/>
          <w:lang w:val="en-US"/>
        </w:rPr>
      </w:pPr>
      <w:ins w:id="132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&gt;SupplementaryArtifacts/EM_015198753-0001_20250101-002.jpg&lt;/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w:t>
        </w:r>
      </w:ins>
    </w:p>
    <w:p w14:paraId="01E58362" w14:textId="77777777" w:rsidR="00983D10" w:rsidRPr="00560F8F" w:rsidRDefault="00983D10" w:rsidP="00983D10">
      <w:pPr>
        <w:autoSpaceDE w:val="0"/>
        <w:autoSpaceDN w:val="0"/>
        <w:adjustRightInd w:val="0"/>
        <w:spacing w:before="0" w:after="0"/>
        <w:rPr>
          <w:ins w:id="1326" w:author="Author"/>
          <w:rFonts w:ascii="Courier New" w:hAnsi="Courier New" w:cs="Courier New"/>
          <w:color w:val="000000"/>
          <w:sz w:val="17"/>
          <w:szCs w:val="17"/>
          <w:highlight w:val="white"/>
          <w:lang w:val="en-US"/>
        </w:rPr>
      </w:pPr>
      <w:ins w:id="132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&gt;true&lt;/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w:t>
        </w:r>
      </w:ins>
    </w:p>
    <w:p w14:paraId="5CEDF9C7" w14:textId="77777777" w:rsidR="00983D10" w:rsidRPr="00560F8F" w:rsidRDefault="00983D10" w:rsidP="00983D10">
      <w:pPr>
        <w:autoSpaceDE w:val="0"/>
        <w:autoSpaceDN w:val="0"/>
        <w:adjustRightInd w:val="0"/>
        <w:spacing w:before="0" w:after="0"/>
        <w:rPr>
          <w:ins w:id="1328" w:author="Author"/>
          <w:rFonts w:ascii="Courier New" w:hAnsi="Courier New" w:cs="Courier New"/>
          <w:color w:val="000000"/>
          <w:sz w:val="17"/>
          <w:szCs w:val="17"/>
          <w:highlight w:val="white"/>
          <w:lang w:val="en-US"/>
        </w:rPr>
      </w:pPr>
      <w:ins w:id="132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&gt;JPEG&lt;/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w:t>
        </w:r>
      </w:ins>
    </w:p>
    <w:p w14:paraId="30942375" w14:textId="77777777" w:rsidR="00983D10" w:rsidRPr="00560F8F" w:rsidRDefault="00983D10" w:rsidP="00983D10">
      <w:pPr>
        <w:autoSpaceDE w:val="0"/>
        <w:autoSpaceDN w:val="0"/>
        <w:adjustRightInd w:val="0"/>
        <w:spacing w:before="0" w:after="0"/>
        <w:rPr>
          <w:ins w:id="1330" w:author="Author"/>
          <w:rFonts w:ascii="Courier New" w:hAnsi="Courier New" w:cs="Courier New"/>
          <w:color w:val="000000"/>
          <w:sz w:val="17"/>
          <w:szCs w:val="17"/>
          <w:highlight w:val="white"/>
          <w:lang w:val="en-US"/>
        </w:rPr>
      </w:pPr>
      <w:ins w:id="133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&gt;Industrial design representation&lt;/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w:t>
        </w:r>
      </w:ins>
    </w:p>
    <w:p w14:paraId="3E211A05" w14:textId="77777777" w:rsidR="00983D10" w:rsidRPr="00560F8F" w:rsidRDefault="00983D10" w:rsidP="00983D10">
      <w:pPr>
        <w:autoSpaceDE w:val="0"/>
        <w:autoSpaceDN w:val="0"/>
        <w:adjustRightInd w:val="0"/>
        <w:spacing w:before="0" w:after="0"/>
        <w:rPr>
          <w:ins w:id="1332" w:author="Author"/>
          <w:rFonts w:ascii="Courier New" w:hAnsi="Courier New" w:cs="Courier New"/>
          <w:color w:val="000000"/>
          <w:sz w:val="17"/>
          <w:szCs w:val="17"/>
          <w:highlight w:val="white"/>
          <w:lang w:val="en-US"/>
        </w:rPr>
      </w:pPr>
      <w:ins w:id="133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&gt;2025-01-22&lt;/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w:t>
        </w:r>
      </w:ins>
    </w:p>
    <w:p w14:paraId="16EFF57B" w14:textId="77777777" w:rsidR="00983D10" w:rsidRPr="00560F8F" w:rsidRDefault="00983D10" w:rsidP="00983D10">
      <w:pPr>
        <w:autoSpaceDE w:val="0"/>
        <w:autoSpaceDN w:val="0"/>
        <w:adjustRightInd w:val="0"/>
        <w:spacing w:before="0" w:after="0"/>
        <w:rPr>
          <w:ins w:id="1334" w:author="Author"/>
          <w:rFonts w:ascii="Courier New" w:hAnsi="Courier New" w:cs="Courier New"/>
          <w:color w:val="000000"/>
          <w:sz w:val="17"/>
          <w:szCs w:val="17"/>
          <w:highlight w:val="white"/>
          <w:lang w:val="en-US"/>
        </w:rPr>
      </w:pPr>
      <w:ins w:id="133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com:DocumentVersion</w:t>
        </w:r>
        <w:proofErr w:type="spellEnd"/>
        <w:proofErr w:type="gramEnd"/>
        <w:r w:rsidRPr="00560F8F">
          <w:rPr>
            <w:rFonts w:ascii="Courier New" w:hAnsi="Courier New"/>
            <w:color w:val="000000"/>
            <w:sz w:val="17"/>
            <w:highlight w:val="white"/>
            <w:lang w:val="en-US"/>
          </w:rPr>
          <w:t>&gt;v1.0&lt;/</w:t>
        </w:r>
        <w:proofErr w:type="spellStart"/>
        <w:proofErr w:type="gramStart"/>
        <w:r w:rsidRPr="00560F8F">
          <w:rPr>
            <w:rFonts w:ascii="Courier New" w:hAnsi="Courier New"/>
            <w:color w:val="000000"/>
            <w:sz w:val="17"/>
            <w:highlight w:val="white"/>
            <w:lang w:val="en-US"/>
          </w:rPr>
          <w:t>com:DocumentVersion</w:t>
        </w:r>
        <w:proofErr w:type="spellEnd"/>
        <w:proofErr w:type="gramEnd"/>
        <w:r w:rsidRPr="00560F8F">
          <w:rPr>
            <w:rFonts w:ascii="Courier New" w:hAnsi="Courier New"/>
            <w:color w:val="000000"/>
            <w:sz w:val="17"/>
            <w:highlight w:val="white"/>
            <w:lang w:val="en-US"/>
          </w:rPr>
          <w:t>&gt;</w:t>
        </w:r>
      </w:ins>
    </w:p>
    <w:p w14:paraId="0EA923FD" w14:textId="77777777" w:rsidR="00983D10" w:rsidRPr="00560F8F" w:rsidRDefault="00983D10" w:rsidP="00983D10">
      <w:pPr>
        <w:autoSpaceDE w:val="0"/>
        <w:autoSpaceDN w:val="0"/>
        <w:adjustRightInd w:val="0"/>
        <w:spacing w:before="0" w:after="0"/>
        <w:rPr>
          <w:ins w:id="1336" w:author="Author"/>
          <w:rFonts w:ascii="Courier New" w:hAnsi="Courier New" w:cs="Courier New"/>
          <w:color w:val="000000"/>
          <w:sz w:val="17"/>
          <w:szCs w:val="17"/>
          <w:highlight w:val="white"/>
          <w:lang w:val="en-US"/>
        </w:rPr>
      </w:pPr>
      <w:ins w:id="133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com:DocumentSizeQuantity</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com:unitCode</w:t>
        </w:r>
        <w:proofErr w:type="spellEnd"/>
        <w:proofErr w:type="gramEnd"/>
        <w:r w:rsidRPr="00560F8F">
          <w:rPr>
            <w:rFonts w:ascii="Courier New" w:hAnsi="Courier New"/>
            <w:color w:val="000000"/>
            <w:sz w:val="17"/>
            <w:highlight w:val="white"/>
            <w:lang w:val="en-US"/>
          </w:rPr>
          <w:t>="MB"&gt;1&lt;/</w:t>
        </w:r>
        <w:proofErr w:type="spellStart"/>
        <w:proofErr w:type="gramStart"/>
        <w:r w:rsidRPr="00560F8F">
          <w:rPr>
            <w:rFonts w:ascii="Courier New" w:hAnsi="Courier New"/>
            <w:color w:val="000000"/>
            <w:sz w:val="17"/>
            <w:highlight w:val="white"/>
            <w:lang w:val="en-US"/>
          </w:rPr>
          <w:t>com:DocumentSizeQuantity</w:t>
        </w:r>
        <w:proofErr w:type="spellEnd"/>
        <w:proofErr w:type="gramEnd"/>
        <w:r w:rsidRPr="00560F8F">
          <w:rPr>
            <w:rFonts w:ascii="Courier New" w:hAnsi="Courier New"/>
            <w:color w:val="000000"/>
            <w:sz w:val="17"/>
            <w:highlight w:val="white"/>
            <w:lang w:val="en-US"/>
          </w:rPr>
          <w:t>&gt;</w:t>
        </w:r>
      </w:ins>
    </w:p>
    <w:p w14:paraId="09D64C26" w14:textId="77777777" w:rsidR="00983D10" w:rsidRPr="00560F8F" w:rsidRDefault="00983D10" w:rsidP="00983D10">
      <w:pPr>
        <w:autoSpaceDE w:val="0"/>
        <w:autoSpaceDN w:val="0"/>
        <w:adjustRightInd w:val="0"/>
        <w:spacing w:before="0" w:after="0"/>
        <w:rPr>
          <w:ins w:id="1338" w:author="Author"/>
          <w:rFonts w:ascii="Courier New" w:hAnsi="Courier New" w:cs="Courier New"/>
          <w:color w:val="000000"/>
          <w:sz w:val="17"/>
          <w:szCs w:val="17"/>
          <w:highlight w:val="white"/>
          <w:lang w:val="en-US"/>
        </w:rPr>
      </w:pPr>
      <w:ins w:id="133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&gt;1&lt;/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w:t>
        </w:r>
      </w:ins>
    </w:p>
    <w:p w14:paraId="7D33F9DC" w14:textId="77777777" w:rsidR="00983D10" w:rsidRPr="00560F8F" w:rsidRDefault="00983D10" w:rsidP="00983D10">
      <w:pPr>
        <w:autoSpaceDE w:val="0"/>
        <w:autoSpaceDN w:val="0"/>
        <w:adjustRightInd w:val="0"/>
        <w:spacing w:before="0" w:after="0"/>
        <w:rPr>
          <w:ins w:id="1340" w:author="Author"/>
          <w:rFonts w:ascii="Courier New" w:hAnsi="Courier New" w:cs="Courier New"/>
          <w:color w:val="000000"/>
          <w:sz w:val="17"/>
          <w:szCs w:val="17"/>
          <w:highlight w:val="white"/>
          <w:lang w:val="en-US"/>
        </w:rPr>
      </w:pPr>
      <w:ins w:id="134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com:languageCode</w:t>
        </w:r>
        <w:proofErr w:type="spellEnd"/>
        <w:proofErr w:type="gramEnd"/>
        <w:r w:rsidRPr="00560F8F">
          <w:rPr>
            <w:rFonts w:ascii="Courier New" w:hAnsi="Courier New"/>
            <w:color w:val="000000"/>
            <w:sz w:val="17"/>
            <w:highlight w:val="white"/>
            <w:lang w:val="en-US"/>
          </w:rPr>
          <w:t>="</w:t>
        </w:r>
        <w:proofErr w:type="spellStart"/>
        <w:r w:rsidRPr="00560F8F">
          <w:rPr>
            <w:rFonts w:ascii="Courier New" w:hAnsi="Courier New"/>
            <w:color w:val="000000"/>
            <w:sz w:val="17"/>
            <w:highlight w:val="white"/>
            <w:lang w:val="en-US"/>
          </w:rPr>
          <w:t>en</w:t>
        </w:r>
        <w:proofErr w:type="spellEnd"/>
        <w:r w:rsidRPr="00560F8F">
          <w:rPr>
            <w:rFonts w:ascii="Courier New" w:hAnsi="Courier New"/>
            <w:color w:val="000000"/>
            <w:sz w:val="17"/>
            <w:highlight w:val="white"/>
            <w:lang w:val="en-US"/>
          </w:rPr>
          <w:t>"&gt;This is the second 2D view of 3D model which was provided by the applicant as a supplementary binary file&lt;/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&gt;</w:t>
        </w:r>
      </w:ins>
    </w:p>
    <w:p w14:paraId="4E0565A1" w14:textId="77777777" w:rsidR="00983D10" w:rsidRPr="00560F8F" w:rsidRDefault="00983D10" w:rsidP="00983D10">
      <w:pPr>
        <w:autoSpaceDE w:val="0"/>
        <w:autoSpaceDN w:val="0"/>
        <w:adjustRightInd w:val="0"/>
        <w:spacing w:before="0" w:after="0"/>
        <w:rPr>
          <w:ins w:id="1342" w:author="Author"/>
          <w:rFonts w:ascii="Courier New" w:hAnsi="Courier New" w:cs="Courier New"/>
          <w:color w:val="000000"/>
          <w:sz w:val="17"/>
          <w:szCs w:val="17"/>
          <w:highlight w:val="white"/>
          <w:lang w:val="en-US"/>
        </w:rPr>
      </w:pPr>
      <w:ins w:id="134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pde:SupplementaryDocument</w:t>
        </w:r>
        <w:proofErr w:type="spellEnd"/>
        <w:proofErr w:type="gramEnd"/>
        <w:r w:rsidRPr="00560F8F">
          <w:rPr>
            <w:rFonts w:ascii="Courier New" w:hAnsi="Courier New"/>
            <w:color w:val="000000"/>
            <w:sz w:val="17"/>
            <w:highlight w:val="white"/>
            <w:lang w:val="en-US"/>
          </w:rPr>
          <w:t>&gt;</w:t>
        </w:r>
      </w:ins>
    </w:p>
    <w:p w14:paraId="4018C34E" w14:textId="77777777" w:rsidR="00983D10" w:rsidRPr="00560F8F" w:rsidRDefault="00983D10" w:rsidP="00983D10">
      <w:pPr>
        <w:autoSpaceDE w:val="0"/>
        <w:autoSpaceDN w:val="0"/>
        <w:adjustRightInd w:val="0"/>
        <w:spacing w:before="0" w:after="0"/>
        <w:rPr>
          <w:ins w:id="1344" w:author="Author"/>
          <w:rFonts w:ascii="Courier New" w:hAnsi="Courier New" w:cs="Courier New"/>
          <w:color w:val="000000"/>
          <w:sz w:val="17"/>
          <w:szCs w:val="17"/>
          <w:highlight w:val="white"/>
          <w:lang w:val="en-US"/>
        </w:rPr>
      </w:pPr>
      <w:ins w:id="134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pde:SupplementaryDocument</w:t>
        </w:r>
        <w:proofErr w:type="spellEnd"/>
        <w:proofErr w:type="gramEnd"/>
        <w:r w:rsidRPr="00560F8F">
          <w:rPr>
            <w:rFonts w:ascii="Courier New" w:hAnsi="Courier New"/>
            <w:color w:val="000000"/>
            <w:sz w:val="17"/>
            <w:highlight w:val="white"/>
            <w:lang w:val="en-US"/>
          </w:rPr>
          <w:t>&gt;</w:t>
        </w:r>
      </w:ins>
    </w:p>
    <w:p w14:paraId="11095DCE" w14:textId="77777777" w:rsidR="00983D10" w:rsidRPr="00560F8F" w:rsidRDefault="00983D10" w:rsidP="00983D10">
      <w:pPr>
        <w:autoSpaceDE w:val="0"/>
        <w:autoSpaceDN w:val="0"/>
        <w:adjustRightInd w:val="0"/>
        <w:spacing w:before="0" w:after="0"/>
        <w:rPr>
          <w:ins w:id="1346" w:author="Author"/>
          <w:rFonts w:ascii="Courier New" w:hAnsi="Courier New" w:cs="Courier New"/>
          <w:color w:val="000000"/>
          <w:sz w:val="17"/>
          <w:szCs w:val="17"/>
          <w:highlight w:val="white"/>
          <w:lang w:val="en-US"/>
        </w:rPr>
      </w:pPr>
      <w:ins w:id="134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com:DocumentName</w:t>
        </w:r>
        <w:proofErr w:type="spellEnd"/>
        <w:proofErr w:type="gramEnd"/>
        <w:r w:rsidRPr="00560F8F">
          <w:rPr>
            <w:rFonts w:ascii="Courier New" w:hAnsi="Courier New"/>
            <w:color w:val="000000"/>
            <w:sz w:val="17"/>
            <w:highlight w:val="white"/>
            <w:lang w:val="en-US"/>
          </w:rPr>
          <w:t xml:space="preserve">&gt;Industrial design representation (2D </w:t>
        </w:r>
        <w:proofErr w:type="gramStart"/>
        <w:r w:rsidRPr="00560F8F">
          <w:rPr>
            <w:rFonts w:ascii="Courier New" w:hAnsi="Courier New"/>
            <w:color w:val="000000"/>
            <w:sz w:val="17"/>
            <w:highlight w:val="white"/>
            <w:lang w:val="en-US"/>
          </w:rPr>
          <w:t>view)&lt;</w:t>
        </w:r>
        <w:proofErr w:type="gramEnd"/>
        <w:r w:rsidRPr="00560F8F">
          <w:rPr>
            <w:rFonts w:ascii="Courier New" w:hAnsi="Courier New"/>
            <w:color w:val="000000"/>
            <w:sz w:val="17"/>
            <w:highlight w:val="white"/>
            <w:lang w:val="en-US"/>
          </w:rPr>
          <w:t>/</w:t>
        </w:r>
        <w:proofErr w:type="spellStart"/>
        <w:proofErr w:type="gramStart"/>
        <w:r w:rsidRPr="00560F8F">
          <w:rPr>
            <w:rFonts w:ascii="Courier New" w:hAnsi="Courier New"/>
            <w:color w:val="000000"/>
            <w:sz w:val="17"/>
            <w:highlight w:val="white"/>
            <w:lang w:val="en-US"/>
          </w:rPr>
          <w:t>com:DocumentName</w:t>
        </w:r>
        <w:proofErr w:type="spellEnd"/>
        <w:proofErr w:type="gramEnd"/>
        <w:r w:rsidRPr="00560F8F">
          <w:rPr>
            <w:rFonts w:ascii="Courier New" w:hAnsi="Courier New"/>
            <w:color w:val="000000"/>
            <w:sz w:val="17"/>
            <w:highlight w:val="white"/>
            <w:lang w:val="en-US"/>
          </w:rPr>
          <w:t>&gt;</w:t>
        </w:r>
      </w:ins>
    </w:p>
    <w:p w14:paraId="2F6072D7" w14:textId="77777777" w:rsidR="00983D10" w:rsidRPr="00560F8F" w:rsidRDefault="00983D10" w:rsidP="00983D10">
      <w:pPr>
        <w:autoSpaceDE w:val="0"/>
        <w:autoSpaceDN w:val="0"/>
        <w:adjustRightInd w:val="0"/>
        <w:spacing w:before="0" w:after="0"/>
        <w:rPr>
          <w:ins w:id="1348" w:author="Author"/>
          <w:rFonts w:ascii="Courier New" w:hAnsi="Courier New" w:cs="Courier New"/>
          <w:color w:val="000000"/>
          <w:sz w:val="17"/>
          <w:szCs w:val="17"/>
          <w:highlight w:val="white"/>
          <w:lang w:val="en-US"/>
        </w:rPr>
      </w:pPr>
      <w:ins w:id="134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com:FileName</w:t>
        </w:r>
        <w:proofErr w:type="spellEnd"/>
        <w:proofErr w:type="gramEnd"/>
        <w:r w:rsidRPr="00560F8F">
          <w:rPr>
            <w:rFonts w:ascii="Courier New" w:hAnsi="Courier New"/>
            <w:color w:val="000000"/>
            <w:sz w:val="17"/>
            <w:highlight w:val="white"/>
            <w:lang w:val="en-US"/>
          </w:rPr>
          <w:t>&gt;EM_015198753-0001_20250101-003.jpg&lt;/</w:t>
        </w:r>
        <w:proofErr w:type="spellStart"/>
        <w:proofErr w:type="gramStart"/>
        <w:r w:rsidRPr="00560F8F">
          <w:rPr>
            <w:rFonts w:ascii="Courier New" w:hAnsi="Courier New"/>
            <w:color w:val="000000"/>
            <w:sz w:val="17"/>
            <w:highlight w:val="white"/>
            <w:lang w:val="en-US"/>
          </w:rPr>
          <w:t>com:FileName</w:t>
        </w:r>
        <w:proofErr w:type="spellEnd"/>
        <w:proofErr w:type="gramEnd"/>
        <w:r w:rsidRPr="00560F8F">
          <w:rPr>
            <w:rFonts w:ascii="Courier New" w:hAnsi="Courier New"/>
            <w:color w:val="000000"/>
            <w:sz w:val="17"/>
            <w:highlight w:val="white"/>
            <w:lang w:val="en-US"/>
          </w:rPr>
          <w:t>&gt;</w:t>
        </w:r>
      </w:ins>
    </w:p>
    <w:p w14:paraId="22227521" w14:textId="77777777" w:rsidR="00983D10" w:rsidRPr="00560F8F" w:rsidRDefault="00983D10" w:rsidP="00983D10">
      <w:pPr>
        <w:autoSpaceDE w:val="0"/>
        <w:autoSpaceDN w:val="0"/>
        <w:adjustRightInd w:val="0"/>
        <w:spacing w:before="0" w:after="0"/>
        <w:rPr>
          <w:ins w:id="1350" w:author="Author"/>
          <w:rFonts w:ascii="Courier New" w:hAnsi="Courier New" w:cs="Courier New"/>
          <w:color w:val="000000"/>
          <w:sz w:val="17"/>
          <w:szCs w:val="17"/>
          <w:highlight w:val="white"/>
          <w:lang w:val="en-US"/>
        </w:rPr>
      </w:pPr>
      <w:ins w:id="135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&gt;SupplementaryArtifacts/EM_015198753-0001_20250101-003.jpg&lt;/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w:t>
        </w:r>
      </w:ins>
    </w:p>
    <w:p w14:paraId="1EF4305B" w14:textId="77777777" w:rsidR="00983D10" w:rsidRPr="00560F8F" w:rsidRDefault="00983D10" w:rsidP="00983D10">
      <w:pPr>
        <w:autoSpaceDE w:val="0"/>
        <w:autoSpaceDN w:val="0"/>
        <w:adjustRightInd w:val="0"/>
        <w:spacing w:before="0" w:after="0"/>
        <w:rPr>
          <w:ins w:id="1352" w:author="Author"/>
          <w:rFonts w:ascii="Courier New" w:hAnsi="Courier New" w:cs="Courier New"/>
          <w:color w:val="000000"/>
          <w:sz w:val="17"/>
          <w:szCs w:val="17"/>
          <w:highlight w:val="white"/>
          <w:lang w:val="en-US"/>
        </w:rPr>
      </w:pPr>
      <w:ins w:id="135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&gt;true&lt;/</w:t>
        </w:r>
        <w:proofErr w:type="gramStart"/>
        <w:r w:rsidRPr="00560F8F">
          <w:rPr>
            <w:rFonts w:ascii="Courier New" w:hAnsi="Courier New"/>
            <w:color w:val="000000"/>
            <w:sz w:val="17"/>
            <w:highlight w:val="white"/>
            <w:lang w:val="en-US"/>
          </w:rPr>
          <w:t>pde:DocumentAsFiledIndicator</w:t>
        </w:r>
        <w:proofErr w:type="gramEnd"/>
        <w:r w:rsidRPr="00560F8F">
          <w:rPr>
            <w:rFonts w:ascii="Courier New" w:hAnsi="Courier New"/>
            <w:color w:val="000000"/>
            <w:sz w:val="17"/>
            <w:highlight w:val="white"/>
            <w:lang w:val="en-US"/>
          </w:rPr>
          <w:t>&gt;</w:t>
        </w:r>
      </w:ins>
    </w:p>
    <w:p w14:paraId="18EFE3D6" w14:textId="77777777" w:rsidR="00983D10" w:rsidRPr="00560F8F" w:rsidRDefault="00983D10" w:rsidP="00983D10">
      <w:pPr>
        <w:autoSpaceDE w:val="0"/>
        <w:autoSpaceDN w:val="0"/>
        <w:adjustRightInd w:val="0"/>
        <w:spacing w:before="0" w:after="0"/>
        <w:rPr>
          <w:ins w:id="1354" w:author="Author"/>
          <w:rFonts w:ascii="Courier New" w:hAnsi="Courier New" w:cs="Courier New"/>
          <w:color w:val="000000"/>
          <w:sz w:val="17"/>
          <w:szCs w:val="17"/>
          <w:highlight w:val="white"/>
          <w:lang w:val="en-US"/>
        </w:rPr>
      </w:pPr>
      <w:ins w:id="135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&gt;JPEG&lt;/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w:t>
        </w:r>
      </w:ins>
    </w:p>
    <w:p w14:paraId="460434E0" w14:textId="77777777" w:rsidR="00983D10" w:rsidRPr="00560F8F" w:rsidRDefault="00983D10" w:rsidP="00983D10">
      <w:pPr>
        <w:autoSpaceDE w:val="0"/>
        <w:autoSpaceDN w:val="0"/>
        <w:adjustRightInd w:val="0"/>
        <w:spacing w:before="0" w:after="0"/>
        <w:rPr>
          <w:ins w:id="1356" w:author="Author"/>
          <w:rFonts w:ascii="Courier New" w:hAnsi="Courier New" w:cs="Courier New"/>
          <w:color w:val="000000"/>
          <w:sz w:val="17"/>
          <w:szCs w:val="17"/>
          <w:highlight w:val="white"/>
          <w:lang w:val="en-US"/>
        </w:rPr>
      </w:pPr>
      <w:ins w:id="135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&gt;Industrial design representation&lt;/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w:t>
        </w:r>
      </w:ins>
    </w:p>
    <w:p w14:paraId="2A6D4EB1" w14:textId="77777777" w:rsidR="00983D10" w:rsidRPr="00560F8F" w:rsidRDefault="00983D10" w:rsidP="00983D10">
      <w:pPr>
        <w:autoSpaceDE w:val="0"/>
        <w:autoSpaceDN w:val="0"/>
        <w:adjustRightInd w:val="0"/>
        <w:spacing w:before="0" w:after="0"/>
        <w:rPr>
          <w:ins w:id="1358" w:author="Author"/>
          <w:rFonts w:ascii="Courier New" w:hAnsi="Courier New" w:cs="Courier New"/>
          <w:color w:val="000000"/>
          <w:sz w:val="17"/>
          <w:szCs w:val="17"/>
          <w:highlight w:val="white"/>
          <w:lang w:val="en-US"/>
        </w:rPr>
      </w:pPr>
      <w:ins w:id="135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&gt;2025-01-22&lt;/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w:t>
        </w:r>
      </w:ins>
    </w:p>
    <w:p w14:paraId="3E70A38F" w14:textId="77777777" w:rsidR="00983D10" w:rsidRPr="00560F8F" w:rsidRDefault="00983D10" w:rsidP="00983D10">
      <w:pPr>
        <w:autoSpaceDE w:val="0"/>
        <w:autoSpaceDN w:val="0"/>
        <w:adjustRightInd w:val="0"/>
        <w:spacing w:before="0" w:after="0"/>
        <w:rPr>
          <w:ins w:id="1360" w:author="Author"/>
          <w:rFonts w:ascii="Courier New" w:hAnsi="Courier New" w:cs="Courier New"/>
          <w:color w:val="000000"/>
          <w:sz w:val="17"/>
          <w:szCs w:val="17"/>
          <w:highlight w:val="white"/>
          <w:lang w:val="en-US"/>
        </w:rPr>
      </w:pPr>
      <w:ins w:id="136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com:DocumentVersion</w:t>
        </w:r>
        <w:proofErr w:type="spellEnd"/>
        <w:proofErr w:type="gramEnd"/>
        <w:r w:rsidRPr="00560F8F">
          <w:rPr>
            <w:rFonts w:ascii="Courier New" w:hAnsi="Courier New"/>
            <w:color w:val="000000"/>
            <w:sz w:val="17"/>
            <w:highlight w:val="white"/>
            <w:lang w:val="en-US"/>
          </w:rPr>
          <w:t>&gt;v1.0&lt;/</w:t>
        </w:r>
        <w:proofErr w:type="spellStart"/>
        <w:proofErr w:type="gramStart"/>
        <w:r w:rsidRPr="00560F8F">
          <w:rPr>
            <w:rFonts w:ascii="Courier New" w:hAnsi="Courier New"/>
            <w:color w:val="000000"/>
            <w:sz w:val="17"/>
            <w:highlight w:val="white"/>
            <w:lang w:val="en-US"/>
          </w:rPr>
          <w:t>com:DocumentVersion</w:t>
        </w:r>
        <w:proofErr w:type="spellEnd"/>
        <w:proofErr w:type="gramEnd"/>
        <w:r w:rsidRPr="00560F8F">
          <w:rPr>
            <w:rFonts w:ascii="Courier New" w:hAnsi="Courier New"/>
            <w:color w:val="000000"/>
            <w:sz w:val="17"/>
            <w:highlight w:val="white"/>
            <w:lang w:val="en-US"/>
          </w:rPr>
          <w:t>&gt;</w:t>
        </w:r>
      </w:ins>
    </w:p>
    <w:p w14:paraId="023F74D4" w14:textId="77777777" w:rsidR="00983D10" w:rsidRPr="003E2506" w:rsidRDefault="00983D10" w:rsidP="00983D10">
      <w:pPr>
        <w:autoSpaceDE w:val="0"/>
        <w:autoSpaceDN w:val="0"/>
        <w:adjustRightInd w:val="0"/>
        <w:spacing w:before="0" w:after="0"/>
        <w:rPr>
          <w:ins w:id="1362" w:author="Author"/>
          <w:rFonts w:ascii="Courier New" w:hAnsi="Courier New" w:cs="Courier New"/>
          <w:color w:val="000000"/>
          <w:sz w:val="17"/>
          <w:szCs w:val="17"/>
          <w:highlight w:val="white"/>
          <w:lang w:val="en-US"/>
        </w:rPr>
      </w:pPr>
      <w:ins w:id="1363" w:author="Author">
        <w:r w:rsidRPr="00560F8F">
          <w:rPr>
            <w:rFonts w:ascii="Courier New" w:hAnsi="Courier New"/>
            <w:color w:val="000000"/>
            <w:sz w:val="17"/>
            <w:highlight w:val="white"/>
            <w:lang w:val="en-US"/>
          </w:rPr>
          <w:lastRenderedPageBreak/>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3E2506">
          <w:rPr>
            <w:rFonts w:ascii="Courier New" w:hAnsi="Courier New"/>
            <w:color w:val="000000"/>
            <w:sz w:val="17"/>
            <w:highlight w:val="white"/>
            <w:lang w:val="en-US"/>
          </w:rPr>
          <w:t>&lt;</w:t>
        </w:r>
        <w:proofErr w:type="spellStart"/>
        <w:proofErr w:type="gramStart"/>
        <w:r w:rsidRPr="003E2506">
          <w:rPr>
            <w:rFonts w:ascii="Courier New" w:hAnsi="Courier New"/>
            <w:color w:val="000000"/>
            <w:sz w:val="17"/>
            <w:highlight w:val="white"/>
            <w:lang w:val="en-US"/>
          </w:rPr>
          <w:t>com:DocumentSizeQuantity</w:t>
        </w:r>
        <w:proofErr w:type="spellEnd"/>
        <w:proofErr w:type="gramEnd"/>
        <w:r w:rsidRPr="003E2506">
          <w:rPr>
            <w:rFonts w:ascii="Courier New" w:hAnsi="Courier New"/>
            <w:color w:val="000000"/>
            <w:sz w:val="17"/>
            <w:highlight w:val="white"/>
            <w:lang w:val="en-US"/>
          </w:rPr>
          <w:t xml:space="preserve"> </w:t>
        </w:r>
        <w:proofErr w:type="spellStart"/>
        <w:proofErr w:type="gramStart"/>
        <w:r w:rsidRPr="003E2506">
          <w:rPr>
            <w:rFonts w:ascii="Courier New" w:hAnsi="Courier New"/>
            <w:color w:val="000000"/>
            <w:sz w:val="17"/>
            <w:highlight w:val="white"/>
            <w:lang w:val="en-US"/>
          </w:rPr>
          <w:t>com:unitCode</w:t>
        </w:r>
        <w:proofErr w:type="spellEnd"/>
        <w:proofErr w:type="gramEnd"/>
        <w:r w:rsidRPr="003E2506">
          <w:rPr>
            <w:rFonts w:ascii="Courier New" w:hAnsi="Courier New"/>
            <w:color w:val="000000"/>
            <w:sz w:val="17"/>
            <w:highlight w:val="white"/>
            <w:lang w:val="en-US"/>
          </w:rPr>
          <w:t>="MB"&gt;1&lt;/</w:t>
        </w:r>
        <w:proofErr w:type="spellStart"/>
        <w:proofErr w:type="gramStart"/>
        <w:r w:rsidRPr="003E2506">
          <w:rPr>
            <w:rFonts w:ascii="Courier New" w:hAnsi="Courier New"/>
            <w:color w:val="000000"/>
            <w:sz w:val="17"/>
            <w:highlight w:val="white"/>
            <w:lang w:val="en-US"/>
          </w:rPr>
          <w:t>com:DocumentSizeQuantity</w:t>
        </w:r>
        <w:proofErr w:type="spellEnd"/>
        <w:proofErr w:type="gramEnd"/>
        <w:r w:rsidRPr="003E2506">
          <w:rPr>
            <w:rFonts w:ascii="Courier New" w:hAnsi="Courier New"/>
            <w:color w:val="000000"/>
            <w:sz w:val="17"/>
            <w:highlight w:val="white"/>
            <w:lang w:val="en-US"/>
          </w:rPr>
          <w:t>&gt;</w:t>
        </w:r>
      </w:ins>
    </w:p>
    <w:p w14:paraId="57718E41" w14:textId="77777777" w:rsidR="00983D10" w:rsidRPr="00560F8F" w:rsidRDefault="00983D10" w:rsidP="00983D10">
      <w:pPr>
        <w:autoSpaceDE w:val="0"/>
        <w:autoSpaceDN w:val="0"/>
        <w:adjustRightInd w:val="0"/>
        <w:spacing w:before="0" w:after="0"/>
        <w:rPr>
          <w:ins w:id="1364" w:author="Author"/>
          <w:rFonts w:ascii="Courier New" w:hAnsi="Courier New" w:cs="Courier New"/>
          <w:color w:val="000000"/>
          <w:sz w:val="17"/>
          <w:szCs w:val="17"/>
          <w:highlight w:val="white"/>
          <w:lang w:val="en-US"/>
        </w:rPr>
      </w:pPr>
      <w:ins w:id="1365" w:author="Author">
        <w:r w:rsidRPr="003E2506">
          <w:rPr>
            <w:rFonts w:ascii="Courier New" w:hAnsi="Courier New"/>
            <w:color w:val="000000"/>
            <w:sz w:val="17"/>
            <w:highlight w:val="white"/>
            <w:lang w:val="en-US"/>
          </w:rPr>
          <w:tab/>
        </w:r>
        <w:r w:rsidRPr="003E2506">
          <w:rPr>
            <w:rFonts w:ascii="Courier New" w:hAnsi="Courier New"/>
            <w:color w:val="000000"/>
            <w:sz w:val="17"/>
            <w:highlight w:val="white"/>
            <w:lang w:val="en-US"/>
          </w:rPr>
          <w:tab/>
        </w:r>
        <w:r w:rsidRPr="003E2506">
          <w:rPr>
            <w:rFonts w:ascii="Courier New" w:hAnsi="Courier New"/>
            <w:color w:val="000000"/>
            <w:sz w:val="17"/>
            <w:highlight w:val="white"/>
            <w:lang w:val="en-US"/>
          </w:rPr>
          <w:tab/>
        </w:r>
        <w:r w:rsidRPr="00560F8F">
          <w:rPr>
            <w:rFonts w:ascii="Courier New" w:hAnsi="Courier New"/>
            <w:color w:val="000000"/>
            <w:sz w:val="17"/>
            <w:highlight w:val="white"/>
            <w:lang w:val="en-US"/>
          </w:rPr>
          <w:t>&lt;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&gt;1&lt;/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w:t>
        </w:r>
      </w:ins>
    </w:p>
    <w:p w14:paraId="3A6B3805" w14:textId="77777777" w:rsidR="00983D10" w:rsidRPr="00560F8F" w:rsidRDefault="00983D10" w:rsidP="00983D10">
      <w:pPr>
        <w:autoSpaceDE w:val="0"/>
        <w:autoSpaceDN w:val="0"/>
        <w:adjustRightInd w:val="0"/>
        <w:spacing w:before="0" w:after="0"/>
        <w:rPr>
          <w:ins w:id="1366" w:author="Author"/>
          <w:rFonts w:ascii="Courier New" w:hAnsi="Courier New" w:cs="Courier New"/>
          <w:color w:val="000000"/>
          <w:sz w:val="17"/>
          <w:szCs w:val="17"/>
          <w:highlight w:val="white"/>
          <w:lang w:val="en-US"/>
        </w:rPr>
      </w:pPr>
      <w:ins w:id="136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com:languageCode</w:t>
        </w:r>
        <w:proofErr w:type="spellEnd"/>
        <w:proofErr w:type="gramEnd"/>
        <w:r w:rsidRPr="00560F8F">
          <w:rPr>
            <w:rFonts w:ascii="Courier New" w:hAnsi="Courier New"/>
            <w:color w:val="000000"/>
            <w:sz w:val="17"/>
            <w:highlight w:val="white"/>
            <w:lang w:val="en-US"/>
          </w:rPr>
          <w:t>="</w:t>
        </w:r>
        <w:proofErr w:type="spellStart"/>
        <w:r w:rsidRPr="00560F8F">
          <w:rPr>
            <w:rFonts w:ascii="Courier New" w:hAnsi="Courier New"/>
            <w:color w:val="000000"/>
            <w:sz w:val="17"/>
            <w:highlight w:val="white"/>
            <w:lang w:val="en-US"/>
          </w:rPr>
          <w:t>en</w:t>
        </w:r>
        <w:proofErr w:type="spellEnd"/>
        <w:r w:rsidRPr="00560F8F">
          <w:rPr>
            <w:rFonts w:ascii="Courier New" w:hAnsi="Courier New"/>
            <w:color w:val="000000"/>
            <w:sz w:val="17"/>
            <w:highlight w:val="white"/>
            <w:lang w:val="en-US"/>
          </w:rPr>
          <w:t>"&gt;This is the third 2D view of 3D model which was provided by the applicant as a supplementary binary file&lt;/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&gt;</w:t>
        </w:r>
      </w:ins>
    </w:p>
    <w:p w14:paraId="3E50F195" w14:textId="77777777" w:rsidR="00983D10" w:rsidRPr="00560F8F" w:rsidRDefault="00983D10" w:rsidP="00983D10">
      <w:pPr>
        <w:autoSpaceDE w:val="0"/>
        <w:autoSpaceDN w:val="0"/>
        <w:adjustRightInd w:val="0"/>
        <w:spacing w:before="0" w:after="0"/>
        <w:rPr>
          <w:ins w:id="1368" w:author="Author"/>
          <w:rFonts w:ascii="Courier New" w:hAnsi="Courier New" w:cs="Courier New"/>
          <w:color w:val="000000"/>
          <w:sz w:val="17"/>
          <w:szCs w:val="17"/>
          <w:highlight w:val="white"/>
          <w:lang w:val="fr-FR"/>
        </w:rPr>
      </w:pPr>
      <w:ins w:id="136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fr-FR"/>
          </w:rPr>
          <w:t>&lt;/</w:t>
        </w:r>
        <w:proofErr w:type="spellStart"/>
        <w:proofErr w:type="gramStart"/>
        <w:r w:rsidRPr="00560F8F">
          <w:rPr>
            <w:rFonts w:ascii="Courier New" w:hAnsi="Courier New"/>
            <w:color w:val="000000"/>
            <w:sz w:val="17"/>
            <w:highlight w:val="white"/>
            <w:lang w:val="fr-FR"/>
          </w:rPr>
          <w:t>pde:SupplementaryDocument</w:t>
        </w:r>
        <w:proofErr w:type="spellEnd"/>
        <w:proofErr w:type="gramEnd"/>
        <w:r w:rsidRPr="00560F8F">
          <w:rPr>
            <w:rFonts w:ascii="Courier New" w:hAnsi="Courier New"/>
            <w:color w:val="000000"/>
            <w:sz w:val="17"/>
            <w:highlight w:val="white"/>
            <w:lang w:val="fr-FR"/>
          </w:rPr>
          <w:t>&gt;</w:t>
        </w:r>
      </w:ins>
    </w:p>
    <w:p w14:paraId="4250ABD5" w14:textId="77777777" w:rsidR="00983D10" w:rsidRPr="00560F8F" w:rsidRDefault="00983D10" w:rsidP="00983D10">
      <w:pPr>
        <w:autoSpaceDE w:val="0"/>
        <w:autoSpaceDN w:val="0"/>
        <w:adjustRightInd w:val="0"/>
        <w:spacing w:before="0" w:after="0"/>
        <w:rPr>
          <w:ins w:id="1370" w:author="Author"/>
          <w:rFonts w:ascii="Courier New" w:hAnsi="Courier New" w:cs="Courier New"/>
          <w:color w:val="000000"/>
          <w:sz w:val="17"/>
          <w:szCs w:val="17"/>
          <w:highlight w:val="white"/>
          <w:lang w:val="fr-FR"/>
        </w:rPr>
      </w:pPr>
      <w:ins w:id="1371"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pde:SupplementaryDocument</w:t>
        </w:r>
        <w:proofErr w:type="spellEnd"/>
        <w:proofErr w:type="gramEnd"/>
        <w:r w:rsidRPr="00560F8F">
          <w:rPr>
            <w:rFonts w:ascii="Courier New" w:hAnsi="Courier New"/>
            <w:color w:val="000000"/>
            <w:sz w:val="17"/>
            <w:highlight w:val="white"/>
            <w:lang w:val="fr-FR"/>
          </w:rPr>
          <w:t>&gt;</w:t>
        </w:r>
      </w:ins>
    </w:p>
    <w:p w14:paraId="2BDCE7E4" w14:textId="77777777" w:rsidR="00983D10" w:rsidRPr="00560F8F" w:rsidRDefault="00983D10" w:rsidP="00983D10">
      <w:pPr>
        <w:autoSpaceDE w:val="0"/>
        <w:autoSpaceDN w:val="0"/>
        <w:adjustRightInd w:val="0"/>
        <w:spacing w:before="0" w:after="0"/>
        <w:rPr>
          <w:ins w:id="1372" w:author="Author"/>
          <w:rFonts w:ascii="Courier New" w:hAnsi="Courier New" w:cs="Courier New"/>
          <w:color w:val="000000"/>
          <w:sz w:val="17"/>
          <w:szCs w:val="17"/>
          <w:highlight w:val="white"/>
          <w:lang w:val="fr-FR"/>
        </w:rPr>
      </w:pPr>
      <w:ins w:id="1373"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com:DocumentName</w:t>
        </w:r>
        <w:proofErr w:type="spellEnd"/>
        <w:proofErr w:type="gramEnd"/>
        <w:r w:rsidRPr="00560F8F">
          <w:rPr>
            <w:rFonts w:ascii="Courier New" w:hAnsi="Courier New"/>
            <w:color w:val="000000"/>
            <w:sz w:val="17"/>
            <w:highlight w:val="white"/>
            <w:lang w:val="fr-FR"/>
          </w:rPr>
          <w:t>&gt;</w:t>
        </w:r>
        <w:proofErr w:type="spellStart"/>
        <w:r w:rsidRPr="00560F8F">
          <w:rPr>
            <w:rFonts w:ascii="Courier New" w:hAnsi="Courier New"/>
            <w:color w:val="000000"/>
            <w:sz w:val="17"/>
            <w:highlight w:val="white"/>
            <w:lang w:val="fr-FR"/>
          </w:rPr>
          <w:t>Bibliographic</w:t>
        </w:r>
        <w:proofErr w:type="spellEnd"/>
        <w:r w:rsidRPr="00560F8F">
          <w:rPr>
            <w:rFonts w:ascii="Courier New" w:hAnsi="Courier New"/>
            <w:color w:val="000000"/>
            <w:sz w:val="17"/>
            <w:highlight w:val="white"/>
            <w:lang w:val="fr-FR"/>
          </w:rPr>
          <w:t xml:space="preserve"> Data&lt;/</w:t>
        </w:r>
        <w:proofErr w:type="spellStart"/>
        <w:proofErr w:type="gramStart"/>
        <w:r w:rsidRPr="00560F8F">
          <w:rPr>
            <w:rFonts w:ascii="Courier New" w:hAnsi="Courier New"/>
            <w:color w:val="000000"/>
            <w:sz w:val="17"/>
            <w:highlight w:val="white"/>
            <w:lang w:val="fr-FR"/>
          </w:rPr>
          <w:t>com:DocumentName</w:t>
        </w:r>
        <w:proofErr w:type="spellEnd"/>
        <w:proofErr w:type="gramEnd"/>
        <w:r w:rsidRPr="00560F8F">
          <w:rPr>
            <w:rFonts w:ascii="Courier New" w:hAnsi="Courier New"/>
            <w:color w:val="000000"/>
            <w:sz w:val="17"/>
            <w:highlight w:val="white"/>
            <w:lang w:val="fr-FR"/>
          </w:rPr>
          <w:t>&gt;</w:t>
        </w:r>
      </w:ins>
    </w:p>
    <w:p w14:paraId="54B8E3AD" w14:textId="77777777" w:rsidR="00983D10" w:rsidRPr="00560F8F" w:rsidRDefault="00983D10" w:rsidP="00983D10">
      <w:pPr>
        <w:autoSpaceDE w:val="0"/>
        <w:autoSpaceDN w:val="0"/>
        <w:adjustRightInd w:val="0"/>
        <w:spacing w:before="0" w:after="0"/>
        <w:rPr>
          <w:ins w:id="1374" w:author="Author"/>
          <w:rFonts w:ascii="Courier New" w:hAnsi="Courier New" w:cs="Courier New"/>
          <w:color w:val="000000"/>
          <w:sz w:val="17"/>
          <w:szCs w:val="17"/>
          <w:highlight w:val="white"/>
          <w:lang w:val="en-US"/>
        </w:rPr>
      </w:pPr>
      <w:ins w:id="1375"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en-US"/>
          </w:rPr>
          <w:t>&lt;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&gt;EM_015065203-0001_20250101_BibliographicData.xml&lt;/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w:t>
        </w:r>
      </w:ins>
    </w:p>
    <w:p w14:paraId="5403597C" w14:textId="77777777" w:rsidR="00983D10" w:rsidRPr="00560F8F" w:rsidRDefault="00983D10" w:rsidP="00983D10">
      <w:pPr>
        <w:autoSpaceDE w:val="0"/>
        <w:autoSpaceDN w:val="0"/>
        <w:adjustRightInd w:val="0"/>
        <w:spacing w:before="0" w:after="0"/>
        <w:rPr>
          <w:ins w:id="1376" w:author="Author"/>
          <w:rFonts w:ascii="Courier New" w:hAnsi="Courier New" w:cs="Courier New"/>
          <w:color w:val="000000"/>
          <w:sz w:val="17"/>
          <w:szCs w:val="17"/>
          <w:highlight w:val="white"/>
          <w:lang w:val="en-US"/>
        </w:rPr>
      </w:pPr>
      <w:ins w:id="137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&gt;SupplementaryArtifacts/EM_015065203-0001_20250101_BibliographicData.xml&lt;/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w:t>
        </w:r>
      </w:ins>
    </w:p>
    <w:p w14:paraId="1F8CCAA2" w14:textId="77777777" w:rsidR="00983D10" w:rsidRPr="00560F8F" w:rsidRDefault="00983D10" w:rsidP="00983D10">
      <w:pPr>
        <w:autoSpaceDE w:val="0"/>
        <w:autoSpaceDN w:val="0"/>
        <w:adjustRightInd w:val="0"/>
        <w:spacing w:before="0" w:after="0"/>
        <w:rPr>
          <w:ins w:id="1378" w:author="Author"/>
          <w:rFonts w:ascii="Courier New" w:hAnsi="Courier New" w:cs="Courier New"/>
          <w:color w:val="000000"/>
          <w:sz w:val="17"/>
          <w:szCs w:val="17"/>
          <w:highlight w:val="white"/>
          <w:lang w:val="en-US"/>
        </w:rPr>
      </w:pPr>
      <w:ins w:id="137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&gt;XML&lt;/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w:t>
        </w:r>
      </w:ins>
    </w:p>
    <w:p w14:paraId="7746617F" w14:textId="77777777" w:rsidR="00983D10" w:rsidRPr="00560F8F" w:rsidRDefault="00983D10" w:rsidP="00983D10">
      <w:pPr>
        <w:autoSpaceDE w:val="0"/>
        <w:autoSpaceDN w:val="0"/>
        <w:adjustRightInd w:val="0"/>
        <w:spacing w:before="0" w:after="0"/>
        <w:rPr>
          <w:ins w:id="1380" w:author="Author"/>
          <w:rFonts w:ascii="Courier New" w:hAnsi="Courier New" w:cs="Courier New"/>
          <w:color w:val="000000"/>
          <w:sz w:val="17"/>
          <w:szCs w:val="17"/>
          <w:highlight w:val="white"/>
          <w:lang w:val="en-US"/>
        </w:rPr>
      </w:pPr>
      <w:ins w:id="138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&gt;Bibliographic data&lt;/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w:t>
        </w:r>
      </w:ins>
    </w:p>
    <w:p w14:paraId="62172B43" w14:textId="77777777" w:rsidR="00983D10" w:rsidRPr="00560F8F" w:rsidRDefault="00983D10" w:rsidP="00983D10">
      <w:pPr>
        <w:autoSpaceDE w:val="0"/>
        <w:autoSpaceDN w:val="0"/>
        <w:adjustRightInd w:val="0"/>
        <w:spacing w:before="0" w:after="0"/>
        <w:rPr>
          <w:ins w:id="1382" w:author="Author"/>
          <w:rFonts w:ascii="Courier New" w:hAnsi="Courier New" w:cs="Courier New"/>
          <w:color w:val="000000"/>
          <w:sz w:val="17"/>
          <w:szCs w:val="17"/>
          <w:highlight w:val="white"/>
          <w:lang w:val="en-US"/>
        </w:rPr>
      </w:pPr>
      <w:ins w:id="138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&gt;2025-01-22&lt;/</w:t>
        </w:r>
        <w:proofErr w:type="spellStart"/>
        <w:proofErr w:type="gramStart"/>
        <w:r w:rsidRPr="00560F8F">
          <w:rPr>
            <w:rFonts w:ascii="Courier New" w:hAnsi="Courier New"/>
            <w:color w:val="000000"/>
            <w:sz w:val="17"/>
            <w:highlight w:val="white"/>
            <w:lang w:val="en-US"/>
          </w:rPr>
          <w:t>com:DocumentDate</w:t>
        </w:r>
        <w:proofErr w:type="spellEnd"/>
        <w:proofErr w:type="gramEnd"/>
        <w:r w:rsidRPr="00560F8F">
          <w:rPr>
            <w:rFonts w:ascii="Courier New" w:hAnsi="Courier New"/>
            <w:color w:val="000000"/>
            <w:sz w:val="17"/>
            <w:highlight w:val="white"/>
            <w:lang w:val="en-US"/>
          </w:rPr>
          <w:t>&gt;</w:t>
        </w:r>
      </w:ins>
    </w:p>
    <w:p w14:paraId="2DE3995C" w14:textId="77777777" w:rsidR="00983D10" w:rsidRPr="00560F8F" w:rsidRDefault="00983D10" w:rsidP="00983D10">
      <w:pPr>
        <w:autoSpaceDE w:val="0"/>
        <w:autoSpaceDN w:val="0"/>
        <w:adjustRightInd w:val="0"/>
        <w:spacing w:before="0" w:after="0"/>
        <w:rPr>
          <w:ins w:id="1384" w:author="Author"/>
          <w:rFonts w:ascii="Courier New" w:hAnsi="Courier New" w:cs="Courier New"/>
          <w:color w:val="000000"/>
          <w:sz w:val="17"/>
          <w:szCs w:val="17"/>
          <w:highlight w:val="white"/>
          <w:lang w:val="en-US"/>
        </w:rPr>
      </w:pPr>
      <w:ins w:id="138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com:DocumentVersion</w:t>
        </w:r>
        <w:proofErr w:type="spellEnd"/>
        <w:proofErr w:type="gramEnd"/>
        <w:r w:rsidRPr="00560F8F">
          <w:rPr>
            <w:rFonts w:ascii="Courier New" w:hAnsi="Courier New"/>
            <w:color w:val="000000"/>
            <w:sz w:val="17"/>
            <w:highlight w:val="white"/>
            <w:lang w:val="en-US"/>
          </w:rPr>
          <w:t>&gt;v1.0&lt;/</w:t>
        </w:r>
        <w:proofErr w:type="spellStart"/>
        <w:proofErr w:type="gramStart"/>
        <w:r w:rsidRPr="00560F8F">
          <w:rPr>
            <w:rFonts w:ascii="Courier New" w:hAnsi="Courier New"/>
            <w:color w:val="000000"/>
            <w:sz w:val="17"/>
            <w:highlight w:val="white"/>
            <w:lang w:val="en-US"/>
          </w:rPr>
          <w:t>com:DocumentVersion</w:t>
        </w:r>
        <w:proofErr w:type="spellEnd"/>
        <w:proofErr w:type="gramEnd"/>
        <w:r w:rsidRPr="00560F8F">
          <w:rPr>
            <w:rFonts w:ascii="Courier New" w:hAnsi="Courier New"/>
            <w:color w:val="000000"/>
            <w:sz w:val="17"/>
            <w:highlight w:val="white"/>
            <w:lang w:val="en-US"/>
          </w:rPr>
          <w:t>&gt;</w:t>
        </w:r>
      </w:ins>
    </w:p>
    <w:p w14:paraId="0F7F271B" w14:textId="77777777" w:rsidR="00983D10" w:rsidRPr="00560F8F" w:rsidRDefault="00983D10" w:rsidP="00983D10">
      <w:pPr>
        <w:autoSpaceDE w:val="0"/>
        <w:autoSpaceDN w:val="0"/>
        <w:adjustRightInd w:val="0"/>
        <w:spacing w:before="0" w:after="0"/>
        <w:rPr>
          <w:ins w:id="1386" w:author="Author"/>
          <w:rFonts w:ascii="Courier New" w:hAnsi="Courier New" w:cs="Courier New"/>
          <w:color w:val="000000"/>
          <w:sz w:val="17"/>
          <w:szCs w:val="17"/>
          <w:highlight w:val="white"/>
          <w:lang w:val="en-US"/>
        </w:rPr>
      </w:pPr>
      <w:ins w:id="138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com:DocumentSizeQuantity</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com:unitCode</w:t>
        </w:r>
        <w:proofErr w:type="spellEnd"/>
        <w:proofErr w:type="gramEnd"/>
        <w:r w:rsidRPr="00560F8F">
          <w:rPr>
            <w:rFonts w:ascii="Courier New" w:hAnsi="Courier New"/>
            <w:color w:val="000000"/>
            <w:sz w:val="17"/>
            <w:highlight w:val="white"/>
            <w:lang w:val="en-US"/>
          </w:rPr>
          <w:t>="MB"&gt;1&lt;/</w:t>
        </w:r>
        <w:proofErr w:type="spellStart"/>
        <w:proofErr w:type="gramStart"/>
        <w:r w:rsidRPr="00560F8F">
          <w:rPr>
            <w:rFonts w:ascii="Courier New" w:hAnsi="Courier New"/>
            <w:color w:val="000000"/>
            <w:sz w:val="17"/>
            <w:highlight w:val="white"/>
            <w:lang w:val="en-US"/>
          </w:rPr>
          <w:t>com:DocumentSizeQuantity</w:t>
        </w:r>
        <w:proofErr w:type="spellEnd"/>
        <w:proofErr w:type="gramEnd"/>
        <w:r w:rsidRPr="00560F8F">
          <w:rPr>
            <w:rFonts w:ascii="Courier New" w:hAnsi="Courier New"/>
            <w:color w:val="000000"/>
            <w:sz w:val="17"/>
            <w:highlight w:val="white"/>
            <w:lang w:val="en-US"/>
          </w:rPr>
          <w:t>&gt;</w:t>
        </w:r>
      </w:ins>
    </w:p>
    <w:p w14:paraId="1C0BF1A1" w14:textId="77777777" w:rsidR="00983D10" w:rsidRPr="00560F8F" w:rsidRDefault="00983D10" w:rsidP="00983D10">
      <w:pPr>
        <w:autoSpaceDE w:val="0"/>
        <w:autoSpaceDN w:val="0"/>
        <w:adjustRightInd w:val="0"/>
        <w:spacing w:before="0" w:after="0"/>
        <w:rPr>
          <w:ins w:id="1388" w:author="Author"/>
          <w:rFonts w:ascii="Courier New" w:hAnsi="Courier New" w:cs="Courier New"/>
          <w:color w:val="000000"/>
          <w:sz w:val="17"/>
          <w:szCs w:val="17"/>
          <w:highlight w:val="white"/>
          <w:lang w:val="en-US"/>
        </w:rPr>
      </w:pPr>
      <w:ins w:id="138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&gt;1&lt;/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w:t>
        </w:r>
      </w:ins>
    </w:p>
    <w:p w14:paraId="11417785" w14:textId="77777777" w:rsidR="00983D10" w:rsidRPr="00560F8F" w:rsidRDefault="00983D10" w:rsidP="00983D10">
      <w:pPr>
        <w:autoSpaceDE w:val="0"/>
        <w:autoSpaceDN w:val="0"/>
        <w:adjustRightInd w:val="0"/>
        <w:spacing w:before="0" w:after="0"/>
        <w:rPr>
          <w:ins w:id="1390" w:author="Author"/>
          <w:rFonts w:ascii="Courier New" w:hAnsi="Courier New" w:cs="Courier New"/>
          <w:color w:val="000000"/>
          <w:sz w:val="17"/>
          <w:szCs w:val="17"/>
          <w:highlight w:val="white"/>
          <w:lang w:val="en-US"/>
        </w:rPr>
      </w:pPr>
      <w:ins w:id="139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com:languageCode</w:t>
        </w:r>
        <w:proofErr w:type="spellEnd"/>
        <w:proofErr w:type="gramEnd"/>
        <w:r w:rsidRPr="00560F8F">
          <w:rPr>
            <w:rFonts w:ascii="Courier New" w:hAnsi="Courier New"/>
            <w:color w:val="000000"/>
            <w:sz w:val="17"/>
            <w:highlight w:val="white"/>
            <w:lang w:val="en-US"/>
          </w:rPr>
          <w:t>="</w:t>
        </w:r>
        <w:proofErr w:type="spellStart"/>
        <w:r w:rsidRPr="00560F8F">
          <w:rPr>
            <w:rFonts w:ascii="Courier New" w:hAnsi="Courier New"/>
            <w:color w:val="000000"/>
            <w:sz w:val="17"/>
            <w:highlight w:val="white"/>
            <w:lang w:val="en-US"/>
          </w:rPr>
          <w:t>en</w:t>
        </w:r>
        <w:proofErr w:type="spellEnd"/>
        <w:r w:rsidRPr="00560F8F">
          <w:rPr>
            <w:rFonts w:ascii="Courier New" w:hAnsi="Courier New"/>
            <w:color w:val="000000"/>
            <w:sz w:val="17"/>
            <w:highlight w:val="white"/>
            <w:lang w:val="en-US"/>
          </w:rPr>
          <w:t>"&gt;This is the bibliographical data as supplementary file&lt;/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&gt;</w:t>
        </w:r>
      </w:ins>
    </w:p>
    <w:p w14:paraId="1792EE7A" w14:textId="77777777" w:rsidR="00983D10" w:rsidRPr="00560F8F" w:rsidRDefault="00983D10" w:rsidP="00983D10">
      <w:pPr>
        <w:autoSpaceDE w:val="0"/>
        <w:autoSpaceDN w:val="0"/>
        <w:adjustRightInd w:val="0"/>
        <w:spacing w:before="0" w:after="0"/>
        <w:rPr>
          <w:ins w:id="1392" w:author="Author"/>
          <w:rFonts w:ascii="Courier New" w:hAnsi="Courier New" w:cs="Courier New"/>
          <w:color w:val="000000"/>
          <w:sz w:val="17"/>
          <w:szCs w:val="17"/>
          <w:highlight w:val="white"/>
          <w:lang w:val="fr-FR"/>
        </w:rPr>
      </w:pPr>
      <w:ins w:id="139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fr-FR"/>
          </w:rPr>
          <w:t>&lt;/</w:t>
        </w:r>
        <w:proofErr w:type="spellStart"/>
        <w:proofErr w:type="gramStart"/>
        <w:r w:rsidRPr="00560F8F">
          <w:rPr>
            <w:rFonts w:ascii="Courier New" w:hAnsi="Courier New"/>
            <w:color w:val="000000"/>
            <w:sz w:val="17"/>
            <w:highlight w:val="white"/>
            <w:lang w:val="fr-FR"/>
          </w:rPr>
          <w:t>pde:SupplementaryDocument</w:t>
        </w:r>
        <w:proofErr w:type="spellEnd"/>
        <w:proofErr w:type="gramEnd"/>
        <w:r w:rsidRPr="00560F8F">
          <w:rPr>
            <w:rFonts w:ascii="Courier New" w:hAnsi="Courier New"/>
            <w:color w:val="000000"/>
            <w:sz w:val="17"/>
            <w:highlight w:val="white"/>
            <w:lang w:val="fr-FR"/>
          </w:rPr>
          <w:t>&gt;</w:t>
        </w:r>
      </w:ins>
    </w:p>
    <w:p w14:paraId="7AD38AE5" w14:textId="77777777" w:rsidR="00983D10" w:rsidRPr="00560F8F" w:rsidRDefault="00983D10" w:rsidP="00983D10">
      <w:pPr>
        <w:autoSpaceDE w:val="0"/>
        <w:autoSpaceDN w:val="0"/>
        <w:adjustRightInd w:val="0"/>
        <w:spacing w:before="0" w:after="0"/>
        <w:rPr>
          <w:ins w:id="1394" w:author="Author"/>
          <w:rFonts w:ascii="Courier New" w:hAnsi="Courier New" w:cs="Courier New"/>
          <w:color w:val="000000"/>
          <w:sz w:val="17"/>
          <w:szCs w:val="17"/>
          <w:highlight w:val="white"/>
          <w:lang w:val="fr-FR"/>
        </w:rPr>
      </w:pPr>
      <w:ins w:id="1395"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pde:SupplementaryDocument</w:t>
        </w:r>
        <w:proofErr w:type="spellEnd"/>
        <w:proofErr w:type="gramEnd"/>
        <w:r w:rsidRPr="00560F8F">
          <w:rPr>
            <w:rFonts w:ascii="Courier New" w:hAnsi="Courier New"/>
            <w:color w:val="000000"/>
            <w:sz w:val="17"/>
            <w:highlight w:val="white"/>
            <w:lang w:val="fr-FR"/>
          </w:rPr>
          <w:t>&gt;</w:t>
        </w:r>
      </w:ins>
    </w:p>
    <w:p w14:paraId="20846576" w14:textId="77777777" w:rsidR="00983D10" w:rsidRPr="00560F8F" w:rsidRDefault="00983D10" w:rsidP="00983D10">
      <w:pPr>
        <w:autoSpaceDE w:val="0"/>
        <w:autoSpaceDN w:val="0"/>
        <w:adjustRightInd w:val="0"/>
        <w:spacing w:before="0" w:after="0"/>
        <w:rPr>
          <w:ins w:id="1396" w:author="Author"/>
          <w:rFonts w:ascii="Courier New" w:hAnsi="Courier New" w:cs="Courier New"/>
          <w:color w:val="000000"/>
          <w:sz w:val="17"/>
          <w:szCs w:val="17"/>
          <w:highlight w:val="white"/>
          <w:lang w:val="fr-FR"/>
        </w:rPr>
      </w:pPr>
      <w:ins w:id="1397"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com:DocumentName</w:t>
        </w:r>
        <w:proofErr w:type="spellEnd"/>
        <w:proofErr w:type="gramEnd"/>
        <w:r w:rsidRPr="00560F8F">
          <w:rPr>
            <w:rFonts w:ascii="Courier New" w:hAnsi="Courier New"/>
            <w:color w:val="000000"/>
            <w:sz w:val="17"/>
            <w:highlight w:val="white"/>
            <w:lang w:val="fr-FR"/>
          </w:rPr>
          <w:t>&gt;Classification Data&lt;/</w:t>
        </w:r>
        <w:proofErr w:type="spellStart"/>
        <w:proofErr w:type="gramStart"/>
        <w:r w:rsidRPr="00560F8F">
          <w:rPr>
            <w:rFonts w:ascii="Courier New" w:hAnsi="Courier New"/>
            <w:color w:val="000000"/>
            <w:sz w:val="17"/>
            <w:highlight w:val="white"/>
            <w:lang w:val="fr-FR"/>
          </w:rPr>
          <w:t>com:DocumentName</w:t>
        </w:r>
        <w:proofErr w:type="spellEnd"/>
        <w:proofErr w:type="gramEnd"/>
        <w:r w:rsidRPr="00560F8F">
          <w:rPr>
            <w:rFonts w:ascii="Courier New" w:hAnsi="Courier New"/>
            <w:color w:val="000000"/>
            <w:sz w:val="17"/>
            <w:highlight w:val="white"/>
            <w:lang w:val="fr-FR"/>
          </w:rPr>
          <w:t>&gt;</w:t>
        </w:r>
      </w:ins>
    </w:p>
    <w:p w14:paraId="1235137F" w14:textId="77777777" w:rsidR="00983D10" w:rsidRPr="00560F8F" w:rsidRDefault="00983D10" w:rsidP="00983D10">
      <w:pPr>
        <w:autoSpaceDE w:val="0"/>
        <w:autoSpaceDN w:val="0"/>
        <w:adjustRightInd w:val="0"/>
        <w:spacing w:before="0" w:after="0"/>
        <w:rPr>
          <w:ins w:id="1398" w:author="Author"/>
          <w:rFonts w:ascii="Courier New" w:hAnsi="Courier New" w:cs="Courier New"/>
          <w:color w:val="000000"/>
          <w:sz w:val="17"/>
          <w:szCs w:val="17"/>
          <w:highlight w:val="white"/>
          <w:lang w:val="en-US"/>
        </w:rPr>
      </w:pPr>
      <w:ins w:id="1399"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en-US"/>
          </w:rPr>
          <w:t>&lt;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&gt;EM_015065203-0001_20251013_ClassificationData.xml&lt;/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w:t>
        </w:r>
      </w:ins>
    </w:p>
    <w:p w14:paraId="1939A862" w14:textId="77777777" w:rsidR="00983D10" w:rsidRPr="00560F8F" w:rsidRDefault="00983D10" w:rsidP="00983D10">
      <w:pPr>
        <w:autoSpaceDE w:val="0"/>
        <w:autoSpaceDN w:val="0"/>
        <w:adjustRightInd w:val="0"/>
        <w:spacing w:before="0" w:after="0"/>
        <w:rPr>
          <w:ins w:id="1400" w:author="Author"/>
          <w:rFonts w:ascii="Courier New" w:hAnsi="Courier New" w:cs="Courier New"/>
          <w:color w:val="000000"/>
          <w:sz w:val="17"/>
          <w:szCs w:val="17"/>
          <w:highlight w:val="white"/>
          <w:lang w:val="en-US"/>
        </w:rPr>
      </w:pPr>
      <w:ins w:id="140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&gt;SupplementaryArtifacts/EM_015065203-0001_20250101.xml&lt;/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w:t>
        </w:r>
      </w:ins>
    </w:p>
    <w:p w14:paraId="53FD88BF" w14:textId="77777777" w:rsidR="00983D10" w:rsidRPr="00560F8F" w:rsidRDefault="00983D10" w:rsidP="00983D10">
      <w:pPr>
        <w:autoSpaceDE w:val="0"/>
        <w:autoSpaceDN w:val="0"/>
        <w:adjustRightInd w:val="0"/>
        <w:spacing w:before="0" w:after="0"/>
        <w:rPr>
          <w:ins w:id="1402" w:author="Author"/>
          <w:rFonts w:ascii="Courier New" w:hAnsi="Courier New" w:cs="Courier New"/>
          <w:color w:val="000000"/>
          <w:sz w:val="17"/>
          <w:szCs w:val="17"/>
          <w:highlight w:val="white"/>
          <w:lang w:val="en-US"/>
        </w:rPr>
      </w:pPr>
      <w:ins w:id="1403"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&gt;XML&lt;/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w:t>
        </w:r>
      </w:ins>
    </w:p>
    <w:p w14:paraId="4073FCBA" w14:textId="77777777" w:rsidR="00983D10" w:rsidRPr="00560F8F" w:rsidRDefault="00983D10" w:rsidP="00983D10">
      <w:pPr>
        <w:autoSpaceDE w:val="0"/>
        <w:autoSpaceDN w:val="0"/>
        <w:adjustRightInd w:val="0"/>
        <w:spacing w:before="0" w:after="0"/>
        <w:rPr>
          <w:ins w:id="1404" w:author="Author"/>
          <w:rFonts w:ascii="Courier New" w:hAnsi="Courier New" w:cs="Courier New"/>
          <w:color w:val="000000"/>
          <w:sz w:val="17"/>
          <w:szCs w:val="17"/>
          <w:highlight w:val="white"/>
          <w:lang w:val="en-US"/>
        </w:rPr>
      </w:pPr>
      <w:ins w:id="140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&gt;Classification data&lt;/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w:t>
        </w:r>
      </w:ins>
    </w:p>
    <w:p w14:paraId="3CB33048" w14:textId="77777777" w:rsidR="00983D10" w:rsidRPr="00560F8F" w:rsidRDefault="00983D10" w:rsidP="00983D10">
      <w:pPr>
        <w:autoSpaceDE w:val="0"/>
        <w:autoSpaceDN w:val="0"/>
        <w:adjustRightInd w:val="0"/>
        <w:spacing w:before="0" w:after="0"/>
        <w:rPr>
          <w:ins w:id="1406" w:author="Author"/>
          <w:rFonts w:ascii="Courier New" w:hAnsi="Courier New" w:cs="Courier New"/>
          <w:color w:val="000000"/>
          <w:sz w:val="17"/>
          <w:szCs w:val="17"/>
          <w:highlight w:val="white"/>
          <w:lang w:val="fr-FR"/>
        </w:rPr>
      </w:pPr>
      <w:ins w:id="140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fr-FR"/>
          </w:rPr>
          <w:t>&lt;</w:t>
        </w:r>
        <w:proofErr w:type="spellStart"/>
        <w:proofErr w:type="gramStart"/>
        <w:r w:rsidRPr="00560F8F">
          <w:rPr>
            <w:rFonts w:ascii="Courier New" w:hAnsi="Courier New"/>
            <w:color w:val="000000"/>
            <w:sz w:val="17"/>
            <w:highlight w:val="white"/>
            <w:lang w:val="fr-FR"/>
          </w:rPr>
          <w:t>com:DocumentDate</w:t>
        </w:r>
        <w:proofErr w:type="spellEnd"/>
        <w:proofErr w:type="gramEnd"/>
        <w:r w:rsidRPr="00560F8F">
          <w:rPr>
            <w:rFonts w:ascii="Courier New" w:hAnsi="Courier New"/>
            <w:color w:val="000000"/>
            <w:sz w:val="17"/>
            <w:highlight w:val="white"/>
            <w:lang w:val="fr-FR"/>
          </w:rPr>
          <w:t>&gt;2025-01-22&lt;/</w:t>
        </w:r>
        <w:proofErr w:type="spellStart"/>
        <w:proofErr w:type="gramStart"/>
        <w:r w:rsidRPr="00560F8F">
          <w:rPr>
            <w:rFonts w:ascii="Courier New" w:hAnsi="Courier New"/>
            <w:color w:val="000000"/>
            <w:sz w:val="17"/>
            <w:highlight w:val="white"/>
            <w:lang w:val="fr-FR"/>
          </w:rPr>
          <w:t>com:DocumentDate</w:t>
        </w:r>
        <w:proofErr w:type="spellEnd"/>
        <w:proofErr w:type="gramEnd"/>
        <w:r w:rsidRPr="00560F8F">
          <w:rPr>
            <w:rFonts w:ascii="Courier New" w:hAnsi="Courier New"/>
            <w:color w:val="000000"/>
            <w:sz w:val="17"/>
            <w:highlight w:val="white"/>
            <w:lang w:val="fr-FR"/>
          </w:rPr>
          <w:t>&gt;</w:t>
        </w:r>
      </w:ins>
    </w:p>
    <w:p w14:paraId="41500349" w14:textId="77777777" w:rsidR="00983D10" w:rsidRPr="00560F8F" w:rsidRDefault="00983D10" w:rsidP="00983D10">
      <w:pPr>
        <w:autoSpaceDE w:val="0"/>
        <w:autoSpaceDN w:val="0"/>
        <w:adjustRightInd w:val="0"/>
        <w:spacing w:before="0" w:after="0"/>
        <w:rPr>
          <w:ins w:id="1408" w:author="Author"/>
          <w:rFonts w:ascii="Courier New" w:hAnsi="Courier New" w:cs="Courier New"/>
          <w:color w:val="000000"/>
          <w:sz w:val="17"/>
          <w:szCs w:val="17"/>
          <w:highlight w:val="white"/>
          <w:lang w:val="fr-FR"/>
        </w:rPr>
      </w:pPr>
      <w:ins w:id="1409"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com:DocumentVersion</w:t>
        </w:r>
        <w:proofErr w:type="spellEnd"/>
        <w:proofErr w:type="gramEnd"/>
        <w:r w:rsidRPr="00560F8F">
          <w:rPr>
            <w:rFonts w:ascii="Courier New" w:hAnsi="Courier New"/>
            <w:color w:val="000000"/>
            <w:sz w:val="17"/>
            <w:highlight w:val="white"/>
            <w:lang w:val="fr-FR"/>
          </w:rPr>
          <w:t>&gt;v1.0&lt;/</w:t>
        </w:r>
        <w:proofErr w:type="spellStart"/>
        <w:proofErr w:type="gramStart"/>
        <w:r w:rsidRPr="00560F8F">
          <w:rPr>
            <w:rFonts w:ascii="Courier New" w:hAnsi="Courier New"/>
            <w:color w:val="000000"/>
            <w:sz w:val="17"/>
            <w:highlight w:val="white"/>
            <w:lang w:val="fr-FR"/>
          </w:rPr>
          <w:t>com:DocumentVersion</w:t>
        </w:r>
        <w:proofErr w:type="spellEnd"/>
        <w:proofErr w:type="gramEnd"/>
        <w:r w:rsidRPr="00560F8F">
          <w:rPr>
            <w:rFonts w:ascii="Courier New" w:hAnsi="Courier New"/>
            <w:color w:val="000000"/>
            <w:sz w:val="17"/>
            <w:highlight w:val="white"/>
            <w:lang w:val="fr-FR"/>
          </w:rPr>
          <w:t>&gt;</w:t>
        </w:r>
      </w:ins>
    </w:p>
    <w:p w14:paraId="359AEC26" w14:textId="77777777" w:rsidR="00983D10" w:rsidRPr="00560F8F" w:rsidRDefault="00983D10" w:rsidP="00983D10">
      <w:pPr>
        <w:autoSpaceDE w:val="0"/>
        <w:autoSpaceDN w:val="0"/>
        <w:adjustRightInd w:val="0"/>
        <w:spacing w:before="0" w:after="0"/>
        <w:rPr>
          <w:ins w:id="1410" w:author="Author"/>
          <w:rFonts w:ascii="Courier New" w:hAnsi="Courier New" w:cs="Courier New"/>
          <w:color w:val="000000"/>
          <w:sz w:val="17"/>
          <w:szCs w:val="17"/>
          <w:highlight w:val="white"/>
          <w:lang w:val="fr-FR"/>
        </w:rPr>
      </w:pPr>
      <w:ins w:id="1411"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com:DocumentSizeQuantity</w:t>
        </w:r>
        <w:proofErr w:type="spellEnd"/>
        <w:proofErr w:type="gramEnd"/>
        <w:r w:rsidRPr="00560F8F">
          <w:rPr>
            <w:rFonts w:ascii="Courier New" w:hAnsi="Courier New"/>
            <w:color w:val="000000"/>
            <w:sz w:val="17"/>
            <w:highlight w:val="white"/>
            <w:lang w:val="fr-FR"/>
          </w:rPr>
          <w:t xml:space="preserve"> </w:t>
        </w:r>
        <w:proofErr w:type="spellStart"/>
        <w:proofErr w:type="gramStart"/>
        <w:r w:rsidRPr="00560F8F">
          <w:rPr>
            <w:rFonts w:ascii="Courier New" w:hAnsi="Courier New"/>
            <w:color w:val="000000"/>
            <w:sz w:val="17"/>
            <w:highlight w:val="white"/>
            <w:lang w:val="fr-FR"/>
          </w:rPr>
          <w:t>com:unitCode</w:t>
        </w:r>
        <w:proofErr w:type="spellEnd"/>
        <w:proofErr w:type="gramEnd"/>
        <w:r w:rsidRPr="00560F8F">
          <w:rPr>
            <w:rFonts w:ascii="Courier New" w:hAnsi="Courier New"/>
            <w:color w:val="000000"/>
            <w:sz w:val="17"/>
            <w:highlight w:val="white"/>
            <w:lang w:val="fr-FR"/>
          </w:rPr>
          <w:t>="MB"&gt;1&lt;/</w:t>
        </w:r>
        <w:proofErr w:type="spellStart"/>
        <w:proofErr w:type="gramStart"/>
        <w:r w:rsidRPr="00560F8F">
          <w:rPr>
            <w:rFonts w:ascii="Courier New" w:hAnsi="Courier New"/>
            <w:color w:val="000000"/>
            <w:sz w:val="17"/>
            <w:highlight w:val="white"/>
            <w:lang w:val="fr-FR"/>
          </w:rPr>
          <w:t>com:DocumentSizeQuantity</w:t>
        </w:r>
        <w:proofErr w:type="spellEnd"/>
        <w:proofErr w:type="gramEnd"/>
        <w:r w:rsidRPr="00560F8F">
          <w:rPr>
            <w:rFonts w:ascii="Courier New" w:hAnsi="Courier New"/>
            <w:color w:val="000000"/>
            <w:sz w:val="17"/>
            <w:highlight w:val="white"/>
            <w:lang w:val="fr-FR"/>
          </w:rPr>
          <w:t>&gt;</w:t>
        </w:r>
      </w:ins>
    </w:p>
    <w:p w14:paraId="13624579" w14:textId="77777777" w:rsidR="00983D10" w:rsidRPr="00560F8F" w:rsidRDefault="00983D10" w:rsidP="00983D10">
      <w:pPr>
        <w:autoSpaceDE w:val="0"/>
        <w:autoSpaceDN w:val="0"/>
        <w:adjustRightInd w:val="0"/>
        <w:spacing w:before="0" w:after="0"/>
        <w:rPr>
          <w:ins w:id="1412" w:author="Author"/>
          <w:rFonts w:ascii="Courier New" w:hAnsi="Courier New" w:cs="Courier New"/>
          <w:color w:val="000000"/>
          <w:sz w:val="17"/>
          <w:szCs w:val="17"/>
          <w:highlight w:val="white"/>
          <w:lang w:val="en-US"/>
        </w:rPr>
      </w:pPr>
      <w:ins w:id="1413"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en-US"/>
          </w:rPr>
          <w:t>&lt;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&gt;1&lt;/</w:t>
        </w:r>
        <w:proofErr w:type="spellStart"/>
        <w:proofErr w:type="gramStart"/>
        <w:r w:rsidRPr="00560F8F">
          <w:rPr>
            <w:rFonts w:ascii="Courier New" w:hAnsi="Courier New"/>
            <w:color w:val="000000"/>
            <w:sz w:val="17"/>
            <w:highlight w:val="white"/>
            <w:lang w:val="en-US"/>
          </w:rPr>
          <w:t>com:PageTotalQuantity</w:t>
        </w:r>
        <w:proofErr w:type="spellEnd"/>
        <w:proofErr w:type="gramEnd"/>
        <w:r w:rsidRPr="00560F8F">
          <w:rPr>
            <w:rFonts w:ascii="Courier New" w:hAnsi="Courier New"/>
            <w:color w:val="000000"/>
            <w:sz w:val="17"/>
            <w:highlight w:val="white"/>
            <w:lang w:val="en-US"/>
          </w:rPr>
          <w:t>&gt;</w:t>
        </w:r>
      </w:ins>
    </w:p>
    <w:p w14:paraId="3C0FFA5D" w14:textId="77777777" w:rsidR="00983D10" w:rsidRPr="00560F8F" w:rsidRDefault="00983D10" w:rsidP="00983D10">
      <w:pPr>
        <w:autoSpaceDE w:val="0"/>
        <w:autoSpaceDN w:val="0"/>
        <w:adjustRightInd w:val="0"/>
        <w:spacing w:before="0" w:after="0"/>
        <w:rPr>
          <w:ins w:id="1414" w:author="Author"/>
          <w:rFonts w:ascii="Courier New" w:hAnsi="Courier New" w:cs="Courier New"/>
          <w:color w:val="000000"/>
          <w:sz w:val="17"/>
          <w:szCs w:val="17"/>
          <w:highlight w:val="white"/>
          <w:lang w:val="en-US"/>
        </w:rPr>
      </w:pPr>
      <w:ins w:id="141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 xml:space="preserve"> </w:t>
        </w:r>
        <w:proofErr w:type="spellStart"/>
        <w:proofErr w:type="gramStart"/>
        <w:r w:rsidRPr="00560F8F">
          <w:rPr>
            <w:rFonts w:ascii="Courier New" w:hAnsi="Courier New"/>
            <w:color w:val="000000"/>
            <w:sz w:val="17"/>
            <w:highlight w:val="white"/>
            <w:lang w:val="en-US"/>
          </w:rPr>
          <w:t>com:languageCode</w:t>
        </w:r>
        <w:proofErr w:type="spellEnd"/>
        <w:proofErr w:type="gramEnd"/>
        <w:r w:rsidRPr="00560F8F">
          <w:rPr>
            <w:rFonts w:ascii="Courier New" w:hAnsi="Courier New"/>
            <w:color w:val="000000"/>
            <w:sz w:val="17"/>
            <w:highlight w:val="white"/>
            <w:lang w:val="en-US"/>
          </w:rPr>
          <w:t>="</w:t>
        </w:r>
        <w:proofErr w:type="spellStart"/>
        <w:r w:rsidRPr="00560F8F">
          <w:rPr>
            <w:rFonts w:ascii="Courier New" w:hAnsi="Courier New"/>
            <w:color w:val="000000"/>
            <w:sz w:val="17"/>
            <w:highlight w:val="white"/>
            <w:lang w:val="en-US"/>
          </w:rPr>
          <w:t>en</w:t>
        </w:r>
        <w:proofErr w:type="spellEnd"/>
        <w:r w:rsidRPr="00560F8F">
          <w:rPr>
            <w:rFonts w:ascii="Courier New" w:hAnsi="Courier New"/>
            <w:color w:val="000000"/>
            <w:sz w:val="17"/>
            <w:highlight w:val="white"/>
            <w:lang w:val="en-US"/>
          </w:rPr>
          <w:t>"&gt;This is the classification data as supplementary file&lt;/</w:t>
        </w:r>
        <w:proofErr w:type="spellStart"/>
        <w:proofErr w:type="gramStart"/>
        <w:r w:rsidRPr="00560F8F">
          <w:rPr>
            <w:rFonts w:ascii="Courier New" w:hAnsi="Courier New"/>
            <w:color w:val="000000"/>
            <w:sz w:val="17"/>
            <w:highlight w:val="white"/>
            <w:lang w:val="en-US"/>
          </w:rPr>
          <w:t>com:CommentText</w:t>
        </w:r>
        <w:proofErr w:type="spellEnd"/>
        <w:proofErr w:type="gramEnd"/>
        <w:r w:rsidRPr="00560F8F">
          <w:rPr>
            <w:rFonts w:ascii="Courier New" w:hAnsi="Courier New"/>
            <w:color w:val="000000"/>
            <w:sz w:val="17"/>
            <w:highlight w:val="white"/>
            <w:lang w:val="en-US"/>
          </w:rPr>
          <w:t>&gt;</w:t>
        </w:r>
      </w:ins>
    </w:p>
    <w:p w14:paraId="4C049F98" w14:textId="77777777" w:rsidR="00983D10" w:rsidRPr="00560F8F" w:rsidRDefault="00983D10" w:rsidP="00983D10">
      <w:pPr>
        <w:autoSpaceDE w:val="0"/>
        <w:autoSpaceDN w:val="0"/>
        <w:adjustRightInd w:val="0"/>
        <w:spacing w:before="0" w:after="0"/>
        <w:rPr>
          <w:ins w:id="1416" w:author="Author"/>
          <w:rFonts w:ascii="Courier New" w:hAnsi="Courier New" w:cs="Courier New"/>
          <w:color w:val="000000"/>
          <w:sz w:val="17"/>
          <w:szCs w:val="17"/>
          <w:highlight w:val="white"/>
          <w:lang w:val="fr-FR"/>
        </w:rPr>
      </w:pPr>
      <w:ins w:id="141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fr-FR"/>
          </w:rPr>
          <w:t>&lt;/</w:t>
        </w:r>
        <w:proofErr w:type="spellStart"/>
        <w:proofErr w:type="gramStart"/>
        <w:r w:rsidRPr="00560F8F">
          <w:rPr>
            <w:rFonts w:ascii="Courier New" w:hAnsi="Courier New"/>
            <w:color w:val="000000"/>
            <w:sz w:val="17"/>
            <w:highlight w:val="white"/>
            <w:lang w:val="fr-FR"/>
          </w:rPr>
          <w:t>pde:SupplementaryDocument</w:t>
        </w:r>
        <w:proofErr w:type="spellEnd"/>
        <w:proofErr w:type="gramEnd"/>
        <w:r w:rsidRPr="00560F8F">
          <w:rPr>
            <w:rFonts w:ascii="Courier New" w:hAnsi="Courier New"/>
            <w:color w:val="000000"/>
            <w:sz w:val="17"/>
            <w:highlight w:val="white"/>
            <w:lang w:val="fr-FR"/>
          </w:rPr>
          <w:t>&gt;</w:t>
        </w:r>
      </w:ins>
    </w:p>
    <w:p w14:paraId="686B73F1" w14:textId="77777777" w:rsidR="00983D10" w:rsidRPr="00560F8F" w:rsidRDefault="00983D10" w:rsidP="00983D10">
      <w:pPr>
        <w:autoSpaceDE w:val="0"/>
        <w:autoSpaceDN w:val="0"/>
        <w:adjustRightInd w:val="0"/>
        <w:spacing w:before="0" w:after="0"/>
        <w:rPr>
          <w:ins w:id="1418" w:author="Author"/>
          <w:rFonts w:ascii="Courier New" w:hAnsi="Courier New" w:cs="Courier New"/>
          <w:color w:val="000000"/>
          <w:sz w:val="17"/>
          <w:szCs w:val="17"/>
          <w:highlight w:val="white"/>
          <w:lang w:val="fr-FR"/>
        </w:rPr>
      </w:pPr>
      <w:ins w:id="1419"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pde:SupplementaryDocument</w:t>
        </w:r>
        <w:proofErr w:type="spellEnd"/>
        <w:proofErr w:type="gramEnd"/>
        <w:r w:rsidRPr="00560F8F">
          <w:rPr>
            <w:rFonts w:ascii="Courier New" w:hAnsi="Courier New"/>
            <w:color w:val="000000"/>
            <w:sz w:val="17"/>
            <w:highlight w:val="white"/>
            <w:lang w:val="fr-FR"/>
          </w:rPr>
          <w:t>&gt;</w:t>
        </w:r>
      </w:ins>
    </w:p>
    <w:p w14:paraId="7D4BC9B3" w14:textId="77777777" w:rsidR="00983D10" w:rsidRPr="00560F8F" w:rsidRDefault="00983D10" w:rsidP="00983D10">
      <w:pPr>
        <w:autoSpaceDE w:val="0"/>
        <w:autoSpaceDN w:val="0"/>
        <w:adjustRightInd w:val="0"/>
        <w:spacing w:before="0" w:after="0"/>
        <w:rPr>
          <w:ins w:id="1420" w:author="Author"/>
          <w:rFonts w:ascii="Courier New" w:hAnsi="Courier New" w:cs="Courier New"/>
          <w:color w:val="000000"/>
          <w:sz w:val="17"/>
          <w:szCs w:val="17"/>
          <w:highlight w:val="white"/>
          <w:lang w:val="fr-FR"/>
        </w:rPr>
      </w:pPr>
      <w:ins w:id="1421"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com:DocumentName</w:t>
        </w:r>
        <w:proofErr w:type="spellEnd"/>
        <w:proofErr w:type="gramEnd"/>
        <w:r w:rsidRPr="00560F8F">
          <w:rPr>
            <w:rFonts w:ascii="Courier New" w:hAnsi="Courier New"/>
            <w:color w:val="000000"/>
            <w:sz w:val="17"/>
            <w:highlight w:val="white"/>
            <w:lang w:val="fr-FR"/>
          </w:rPr>
          <w:t>&gt;</w:t>
        </w:r>
        <w:proofErr w:type="spellStart"/>
        <w:r w:rsidRPr="00560F8F">
          <w:rPr>
            <w:rFonts w:ascii="Courier New" w:hAnsi="Courier New"/>
            <w:color w:val="000000"/>
            <w:sz w:val="17"/>
            <w:highlight w:val="white"/>
            <w:lang w:val="fr-FR"/>
          </w:rPr>
          <w:t>Intermediate</w:t>
        </w:r>
        <w:proofErr w:type="spellEnd"/>
        <w:r w:rsidRPr="00560F8F">
          <w:rPr>
            <w:rFonts w:ascii="Courier New" w:hAnsi="Courier New"/>
            <w:color w:val="000000"/>
            <w:sz w:val="17"/>
            <w:highlight w:val="white"/>
            <w:lang w:val="fr-FR"/>
          </w:rPr>
          <w:t xml:space="preserve"> documents&lt;/</w:t>
        </w:r>
        <w:proofErr w:type="spellStart"/>
        <w:proofErr w:type="gramStart"/>
        <w:r w:rsidRPr="00560F8F">
          <w:rPr>
            <w:rFonts w:ascii="Courier New" w:hAnsi="Courier New"/>
            <w:color w:val="000000"/>
            <w:sz w:val="17"/>
            <w:highlight w:val="white"/>
            <w:lang w:val="fr-FR"/>
          </w:rPr>
          <w:t>com:DocumentName</w:t>
        </w:r>
        <w:proofErr w:type="spellEnd"/>
        <w:proofErr w:type="gramEnd"/>
        <w:r w:rsidRPr="00560F8F">
          <w:rPr>
            <w:rFonts w:ascii="Courier New" w:hAnsi="Courier New"/>
            <w:color w:val="000000"/>
            <w:sz w:val="17"/>
            <w:highlight w:val="white"/>
            <w:lang w:val="fr-FR"/>
          </w:rPr>
          <w:t>&gt;</w:t>
        </w:r>
      </w:ins>
    </w:p>
    <w:p w14:paraId="5F85E078" w14:textId="77777777" w:rsidR="00983D10" w:rsidRPr="00560F8F" w:rsidRDefault="00983D10" w:rsidP="00983D10">
      <w:pPr>
        <w:autoSpaceDE w:val="0"/>
        <w:autoSpaceDN w:val="0"/>
        <w:adjustRightInd w:val="0"/>
        <w:spacing w:before="0" w:after="0"/>
        <w:rPr>
          <w:ins w:id="1422" w:author="Author"/>
          <w:rFonts w:ascii="Courier New" w:hAnsi="Courier New" w:cs="Courier New"/>
          <w:color w:val="000000"/>
          <w:sz w:val="17"/>
          <w:szCs w:val="17"/>
          <w:highlight w:val="white"/>
          <w:lang w:val="en-US"/>
        </w:rPr>
      </w:pPr>
      <w:ins w:id="1423"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en-US"/>
          </w:rPr>
          <w:t>&lt;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&gt;EM_015065203-0001_20251013_IntermediateDocuments.pdf&lt;/</w:t>
        </w:r>
        <w:proofErr w:type="gramStart"/>
        <w:r w:rsidRPr="00560F8F">
          <w:rPr>
            <w:rFonts w:ascii="Courier New" w:hAnsi="Courier New"/>
            <w:color w:val="000000"/>
            <w:sz w:val="17"/>
            <w:highlight w:val="white"/>
            <w:lang w:val="en-US"/>
          </w:rPr>
          <w:t>com:FileName</w:t>
        </w:r>
        <w:proofErr w:type="gramEnd"/>
        <w:r w:rsidRPr="00560F8F">
          <w:rPr>
            <w:rFonts w:ascii="Courier New" w:hAnsi="Courier New"/>
            <w:color w:val="000000"/>
            <w:sz w:val="17"/>
            <w:highlight w:val="white"/>
            <w:lang w:val="en-US"/>
          </w:rPr>
          <w:t>&gt;</w:t>
        </w:r>
      </w:ins>
    </w:p>
    <w:p w14:paraId="2E0152F5" w14:textId="77777777" w:rsidR="00983D10" w:rsidRPr="00560F8F" w:rsidRDefault="00983D10" w:rsidP="00983D10">
      <w:pPr>
        <w:autoSpaceDE w:val="0"/>
        <w:autoSpaceDN w:val="0"/>
        <w:adjustRightInd w:val="0"/>
        <w:spacing w:before="0" w:after="0"/>
        <w:rPr>
          <w:ins w:id="1424" w:author="Author"/>
          <w:rFonts w:ascii="Courier New" w:hAnsi="Courier New" w:cs="Courier New"/>
          <w:color w:val="000000"/>
          <w:sz w:val="17"/>
          <w:szCs w:val="17"/>
          <w:highlight w:val="white"/>
          <w:lang w:val="en-US"/>
        </w:rPr>
      </w:pPr>
      <w:ins w:id="1425"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&gt;SupplementaryArtifacts/EM_015065203-0001_20250101_IntermediateDocuments.pdf&lt;/</w:t>
        </w:r>
        <w:proofErr w:type="gramStart"/>
        <w:r w:rsidRPr="00560F8F">
          <w:rPr>
            <w:rFonts w:ascii="Courier New" w:hAnsi="Courier New"/>
            <w:color w:val="000000"/>
            <w:sz w:val="17"/>
            <w:highlight w:val="white"/>
            <w:lang w:val="en-US"/>
          </w:rPr>
          <w:t>com:DocumentLocationURI</w:t>
        </w:r>
        <w:proofErr w:type="gramEnd"/>
        <w:r w:rsidRPr="00560F8F">
          <w:rPr>
            <w:rFonts w:ascii="Courier New" w:hAnsi="Courier New"/>
            <w:color w:val="000000"/>
            <w:sz w:val="17"/>
            <w:highlight w:val="white"/>
            <w:lang w:val="en-US"/>
          </w:rPr>
          <w:t>&gt;</w:t>
        </w:r>
      </w:ins>
    </w:p>
    <w:p w14:paraId="03D8420C" w14:textId="77777777" w:rsidR="00983D10" w:rsidRPr="00560F8F" w:rsidRDefault="00983D10" w:rsidP="00983D10">
      <w:pPr>
        <w:autoSpaceDE w:val="0"/>
        <w:autoSpaceDN w:val="0"/>
        <w:adjustRightInd w:val="0"/>
        <w:spacing w:before="0" w:after="0"/>
        <w:rPr>
          <w:ins w:id="1426" w:author="Author"/>
          <w:rFonts w:ascii="Courier New" w:hAnsi="Courier New" w:cs="Courier New"/>
          <w:color w:val="000000"/>
          <w:sz w:val="17"/>
          <w:szCs w:val="17"/>
          <w:highlight w:val="white"/>
          <w:lang w:val="en-US"/>
        </w:rPr>
      </w:pPr>
      <w:ins w:id="1427"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&gt;PDF&lt;/</w:t>
        </w:r>
        <w:proofErr w:type="gramStart"/>
        <w:r w:rsidRPr="00560F8F">
          <w:rPr>
            <w:rFonts w:ascii="Courier New" w:hAnsi="Courier New"/>
            <w:color w:val="000000"/>
            <w:sz w:val="17"/>
            <w:highlight w:val="white"/>
            <w:lang w:val="en-US"/>
          </w:rPr>
          <w:t>pde:DocumentFileFormatCategory</w:t>
        </w:r>
        <w:proofErr w:type="gramEnd"/>
        <w:r w:rsidRPr="00560F8F">
          <w:rPr>
            <w:rFonts w:ascii="Courier New" w:hAnsi="Courier New"/>
            <w:color w:val="000000"/>
            <w:sz w:val="17"/>
            <w:highlight w:val="white"/>
            <w:lang w:val="en-US"/>
          </w:rPr>
          <w:t>&gt;</w:t>
        </w:r>
      </w:ins>
    </w:p>
    <w:p w14:paraId="1A6A6CF3" w14:textId="77777777" w:rsidR="00983D10" w:rsidRPr="00560F8F" w:rsidRDefault="00983D10" w:rsidP="00983D10">
      <w:pPr>
        <w:autoSpaceDE w:val="0"/>
        <w:autoSpaceDN w:val="0"/>
        <w:adjustRightInd w:val="0"/>
        <w:spacing w:before="0" w:after="0"/>
        <w:rPr>
          <w:ins w:id="1428" w:author="Author"/>
          <w:rFonts w:ascii="Courier New" w:hAnsi="Courier New" w:cs="Courier New"/>
          <w:color w:val="000000"/>
          <w:sz w:val="17"/>
          <w:szCs w:val="17"/>
          <w:highlight w:val="white"/>
          <w:lang w:val="en-US"/>
        </w:rPr>
      </w:pPr>
      <w:ins w:id="1429"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t>&lt;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&gt;Intermediate documents&lt;/</w:t>
        </w:r>
        <w:proofErr w:type="spellStart"/>
        <w:proofErr w:type="gramStart"/>
        <w:r w:rsidRPr="00560F8F">
          <w:rPr>
            <w:rFonts w:ascii="Courier New" w:hAnsi="Courier New"/>
            <w:color w:val="000000"/>
            <w:sz w:val="17"/>
            <w:highlight w:val="white"/>
            <w:lang w:val="en-US"/>
          </w:rPr>
          <w:t>pde:DesignSupplementaryDocumentCategory</w:t>
        </w:r>
        <w:proofErr w:type="spellEnd"/>
        <w:proofErr w:type="gramEnd"/>
        <w:r w:rsidRPr="00560F8F">
          <w:rPr>
            <w:rFonts w:ascii="Courier New" w:hAnsi="Courier New"/>
            <w:color w:val="000000"/>
            <w:sz w:val="17"/>
            <w:highlight w:val="white"/>
            <w:lang w:val="en-US"/>
          </w:rPr>
          <w:t>&gt;</w:t>
        </w:r>
      </w:ins>
    </w:p>
    <w:p w14:paraId="7FE26EA8" w14:textId="77777777" w:rsidR="00983D10" w:rsidRPr="00560F8F" w:rsidRDefault="00983D10" w:rsidP="00983D10">
      <w:pPr>
        <w:autoSpaceDE w:val="0"/>
        <w:autoSpaceDN w:val="0"/>
        <w:adjustRightInd w:val="0"/>
        <w:spacing w:before="0" w:after="0"/>
        <w:rPr>
          <w:ins w:id="1430" w:author="Author"/>
          <w:rFonts w:ascii="Courier New" w:hAnsi="Courier New" w:cs="Courier New"/>
          <w:color w:val="000000"/>
          <w:sz w:val="17"/>
          <w:szCs w:val="17"/>
          <w:highlight w:val="white"/>
          <w:lang w:val="fr-FR"/>
        </w:rPr>
      </w:pPr>
      <w:ins w:id="1431" w:author="Autho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en-US"/>
          </w:rPr>
          <w:tab/>
        </w:r>
        <w:r w:rsidRPr="00560F8F">
          <w:rPr>
            <w:rFonts w:ascii="Courier New" w:hAnsi="Courier New"/>
            <w:color w:val="000000"/>
            <w:sz w:val="17"/>
            <w:highlight w:val="white"/>
            <w:lang w:val="fr-FR"/>
          </w:rPr>
          <w:t>&lt;</w:t>
        </w:r>
        <w:proofErr w:type="spellStart"/>
        <w:proofErr w:type="gramStart"/>
        <w:r w:rsidRPr="00560F8F">
          <w:rPr>
            <w:rFonts w:ascii="Courier New" w:hAnsi="Courier New"/>
            <w:color w:val="000000"/>
            <w:sz w:val="17"/>
            <w:highlight w:val="white"/>
            <w:lang w:val="fr-FR"/>
          </w:rPr>
          <w:t>com:DocumentDate</w:t>
        </w:r>
        <w:proofErr w:type="spellEnd"/>
        <w:proofErr w:type="gramEnd"/>
        <w:r w:rsidRPr="00560F8F">
          <w:rPr>
            <w:rFonts w:ascii="Courier New" w:hAnsi="Courier New"/>
            <w:color w:val="000000"/>
            <w:sz w:val="17"/>
            <w:highlight w:val="white"/>
            <w:lang w:val="fr-FR"/>
          </w:rPr>
          <w:t>&gt;2025-01-22&lt;/</w:t>
        </w:r>
        <w:proofErr w:type="spellStart"/>
        <w:proofErr w:type="gramStart"/>
        <w:r w:rsidRPr="00560F8F">
          <w:rPr>
            <w:rFonts w:ascii="Courier New" w:hAnsi="Courier New"/>
            <w:color w:val="000000"/>
            <w:sz w:val="17"/>
            <w:highlight w:val="white"/>
            <w:lang w:val="fr-FR"/>
          </w:rPr>
          <w:t>com:DocumentDate</w:t>
        </w:r>
        <w:proofErr w:type="spellEnd"/>
        <w:proofErr w:type="gramEnd"/>
        <w:r w:rsidRPr="00560F8F">
          <w:rPr>
            <w:rFonts w:ascii="Courier New" w:hAnsi="Courier New"/>
            <w:color w:val="000000"/>
            <w:sz w:val="17"/>
            <w:highlight w:val="white"/>
            <w:lang w:val="fr-FR"/>
          </w:rPr>
          <w:t>&gt;</w:t>
        </w:r>
      </w:ins>
    </w:p>
    <w:p w14:paraId="2CBC0EB4" w14:textId="77777777" w:rsidR="00983D10" w:rsidRPr="00560F8F" w:rsidRDefault="00983D10" w:rsidP="00983D10">
      <w:pPr>
        <w:autoSpaceDE w:val="0"/>
        <w:autoSpaceDN w:val="0"/>
        <w:adjustRightInd w:val="0"/>
        <w:spacing w:before="0" w:after="0"/>
        <w:rPr>
          <w:ins w:id="1432" w:author="Author"/>
          <w:rFonts w:ascii="Courier New" w:hAnsi="Courier New" w:cs="Courier New"/>
          <w:color w:val="000000"/>
          <w:sz w:val="17"/>
          <w:szCs w:val="17"/>
          <w:highlight w:val="white"/>
          <w:lang w:val="fr-FR"/>
        </w:rPr>
      </w:pPr>
      <w:ins w:id="1433"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com:DocumentVersion</w:t>
        </w:r>
        <w:proofErr w:type="spellEnd"/>
        <w:proofErr w:type="gramEnd"/>
        <w:r w:rsidRPr="00560F8F">
          <w:rPr>
            <w:rFonts w:ascii="Courier New" w:hAnsi="Courier New"/>
            <w:color w:val="000000"/>
            <w:sz w:val="17"/>
            <w:highlight w:val="white"/>
            <w:lang w:val="fr-FR"/>
          </w:rPr>
          <w:t>&gt;v1.0&lt;/</w:t>
        </w:r>
        <w:proofErr w:type="spellStart"/>
        <w:proofErr w:type="gramStart"/>
        <w:r w:rsidRPr="00560F8F">
          <w:rPr>
            <w:rFonts w:ascii="Courier New" w:hAnsi="Courier New"/>
            <w:color w:val="000000"/>
            <w:sz w:val="17"/>
            <w:highlight w:val="white"/>
            <w:lang w:val="fr-FR"/>
          </w:rPr>
          <w:t>com:DocumentVersion</w:t>
        </w:r>
        <w:proofErr w:type="spellEnd"/>
        <w:proofErr w:type="gramEnd"/>
        <w:r w:rsidRPr="00560F8F">
          <w:rPr>
            <w:rFonts w:ascii="Courier New" w:hAnsi="Courier New"/>
            <w:color w:val="000000"/>
            <w:sz w:val="17"/>
            <w:highlight w:val="white"/>
            <w:lang w:val="fr-FR"/>
          </w:rPr>
          <w:t>&gt;</w:t>
        </w:r>
      </w:ins>
    </w:p>
    <w:p w14:paraId="458CE9FB" w14:textId="77777777" w:rsidR="00983D10" w:rsidRPr="00560F8F" w:rsidRDefault="00983D10" w:rsidP="00983D10">
      <w:pPr>
        <w:autoSpaceDE w:val="0"/>
        <w:autoSpaceDN w:val="0"/>
        <w:adjustRightInd w:val="0"/>
        <w:spacing w:before="0" w:after="0"/>
        <w:rPr>
          <w:ins w:id="1434" w:author="Author"/>
          <w:rFonts w:ascii="Courier New" w:hAnsi="Courier New" w:cs="Courier New"/>
          <w:color w:val="000000"/>
          <w:sz w:val="17"/>
          <w:szCs w:val="17"/>
          <w:highlight w:val="white"/>
          <w:lang w:val="fr-FR"/>
        </w:rPr>
      </w:pPr>
      <w:ins w:id="1435"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com:DocumentSizeQuantity</w:t>
        </w:r>
        <w:proofErr w:type="spellEnd"/>
        <w:proofErr w:type="gramEnd"/>
        <w:r w:rsidRPr="00560F8F">
          <w:rPr>
            <w:rFonts w:ascii="Courier New" w:hAnsi="Courier New"/>
            <w:color w:val="000000"/>
            <w:sz w:val="17"/>
            <w:highlight w:val="white"/>
            <w:lang w:val="fr-FR"/>
          </w:rPr>
          <w:t xml:space="preserve"> </w:t>
        </w:r>
        <w:proofErr w:type="spellStart"/>
        <w:proofErr w:type="gramStart"/>
        <w:r w:rsidRPr="00560F8F">
          <w:rPr>
            <w:rFonts w:ascii="Courier New" w:hAnsi="Courier New"/>
            <w:color w:val="000000"/>
            <w:sz w:val="17"/>
            <w:highlight w:val="white"/>
            <w:lang w:val="fr-FR"/>
          </w:rPr>
          <w:t>com:unitCode</w:t>
        </w:r>
        <w:proofErr w:type="spellEnd"/>
        <w:proofErr w:type="gramEnd"/>
        <w:r w:rsidRPr="00560F8F">
          <w:rPr>
            <w:rFonts w:ascii="Courier New" w:hAnsi="Courier New"/>
            <w:color w:val="000000"/>
            <w:sz w:val="17"/>
            <w:highlight w:val="white"/>
            <w:lang w:val="fr-FR"/>
          </w:rPr>
          <w:t>="MB"&gt;1&lt;/</w:t>
        </w:r>
        <w:proofErr w:type="spellStart"/>
        <w:proofErr w:type="gramStart"/>
        <w:r w:rsidRPr="00560F8F">
          <w:rPr>
            <w:rFonts w:ascii="Courier New" w:hAnsi="Courier New"/>
            <w:color w:val="000000"/>
            <w:sz w:val="17"/>
            <w:highlight w:val="white"/>
            <w:lang w:val="fr-FR"/>
          </w:rPr>
          <w:t>com:DocumentSizeQuantity</w:t>
        </w:r>
        <w:proofErr w:type="spellEnd"/>
        <w:proofErr w:type="gramEnd"/>
        <w:r w:rsidRPr="00560F8F">
          <w:rPr>
            <w:rFonts w:ascii="Courier New" w:hAnsi="Courier New"/>
            <w:color w:val="000000"/>
            <w:sz w:val="17"/>
            <w:highlight w:val="white"/>
            <w:lang w:val="fr-FR"/>
          </w:rPr>
          <w:t>&gt;</w:t>
        </w:r>
      </w:ins>
    </w:p>
    <w:p w14:paraId="49F90CD0" w14:textId="77777777" w:rsidR="00983D10" w:rsidRPr="00560F8F" w:rsidRDefault="00983D10" w:rsidP="00983D10">
      <w:pPr>
        <w:autoSpaceDE w:val="0"/>
        <w:autoSpaceDN w:val="0"/>
        <w:adjustRightInd w:val="0"/>
        <w:spacing w:before="0" w:after="0"/>
        <w:rPr>
          <w:ins w:id="1436" w:author="Author"/>
          <w:rFonts w:ascii="Courier New" w:hAnsi="Courier New" w:cs="Courier New"/>
          <w:color w:val="000000"/>
          <w:sz w:val="17"/>
          <w:szCs w:val="17"/>
          <w:highlight w:val="white"/>
          <w:lang w:val="fr-FR"/>
        </w:rPr>
      </w:pPr>
      <w:ins w:id="1437"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com:PageTotalQuantity</w:t>
        </w:r>
        <w:proofErr w:type="spellEnd"/>
        <w:proofErr w:type="gramEnd"/>
        <w:r w:rsidRPr="00560F8F">
          <w:rPr>
            <w:rFonts w:ascii="Courier New" w:hAnsi="Courier New"/>
            <w:color w:val="000000"/>
            <w:sz w:val="17"/>
            <w:highlight w:val="white"/>
            <w:lang w:val="fr-FR"/>
          </w:rPr>
          <w:t>&gt;1&lt;/</w:t>
        </w:r>
        <w:proofErr w:type="spellStart"/>
        <w:proofErr w:type="gramStart"/>
        <w:r w:rsidRPr="00560F8F">
          <w:rPr>
            <w:rFonts w:ascii="Courier New" w:hAnsi="Courier New"/>
            <w:color w:val="000000"/>
            <w:sz w:val="17"/>
            <w:highlight w:val="white"/>
            <w:lang w:val="fr-FR"/>
          </w:rPr>
          <w:t>com:PageTotalQuantity</w:t>
        </w:r>
        <w:proofErr w:type="spellEnd"/>
        <w:proofErr w:type="gramEnd"/>
        <w:r w:rsidRPr="00560F8F">
          <w:rPr>
            <w:rFonts w:ascii="Courier New" w:hAnsi="Courier New"/>
            <w:color w:val="000000"/>
            <w:sz w:val="17"/>
            <w:highlight w:val="white"/>
            <w:lang w:val="fr-FR"/>
          </w:rPr>
          <w:t>&gt;</w:t>
        </w:r>
      </w:ins>
    </w:p>
    <w:p w14:paraId="726D5E1A" w14:textId="77777777" w:rsidR="00983D10" w:rsidRPr="00560F8F" w:rsidRDefault="00983D10" w:rsidP="00983D10">
      <w:pPr>
        <w:autoSpaceDE w:val="0"/>
        <w:autoSpaceDN w:val="0"/>
        <w:adjustRightInd w:val="0"/>
        <w:spacing w:before="0" w:after="0"/>
        <w:rPr>
          <w:ins w:id="1438" w:author="Author"/>
          <w:rFonts w:ascii="Courier New" w:hAnsi="Courier New" w:cs="Courier New"/>
          <w:color w:val="000000"/>
          <w:sz w:val="17"/>
          <w:szCs w:val="17"/>
          <w:highlight w:val="white"/>
          <w:lang w:val="fr-FR"/>
        </w:rPr>
      </w:pPr>
      <w:ins w:id="1439"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com:CommentText</w:t>
        </w:r>
        <w:proofErr w:type="spellEnd"/>
        <w:proofErr w:type="gramEnd"/>
        <w:r w:rsidRPr="00560F8F">
          <w:rPr>
            <w:rFonts w:ascii="Courier New" w:hAnsi="Courier New"/>
            <w:color w:val="000000"/>
            <w:sz w:val="17"/>
            <w:highlight w:val="white"/>
            <w:lang w:val="fr-FR"/>
          </w:rPr>
          <w:t xml:space="preserve"> </w:t>
        </w:r>
        <w:proofErr w:type="spellStart"/>
        <w:proofErr w:type="gramStart"/>
        <w:r w:rsidRPr="00560F8F">
          <w:rPr>
            <w:rFonts w:ascii="Courier New" w:hAnsi="Courier New"/>
            <w:color w:val="000000"/>
            <w:sz w:val="17"/>
            <w:highlight w:val="white"/>
            <w:lang w:val="fr-FR"/>
          </w:rPr>
          <w:t>com:languageCode</w:t>
        </w:r>
        <w:proofErr w:type="spellEnd"/>
        <w:proofErr w:type="gramEnd"/>
        <w:r w:rsidRPr="00560F8F">
          <w:rPr>
            <w:rFonts w:ascii="Courier New" w:hAnsi="Courier New"/>
            <w:color w:val="000000"/>
            <w:sz w:val="17"/>
            <w:highlight w:val="white"/>
            <w:lang w:val="fr-FR"/>
          </w:rPr>
          <w:t xml:space="preserve">="en"&gt;This </w:t>
        </w:r>
        <w:proofErr w:type="spellStart"/>
        <w:r w:rsidRPr="00560F8F">
          <w:rPr>
            <w:rFonts w:ascii="Courier New" w:hAnsi="Courier New"/>
            <w:color w:val="000000"/>
            <w:sz w:val="17"/>
            <w:highlight w:val="white"/>
            <w:lang w:val="fr-FR"/>
          </w:rPr>
          <w:t>is</w:t>
        </w:r>
        <w:proofErr w:type="spellEnd"/>
        <w:r w:rsidRPr="00560F8F">
          <w:rPr>
            <w:rFonts w:ascii="Courier New" w:hAnsi="Courier New"/>
            <w:color w:val="000000"/>
            <w:sz w:val="17"/>
            <w:highlight w:val="white"/>
            <w:lang w:val="fr-FR"/>
          </w:rPr>
          <w:t xml:space="preserve"> the </w:t>
        </w:r>
        <w:proofErr w:type="spellStart"/>
        <w:r w:rsidRPr="00560F8F">
          <w:rPr>
            <w:rFonts w:ascii="Courier New" w:hAnsi="Courier New"/>
            <w:color w:val="000000"/>
            <w:sz w:val="17"/>
            <w:highlight w:val="white"/>
            <w:lang w:val="fr-FR"/>
          </w:rPr>
          <w:t>Intermediate</w:t>
        </w:r>
        <w:proofErr w:type="spellEnd"/>
        <w:r w:rsidRPr="00560F8F">
          <w:rPr>
            <w:rFonts w:ascii="Courier New" w:hAnsi="Courier New"/>
            <w:color w:val="000000"/>
            <w:sz w:val="17"/>
            <w:highlight w:val="white"/>
            <w:lang w:val="fr-FR"/>
          </w:rPr>
          <w:t xml:space="preserve"> documents as </w:t>
        </w:r>
        <w:proofErr w:type="spellStart"/>
        <w:r w:rsidRPr="00560F8F">
          <w:rPr>
            <w:rFonts w:ascii="Courier New" w:hAnsi="Courier New"/>
            <w:color w:val="000000"/>
            <w:sz w:val="17"/>
            <w:highlight w:val="white"/>
            <w:lang w:val="fr-FR"/>
          </w:rPr>
          <w:t>supplementary</w:t>
        </w:r>
        <w:proofErr w:type="spellEnd"/>
        <w:r w:rsidRPr="00560F8F">
          <w:rPr>
            <w:rFonts w:ascii="Courier New" w:hAnsi="Courier New"/>
            <w:color w:val="000000"/>
            <w:sz w:val="17"/>
            <w:highlight w:val="white"/>
            <w:lang w:val="fr-FR"/>
          </w:rPr>
          <w:t xml:space="preserve"> file&lt;/</w:t>
        </w:r>
        <w:proofErr w:type="spellStart"/>
        <w:proofErr w:type="gramStart"/>
        <w:r w:rsidRPr="00560F8F">
          <w:rPr>
            <w:rFonts w:ascii="Courier New" w:hAnsi="Courier New"/>
            <w:color w:val="000000"/>
            <w:sz w:val="17"/>
            <w:highlight w:val="white"/>
            <w:lang w:val="fr-FR"/>
          </w:rPr>
          <w:t>com:CommentText</w:t>
        </w:r>
        <w:proofErr w:type="spellEnd"/>
        <w:proofErr w:type="gramEnd"/>
        <w:r w:rsidRPr="00560F8F">
          <w:rPr>
            <w:rFonts w:ascii="Courier New" w:hAnsi="Courier New"/>
            <w:color w:val="000000"/>
            <w:sz w:val="17"/>
            <w:highlight w:val="white"/>
            <w:lang w:val="fr-FR"/>
          </w:rPr>
          <w:t>&gt;</w:t>
        </w:r>
      </w:ins>
    </w:p>
    <w:p w14:paraId="68C003C7" w14:textId="77777777" w:rsidR="00983D10" w:rsidRPr="00560F8F" w:rsidRDefault="00983D10" w:rsidP="00983D10">
      <w:pPr>
        <w:autoSpaceDE w:val="0"/>
        <w:autoSpaceDN w:val="0"/>
        <w:adjustRightInd w:val="0"/>
        <w:spacing w:before="0" w:after="0"/>
        <w:rPr>
          <w:ins w:id="1440" w:author="Author"/>
          <w:rFonts w:ascii="Courier New" w:hAnsi="Courier New" w:cs="Courier New"/>
          <w:color w:val="000000"/>
          <w:sz w:val="17"/>
          <w:szCs w:val="17"/>
          <w:highlight w:val="white"/>
          <w:lang w:val="fr-FR"/>
        </w:rPr>
      </w:pPr>
      <w:ins w:id="1441" w:author="Author">
        <w:r w:rsidRPr="00560F8F">
          <w:rPr>
            <w:rFonts w:ascii="Courier New" w:hAnsi="Courier New"/>
            <w:color w:val="000000"/>
            <w:sz w:val="17"/>
            <w:highlight w:val="white"/>
            <w:lang w:val="fr-FR"/>
          </w:rPr>
          <w:tab/>
        </w:r>
        <w:r w:rsidRPr="00560F8F">
          <w:rPr>
            <w:rFonts w:ascii="Courier New" w:hAnsi="Courier New"/>
            <w:color w:val="000000"/>
            <w:sz w:val="17"/>
            <w:highlight w:val="white"/>
            <w:lang w:val="fr-FR"/>
          </w:rPr>
          <w:tab/>
          <w:t>&lt;/</w:t>
        </w:r>
        <w:proofErr w:type="spellStart"/>
        <w:proofErr w:type="gramStart"/>
        <w:r w:rsidRPr="00560F8F">
          <w:rPr>
            <w:rFonts w:ascii="Courier New" w:hAnsi="Courier New"/>
            <w:color w:val="000000"/>
            <w:sz w:val="17"/>
            <w:highlight w:val="white"/>
            <w:lang w:val="fr-FR"/>
          </w:rPr>
          <w:t>pde:SupplementaryDocument</w:t>
        </w:r>
        <w:proofErr w:type="spellEnd"/>
        <w:proofErr w:type="gramEnd"/>
        <w:r w:rsidRPr="00560F8F">
          <w:rPr>
            <w:rFonts w:ascii="Courier New" w:hAnsi="Courier New"/>
            <w:color w:val="000000"/>
            <w:sz w:val="17"/>
            <w:highlight w:val="white"/>
            <w:lang w:val="fr-FR"/>
          </w:rPr>
          <w:t>&gt;</w:t>
        </w:r>
      </w:ins>
    </w:p>
    <w:p w14:paraId="295DDEB5" w14:textId="77777777" w:rsidR="00983D10" w:rsidRPr="002C77E9" w:rsidRDefault="00983D10" w:rsidP="00983D10">
      <w:pPr>
        <w:autoSpaceDE w:val="0"/>
        <w:autoSpaceDN w:val="0"/>
        <w:adjustRightInd w:val="0"/>
        <w:spacing w:before="0" w:after="0"/>
        <w:rPr>
          <w:ins w:id="1442" w:author="Author"/>
          <w:rFonts w:ascii="Courier New" w:hAnsi="Courier New" w:cs="Courier New"/>
          <w:color w:val="000000"/>
          <w:sz w:val="17"/>
          <w:szCs w:val="17"/>
          <w:highlight w:val="white"/>
          <w:lang w:val="es-ES_tradnl"/>
        </w:rPr>
      </w:pPr>
      <w:ins w:id="1443" w:author="Author">
        <w:r w:rsidRPr="00560F8F">
          <w:rPr>
            <w:rFonts w:ascii="Courier New" w:hAnsi="Courier New"/>
            <w:color w:val="000000"/>
            <w:sz w:val="17"/>
            <w:highlight w:val="white"/>
            <w:lang w:val="fr-FR"/>
          </w:rPr>
          <w:tab/>
        </w:r>
        <w:r w:rsidRPr="002C77E9">
          <w:rPr>
            <w:rFonts w:ascii="Courier New" w:hAnsi="Courier New"/>
            <w:color w:val="000000"/>
            <w:sz w:val="17"/>
            <w:highlight w:val="white"/>
            <w:lang w:val="es-ES_tradnl"/>
          </w:rPr>
          <w:t>&lt;/</w:t>
        </w:r>
        <w:proofErr w:type="spellStart"/>
        <w:proofErr w:type="gramStart"/>
        <w:r w:rsidRPr="002C77E9">
          <w:rPr>
            <w:rFonts w:ascii="Courier New" w:hAnsi="Courier New"/>
            <w:color w:val="000000"/>
            <w:sz w:val="17"/>
            <w:highlight w:val="white"/>
            <w:lang w:val="es-ES_tradnl"/>
          </w:rPr>
          <w:t>pde:SupplementaryDocumentBag</w:t>
        </w:r>
        <w:proofErr w:type="spellEnd"/>
        <w:proofErr w:type="gramEnd"/>
        <w:r w:rsidRPr="002C77E9">
          <w:rPr>
            <w:rFonts w:ascii="Courier New" w:hAnsi="Courier New"/>
            <w:color w:val="000000"/>
            <w:sz w:val="17"/>
            <w:highlight w:val="white"/>
            <w:lang w:val="es-ES_tradnl"/>
          </w:rPr>
          <w:t>&gt;</w:t>
        </w:r>
      </w:ins>
    </w:p>
    <w:p w14:paraId="1135916F" w14:textId="77777777" w:rsidR="00983D10" w:rsidRPr="002C77E9" w:rsidRDefault="00983D10" w:rsidP="00983D10">
      <w:pPr>
        <w:autoSpaceDE w:val="0"/>
        <w:autoSpaceDN w:val="0"/>
        <w:adjustRightInd w:val="0"/>
        <w:spacing w:before="0" w:after="0"/>
        <w:rPr>
          <w:ins w:id="1444" w:author="Author"/>
          <w:rFonts w:ascii="Courier New" w:hAnsi="Courier New" w:cs="Courier New"/>
          <w:color w:val="000000"/>
          <w:sz w:val="17"/>
          <w:szCs w:val="17"/>
          <w:highlight w:val="white"/>
          <w:lang w:val="es-ES_tradnl"/>
        </w:rPr>
      </w:pPr>
      <w:ins w:id="1445" w:author="Author">
        <w:r w:rsidRPr="002C77E9">
          <w:rPr>
            <w:rFonts w:ascii="Courier New" w:hAnsi="Courier New"/>
            <w:color w:val="000000"/>
            <w:sz w:val="17"/>
            <w:highlight w:val="white"/>
            <w:lang w:val="es-ES_tradnl"/>
          </w:rPr>
          <w:t>&lt;/</w:t>
        </w:r>
        <w:proofErr w:type="spellStart"/>
        <w:proofErr w:type="gramStart"/>
        <w:r w:rsidRPr="002C77E9">
          <w:rPr>
            <w:rFonts w:ascii="Courier New" w:hAnsi="Courier New"/>
            <w:color w:val="000000"/>
            <w:sz w:val="17"/>
            <w:highlight w:val="white"/>
            <w:lang w:val="es-ES_tradnl"/>
          </w:rPr>
          <w:t>pde:PriorityDocumentIndex</w:t>
        </w:r>
        <w:proofErr w:type="spellEnd"/>
        <w:proofErr w:type="gramEnd"/>
        <w:r w:rsidRPr="002C77E9">
          <w:rPr>
            <w:rFonts w:ascii="Courier New" w:hAnsi="Courier New"/>
            <w:color w:val="000000"/>
            <w:sz w:val="17"/>
            <w:highlight w:val="white"/>
            <w:lang w:val="es-ES_tradnl"/>
          </w:rPr>
          <w:t>&gt;</w:t>
        </w:r>
      </w:ins>
    </w:p>
    <w:p w14:paraId="4DBDA1D2" w14:textId="77777777" w:rsidR="00983D10" w:rsidRDefault="00983D10" w:rsidP="008514E6">
      <w:pPr>
        <w:spacing w:before="0" w:after="0"/>
        <w:ind w:left="5533"/>
        <w:jc w:val="center"/>
        <w:rPr>
          <w:lang w:val="es-ES_tradnl"/>
        </w:rPr>
      </w:pPr>
    </w:p>
    <w:p w14:paraId="38400957" w14:textId="77777777" w:rsidR="00983D10" w:rsidRDefault="00983D10" w:rsidP="008514E6">
      <w:pPr>
        <w:spacing w:before="0" w:after="0"/>
        <w:ind w:left="5533"/>
        <w:jc w:val="center"/>
        <w:rPr>
          <w:lang w:val="es-ES_tradnl"/>
        </w:rPr>
      </w:pPr>
    </w:p>
    <w:p w14:paraId="0EB73993" w14:textId="7EF5D6D8" w:rsidR="00CF3740" w:rsidRPr="002C77E9" w:rsidRDefault="00CF3740" w:rsidP="008514E6">
      <w:pPr>
        <w:spacing w:before="0" w:after="0"/>
        <w:ind w:left="5533"/>
        <w:jc w:val="center"/>
        <w:rPr>
          <w:rFonts w:eastAsia="Calibri" w:cs="Arial"/>
          <w:bCs/>
          <w:kern w:val="0"/>
          <w:lang w:val="es-ES_tradnl"/>
          <w14:ligatures w14:val="none"/>
        </w:rPr>
      </w:pPr>
      <w:r w:rsidRPr="002C77E9">
        <w:rPr>
          <w:lang w:val="es-ES_tradnl"/>
        </w:rPr>
        <w:t>[Sigue el Apéndice C del Anexo I de la Norma</w:t>
      </w:r>
      <w:r w:rsidR="002C77E9" w:rsidRPr="002C77E9">
        <w:rPr>
          <w:lang w:val="es-ES_tradnl"/>
        </w:rPr>
        <w:t> </w:t>
      </w:r>
      <w:r w:rsidRPr="002C77E9">
        <w:rPr>
          <w:lang w:val="es-ES_tradnl"/>
        </w:rPr>
        <w:t>ST.92]</w:t>
      </w:r>
    </w:p>
    <w:p w14:paraId="4D073AAC" w14:textId="3AECF6F6" w:rsidR="00E0324A" w:rsidRPr="002C77E9" w:rsidRDefault="00E0324A" w:rsidP="00B66886">
      <w:pPr>
        <w:autoSpaceDE w:val="0"/>
        <w:autoSpaceDN w:val="0"/>
        <w:adjustRightInd w:val="0"/>
        <w:spacing w:before="0" w:after="0"/>
        <w:rPr>
          <w:rFonts w:cs="Arial"/>
          <w:color w:val="000000"/>
          <w:sz w:val="17"/>
          <w:szCs w:val="17"/>
          <w:highlight w:val="white"/>
          <w:lang w:val="es-ES_tradnl"/>
        </w:rPr>
      </w:pPr>
    </w:p>
    <w:p w14:paraId="2FCB00C1" w14:textId="69EA299C" w:rsidR="00E0324A" w:rsidRPr="002C77E9" w:rsidRDefault="00E0324A" w:rsidP="00B66886">
      <w:pPr>
        <w:autoSpaceDE w:val="0"/>
        <w:autoSpaceDN w:val="0"/>
        <w:adjustRightInd w:val="0"/>
        <w:spacing w:before="0" w:after="0"/>
        <w:rPr>
          <w:rFonts w:cs="Arial"/>
          <w:color w:val="000000"/>
          <w:sz w:val="17"/>
          <w:szCs w:val="17"/>
          <w:highlight w:val="white"/>
          <w:lang w:val="es-ES_tradnl"/>
        </w:rPr>
      </w:pPr>
    </w:p>
    <w:p w14:paraId="303CC060" w14:textId="170FEC60" w:rsidR="00E0324A" w:rsidRPr="002C77E9" w:rsidRDefault="00E0324A" w:rsidP="00B66886">
      <w:pPr>
        <w:autoSpaceDE w:val="0"/>
        <w:autoSpaceDN w:val="0"/>
        <w:adjustRightInd w:val="0"/>
        <w:spacing w:before="0" w:after="0"/>
        <w:rPr>
          <w:rFonts w:cs="Arial"/>
          <w:color w:val="000000"/>
          <w:sz w:val="17"/>
          <w:szCs w:val="17"/>
          <w:highlight w:val="white"/>
          <w:lang w:val="es-ES_tradnl"/>
        </w:rPr>
      </w:pPr>
    </w:p>
    <w:p w14:paraId="5FBC6E2C" w14:textId="77777777" w:rsidR="00E0324A" w:rsidRPr="002C77E9" w:rsidRDefault="00E0324A">
      <w:pPr>
        <w:rPr>
          <w:rFonts w:eastAsia="SimSun" w:cs="Arial"/>
          <w:b/>
          <w:color w:val="000000"/>
          <w:kern w:val="0"/>
          <w:sz w:val="17"/>
          <w:szCs w:val="17"/>
          <w:lang w:val="es-ES_tradnl"/>
          <w14:ligatures w14:val="none"/>
        </w:rPr>
      </w:pPr>
      <w:bookmarkStart w:id="1446" w:name="_Toc180148831"/>
      <w:r w:rsidRPr="002C77E9">
        <w:rPr>
          <w:lang w:val="es-ES_tradnl"/>
        </w:rPr>
        <w:br w:type="page"/>
      </w:r>
    </w:p>
    <w:p w14:paraId="438BAF24" w14:textId="77777777" w:rsidR="00AC7D94" w:rsidRPr="002C77E9" w:rsidRDefault="00AC7D94" w:rsidP="00AC7D94">
      <w:pPr>
        <w:autoSpaceDE w:val="0"/>
        <w:autoSpaceDN w:val="0"/>
        <w:adjustRightInd w:val="0"/>
        <w:spacing w:before="0" w:after="0" w:line="360" w:lineRule="auto"/>
        <w:jc w:val="center"/>
        <w:outlineLvl w:val="0"/>
        <w:rPr>
          <w:ins w:id="1447" w:author="Author"/>
          <w:rFonts w:eastAsia="SimSun" w:cs="Arial"/>
          <w:b/>
          <w:color w:val="000000"/>
          <w:kern w:val="0"/>
          <w:sz w:val="17"/>
          <w:szCs w:val="17"/>
          <w:lang w:val="es-ES_tradnl"/>
          <w14:ligatures w14:val="none"/>
        </w:rPr>
      </w:pPr>
      <w:bookmarkStart w:id="1448" w:name="_Toc198822800"/>
      <w:bookmarkStart w:id="1449" w:name="_Toc203552048"/>
      <w:bookmarkStart w:id="1450" w:name="_Toc211324033"/>
      <w:bookmarkStart w:id="1451" w:name="_Toc211443153"/>
      <w:bookmarkStart w:id="1452" w:name="_Toc211443348"/>
      <w:bookmarkStart w:id="1453" w:name="_Toc213229639"/>
      <w:ins w:id="1454" w:author="Author">
        <w:r w:rsidRPr="002C77E9">
          <w:rPr>
            <w:b/>
            <w:color w:val="000000"/>
            <w:sz w:val="17"/>
            <w:lang w:val="es-ES_tradnl"/>
          </w:rPr>
          <w:lastRenderedPageBreak/>
          <w:t>APÉNDICE C DEL ANEXO I</w:t>
        </w:r>
        <w:bookmarkEnd w:id="1448"/>
        <w:bookmarkEnd w:id="1449"/>
        <w:bookmarkEnd w:id="1450"/>
        <w:bookmarkEnd w:id="1451"/>
        <w:bookmarkEnd w:id="1452"/>
        <w:bookmarkEnd w:id="1453"/>
        <w:r w:rsidRPr="002C77E9">
          <w:rPr>
            <w:b/>
            <w:color w:val="000000"/>
            <w:sz w:val="17"/>
            <w:lang w:val="es-ES_tradnl"/>
          </w:rPr>
          <w:t xml:space="preserve"> </w:t>
        </w:r>
      </w:ins>
    </w:p>
    <w:p w14:paraId="60CACD6B" w14:textId="77777777" w:rsidR="00AC7D94" w:rsidRPr="002C77E9" w:rsidRDefault="00AC7D94" w:rsidP="00AC7D94">
      <w:pPr>
        <w:autoSpaceDE w:val="0"/>
        <w:autoSpaceDN w:val="0"/>
        <w:adjustRightInd w:val="0"/>
        <w:spacing w:before="0" w:after="0" w:line="360" w:lineRule="auto"/>
        <w:jc w:val="center"/>
        <w:outlineLvl w:val="0"/>
        <w:rPr>
          <w:ins w:id="1455" w:author="Author"/>
          <w:rFonts w:eastAsia="SimSun" w:cs="Arial"/>
          <w:color w:val="000000"/>
          <w:kern w:val="0"/>
          <w:sz w:val="17"/>
          <w:szCs w:val="17"/>
          <w:lang w:val="es-ES_tradnl"/>
          <w14:ligatures w14:val="none"/>
        </w:rPr>
      </w:pPr>
      <w:bookmarkStart w:id="1456" w:name="_Toc198822801"/>
      <w:bookmarkStart w:id="1457" w:name="_Toc203552049"/>
      <w:bookmarkStart w:id="1458" w:name="_Toc211324034"/>
      <w:bookmarkStart w:id="1459" w:name="_Toc211443154"/>
      <w:bookmarkStart w:id="1460" w:name="_Toc211443349"/>
      <w:bookmarkStart w:id="1461" w:name="_Toc213229640"/>
      <w:ins w:id="1462" w:author="Author">
        <w:r w:rsidRPr="002C77E9">
          <w:rPr>
            <w:color w:val="000000"/>
            <w:sz w:val="17"/>
            <w:lang w:val="es-ES_tradnl"/>
          </w:rPr>
          <w:t>EJEMPLO DE INSTANCIA XML DEL ARCHIVO DE ÍNDICE DEL PDDP PARA MARCAS</w:t>
        </w:r>
        <w:bookmarkEnd w:id="1456"/>
        <w:bookmarkEnd w:id="1457"/>
        <w:bookmarkEnd w:id="1458"/>
        <w:bookmarkEnd w:id="1459"/>
        <w:bookmarkEnd w:id="1460"/>
        <w:bookmarkEnd w:id="1461"/>
      </w:ins>
    </w:p>
    <w:p w14:paraId="5F377DCD" w14:textId="77777777" w:rsidR="00AC7D94" w:rsidRPr="002C77E9" w:rsidRDefault="00AC7D94" w:rsidP="00AC7D94">
      <w:pPr>
        <w:spacing w:before="0" w:after="0"/>
        <w:rPr>
          <w:ins w:id="1463" w:author="Author"/>
          <w:rFonts w:eastAsia="Calibri" w:cs="Arial"/>
          <w:kern w:val="0"/>
          <w:sz w:val="17"/>
          <w:szCs w:val="17"/>
          <w:lang w:val="es-ES_tradnl" w:eastAsia="zh-CN"/>
          <w14:ligatures w14:val="none"/>
        </w:rPr>
      </w:pPr>
    </w:p>
    <w:p w14:paraId="6EE20BF1" w14:textId="63FA165B" w:rsidR="00AC7D94" w:rsidRPr="00A7485F" w:rsidRDefault="00AC7D94" w:rsidP="00AC7D94">
      <w:pPr>
        <w:spacing w:before="0" w:after="0"/>
        <w:rPr>
          <w:ins w:id="1464" w:author="Author"/>
          <w:rFonts w:eastAsia="Times New Roman" w:cs="Arial"/>
          <w:color w:val="343434"/>
          <w:kern w:val="0"/>
          <w:sz w:val="18"/>
          <w:szCs w:val="18"/>
          <w:lang w:val="es-ES_tradnl"/>
          <w14:ligatures w14:val="none"/>
        </w:rPr>
      </w:pPr>
      <w:ins w:id="1465" w:author="Author">
        <w:r w:rsidRPr="002C77E9">
          <w:rPr>
            <w:sz w:val="17"/>
            <w:lang w:val="es-ES_tradnl"/>
          </w:rPr>
          <w:t xml:space="preserve">Este apéndice es una instancia XML de un archivo de índice del PDDP para marcas, estructurado según el esquema XML del Anexo I. También está disponible en: </w:t>
        </w:r>
      </w:ins>
      <w:hyperlink r:id="rId34" w:tgtFrame="new" w:history="1">
        <w:r w:rsidR="00A7485F" w:rsidRPr="00DC26B1">
          <w:rPr>
            <w:rStyle w:val="Hyperlink"/>
            <w:rFonts w:eastAsia="Times New Roman" w:cs="Arial"/>
            <w:kern w:val="0"/>
            <w:sz w:val="18"/>
            <w:szCs w:val="18"/>
            <w14:ligatures w14:val="none"/>
          </w:rPr>
          <w:t>https://www.wipo.int/edocs/mdocs/cws/</w:t>
        </w:r>
        <w:r w:rsidR="00A7485F">
          <w:rPr>
            <w:rStyle w:val="Hyperlink"/>
            <w:rFonts w:eastAsia="Times New Roman" w:cs="Arial"/>
            <w:kern w:val="0"/>
            <w:sz w:val="18"/>
            <w:szCs w:val="18"/>
            <w14:ligatures w14:val="none"/>
          </w:rPr>
          <w:t>es</w:t>
        </w:r>
        <w:r w:rsidR="00A7485F" w:rsidRPr="00DC26B1">
          <w:rPr>
            <w:rStyle w:val="Hyperlink"/>
            <w:rFonts w:eastAsia="Times New Roman" w:cs="Arial"/>
            <w:kern w:val="0"/>
            <w:sz w:val="18"/>
            <w:szCs w:val="18"/>
            <w14:ligatures w14:val="none"/>
          </w:rPr>
          <w:t>/cws_13/cws_13_20_rev-annexiv.zip</w:t>
        </w:r>
      </w:hyperlink>
    </w:p>
    <w:p w14:paraId="70F12105" w14:textId="77777777" w:rsidR="00AC7D94" w:rsidRPr="002C77E9" w:rsidRDefault="00AC7D94" w:rsidP="00AC7D94">
      <w:pPr>
        <w:widowControl w:val="0"/>
        <w:kinsoku w:val="0"/>
        <w:spacing w:before="0" w:after="0"/>
        <w:rPr>
          <w:ins w:id="1466" w:author="Author"/>
          <w:rFonts w:eastAsia="SimSun" w:cs="Arial"/>
          <w:kern w:val="0"/>
          <w:sz w:val="17"/>
          <w:szCs w:val="17"/>
          <w:highlight w:val="yellow"/>
          <w:lang w:val="es-ES_tradnl"/>
          <w14:ligatures w14:val="none"/>
        </w:rPr>
      </w:pPr>
      <w:ins w:id="1467" w:author="Author">
        <w:r w:rsidRPr="002C77E9">
          <w:rPr>
            <w:i/>
            <w:sz w:val="17"/>
            <w:lang w:val="es-ES_tradnl"/>
          </w:rPr>
          <w:t>(Nota: el enlace al ejemplo de instancia XML para diseños industriales se actualizará cuando se publique la norma).</w:t>
        </w:r>
      </w:ins>
    </w:p>
    <w:p w14:paraId="6D8CC269" w14:textId="77777777" w:rsidR="00AC7D94" w:rsidRPr="002C77E9" w:rsidRDefault="00AC7D94" w:rsidP="00AC7D94">
      <w:pPr>
        <w:spacing w:before="0" w:after="0"/>
        <w:rPr>
          <w:ins w:id="1468" w:author="Author"/>
          <w:rFonts w:eastAsia="SimSun" w:cs="Arial"/>
          <w:b/>
          <w:bCs/>
          <w:color w:val="000000"/>
          <w:kern w:val="0"/>
          <w:sz w:val="17"/>
          <w:szCs w:val="17"/>
          <w:lang w:val="es-ES_tradnl" w:eastAsia="zh-CN"/>
          <w14:ligatures w14:val="none"/>
        </w:rPr>
      </w:pPr>
    </w:p>
    <w:p w14:paraId="4C0B3140" w14:textId="77777777" w:rsidR="00AC7D94" w:rsidRPr="002C77E9" w:rsidRDefault="00AC7D94" w:rsidP="00AC7D94">
      <w:pPr>
        <w:spacing w:before="0" w:after="0"/>
        <w:rPr>
          <w:ins w:id="1469" w:author="Author"/>
          <w:rFonts w:cs="Arial"/>
          <w:kern w:val="0"/>
          <w:lang w:val="es-ES_tradnl"/>
          <w14:ligatures w14:val="none"/>
        </w:rPr>
      </w:pPr>
    </w:p>
    <w:p w14:paraId="646D4EDF" w14:textId="77777777" w:rsidR="00AC7D94" w:rsidRPr="00560F8F" w:rsidRDefault="00AC7D94" w:rsidP="00AC7D94">
      <w:pPr>
        <w:spacing w:before="0" w:after="0"/>
        <w:rPr>
          <w:ins w:id="1470" w:author="Author"/>
          <w:rFonts w:ascii="Courier New" w:hAnsi="Courier New" w:cs="Courier New"/>
          <w:kern w:val="0"/>
          <w:sz w:val="17"/>
          <w:szCs w:val="17"/>
          <w:lang w:val="fr-FR"/>
          <w14:ligatures w14:val="none"/>
        </w:rPr>
      </w:pPr>
      <w:proofErr w:type="gramStart"/>
      <w:ins w:id="1471" w:author="Author">
        <w:r w:rsidRPr="00560F8F">
          <w:rPr>
            <w:rFonts w:ascii="Courier New" w:hAnsi="Courier New"/>
            <w:sz w:val="17"/>
            <w:lang w:val="fr-FR"/>
          </w:rPr>
          <w:t>&lt;?</w:t>
        </w:r>
        <w:proofErr w:type="gramEnd"/>
        <w:r w:rsidRPr="00560F8F">
          <w:rPr>
            <w:rFonts w:ascii="Courier New" w:hAnsi="Courier New"/>
            <w:sz w:val="17"/>
            <w:lang w:val="fr-FR"/>
          </w:rPr>
          <w:t xml:space="preserve">xml version="1.0" </w:t>
        </w:r>
        <w:proofErr w:type="spellStart"/>
        <w:r w:rsidRPr="00560F8F">
          <w:rPr>
            <w:rFonts w:ascii="Courier New" w:hAnsi="Courier New"/>
            <w:sz w:val="17"/>
            <w:lang w:val="fr-FR"/>
          </w:rPr>
          <w:t>encoding</w:t>
        </w:r>
        <w:proofErr w:type="spellEnd"/>
        <w:r w:rsidRPr="00560F8F">
          <w:rPr>
            <w:rFonts w:ascii="Courier New" w:hAnsi="Courier New"/>
            <w:sz w:val="17"/>
            <w:lang w:val="fr-FR"/>
          </w:rPr>
          <w:t>="UTF-8</w:t>
        </w:r>
        <w:proofErr w:type="gramStart"/>
        <w:r w:rsidRPr="00560F8F">
          <w:rPr>
            <w:rFonts w:ascii="Courier New" w:hAnsi="Courier New"/>
            <w:sz w:val="17"/>
            <w:lang w:val="fr-FR"/>
          </w:rPr>
          <w:t>"?</w:t>
        </w:r>
        <w:proofErr w:type="gramEnd"/>
        <w:r w:rsidRPr="00560F8F">
          <w:rPr>
            <w:rFonts w:ascii="Courier New" w:hAnsi="Courier New"/>
            <w:sz w:val="17"/>
            <w:lang w:val="fr-FR"/>
          </w:rPr>
          <w:t>&gt;</w:t>
        </w:r>
      </w:ins>
    </w:p>
    <w:p w14:paraId="5077AD0F" w14:textId="77777777" w:rsidR="00AC7D94" w:rsidRPr="00560F8F" w:rsidRDefault="00AC7D94" w:rsidP="00AC7D94">
      <w:pPr>
        <w:spacing w:before="0" w:after="0"/>
        <w:rPr>
          <w:ins w:id="1472" w:author="Author"/>
          <w:rFonts w:ascii="Courier New" w:hAnsi="Courier New" w:cs="Courier New"/>
          <w:kern w:val="0"/>
          <w:sz w:val="17"/>
          <w:szCs w:val="17"/>
          <w:lang w:val="fr-FR"/>
          <w14:ligatures w14:val="none"/>
        </w:rPr>
      </w:pPr>
      <w:ins w:id="1473" w:author="Author">
        <w:r w:rsidRPr="00560F8F">
          <w:rPr>
            <w:rFonts w:ascii="Courier New" w:hAnsi="Courier New"/>
            <w:sz w:val="17"/>
            <w:lang w:val="fr-FR"/>
          </w:rPr>
          <w:t>&lt;</w:t>
        </w:r>
        <w:proofErr w:type="spellStart"/>
        <w:proofErr w:type="gramStart"/>
        <w:r w:rsidRPr="00560F8F">
          <w:rPr>
            <w:rFonts w:ascii="Courier New" w:hAnsi="Courier New"/>
            <w:sz w:val="17"/>
            <w:lang w:val="fr-FR"/>
          </w:rPr>
          <w:t>pde:PriorityDocumentIndex</w:t>
        </w:r>
        <w:proofErr w:type="spellEnd"/>
        <w:proofErr w:type="gramEnd"/>
        <w:r w:rsidRPr="00560F8F">
          <w:rPr>
            <w:rFonts w:ascii="Courier New" w:hAnsi="Courier New"/>
            <w:sz w:val="17"/>
            <w:lang w:val="fr-FR"/>
          </w:rPr>
          <w:t xml:space="preserve"> </w:t>
        </w:r>
        <w:proofErr w:type="spellStart"/>
        <w:proofErr w:type="gramStart"/>
        <w:r w:rsidRPr="00560F8F">
          <w:rPr>
            <w:rFonts w:ascii="Courier New" w:hAnsi="Courier New"/>
            <w:sz w:val="17"/>
            <w:lang w:val="fr-FR"/>
          </w:rPr>
          <w:t>xmlns:xsi</w:t>
        </w:r>
        <w:proofErr w:type="spellEnd"/>
        <w:proofErr w:type="gramEnd"/>
        <w:r w:rsidRPr="00560F8F">
          <w:rPr>
            <w:rFonts w:ascii="Courier New" w:hAnsi="Courier New"/>
            <w:sz w:val="17"/>
            <w:lang w:val="fr-FR"/>
          </w:rPr>
          <w:t xml:space="preserve">="http://www.w3.org/2001/XMLSchema-instance" </w:t>
        </w:r>
        <w:proofErr w:type="gramStart"/>
        <w:r w:rsidRPr="00560F8F">
          <w:rPr>
            <w:rFonts w:ascii="Courier New" w:hAnsi="Courier New"/>
            <w:sz w:val="17"/>
            <w:lang w:val="fr-FR"/>
          </w:rPr>
          <w:t>xmlns:pde</w:t>
        </w:r>
        <w:proofErr w:type="gramEnd"/>
        <w:r w:rsidRPr="00560F8F">
          <w:rPr>
            <w:rFonts w:ascii="Courier New" w:hAnsi="Courier New"/>
            <w:sz w:val="17"/>
            <w:lang w:val="fr-FR"/>
          </w:rPr>
          <w:t xml:space="preserve">="http://www.wipo.int/standards/XMLSchema/PriorityDocumentExchange" </w:t>
        </w:r>
        <w:proofErr w:type="spellStart"/>
        <w:proofErr w:type="gramStart"/>
        <w:r w:rsidRPr="00560F8F">
          <w:rPr>
            <w:rFonts w:ascii="Courier New" w:hAnsi="Courier New"/>
            <w:sz w:val="17"/>
            <w:lang w:val="fr-FR"/>
          </w:rPr>
          <w:t>xmlns:dgn</w:t>
        </w:r>
        <w:proofErr w:type="spellEnd"/>
        <w:proofErr w:type="gramEnd"/>
        <w:r w:rsidRPr="00560F8F">
          <w:rPr>
            <w:rFonts w:ascii="Courier New" w:hAnsi="Courier New"/>
            <w:sz w:val="17"/>
            <w:lang w:val="fr-FR"/>
          </w:rPr>
          <w:t xml:space="preserve">="http://www.wipo.int/standards/XMLSchema/ST96/Design" </w:t>
        </w:r>
        <w:proofErr w:type="gramStart"/>
        <w:r w:rsidRPr="00560F8F">
          <w:rPr>
            <w:rFonts w:ascii="Courier New" w:hAnsi="Courier New"/>
            <w:sz w:val="17"/>
            <w:lang w:val="fr-FR"/>
          </w:rPr>
          <w:t>xmlns:tmk</w:t>
        </w:r>
        <w:proofErr w:type="gramEnd"/>
        <w:r w:rsidRPr="00560F8F">
          <w:rPr>
            <w:rFonts w:ascii="Courier New" w:hAnsi="Courier New"/>
            <w:sz w:val="17"/>
            <w:lang w:val="fr-FR"/>
          </w:rPr>
          <w:t xml:space="preserve">="http://www.wipo.int/standards/XMLSchema/ST96/Trademark" </w:t>
        </w:r>
        <w:proofErr w:type="spellStart"/>
        <w:proofErr w:type="gramStart"/>
        <w:r w:rsidRPr="00560F8F">
          <w:rPr>
            <w:rFonts w:ascii="Courier New" w:hAnsi="Courier New"/>
            <w:sz w:val="17"/>
            <w:lang w:val="fr-FR"/>
          </w:rPr>
          <w:t>xmlns:</w:t>
        </w:r>
        <w:proofErr w:type="gramEnd"/>
        <w:r w:rsidRPr="00560F8F">
          <w:rPr>
            <w:rFonts w:ascii="Courier New" w:hAnsi="Courier New"/>
            <w:sz w:val="17"/>
            <w:lang w:val="fr-FR"/>
          </w:rPr>
          <w:t>com</w:t>
        </w:r>
        <w:proofErr w:type="spellEnd"/>
        <w:r w:rsidRPr="00560F8F">
          <w:rPr>
            <w:rFonts w:ascii="Courier New" w:hAnsi="Courier New"/>
            <w:sz w:val="17"/>
            <w:lang w:val="fr-FR"/>
          </w:rPr>
          <w:t xml:space="preserve">="http://www.wipo.int/standards/XMLSchema/ST96/Common" </w:t>
        </w:r>
        <w:proofErr w:type="spellStart"/>
        <w:proofErr w:type="gramStart"/>
        <w:r w:rsidRPr="00560F8F">
          <w:rPr>
            <w:rFonts w:ascii="Courier New" w:hAnsi="Courier New"/>
            <w:sz w:val="17"/>
            <w:lang w:val="fr-FR"/>
          </w:rPr>
          <w:t>com:languageCode</w:t>
        </w:r>
        <w:proofErr w:type="spellEnd"/>
        <w:proofErr w:type="gramEnd"/>
        <w:r w:rsidRPr="00560F8F">
          <w:rPr>
            <w:rFonts w:ascii="Courier New" w:hAnsi="Courier New"/>
            <w:sz w:val="17"/>
            <w:lang w:val="fr-FR"/>
          </w:rPr>
          <w:t xml:space="preserve">="en" </w:t>
        </w:r>
        <w:proofErr w:type="gramStart"/>
        <w:r w:rsidRPr="00560F8F">
          <w:rPr>
            <w:rFonts w:ascii="Courier New" w:hAnsi="Courier New"/>
            <w:sz w:val="17"/>
            <w:lang w:val="fr-FR"/>
          </w:rPr>
          <w:t>xsi:schemaLocation</w:t>
        </w:r>
        <w:proofErr w:type="gramEnd"/>
        <w:r w:rsidRPr="00560F8F">
          <w:rPr>
            <w:rFonts w:ascii="Courier New" w:hAnsi="Courier New"/>
            <w:sz w:val="17"/>
            <w:lang w:val="fr-FR"/>
          </w:rPr>
          <w:t>="http://www.wipo.int/standards/XMLSchema/PriorityDocumentExchange PriorityDocumentIndex_V2_0.xsd"&gt;</w:t>
        </w:r>
      </w:ins>
    </w:p>
    <w:p w14:paraId="1A36EF72" w14:textId="77777777" w:rsidR="00AC7D94" w:rsidRPr="00560F8F" w:rsidRDefault="00AC7D94" w:rsidP="00AC7D94">
      <w:pPr>
        <w:spacing w:before="0" w:after="0"/>
        <w:rPr>
          <w:ins w:id="1474" w:author="Author"/>
          <w:rFonts w:ascii="Courier New" w:hAnsi="Courier New" w:cs="Courier New"/>
          <w:kern w:val="0"/>
          <w:sz w:val="17"/>
          <w:szCs w:val="17"/>
          <w:lang w:val="en-US"/>
          <w14:ligatures w14:val="none"/>
        </w:rPr>
      </w:pPr>
      <w:ins w:id="1475" w:author="Author">
        <w:r w:rsidRPr="00560F8F">
          <w:rPr>
            <w:rFonts w:ascii="Courier New" w:hAnsi="Courier New"/>
            <w:sz w:val="17"/>
            <w:lang w:val="fr-FR"/>
          </w:rPr>
          <w:tab/>
        </w:r>
        <w:r w:rsidRPr="00560F8F">
          <w:rPr>
            <w:rFonts w:ascii="Courier New" w:hAnsi="Courier New"/>
            <w:sz w:val="17"/>
            <w:lang w:val="en-US"/>
          </w:rPr>
          <w:t>&lt;</w:t>
        </w:r>
        <w:proofErr w:type="spellStart"/>
        <w:proofErr w:type="gramStart"/>
        <w:r w:rsidRPr="00560F8F">
          <w:rPr>
            <w:rFonts w:ascii="Courier New" w:hAnsi="Courier New"/>
            <w:sz w:val="17"/>
            <w:lang w:val="en-US"/>
          </w:rPr>
          <w:t>pde:IPRightKindCategory</w:t>
        </w:r>
        <w:proofErr w:type="spellEnd"/>
        <w:proofErr w:type="gramEnd"/>
        <w:r w:rsidRPr="00560F8F">
          <w:rPr>
            <w:rFonts w:ascii="Courier New" w:hAnsi="Courier New"/>
            <w:sz w:val="17"/>
            <w:lang w:val="en-US"/>
          </w:rPr>
          <w:t>&gt;Trademark&lt;/</w:t>
        </w:r>
        <w:proofErr w:type="spellStart"/>
        <w:proofErr w:type="gramStart"/>
        <w:r w:rsidRPr="00560F8F">
          <w:rPr>
            <w:rFonts w:ascii="Courier New" w:hAnsi="Courier New"/>
            <w:sz w:val="17"/>
            <w:lang w:val="en-US"/>
          </w:rPr>
          <w:t>pde:IPRightKindCategory</w:t>
        </w:r>
        <w:proofErr w:type="spellEnd"/>
        <w:proofErr w:type="gramEnd"/>
        <w:r w:rsidRPr="00560F8F">
          <w:rPr>
            <w:rFonts w:ascii="Courier New" w:hAnsi="Courier New"/>
            <w:sz w:val="17"/>
            <w:lang w:val="en-US"/>
          </w:rPr>
          <w:t>&gt;</w:t>
        </w:r>
      </w:ins>
    </w:p>
    <w:p w14:paraId="488C9778" w14:textId="77777777" w:rsidR="00AC7D94" w:rsidRPr="00560F8F" w:rsidRDefault="00AC7D94" w:rsidP="00AC7D94">
      <w:pPr>
        <w:spacing w:before="0" w:after="0"/>
        <w:rPr>
          <w:ins w:id="1476" w:author="Author"/>
          <w:rFonts w:ascii="Courier New" w:hAnsi="Courier New" w:cs="Courier New"/>
          <w:kern w:val="0"/>
          <w:sz w:val="17"/>
          <w:szCs w:val="17"/>
          <w:lang w:val="en-US"/>
          <w14:ligatures w14:val="none"/>
        </w:rPr>
      </w:pPr>
      <w:ins w:id="1477" w:author="Author">
        <w:r w:rsidRPr="00560F8F">
          <w:rPr>
            <w:rFonts w:ascii="Courier New" w:hAnsi="Courier New"/>
            <w:sz w:val="17"/>
            <w:lang w:val="en-US"/>
          </w:rPr>
          <w:tab/>
          <w:t>&lt;</w:t>
        </w:r>
        <w:proofErr w:type="spellStart"/>
        <w:proofErr w:type="gramStart"/>
        <w:r w:rsidRPr="00560F8F">
          <w:rPr>
            <w:rFonts w:ascii="Courier New" w:hAnsi="Courier New"/>
            <w:sz w:val="17"/>
            <w:lang w:val="en-US"/>
          </w:rPr>
          <w:t>com:IPOfficeCode</w:t>
        </w:r>
        <w:proofErr w:type="spellEnd"/>
        <w:proofErr w:type="gramEnd"/>
        <w:r w:rsidRPr="00560F8F">
          <w:rPr>
            <w:rFonts w:ascii="Courier New" w:hAnsi="Courier New"/>
            <w:sz w:val="17"/>
            <w:lang w:val="en-US"/>
          </w:rPr>
          <w:t>&gt;EM&lt;/</w:t>
        </w:r>
        <w:proofErr w:type="spellStart"/>
        <w:proofErr w:type="gramStart"/>
        <w:r w:rsidRPr="00560F8F">
          <w:rPr>
            <w:rFonts w:ascii="Courier New" w:hAnsi="Courier New"/>
            <w:sz w:val="17"/>
            <w:lang w:val="en-US"/>
          </w:rPr>
          <w:t>com:IPOfficeCode</w:t>
        </w:r>
        <w:proofErr w:type="spellEnd"/>
        <w:proofErr w:type="gramEnd"/>
        <w:r w:rsidRPr="00560F8F">
          <w:rPr>
            <w:rFonts w:ascii="Courier New" w:hAnsi="Courier New"/>
            <w:sz w:val="17"/>
            <w:lang w:val="en-US"/>
          </w:rPr>
          <w:t>&gt;</w:t>
        </w:r>
      </w:ins>
    </w:p>
    <w:p w14:paraId="549BB321" w14:textId="77777777" w:rsidR="00AC7D94" w:rsidRPr="00560F8F" w:rsidRDefault="00AC7D94" w:rsidP="00AC7D94">
      <w:pPr>
        <w:spacing w:before="0" w:after="0"/>
        <w:rPr>
          <w:ins w:id="1478" w:author="Author"/>
          <w:rFonts w:ascii="Courier New" w:hAnsi="Courier New" w:cs="Courier New"/>
          <w:kern w:val="0"/>
          <w:sz w:val="17"/>
          <w:szCs w:val="17"/>
          <w:lang w:val="en-US"/>
          <w14:ligatures w14:val="none"/>
        </w:rPr>
      </w:pPr>
      <w:ins w:id="1479" w:author="Author">
        <w:r w:rsidRPr="00560F8F">
          <w:rPr>
            <w:rFonts w:ascii="Courier New" w:hAnsi="Courier New"/>
            <w:sz w:val="17"/>
            <w:lang w:val="en-US"/>
          </w:rPr>
          <w:tab/>
          <w:t>&lt;</w:t>
        </w:r>
        <w:proofErr w:type="spellStart"/>
        <w:proofErr w:type="gramStart"/>
        <w:r w:rsidRPr="00560F8F">
          <w:rPr>
            <w:rFonts w:ascii="Courier New" w:hAnsi="Courier New"/>
            <w:sz w:val="17"/>
            <w:lang w:val="en-US"/>
          </w:rPr>
          <w:t>com:ApplicationNumber</w:t>
        </w:r>
        <w:proofErr w:type="spellEnd"/>
        <w:proofErr w:type="gramEnd"/>
        <w:r w:rsidRPr="00560F8F">
          <w:rPr>
            <w:rFonts w:ascii="Courier New" w:hAnsi="Courier New"/>
            <w:sz w:val="17"/>
            <w:lang w:val="en-US"/>
          </w:rPr>
          <w:t>&gt;</w:t>
        </w:r>
      </w:ins>
    </w:p>
    <w:p w14:paraId="7433DF56" w14:textId="77777777" w:rsidR="00AC7D94" w:rsidRPr="00560F8F" w:rsidRDefault="00AC7D94" w:rsidP="00AC7D94">
      <w:pPr>
        <w:spacing w:before="0" w:after="0"/>
        <w:rPr>
          <w:ins w:id="1480" w:author="Author"/>
          <w:rFonts w:ascii="Courier New" w:hAnsi="Courier New" w:cs="Courier New"/>
          <w:kern w:val="0"/>
          <w:sz w:val="17"/>
          <w:szCs w:val="17"/>
          <w:lang w:val="en-US"/>
          <w14:ligatures w14:val="none"/>
        </w:rPr>
      </w:pPr>
      <w:ins w:id="1481" w:author="Autho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com:ApplicationNumberText</w:t>
        </w:r>
        <w:proofErr w:type="spellEnd"/>
        <w:proofErr w:type="gramEnd"/>
        <w:r w:rsidRPr="00560F8F">
          <w:rPr>
            <w:rFonts w:ascii="Courier New" w:hAnsi="Courier New"/>
            <w:sz w:val="17"/>
            <w:lang w:val="en-US"/>
          </w:rPr>
          <w:t>&gt;018975509&lt;/</w:t>
        </w:r>
        <w:proofErr w:type="spellStart"/>
        <w:proofErr w:type="gramStart"/>
        <w:r w:rsidRPr="00560F8F">
          <w:rPr>
            <w:rFonts w:ascii="Courier New" w:hAnsi="Courier New"/>
            <w:sz w:val="17"/>
            <w:lang w:val="en-US"/>
          </w:rPr>
          <w:t>com:ApplicationNumberText</w:t>
        </w:r>
        <w:proofErr w:type="spellEnd"/>
        <w:proofErr w:type="gramEnd"/>
        <w:r w:rsidRPr="00560F8F">
          <w:rPr>
            <w:rFonts w:ascii="Courier New" w:hAnsi="Courier New"/>
            <w:sz w:val="17"/>
            <w:lang w:val="en-US"/>
          </w:rPr>
          <w:t>&gt;</w:t>
        </w:r>
      </w:ins>
    </w:p>
    <w:p w14:paraId="050BEB18" w14:textId="77777777" w:rsidR="00AC7D94" w:rsidRPr="00560F8F" w:rsidRDefault="00AC7D94" w:rsidP="00AC7D94">
      <w:pPr>
        <w:spacing w:before="0" w:after="0"/>
        <w:rPr>
          <w:ins w:id="1482" w:author="Author"/>
          <w:rFonts w:ascii="Courier New" w:hAnsi="Courier New" w:cs="Courier New"/>
          <w:kern w:val="0"/>
          <w:sz w:val="17"/>
          <w:szCs w:val="17"/>
          <w:lang w:val="en-US"/>
          <w14:ligatures w14:val="none"/>
        </w:rPr>
      </w:pPr>
      <w:ins w:id="1483" w:author="Author">
        <w:r w:rsidRPr="00560F8F">
          <w:rPr>
            <w:rFonts w:ascii="Courier New" w:hAnsi="Courier New"/>
            <w:sz w:val="17"/>
            <w:lang w:val="en-US"/>
          </w:rPr>
          <w:tab/>
          <w:t>&lt;/</w:t>
        </w:r>
        <w:proofErr w:type="spellStart"/>
        <w:proofErr w:type="gramStart"/>
        <w:r w:rsidRPr="00560F8F">
          <w:rPr>
            <w:rFonts w:ascii="Courier New" w:hAnsi="Courier New"/>
            <w:sz w:val="17"/>
            <w:lang w:val="en-US"/>
          </w:rPr>
          <w:t>com:ApplicationNumber</w:t>
        </w:r>
        <w:proofErr w:type="spellEnd"/>
        <w:proofErr w:type="gramEnd"/>
        <w:r w:rsidRPr="00560F8F">
          <w:rPr>
            <w:rFonts w:ascii="Courier New" w:hAnsi="Courier New"/>
            <w:sz w:val="17"/>
            <w:lang w:val="en-US"/>
          </w:rPr>
          <w:t>&gt;</w:t>
        </w:r>
      </w:ins>
    </w:p>
    <w:p w14:paraId="3546AD25" w14:textId="77777777" w:rsidR="00AC7D94" w:rsidRPr="00560F8F" w:rsidRDefault="00AC7D94" w:rsidP="00AC7D94">
      <w:pPr>
        <w:spacing w:before="0" w:after="0"/>
        <w:rPr>
          <w:ins w:id="1484" w:author="Author"/>
          <w:rFonts w:ascii="Courier New" w:hAnsi="Courier New" w:cs="Courier New"/>
          <w:kern w:val="0"/>
          <w:sz w:val="17"/>
          <w:szCs w:val="17"/>
          <w:lang w:val="en-US"/>
          <w14:ligatures w14:val="none"/>
        </w:rPr>
      </w:pPr>
      <w:ins w:id="1485" w:author="Author">
        <w:r w:rsidRPr="00560F8F">
          <w:rPr>
            <w:rFonts w:ascii="Courier New" w:hAnsi="Courier New"/>
            <w:sz w:val="17"/>
            <w:lang w:val="en-US"/>
          </w:rPr>
          <w:tab/>
          <w:t>&lt;</w:t>
        </w:r>
        <w:proofErr w:type="gramStart"/>
        <w:r w:rsidRPr="00560F8F">
          <w:rPr>
            <w:rFonts w:ascii="Courier New" w:hAnsi="Courier New"/>
            <w:sz w:val="17"/>
            <w:lang w:val="en-US"/>
          </w:rPr>
          <w:t>pde:ApplicationFilingDate</w:t>
        </w:r>
        <w:proofErr w:type="gramEnd"/>
        <w:r w:rsidRPr="00560F8F">
          <w:rPr>
            <w:rFonts w:ascii="Courier New" w:hAnsi="Courier New"/>
            <w:sz w:val="17"/>
            <w:lang w:val="en-US"/>
          </w:rPr>
          <w:t>&gt;2025-01-01&lt;/</w:t>
        </w:r>
        <w:proofErr w:type="gramStart"/>
        <w:r w:rsidRPr="00560F8F">
          <w:rPr>
            <w:rFonts w:ascii="Courier New" w:hAnsi="Courier New"/>
            <w:sz w:val="17"/>
            <w:lang w:val="en-US"/>
          </w:rPr>
          <w:t>pde:ApplicationFilingDate</w:t>
        </w:r>
        <w:proofErr w:type="gramEnd"/>
        <w:r w:rsidRPr="00560F8F">
          <w:rPr>
            <w:rFonts w:ascii="Courier New" w:hAnsi="Courier New"/>
            <w:sz w:val="17"/>
            <w:lang w:val="en-US"/>
          </w:rPr>
          <w:t>&gt;</w:t>
        </w:r>
      </w:ins>
    </w:p>
    <w:p w14:paraId="736D2B78" w14:textId="77777777" w:rsidR="00AC7D94" w:rsidRPr="00560F8F" w:rsidRDefault="00AC7D94" w:rsidP="00AC7D94">
      <w:pPr>
        <w:spacing w:before="0" w:after="0"/>
        <w:rPr>
          <w:ins w:id="1486" w:author="Author"/>
          <w:rFonts w:ascii="Courier New" w:hAnsi="Courier New" w:cs="Courier New"/>
          <w:kern w:val="0"/>
          <w:sz w:val="17"/>
          <w:szCs w:val="17"/>
          <w:lang w:val="en-US"/>
          <w14:ligatures w14:val="none"/>
        </w:rPr>
      </w:pPr>
      <w:ins w:id="1487" w:author="Author">
        <w:r w:rsidRPr="00560F8F">
          <w:rPr>
            <w:rFonts w:ascii="Courier New" w:hAnsi="Courier New"/>
            <w:sz w:val="17"/>
            <w:lang w:val="en-US"/>
          </w:rPr>
          <w:tab/>
          <w:t>&lt;</w:t>
        </w:r>
        <w:proofErr w:type="spellStart"/>
        <w:proofErr w:type="gramStart"/>
        <w:r w:rsidRPr="00560F8F">
          <w:rPr>
            <w:rFonts w:ascii="Courier New" w:hAnsi="Courier New"/>
            <w:sz w:val="17"/>
            <w:lang w:val="en-US"/>
          </w:rPr>
          <w:t>pde:PriorityDocumentBag</w:t>
        </w:r>
        <w:proofErr w:type="spellEnd"/>
        <w:proofErr w:type="gramEnd"/>
        <w:r w:rsidRPr="00560F8F">
          <w:rPr>
            <w:rFonts w:ascii="Courier New" w:hAnsi="Courier New"/>
            <w:sz w:val="17"/>
            <w:lang w:val="en-US"/>
          </w:rPr>
          <w:t>&gt;</w:t>
        </w:r>
      </w:ins>
    </w:p>
    <w:p w14:paraId="3E29A24A" w14:textId="77777777" w:rsidR="00AC7D94" w:rsidRPr="00560F8F" w:rsidRDefault="00AC7D94" w:rsidP="00AC7D94">
      <w:pPr>
        <w:spacing w:before="0" w:after="0"/>
        <w:rPr>
          <w:ins w:id="1488" w:author="Author"/>
          <w:rFonts w:ascii="Courier New" w:hAnsi="Courier New" w:cs="Courier New"/>
          <w:kern w:val="0"/>
          <w:sz w:val="17"/>
          <w:szCs w:val="17"/>
          <w:lang w:val="en-US"/>
          <w14:ligatures w14:val="none"/>
        </w:rPr>
      </w:pPr>
      <w:ins w:id="1489" w:author="Autho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pde:PriorityDocument</w:t>
        </w:r>
        <w:proofErr w:type="spellEnd"/>
        <w:proofErr w:type="gramEnd"/>
        <w:r w:rsidRPr="00560F8F">
          <w:rPr>
            <w:rFonts w:ascii="Courier New" w:hAnsi="Courier New"/>
            <w:sz w:val="17"/>
            <w:lang w:val="en-US"/>
          </w:rPr>
          <w:t>&gt;</w:t>
        </w:r>
      </w:ins>
    </w:p>
    <w:p w14:paraId="5E43C8EC" w14:textId="77777777" w:rsidR="00AC7D94" w:rsidRPr="00560F8F" w:rsidRDefault="00AC7D94" w:rsidP="00AC7D94">
      <w:pPr>
        <w:spacing w:before="0" w:after="0"/>
        <w:rPr>
          <w:ins w:id="1490" w:author="Author"/>
          <w:rFonts w:ascii="Courier New" w:hAnsi="Courier New" w:cs="Courier New"/>
          <w:kern w:val="0"/>
          <w:sz w:val="17"/>
          <w:szCs w:val="17"/>
          <w:lang w:val="en-US"/>
          <w14:ligatures w14:val="none"/>
        </w:rPr>
      </w:pPr>
      <w:ins w:id="149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com:DocumentName</w:t>
        </w:r>
        <w:proofErr w:type="spellEnd"/>
        <w:proofErr w:type="gramEnd"/>
        <w:r w:rsidRPr="00560F8F">
          <w:rPr>
            <w:rFonts w:ascii="Courier New" w:hAnsi="Courier New"/>
            <w:sz w:val="17"/>
            <w:lang w:val="en-US"/>
          </w:rPr>
          <w:t>&gt;Priority Document PDF&lt;/</w:t>
        </w:r>
        <w:proofErr w:type="spellStart"/>
        <w:proofErr w:type="gramStart"/>
        <w:r w:rsidRPr="00560F8F">
          <w:rPr>
            <w:rFonts w:ascii="Courier New" w:hAnsi="Courier New"/>
            <w:sz w:val="17"/>
            <w:lang w:val="en-US"/>
          </w:rPr>
          <w:t>com:DocumentName</w:t>
        </w:r>
        <w:proofErr w:type="spellEnd"/>
        <w:proofErr w:type="gramEnd"/>
        <w:r w:rsidRPr="00560F8F">
          <w:rPr>
            <w:rFonts w:ascii="Courier New" w:hAnsi="Courier New"/>
            <w:sz w:val="17"/>
            <w:lang w:val="en-US"/>
          </w:rPr>
          <w:t>&gt;</w:t>
        </w:r>
      </w:ins>
    </w:p>
    <w:p w14:paraId="697FEFFB" w14:textId="77777777" w:rsidR="00AC7D94" w:rsidRPr="00560F8F" w:rsidRDefault="00AC7D94" w:rsidP="00AC7D94">
      <w:pPr>
        <w:spacing w:before="0" w:after="0"/>
        <w:rPr>
          <w:ins w:id="1492" w:author="Author"/>
          <w:rFonts w:ascii="Courier New" w:hAnsi="Courier New" w:cs="Courier New"/>
          <w:kern w:val="0"/>
          <w:sz w:val="17"/>
          <w:szCs w:val="17"/>
          <w:lang w:val="en-US"/>
          <w14:ligatures w14:val="none"/>
        </w:rPr>
      </w:pPr>
      <w:ins w:id="1493"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com:FileName</w:t>
        </w:r>
        <w:proofErr w:type="gramEnd"/>
        <w:r w:rsidRPr="00560F8F">
          <w:rPr>
            <w:rFonts w:ascii="Courier New" w:hAnsi="Courier New"/>
            <w:sz w:val="17"/>
            <w:lang w:val="en-US"/>
          </w:rPr>
          <w:t>&gt;EM_018975509_20250101_PriorityDocument.pdf&lt;/</w:t>
        </w:r>
        <w:proofErr w:type="gramStart"/>
        <w:r w:rsidRPr="00560F8F">
          <w:rPr>
            <w:rFonts w:ascii="Courier New" w:hAnsi="Courier New"/>
            <w:sz w:val="17"/>
            <w:lang w:val="en-US"/>
          </w:rPr>
          <w:t>com:FileName</w:t>
        </w:r>
        <w:proofErr w:type="gramEnd"/>
        <w:r w:rsidRPr="00560F8F">
          <w:rPr>
            <w:rFonts w:ascii="Courier New" w:hAnsi="Courier New"/>
            <w:sz w:val="17"/>
            <w:lang w:val="en-US"/>
          </w:rPr>
          <w:t>&gt;</w:t>
        </w:r>
      </w:ins>
    </w:p>
    <w:p w14:paraId="6C265FC0" w14:textId="77777777" w:rsidR="00AC7D94" w:rsidRPr="00560F8F" w:rsidRDefault="00AC7D94" w:rsidP="00AC7D94">
      <w:pPr>
        <w:spacing w:before="0" w:after="0"/>
        <w:rPr>
          <w:ins w:id="1494" w:author="Author"/>
          <w:rFonts w:ascii="Courier New" w:hAnsi="Courier New" w:cs="Courier New"/>
          <w:kern w:val="0"/>
          <w:sz w:val="17"/>
          <w:szCs w:val="17"/>
          <w:lang w:val="en-US"/>
          <w14:ligatures w14:val="none"/>
        </w:rPr>
      </w:pPr>
      <w:ins w:id="1495" w:author="Author">
        <w:r w:rsidRPr="00560F8F">
          <w:rPr>
            <w:rFonts w:ascii="Courier New" w:hAnsi="Courier New"/>
            <w:sz w:val="17"/>
            <w:lang w:val="en-US"/>
          </w:rPr>
          <w:t>&lt;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&gt;MandatoryArtifacts/EM_018975509_20250101_PriorityDocument.pdf&lt;/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w:t>
        </w:r>
      </w:ins>
    </w:p>
    <w:p w14:paraId="1734345A" w14:textId="77777777" w:rsidR="00AC7D94" w:rsidRPr="002C77E9" w:rsidRDefault="00AC7D94" w:rsidP="00AC7D94">
      <w:pPr>
        <w:spacing w:before="0" w:after="0"/>
        <w:rPr>
          <w:ins w:id="1496" w:author="Author"/>
          <w:rFonts w:ascii="Courier New" w:hAnsi="Courier New" w:cs="Courier New"/>
          <w:kern w:val="0"/>
          <w:sz w:val="17"/>
          <w:szCs w:val="17"/>
          <w:lang w:val="es-ES_tradnl"/>
          <w14:ligatures w14:val="none"/>
        </w:rPr>
      </w:pPr>
      <w:ins w:id="149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r>
        <w:r w:rsidRPr="002C77E9">
          <w:rPr>
            <w:rFonts w:ascii="Courier New" w:hAnsi="Courier New"/>
            <w:sz w:val="17"/>
            <w:lang w:val="es-ES_tradnl"/>
          </w:rPr>
          <w:t>&lt;</w:t>
        </w:r>
        <w:proofErr w:type="gramStart"/>
        <w:r w:rsidRPr="002C77E9">
          <w:rPr>
            <w:rFonts w:ascii="Courier New" w:hAnsi="Courier New"/>
            <w:sz w:val="17"/>
            <w:lang w:val="es-ES_tradnl"/>
          </w:rPr>
          <w:t>pde:DocumentAsFiledIndicator</w:t>
        </w:r>
        <w:proofErr w:type="gramEnd"/>
        <w:r w:rsidRPr="002C77E9">
          <w:rPr>
            <w:rFonts w:ascii="Courier New" w:hAnsi="Courier New"/>
            <w:sz w:val="17"/>
            <w:lang w:val="es-ES_tradnl"/>
          </w:rPr>
          <w:t>&gt;false&lt;/</w:t>
        </w:r>
        <w:proofErr w:type="gramStart"/>
        <w:r w:rsidRPr="002C77E9">
          <w:rPr>
            <w:rFonts w:ascii="Courier New" w:hAnsi="Courier New"/>
            <w:sz w:val="17"/>
            <w:lang w:val="es-ES_tradnl"/>
          </w:rPr>
          <w:t>pde:DocumentAsFiledIndicator</w:t>
        </w:r>
        <w:proofErr w:type="gramEnd"/>
        <w:r w:rsidRPr="002C77E9">
          <w:rPr>
            <w:rFonts w:ascii="Courier New" w:hAnsi="Courier New"/>
            <w:sz w:val="17"/>
            <w:lang w:val="es-ES_tradnl"/>
          </w:rPr>
          <w:t>&gt;</w:t>
        </w:r>
      </w:ins>
    </w:p>
    <w:p w14:paraId="48C90DE0" w14:textId="77777777" w:rsidR="00AC7D94" w:rsidRPr="002C77E9" w:rsidRDefault="00AC7D94" w:rsidP="00AC7D94">
      <w:pPr>
        <w:spacing w:before="0" w:after="0"/>
        <w:rPr>
          <w:ins w:id="1498" w:author="Author"/>
          <w:rFonts w:ascii="Courier New" w:hAnsi="Courier New" w:cs="Courier New"/>
          <w:kern w:val="0"/>
          <w:sz w:val="17"/>
          <w:szCs w:val="17"/>
          <w:lang w:val="es-ES_tradnl"/>
          <w14:ligatures w14:val="none"/>
        </w:rPr>
      </w:pPr>
      <w:ins w:id="1499" w:author="Author">
        <w:r w:rsidRPr="002C77E9">
          <w:rPr>
            <w:rFonts w:ascii="Courier New" w:hAnsi="Courier New"/>
            <w:sz w:val="17"/>
            <w:lang w:val="es-ES_tradnl"/>
          </w:rPr>
          <w:tab/>
        </w:r>
        <w:r w:rsidRPr="002C77E9">
          <w:rPr>
            <w:rFonts w:ascii="Courier New" w:hAnsi="Courier New"/>
            <w:sz w:val="17"/>
            <w:lang w:val="es-ES_tradnl"/>
          </w:rPr>
          <w:tab/>
        </w:r>
        <w:r w:rsidRPr="002C77E9">
          <w:rPr>
            <w:rFonts w:ascii="Courier New" w:hAnsi="Courier New"/>
            <w:sz w:val="17"/>
            <w:lang w:val="es-ES_tradnl"/>
          </w:rPr>
          <w:tab/>
          <w:t>&lt;</w:t>
        </w:r>
        <w:proofErr w:type="gramStart"/>
        <w:r w:rsidRPr="002C77E9">
          <w:rPr>
            <w:rFonts w:ascii="Courier New" w:hAnsi="Courier New"/>
            <w:sz w:val="17"/>
            <w:lang w:val="es-ES_tradnl"/>
          </w:rPr>
          <w:t>pde:DocumentFileFormatCategory</w:t>
        </w:r>
        <w:proofErr w:type="gramEnd"/>
        <w:r w:rsidRPr="002C77E9">
          <w:rPr>
            <w:rFonts w:ascii="Courier New" w:hAnsi="Courier New"/>
            <w:sz w:val="17"/>
            <w:lang w:val="es-ES_tradnl"/>
          </w:rPr>
          <w:t>&gt;PDF&lt;/</w:t>
        </w:r>
        <w:proofErr w:type="gramStart"/>
        <w:r w:rsidRPr="002C77E9">
          <w:rPr>
            <w:rFonts w:ascii="Courier New" w:hAnsi="Courier New"/>
            <w:sz w:val="17"/>
            <w:lang w:val="es-ES_tradnl"/>
          </w:rPr>
          <w:t>pde:DocumentFileFormatCategory</w:t>
        </w:r>
        <w:proofErr w:type="gramEnd"/>
        <w:r w:rsidRPr="002C77E9">
          <w:rPr>
            <w:rFonts w:ascii="Courier New" w:hAnsi="Courier New"/>
            <w:sz w:val="17"/>
            <w:lang w:val="es-ES_tradnl"/>
          </w:rPr>
          <w:t>&gt;</w:t>
        </w:r>
      </w:ins>
    </w:p>
    <w:p w14:paraId="64263885" w14:textId="77777777" w:rsidR="00AC7D94" w:rsidRPr="002C77E9" w:rsidRDefault="00AC7D94" w:rsidP="00AC7D94">
      <w:pPr>
        <w:spacing w:before="0" w:after="0"/>
        <w:rPr>
          <w:ins w:id="1500" w:author="Author"/>
          <w:rFonts w:ascii="Courier New" w:hAnsi="Courier New" w:cs="Courier New"/>
          <w:kern w:val="0"/>
          <w:sz w:val="17"/>
          <w:szCs w:val="17"/>
          <w:lang w:val="es-ES_tradnl"/>
          <w14:ligatures w14:val="none"/>
        </w:rPr>
      </w:pPr>
      <w:ins w:id="1501" w:author="Author">
        <w:r w:rsidRPr="002C77E9">
          <w:rPr>
            <w:rFonts w:ascii="Courier New" w:hAnsi="Courier New"/>
            <w:sz w:val="17"/>
            <w:lang w:val="es-ES_tradnl"/>
          </w:rPr>
          <w:tab/>
        </w:r>
        <w:r w:rsidRPr="002C77E9">
          <w:rPr>
            <w:rFonts w:ascii="Courier New" w:hAnsi="Courier New"/>
            <w:sz w:val="17"/>
            <w:lang w:val="es-ES_tradnl"/>
          </w:rPr>
          <w:tab/>
        </w:r>
        <w:r w:rsidRPr="002C77E9">
          <w:rPr>
            <w:rFonts w:ascii="Courier New" w:hAnsi="Courier New"/>
            <w:sz w:val="17"/>
            <w:lang w:val="es-ES_tradnl"/>
          </w:rPr>
          <w:tab/>
          <w:t>&lt;</w:t>
        </w:r>
        <w:proofErr w:type="spellStart"/>
        <w:proofErr w:type="gramStart"/>
        <w:r w:rsidRPr="002C77E9">
          <w:rPr>
            <w:rFonts w:ascii="Courier New" w:hAnsi="Courier New"/>
            <w:sz w:val="17"/>
            <w:lang w:val="es-ES_tradnl"/>
          </w:rPr>
          <w:t>pde:TrademarkMandatoryDocumentCategory</w:t>
        </w:r>
        <w:proofErr w:type="spellEnd"/>
        <w:proofErr w:type="gramEnd"/>
        <w:r w:rsidRPr="002C77E9">
          <w:rPr>
            <w:rFonts w:ascii="Courier New" w:hAnsi="Courier New"/>
            <w:sz w:val="17"/>
            <w:lang w:val="es-ES_tradnl"/>
          </w:rPr>
          <w:t>&gt;</w:t>
        </w:r>
        <w:proofErr w:type="spellStart"/>
        <w:r w:rsidRPr="002C77E9">
          <w:rPr>
            <w:rFonts w:ascii="Courier New" w:hAnsi="Courier New"/>
            <w:sz w:val="17"/>
            <w:lang w:val="es-ES_tradnl"/>
          </w:rPr>
          <w:t>Priority</w:t>
        </w:r>
        <w:proofErr w:type="spellEnd"/>
        <w:r w:rsidRPr="002C77E9">
          <w:rPr>
            <w:rFonts w:ascii="Courier New" w:hAnsi="Courier New"/>
            <w:sz w:val="17"/>
            <w:lang w:val="es-ES_tradnl"/>
          </w:rPr>
          <w:t xml:space="preserve"> </w:t>
        </w:r>
        <w:proofErr w:type="spellStart"/>
        <w:r w:rsidRPr="002C77E9">
          <w:rPr>
            <w:rFonts w:ascii="Courier New" w:hAnsi="Courier New"/>
            <w:sz w:val="17"/>
            <w:lang w:val="es-ES_tradnl"/>
          </w:rPr>
          <w:t>document</w:t>
        </w:r>
        <w:proofErr w:type="spellEnd"/>
        <w:r w:rsidRPr="002C77E9">
          <w:rPr>
            <w:rFonts w:ascii="Courier New" w:hAnsi="Courier New"/>
            <w:sz w:val="17"/>
            <w:lang w:val="es-ES_tradnl"/>
          </w:rPr>
          <w:t xml:space="preserve"> PDF&lt;/</w:t>
        </w:r>
        <w:proofErr w:type="spellStart"/>
        <w:proofErr w:type="gramStart"/>
        <w:r w:rsidRPr="002C77E9">
          <w:rPr>
            <w:rFonts w:ascii="Courier New" w:hAnsi="Courier New"/>
            <w:sz w:val="17"/>
            <w:lang w:val="es-ES_tradnl"/>
          </w:rPr>
          <w:t>pde:TrademarkMandatoryDocumentCategory</w:t>
        </w:r>
        <w:proofErr w:type="spellEnd"/>
        <w:proofErr w:type="gramEnd"/>
        <w:r w:rsidRPr="002C77E9">
          <w:rPr>
            <w:rFonts w:ascii="Courier New" w:hAnsi="Courier New"/>
            <w:sz w:val="17"/>
            <w:lang w:val="es-ES_tradnl"/>
          </w:rPr>
          <w:t>&gt;</w:t>
        </w:r>
      </w:ins>
    </w:p>
    <w:p w14:paraId="2953209B" w14:textId="77777777" w:rsidR="00AC7D94" w:rsidRPr="002C77E9" w:rsidRDefault="00AC7D94" w:rsidP="00AC7D94">
      <w:pPr>
        <w:spacing w:before="0" w:after="0"/>
        <w:rPr>
          <w:ins w:id="1502" w:author="Author"/>
          <w:rFonts w:ascii="Courier New" w:hAnsi="Courier New" w:cs="Courier New"/>
          <w:kern w:val="0"/>
          <w:sz w:val="17"/>
          <w:szCs w:val="17"/>
          <w:lang w:val="es-ES_tradnl"/>
          <w14:ligatures w14:val="none"/>
        </w:rPr>
      </w:pPr>
      <w:ins w:id="1503" w:author="Author">
        <w:r w:rsidRPr="002C77E9">
          <w:rPr>
            <w:rFonts w:ascii="Courier New" w:hAnsi="Courier New"/>
            <w:sz w:val="17"/>
            <w:lang w:val="es-ES_tradnl"/>
          </w:rPr>
          <w:tab/>
        </w:r>
        <w:r w:rsidRPr="002C77E9">
          <w:rPr>
            <w:rFonts w:ascii="Courier New" w:hAnsi="Courier New"/>
            <w:sz w:val="17"/>
            <w:lang w:val="es-ES_tradnl"/>
          </w:rPr>
          <w:tab/>
        </w:r>
        <w:r w:rsidRPr="002C77E9">
          <w:rPr>
            <w:rFonts w:ascii="Courier New" w:hAnsi="Courier New"/>
            <w:sz w:val="17"/>
            <w:lang w:val="es-ES_tradnl"/>
          </w:rPr>
          <w:tab/>
          <w:t>&lt;</w:t>
        </w:r>
        <w:proofErr w:type="spellStart"/>
        <w:proofErr w:type="gramStart"/>
        <w:r w:rsidRPr="002C77E9">
          <w:rPr>
            <w:rFonts w:ascii="Courier New" w:hAnsi="Courier New"/>
            <w:sz w:val="17"/>
            <w:lang w:val="es-ES_tradnl"/>
          </w:rPr>
          <w:t>com:DocumentDate</w:t>
        </w:r>
        <w:proofErr w:type="spellEnd"/>
        <w:proofErr w:type="gramEnd"/>
        <w:r w:rsidRPr="002C77E9">
          <w:rPr>
            <w:rFonts w:ascii="Courier New" w:hAnsi="Courier New"/>
            <w:sz w:val="17"/>
            <w:lang w:val="es-ES_tradnl"/>
          </w:rPr>
          <w:t>&gt;2025-01-22&lt;/</w:t>
        </w:r>
        <w:proofErr w:type="spellStart"/>
        <w:proofErr w:type="gramStart"/>
        <w:r w:rsidRPr="002C77E9">
          <w:rPr>
            <w:rFonts w:ascii="Courier New" w:hAnsi="Courier New"/>
            <w:sz w:val="17"/>
            <w:lang w:val="es-ES_tradnl"/>
          </w:rPr>
          <w:t>com:DocumentDate</w:t>
        </w:r>
        <w:proofErr w:type="spellEnd"/>
        <w:proofErr w:type="gramEnd"/>
        <w:r w:rsidRPr="002C77E9">
          <w:rPr>
            <w:rFonts w:ascii="Courier New" w:hAnsi="Courier New"/>
            <w:sz w:val="17"/>
            <w:lang w:val="es-ES_tradnl"/>
          </w:rPr>
          <w:t>&gt;</w:t>
        </w:r>
      </w:ins>
    </w:p>
    <w:p w14:paraId="7516AF6D" w14:textId="77777777" w:rsidR="00AC7D94" w:rsidRPr="002C77E9" w:rsidRDefault="00AC7D94" w:rsidP="00AC7D94">
      <w:pPr>
        <w:spacing w:before="0" w:after="0"/>
        <w:rPr>
          <w:ins w:id="1504" w:author="Author"/>
          <w:rFonts w:ascii="Courier New" w:hAnsi="Courier New" w:cs="Courier New"/>
          <w:kern w:val="0"/>
          <w:sz w:val="17"/>
          <w:szCs w:val="17"/>
          <w:lang w:val="es-ES_tradnl"/>
          <w14:ligatures w14:val="none"/>
        </w:rPr>
      </w:pPr>
      <w:ins w:id="1505" w:author="Author">
        <w:r w:rsidRPr="002C77E9">
          <w:rPr>
            <w:rFonts w:ascii="Courier New" w:hAnsi="Courier New"/>
            <w:sz w:val="17"/>
            <w:lang w:val="es-ES_tradnl"/>
          </w:rPr>
          <w:tab/>
        </w:r>
        <w:r w:rsidRPr="002C77E9">
          <w:rPr>
            <w:rFonts w:ascii="Courier New" w:hAnsi="Courier New"/>
            <w:sz w:val="17"/>
            <w:lang w:val="es-ES_tradnl"/>
          </w:rPr>
          <w:tab/>
        </w:r>
        <w:r w:rsidRPr="002C77E9">
          <w:rPr>
            <w:rFonts w:ascii="Courier New" w:hAnsi="Courier New"/>
            <w:sz w:val="17"/>
            <w:lang w:val="es-ES_tradnl"/>
          </w:rPr>
          <w:tab/>
          <w:t>&lt;</w:t>
        </w:r>
        <w:proofErr w:type="spellStart"/>
        <w:proofErr w:type="gramStart"/>
        <w:r w:rsidRPr="002C77E9">
          <w:rPr>
            <w:rFonts w:ascii="Courier New" w:hAnsi="Courier New"/>
            <w:sz w:val="17"/>
            <w:lang w:val="es-ES_tradnl"/>
          </w:rPr>
          <w:t>com:PageTotalQuantity</w:t>
        </w:r>
        <w:proofErr w:type="spellEnd"/>
        <w:proofErr w:type="gramEnd"/>
        <w:r w:rsidRPr="002C77E9">
          <w:rPr>
            <w:rFonts w:ascii="Courier New" w:hAnsi="Courier New"/>
            <w:sz w:val="17"/>
            <w:lang w:val="es-ES_tradnl"/>
          </w:rPr>
          <w:t>&gt;3&lt;/</w:t>
        </w:r>
        <w:proofErr w:type="spellStart"/>
        <w:proofErr w:type="gramStart"/>
        <w:r w:rsidRPr="002C77E9">
          <w:rPr>
            <w:rFonts w:ascii="Courier New" w:hAnsi="Courier New"/>
            <w:sz w:val="17"/>
            <w:lang w:val="es-ES_tradnl"/>
          </w:rPr>
          <w:t>com:PageTotalQuantity</w:t>
        </w:r>
        <w:proofErr w:type="spellEnd"/>
        <w:proofErr w:type="gramEnd"/>
        <w:r w:rsidRPr="002C77E9">
          <w:rPr>
            <w:rFonts w:ascii="Courier New" w:hAnsi="Courier New"/>
            <w:sz w:val="17"/>
            <w:lang w:val="es-ES_tradnl"/>
          </w:rPr>
          <w:t>&gt;</w:t>
        </w:r>
      </w:ins>
    </w:p>
    <w:p w14:paraId="0254CFA1" w14:textId="77777777" w:rsidR="00AC7D94" w:rsidRPr="00560F8F" w:rsidRDefault="00AC7D94" w:rsidP="00AC7D94">
      <w:pPr>
        <w:spacing w:before="0" w:after="0"/>
        <w:rPr>
          <w:ins w:id="1506" w:author="Author"/>
          <w:rFonts w:ascii="Courier New" w:hAnsi="Courier New" w:cs="Courier New"/>
          <w:kern w:val="0"/>
          <w:sz w:val="17"/>
          <w:szCs w:val="17"/>
          <w:lang w:val="en-US"/>
          <w14:ligatures w14:val="none"/>
        </w:rPr>
      </w:pPr>
      <w:ins w:id="1507" w:author="Author">
        <w:r w:rsidRPr="002C77E9">
          <w:rPr>
            <w:rFonts w:ascii="Courier New" w:hAnsi="Courier New"/>
            <w:sz w:val="17"/>
            <w:lang w:val="es-ES_tradnl"/>
          </w:rPr>
          <w:tab/>
        </w:r>
        <w:r w:rsidRPr="002C77E9">
          <w:rPr>
            <w:rFonts w:ascii="Courier New" w:hAnsi="Courier New"/>
            <w:sz w:val="17"/>
            <w:lang w:val="es-ES_tradnl"/>
          </w:rPr>
          <w:tab/>
        </w:r>
        <w:r w:rsidRPr="002C77E9">
          <w:rPr>
            <w:rFonts w:ascii="Courier New" w:hAnsi="Courier New"/>
            <w:sz w:val="17"/>
            <w:lang w:val="es-ES_tradnl"/>
          </w:rPr>
          <w:tab/>
        </w:r>
        <w:r w:rsidRPr="00560F8F">
          <w:rPr>
            <w:rFonts w:ascii="Courier New" w:hAnsi="Courier New"/>
            <w:sz w:val="17"/>
            <w:lang w:val="en-US"/>
          </w:rPr>
          <w:t>&lt;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 xml:space="preserve"> </w:t>
        </w:r>
        <w:proofErr w:type="spellStart"/>
        <w:proofErr w:type="gramStart"/>
        <w:r w:rsidRPr="00560F8F">
          <w:rPr>
            <w:rFonts w:ascii="Courier New" w:hAnsi="Courier New"/>
            <w:sz w:val="17"/>
            <w:lang w:val="en-US"/>
          </w:rPr>
          <w:t>com:languageCode</w:t>
        </w:r>
        <w:proofErr w:type="spellEnd"/>
        <w:proofErr w:type="gramEnd"/>
        <w:r w:rsidRPr="00560F8F">
          <w:rPr>
            <w:rFonts w:ascii="Courier New" w:hAnsi="Courier New"/>
            <w:sz w:val="17"/>
            <w:lang w:val="en-US"/>
          </w:rPr>
          <w:t>="</w:t>
        </w:r>
        <w:proofErr w:type="spellStart"/>
        <w:r w:rsidRPr="00560F8F">
          <w:rPr>
            <w:rFonts w:ascii="Courier New" w:hAnsi="Courier New"/>
            <w:sz w:val="17"/>
            <w:lang w:val="en-US"/>
          </w:rPr>
          <w:t>en</w:t>
        </w:r>
        <w:proofErr w:type="spellEnd"/>
        <w:r w:rsidRPr="00560F8F">
          <w:rPr>
            <w:rFonts w:ascii="Courier New" w:hAnsi="Courier New"/>
            <w:sz w:val="17"/>
            <w:lang w:val="en-US"/>
          </w:rPr>
          <w:t>"&gt;This priority document contains the application form without certification and without embedded multimedia file&lt;/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&gt;</w:t>
        </w:r>
      </w:ins>
    </w:p>
    <w:p w14:paraId="0AADFDAD" w14:textId="77777777" w:rsidR="00AC7D94" w:rsidRPr="00560F8F" w:rsidRDefault="00AC7D94" w:rsidP="00AC7D94">
      <w:pPr>
        <w:spacing w:before="0" w:after="0"/>
        <w:rPr>
          <w:ins w:id="1508" w:author="Author"/>
          <w:rFonts w:ascii="Courier New" w:hAnsi="Courier New" w:cs="Courier New"/>
          <w:kern w:val="0"/>
          <w:sz w:val="17"/>
          <w:szCs w:val="17"/>
          <w:lang w:val="fr-FR"/>
          <w14:ligatures w14:val="none"/>
        </w:rPr>
      </w:pPr>
      <w:ins w:id="150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fr-FR"/>
          </w:rPr>
          <w:t>&lt;/</w:t>
        </w:r>
        <w:proofErr w:type="spellStart"/>
        <w:proofErr w:type="gramStart"/>
        <w:r w:rsidRPr="00560F8F">
          <w:rPr>
            <w:rFonts w:ascii="Courier New" w:hAnsi="Courier New"/>
            <w:sz w:val="17"/>
            <w:lang w:val="fr-FR"/>
          </w:rPr>
          <w:t>pde:PriorityDocument</w:t>
        </w:r>
        <w:proofErr w:type="spellEnd"/>
        <w:proofErr w:type="gramEnd"/>
        <w:r w:rsidRPr="00560F8F">
          <w:rPr>
            <w:rFonts w:ascii="Courier New" w:hAnsi="Courier New"/>
            <w:sz w:val="17"/>
            <w:lang w:val="fr-FR"/>
          </w:rPr>
          <w:t>&gt;</w:t>
        </w:r>
      </w:ins>
    </w:p>
    <w:p w14:paraId="4FE99371" w14:textId="77777777" w:rsidR="00AC7D94" w:rsidRPr="00560F8F" w:rsidRDefault="00AC7D94" w:rsidP="00AC7D94">
      <w:pPr>
        <w:spacing w:before="0" w:after="0"/>
        <w:rPr>
          <w:ins w:id="1510" w:author="Author"/>
          <w:rFonts w:ascii="Courier New" w:hAnsi="Courier New" w:cs="Courier New"/>
          <w:kern w:val="0"/>
          <w:sz w:val="17"/>
          <w:szCs w:val="17"/>
          <w:lang w:val="fr-FR"/>
          <w14:ligatures w14:val="none"/>
        </w:rPr>
      </w:pPr>
      <w:ins w:id="1511" w:author="Autho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pde:PriorityDocument</w:t>
        </w:r>
        <w:proofErr w:type="spellEnd"/>
        <w:proofErr w:type="gramEnd"/>
        <w:r w:rsidRPr="00560F8F">
          <w:rPr>
            <w:rFonts w:ascii="Courier New" w:hAnsi="Courier New"/>
            <w:sz w:val="17"/>
            <w:lang w:val="fr-FR"/>
          </w:rPr>
          <w:t>&gt;</w:t>
        </w:r>
      </w:ins>
    </w:p>
    <w:p w14:paraId="4ECA2C5C" w14:textId="77777777" w:rsidR="00AC7D94" w:rsidRPr="00560F8F" w:rsidRDefault="00AC7D94" w:rsidP="00AC7D94">
      <w:pPr>
        <w:spacing w:before="0" w:after="0"/>
        <w:rPr>
          <w:ins w:id="1512" w:author="Author"/>
          <w:rFonts w:ascii="Courier New" w:hAnsi="Courier New" w:cs="Courier New"/>
          <w:kern w:val="0"/>
          <w:sz w:val="17"/>
          <w:szCs w:val="17"/>
          <w:lang w:val="fr-FR"/>
          <w14:ligatures w14:val="none"/>
        </w:rPr>
      </w:pPr>
      <w:ins w:id="1513"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&gt;Certification page&lt;/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w:t>
        </w:r>
      </w:ins>
    </w:p>
    <w:p w14:paraId="3D149991" w14:textId="77777777" w:rsidR="00AC7D94" w:rsidRPr="00560F8F" w:rsidRDefault="00AC7D94" w:rsidP="00AC7D94">
      <w:pPr>
        <w:spacing w:before="0" w:after="0"/>
        <w:rPr>
          <w:ins w:id="1514" w:author="Author"/>
          <w:rFonts w:ascii="Courier New" w:hAnsi="Courier New" w:cs="Courier New"/>
          <w:kern w:val="0"/>
          <w:sz w:val="17"/>
          <w:szCs w:val="17"/>
          <w:lang w:val="en-US"/>
          <w14:ligatures w14:val="none"/>
        </w:rPr>
      </w:pPr>
      <w:ins w:id="1515"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en-US"/>
          </w:rPr>
          <w:t>&lt;</w:t>
        </w:r>
        <w:proofErr w:type="gramStart"/>
        <w:r w:rsidRPr="00560F8F">
          <w:rPr>
            <w:rFonts w:ascii="Courier New" w:hAnsi="Courier New"/>
            <w:sz w:val="17"/>
            <w:lang w:val="en-US"/>
          </w:rPr>
          <w:t>com:FileName</w:t>
        </w:r>
        <w:proofErr w:type="gramEnd"/>
        <w:r w:rsidRPr="00560F8F">
          <w:rPr>
            <w:rFonts w:ascii="Courier New" w:hAnsi="Courier New"/>
            <w:sz w:val="17"/>
            <w:lang w:val="en-US"/>
          </w:rPr>
          <w:t>&gt;EM_018975509_20250101_CertificationPage.pdf&lt;/</w:t>
        </w:r>
        <w:proofErr w:type="gramStart"/>
        <w:r w:rsidRPr="00560F8F">
          <w:rPr>
            <w:rFonts w:ascii="Courier New" w:hAnsi="Courier New"/>
            <w:sz w:val="17"/>
            <w:lang w:val="en-US"/>
          </w:rPr>
          <w:t>com:FileName</w:t>
        </w:r>
        <w:proofErr w:type="gramEnd"/>
        <w:r w:rsidRPr="00560F8F">
          <w:rPr>
            <w:rFonts w:ascii="Courier New" w:hAnsi="Courier New"/>
            <w:sz w:val="17"/>
            <w:lang w:val="en-US"/>
          </w:rPr>
          <w:t>&gt;</w:t>
        </w:r>
      </w:ins>
    </w:p>
    <w:p w14:paraId="5A5428D7" w14:textId="77777777" w:rsidR="00AC7D94" w:rsidRPr="00560F8F" w:rsidRDefault="00AC7D94" w:rsidP="00AC7D94">
      <w:pPr>
        <w:spacing w:before="0" w:after="0"/>
        <w:rPr>
          <w:ins w:id="1516" w:author="Author"/>
          <w:rFonts w:ascii="Courier New" w:hAnsi="Courier New" w:cs="Courier New"/>
          <w:kern w:val="0"/>
          <w:sz w:val="17"/>
          <w:szCs w:val="17"/>
          <w:lang w:val="en-US"/>
          <w14:ligatures w14:val="none"/>
        </w:rPr>
      </w:pPr>
      <w:ins w:id="151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&gt;MandatoryArtifacts/EM_018975509_20250101_CertificationPage.pdf&lt;/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w:t>
        </w:r>
      </w:ins>
    </w:p>
    <w:p w14:paraId="69AF9FC9" w14:textId="77777777" w:rsidR="00AC7D94" w:rsidRPr="00560F8F" w:rsidRDefault="00AC7D94" w:rsidP="00AC7D94">
      <w:pPr>
        <w:spacing w:before="0" w:after="0"/>
        <w:rPr>
          <w:ins w:id="1518" w:author="Author"/>
          <w:rFonts w:ascii="Courier New" w:hAnsi="Courier New" w:cs="Courier New"/>
          <w:kern w:val="0"/>
          <w:sz w:val="17"/>
          <w:szCs w:val="17"/>
          <w:lang w:val="en-US"/>
          <w14:ligatures w14:val="none"/>
        </w:rPr>
      </w:pPr>
      <w:ins w:id="151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pde:DocumentAsFiledIndicator</w:t>
        </w:r>
        <w:proofErr w:type="gramEnd"/>
        <w:r w:rsidRPr="00560F8F">
          <w:rPr>
            <w:rFonts w:ascii="Courier New" w:hAnsi="Courier New"/>
            <w:sz w:val="17"/>
            <w:lang w:val="en-US"/>
          </w:rPr>
          <w:t>&gt;false&lt;/</w:t>
        </w:r>
        <w:proofErr w:type="gramStart"/>
        <w:r w:rsidRPr="00560F8F">
          <w:rPr>
            <w:rFonts w:ascii="Courier New" w:hAnsi="Courier New"/>
            <w:sz w:val="17"/>
            <w:lang w:val="en-US"/>
          </w:rPr>
          <w:t>pde:DocumentAsFiledIndicator</w:t>
        </w:r>
        <w:proofErr w:type="gramEnd"/>
        <w:r w:rsidRPr="00560F8F">
          <w:rPr>
            <w:rFonts w:ascii="Courier New" w:hAnsi="Courier New"/>
            <w:sz w:val="17"/>
            <w:lang w:val="en-US"/>
          </w:rPr>
          <w:t>&gt;</w:t>
        </w:r>
      </w:ins>
    </w:p>
    <w:p w14:paraId="1191E080" w14:textId="77777777" w:rsidR="00AC7D94" w:rsidRPr="00560F8F" w:rsidRDefault="00AC7D94" w:rsidP="00AC7D94">
      <w:pPr>
        <w:spacing w:before="0" w:after="0"/>
        <w:rPr>
          <w:ins w:id="1520" w:author="Author"/>
          <w:rFonts w:ascii="Courier New" w:hAnsi="Courier New" w:cs="Courier New"/>
          <w:kern w:val="0"/>
          <w:sz w:val="17"/>
          <w:szCs w:val="17"/>
          <w:lang w:val="en-US"/>
          <w14:ligatures w14:val="none"/>
        </w:rPr>
      </w:pPr>
      <w:ins w:id="152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&gt;PDF&lt;/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w:t>
        </w:r>
      </w:ins>
    </w:p>
    <w:p w14:paraId="245E595B" w14:textId="77777777" w:rsidR="00AC7D94" w:rsidRPr="00560F8F" w:rsidRDefault="00AC7D94" w:rsidP="00AC7D94">
      <w:pPr>
        <w:spacing w:before="0" w:after="0"/>
        <w:rPr>
          <w:ins w:id="1522" w:author="Author"/>
          <w:rFonts w:ascii="Courier New" w:hAnsi="Courier New" w:cs="Courier New"/>
          <w:kern w:val="0"/>
          <w:sz w:val="17"/>
          <w:szCs w:val="17"/>
          <w:lang w:val="en-US"/>
          <w14:ligatures w14:val="none"/>
        </w:rPr>
      </w:pPr>
      <w:ins w:id="1523"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pde:TrademarkMandatoryDocumentCategory</w:t>
        </w:r>
        <w:proofErr w:type="spellEnd"/>
        <w:proofErr w:type="gramEnd"/>
        <w:r w:rsidRPr="00560F8F">
          <w:rPr>
            <w:rFonts w:ascii="Courier New" w:hAnsi="Courier New"/>
            <w:sz w:val="17"/>
            <w:lang w:val="en-US"/>
          </w:rPr>
          <w:t>&gt;Certification page&lt;/</w:t>
        </w:r>
        <w:proofErr w:type="spellStart"/>
        <w:proofErr w:type="gramStart"/>
        <w:r w:rsidRPr="00560F8F">
          <w:rPr>
            <w:rFonts w:ascii="Courier New" w:hAnsi="Courier New"/>
            <w:sz w:val="17"/>
            <w:lang w:val="en-US"/>
          </w:rPr>
          <w:t>pde:TrademarkMandatoryDocumentCategory</w:t>
        </w:r>
        <w:proofErr w:type="spellEnd"/>
        <w:proofErr w:type="gramEnd"/>
        <w:r w:rsidRPr="00560F8F">
          <w:rPr>
            <w:rFonts w:ascii="Courier New" w:hAnsi="Courier New"/>
            <w:sz w:val="17"/>
            <w:lang w:val="en-US"/>
          </w:rPr>
          <w:t>&gt;</w:t>
        </w:r>
      </w:ins>
    </w:p>
    <w:p w14:paraId="5296BD24" w14:textId="77777777" w:rsidR="00AC7D94" w:rsidRPr="00560F8F" w:rsidRDefault="00AC7D94" w:rsidP="00AC7D94">
      <w:pPr>
        <w:spacing w:before="0" w:after="0"/>
        <w:rPr>
          <w:ins w:id="1524" w:author="Author"/>
          <w:rFonts w:ascii="Courier New" w:hAnsi="Courier New" w:cs="Courier New"/>
          <w:kern w:val="0"/>
          <w:sz w:val="17"/>
          <w:szCs w:val="17"/>
          <w:lang w:val="en-US"/>
          <w14:ligatures w14:val="none"/>
        </w:rPr>
      </w:pPr>
      <w:ins w:id="1525"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com:DocumentDate</w:t>
        </w:r>
        <w:proofErr w:type="spellEnd"/>
        <w:proofErr w:type="gramEnd"/>
        <w:r w:rsidRPr="00560F8F">
          <w:rPr>
            <w:rFonts w:ascii="Courier New" w:hAnsi="Courier New"/>
            <w:sz w:val="17"/>
            <w:lang w:val="en-US"/>
          </w:rPr>
          <w:t>&gt;2025-01-22&lt;/</w:t>
        </w:r>
        <w:proofErr w:type="spellStart"/>
        <w:proofErr w:type="gramStart"/>
        <w:r w:rsidRPr="00560F8F">
          <w:rPr>
            <w:rFonts w:ascii="Courier New" w:hAnsi="Courier New"/>
            <w:sz w:val="17"/>
            <w:lang w:val="en-US"/>
          </w:rPr>
          <w:t>com:DocumentDate</w:t>
        </w:r>
        <w:proofErr w:type="spellEnd"/>
        <w:proofErr w:type="gramEnd"/>
        <w:r w:rsidRPr="00560F8F">
          <w:rPr>
            <w:rFonts w:ascii="Courier New" w:hAnsi="Courier New"/>
            <w:sz w:val="17"/>
            <w:lang w:val="en-US"/>
          </w:rPr>
          <w:t>&gt;</w:t>
        </w:r>
      </w:ins>
    </w:p>
    <w:p w14:paraId="7BE2FA0C" w14:textId="77777777" w:rsidR="00AC7D94" w:rsidRPr="00560F8F" w:rsidRDefault="00AC7D94" w:rsidP="00AC7D94">
      <w:pPr>
        <w:spacing w:before="0" w:after="0"/>
        <w:rPr>
          <w:ins w:id="1526" w:author="Author"/>
          <w:rFonts w:ascii="Courier New" w:hAnsi="Courier New" w:cs="Courier New"/>
          <w:kern w:val="0"/>
          <w:sz w:val="17"/>
          <w:szCs w:val="17"/>
          <w:lang w:val="en-US"/>
          <w14:ligatures w14:val="none"/>
        </w:rPr>
      </w:pPr>
      <w:ins w:id="152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com:PageTotalQuantity</w:t>
        </w:r>
        <w:proofErr w:type="spellEnd"/>
        <w:proofErr w:type="gramEnd"/>
        <w:r w:rsidRPr="00560F8F">
          <w:rPr>
            <w:rFonts w:ascii="Courier New" w:hAnsi="Courier New"/>
            <w:sz w:val="17"/>
            <w:lang w:val="en-US"/>
          </w:rPr>
          <w:t>&gt;1&lt;/</w:t>
        </w:r>
        <w:proofErr w:type="spellStart"/>
        <w:proofErr w:type="gramStart"/>
        <w:r w:rsidRPr="00560F8F">
          <w:rPr>
            <w:rFonts w:ascii="Courier New" w:hAnsi="Courier New"/>
            <w:sz w:val="17"/>
            <w:lang w:val="en-US"/>
          </w:rPr>
          <w:t>com:PageTotalQuantity</w:t>
        </w:r>
        <w:proofErr w:type="spellEnd"/>
        <w:proofErr w:type="gramEnd"/>
        <w:r w:rsidRPr="00560F8F">
          <w:rPr>
            <w:rFonts w:ascii="Courier New" w:hAnsi="Courier New"/>
            <w:sz w:val="17"/>
            <w:lang w:val="en-US"/>
          </w:rPr>
          <w:t>&gt;</w:t>
        </w:r>
      </w:ins>
    </w:p>
    <w:p w14:paraId="4D9F94BF" w14:textId="77777777" w:rsidR="00AC7D94" w:rsidRPr="00560F8F" w:rsidRDefault="00AC7D94" w:rsidP="00AC7D94">
      <w:pPr>
        <w:spacing w:before="0" w:after="0"/>
        <w:rPr>
          <w:ins w:id="1528" w:author="Author"/>
          <w:rFonts w:ascii="Courier New" w:hAnsi="Courier New" w:cs="Courier New"/>
          <w:kern w:val="0"/>
          <w:sz w:val="17"/>
          <w:szCs w:val="17"/>
          <w:lang w:val="en-US"/>
          <w14:ligatures w14:val="none"/>
        </w:rPr>
      </w:pPr>
      <w:ins w:id="152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 xml:space="preserve"> </w:t>
        </w:r>
        <w:proofErr w:type="spellStart"/>
        <w:proofErr w:type="gramStart"/>
        <w:r w:rsidRPr="00560F8F">
          <w:rPr>
            <w:rFonts w:ascii="Courier New" w:hAnsi="Courier New"/>
            <w:sz w:val="17"/>
            <w:lang w:val="en-US"/>
          </w:rPr>
          <w:t>com:languageCode</w:t>
        </w:r>
        <w:proofErr w:type="spellEnd"/>
        <w:proofErr w:type="gramEnd"/>
        <w:r w:rsidRPr="00560F8F">
          <w:rPr>
            <w:rFonts w:ascii="Courier New" w:hAnsi="Courier New"/>
            <w:sz w:val="17"/>
            <w:lang w:val="en-US"/>
          </w:rPr>
          <w:t>="</w:t>
        </w:r>
        <w:proofErr w:type="spellStart"/>
        <w:r w:rsidRPr="00560F8F">
          <w:rPr>
            <w:rFonts w:ascii="Courier New" w:hAnsi="Courier New"/>
            <w:sz w:val="17"/>
            <w:lang w:val="en-US"/>
          </w:rPr>
          <w:t>en</w:t>
        </w:r>
        <w:proofErr w:type="spellEnd"/>
        <w:r w:rsidRPr="00560F8F">
          <w:rPr>
            <w:rFonts w:ascii="Courier New" w:hAnsi="Courier New"/>
            <w:sz w:val="17"/>
            <w:lang w:val="en-US"/>
          </w:rPr>
          <w:t>"&gt;This is the certification page of the priority document&lt;/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&gt;</w:t>
        </w:r>
      </w:ins>
    </w:p>
    <w:p w14:paraId="7E1A3CEC" w14:textId="77777777" w:rsidR="00AC7D94" w:rsidRPr="00560F8F" w:rsidRDefault="00AC7D94" w:rsidP="00AC7D94">
      <w:pPr>
        <w:spacing w:before="0" w:after="0"/>
        <w:rPr>
          <w:ins w:id="1530" w:author="Author"/>
          <w:rFonts w:ascii="Courier New" w:hAnsi="Courier New" w:cs="Courier New"/>
          <w:kern w:val="0"/>
          <w:sz w:val="17"/>
          <w:szCs w:val="17"/>
          <w:lang w:val="fr-FR"/>
          <w14:ligatures w14:val="none"/>
        </w:rPr>
      </w:pPr>
      <w:ins w:id="153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fr-FR"/>
          </w:rPr>
          <w:t>&lt;/</w:t>
        </w:r>
        <w:proofErr w:type="spellStart"/>
        <w:proofErr w:type="gramStart"/>
        <w:r w:rsidRPr="00560F8F">
          <w:rPr>
            <w:rFonts w:ascii="Courier New" w:hAnsi="Courier New"/>
            <w:sz w:val="17"/>
            <w:lang w:val="fr-FR"/>
          </w:rPr>
          <w:t>pde:PriorityDocument</w:t>
        </w:r>
        <w:proofErr w:type="spellEnd"/>
        <w:proofErr w:type="gramEnd"/>
        <w:r w:rsidRPr="00560F8F">
          <w:rPr>
            <w:rFonts w:ascii="Courier New" w:hAnsi="Courier New"/>
            <w:sz w:val="17"/>
            <w:lang w:val="fr-FR"/>
          </w:rPr>
          <w:t>&gt;</w:t>
        </w:r>
      </w:ins>
    </w:p>
    <w:p w14:paraId="4FA02C42" w14:textId="77777777" w:rsidR="00AC7D94" w:rsidRPr="00560F8F" w:rsidRDefault="00AC7D94" w:rsidP="00AC7D94">
      <w:pPr>
        <w:spacing w:before="0" w:after="0"/>
        <w:rPr>
          <w:ins w:id="1532" w:author="Author"/>
          <w:rFonts w:ascii="Courier New" w:hAnsi="Courier New" w:cs="Courier New"/>
          <w:kern w:val="0"/>
          <w:sz w:val="17"/>
          <w:szCs w:val="17"/>
          <w:lang w:val="fr-FR"/>
          <w14:ligatures w14:val="none"/>
        </w:rPr>
      </w:pPr>
      <w:ins w:id="1533" w:author="Autho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pde:PriorityDocument</w:t>
        </w:r>
        <w:proofErr w:type="spellEnd"/>
        <w:proofErr w:type="gramEnd"/>
        <w:r w:rsidRPr="00560F8F">
          <w:rPr>
            <w:rFonts w:ascii="Courier New" w:hAnsi="Courier New"/>
            <w:sz w:val="17"/>
            <w:lang w:val="fr-FR"/>
          </w:rPr>
          <w:t>&gt;</w:t>
        </w:r>
      </w:ins>
    </w:p>
    <w:p w14:paraId="4ECECA00" w14:textId="77777777" w:rsidR="00AC7D94" w:rsidRPr="00560F8F" w:rsidRDefault="00AC7D94" w:rsidP="00AC7D94">
      <w:pPr>
        <w:spacing w:before="0" w:after="0"/>
        <w:rPr>
          <w:ins w:id="1534" w:author="Author"/>
          <w:rFonts w:ascii="Courier New" w:hAnsi="Courier New" w:cs="Courier New"/>
          <w:kern w:val="0"/>
          <w:sz w:val="17"/>
          <w:szCs w:val="17"/>
          <w:lang w:val="fr-FR"/>
          <w14:ligatures w14:val="none"/>
        </w:rPr>
      </w:pPr>
      <w:ins w:id="1535"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w:t>
        </w:r>
        <w:proofErr w:type="spellStart"/>
        <w:r w:rsidRPr="00560F8F">
          <w:rPr>
            <w:rFonts w:ascii="Courier New" w:hAnsi="Courier New"/>
            <w:sz w:val="17"/>
            <w:lang w:val="fr-FR"/>
          </w:rPr>
          <w:t>Trademark</w:t>
        </w:r>
        <w:proofErr w:type="spellEnd"/>
        <w:r w:rsidRPr="00560F8F">
          <w:rPr>
            <w:rFonts w:ascii="Courier New" w:hAnsi="Courier New"/>
            <w:sz w:val="17"/>
            <w:lang w:val="fr-FR"/>
          </w:rPr>
          <w:t xml:space="preserve"> </w:t>
        </w:r>
        <w:proofErr w:type="spellStart"/>
        <w:r w:rsidRPr="00560F8F">
          <w:rPr>
            <w:rFonts w:ascii="Courier New" w:hAnsi="Courier New"/>
            <w:sz w:val="17"/>
            <w:lang w:val="fr-FR"/>
          </w:rPr>
          <w:t>sound</w:t>
        </w:r>
        <w:proofErr w:type="spellEnd"/>
        <w:r w:rsidRPr="00560F8F">
          <w:rPr>
            <w:rFonts w:ascii="Courier New" w:hAnsi="Courier New"/>
            <w:sz w:val="17"/>
            <w:lang w:val="fr-FR"/>
          </w:rPr>
          <w:t xml:space="preserve"> file&lt;/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w:t>
        </w:r>
      </w:ins>
    </w:p>
    <w:p w14:paraId="6E283CA9" w14:textId="77777777" w:rsidR="00AC7D94" w:rsidRPr="00560F8F" w:rsidRDefault="00AC7D94" w:rsidP="00AC7D94">
      <w:pPr>
        <w:spacing w:before="0" w:after="0"/>
        <w:rPr>
          <w:ins w:id="1536" w:author="Author"/>
          <w:rFonts w:ascii="Courier New" w:hAnsi="Courier New" w:cs="Courier New"/>
          <w:kern w:val="0"/>
          <w:sz w:val="17"/>
          <w:szCs w:val="17"/>
          <w:lang w:val="fr-FR"/>
          <w14:ligatures w14:val="none"/>
        </w:rPr>
      </w:pPr>
      <w:ins w:id="1537"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com:FileName</w:t>
        </w:r>
        <w:proofErr w:type="spellEnd"/>
        <w:proofErr w:type="gramEnd"/>
        <w:r w:rsidRPr="00560F8F">
          <w:rPr>
            <w:rFonts w:ascii="Courier New" w:hAnsi="Courier New"/>
            <w:sz w:val="17"/>
            <w:lang w:val="fr-FR"/>
          </w:rPr>
          <w:t>&gt;EM5000000018975509_20250101.mp3&lt;/</w:t>
        </w:r>
        <w:proofErr w:type="spellStart"/>
        <w:proofErr w:type="gramStart"/>
        <w:r w:rsidRPr="00560F8F">
          <w:rPr>
            <w:rFonts w:ascii="Courier New" w:hAnsi="Courier New"/>
            <w:sz w:val="17"/>
            <w:lang w:val="fr-FR"/>
          </w:rPr>
          <w:t>com:FileName</w:t>
        </w:r>
        <w:proofErr w:type="spellEnd"/>
        <w:proofErr w:type="gramEnd"/>
        <w:r w:rsidRPr="00560F8F">
          <w:rPr>
            <w:rFonts w:ascii="Courier New" w:hAnsi="Courier New"/>
            <w:sz w:val="17"/>
            <w:lang w:val="fr-FR"/>
          </w:rPr>
          <w:t>&gt;</w:t>
        </w:r>
      </w:ins>
    </w:p>
    <w:p w14:paraId="18AC175C" w14:textId="77777777" w:rsidR="00AC7D94" w:rsidRPr="00560F8F" w:rsidRDefault="00AC7D94" w:rsidP="00AC7D94">
      <w:pPr>
        <w:spacing w:before="0" w:after="0"/>
        <w:rPr>
          <w:ins w:id="1538" w:author="Author"/>
          <w:rFonts w:ascii="Courier New" w:hAnsi="Courier New" w:cs="Courier New"/>
          <w:kern w:val="0"/>
          <w:sz w:val="17"/>
          <w:szCs w:val="17"/>
          <w:lang w:val="fr-FR"/>
          <w14:ligatures w14:val="none"/>
        </w:rPr>
      </w:pPr>
      <w:ins w:id="1539"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gramStart"/>
        <w:r w:rsidRPr="00560F8F">
          <w:rPr>
            <w:rFonts w:ascii="Courier New" w:hAnsi="Courier New"/>
            <w:sz w:val="17"/>
            <w:lang w:val="fr-FR"/>
          </w:rPr>
          <w:t>com:DocumentLocationURI</w:t>
        </w:r>
        <w:proofErr w:type="gramEnd"/>
        <w:r w:rsidRPr="00560F8F">
          <w:rPr>
            <w:rFonts w:ascii="Courier New" w:hAnsi="Courier New"/>
            <w:sz w:val="17"/>
            <w:lang w:val="fr-FR"/>
          </w:rPr>
          <w:t>&gt;https://euipo.europa.eu/trademark/sound/EM5000000018975509_20250101.mp3&lt;/</w:t>
        </w:r>
        <w:proofErr w:type="gramStart"/>
        <w:r w:rsidRPr="00560F8F">
          <w:rPr>
            <w:rFonts w:ascii="Courier New" w:hAnsi="Courier New"/>
            <w:sz w:val="17"/>
            <w:lang w:val="fr-FR"/>
          </w:rPr>
          <w:t>com:DocumentLocationURI</w:t>
        </w:r>
        <w:proofErr w:type="gramEnd"/>
        <w:r w:rsidRPr="00560F8F">
          <w:rPr>
            <w:rFonts w:ascii="Courier New" w:hAnsi="Courier New"/>
            <w:sz w:val="17"/>
            <w:lang w:val="fr-FR"/>
          </w:rPr>
          <w:t>&gt;</w:t>
        </w:r>
      </w:ins>
    </w:p>
    <w:p w14:paraId="1D08D08F" w14:textId="77777777" w:rsidR="00AC7D94" w:rsidRPr="00560F8F" w:rsidRDefault="00AC7D94" w:rsidP="00AC7D94">
      <w:pPr>
        <w:spacing w:before="0" w:after="0"/>
        <w:rPr>
          <w:ins w:id="1540" w:author="Author"/>
          <w:rFonts w:ascii="Courier New" w:hAnsi="Courier New" w:cs="Courier New"/>
          <w:kern w:val="0"/>
          <w:sz w:val="17"/>
          <w:szCs w:val="17"/>
          <w:lang w:val="fr-FR"/>
          <w14:ligatures w14:val="none"/>
        </w:rPr>
      </w:pPr>
      <w:ins w:id="1541"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gramStart"/>
        <w:r w:rsidRPr="00560F8F">
          <w:rPr>
            <w:rFonts w:ascii="Courier New" w:hAnsi="Courier New"/>
            <w:sz w:val="17"/>
            <w:lang w:val="fr-FR"/>
          </w:rPr>
          <w:t>pde:DocumentAsFiledIndicator</w:t>
        </w:r>
        <w:proofErr w:type="gramEnd"/>
        <w:r w:rsidRPr="00560F8F">
          <w:rPr>
            <w:rFonts w:ascii="Courier New" w:hAnsi="Courier New"/>
            <w:sz w:val="17"/>
            <w:lang w:val="fr-FR"/>
          </w:rPr>
          <w:t>&gt;true&lt;/</w:t>
        </w:r>
        <w:proofErr w:type="gramStart"/>
        <w:r w:rsidRPr="00560F8F">
          <w:rPr>
            <w:rFonts w:ascii="Courier New" w:hAnsi="Courier New"/>
            <w:sz w:val="17"/>
            <w:lang w:val="fr-FR"/>
          </w:rPr>
          <w:t>pde:DocumentAsFiledIndicator</w:t>
        </w:r>
        <w:proofErr w:type="gramEnd"/>
        <w:r w:rsidRPr="00560F8F">
          <w:rPr>
            <w:rFonts w:ascii="Courier New" w:hAnsi="Courier New"/>
            <w:sz w:val="17"/>
            <w:lang w:val="fr-FR"/>
          </w:rPr>
          <w:t>&gt;</w:t>
        </w:r>
      </w:ins>
    </w:p>
    <w:p w14:paraId="7635B0E6" w14:textId="77777777" w:rsidR="00AC7D94" w:rsidRPr="00560F8F" w:rsidRDefault="00AC7D94" w:rsidP="00AC7D94">
      <w:pPr>
        <w:spacing w:before="0" w:after="0"/>
        <w:rPr>
          <w:ins w:id="1542" w:author="Author"/>
          <w:rFonts w:ascii="Courier New" w:hAnsi="Courier New" w:cs="Courier New"/>
          <w:kern w:val="0"/>
          <w:sz w:val="17"/>
          <w:szCs w:val="17"/>
          <w:lang w:val="fr-FR"/>
          <w14:ligatures w14:val="none"/>
        </w:rPr>
      </w:pPr>
      <w:ins w:id="1543"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gramStart"/>
        <w:r w:rsidRPr="00560F8F">
          <w:rPr>
            <w:rFonts w:ascii="Courier New" w:hAnsi="Courier New"/>
            <w:sz w:val="17"/>
            <w:lang w:val="fr-FR"/>
          </w:rPr>
          <w:t>pde:DocumentFileFormatCategory</w:t>
        </w:r>
        <w:proofErr w:type="gramEnd"/>
        <w:r w:rsidRPr="00560F8F">
          <w:rPr>
            <w:rFonts w:ascii="Courier New" w:hAnsi="Courier New"/>
            <w:sz w:val="17"/>
            <w:lang w:val="fr-FR"/>
          </w:rPr>
          <w:t>&gt;MP3&lt;/</w:t>
        </w:r>
        <w:proofErr w:type="gramStart"/>
        <w:r w:rsidRPr="00560F8F">
          <w:rPr>
            <w:rFonts w:ascii="Courier New" w:hAnsi="Courier New"/>
            <w:sz w:val="17"/>
            <w:lang w:val="fr-FR"/>
          </w:rPr>
          <w:t>pde:DocumentFileFormatCategory</w:t>
        </w:r>
        <w:proofErr w:type="gramEnd"/>
        <w:r w:rsidRPr="00560F8F">
          <w:rPr>
            <w:rFonts w:ascii="Courier New" w:hAnsi="Courier New"/>
            <w:sz w:val="17"/>
            <w:lang w:val="fr-FR"/>
          </w:rPr>
          <w:t>&gt;</w:t>
        </w:r>
      </w:ins>
    </w:p>
    <w:p w14:paraId="04D0552E" w14:textId="77777777" w:rsidR="00AC7D94" w:rsidRPr="00560F8F" w:rsidRDefault="00AC7D94" w:rsidP="00AC7D94">
      <w:pPr>
        <w:spacing w:before="0" w:after="0"/>
        <w:rPr>
          <w:ins w:id="1544" w:author="Author"/>
          <w:rFonts w:ascii="Courier New" w:hAnsi="Courier New" w:cs="Courier New"/>
          <w:kern w:val="0"/>
          <w:sz w:val="17"/>
          <w:szCs w:val="17"/>
          <w:lang w:val="fr-FR"/>
          <w14:ligatures w14:val="none"/>
        </w:rPr>
      </w:pPr>
      <w:ins w:id="1545"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pde:TrademarkMandatoryDocumentCategory</w:t>
        </w:r>
        <w:proofErr w:type="spellEnd"/>
        <w:proofErr w:type="gramEnd"/>
        <w:r w:rsidRPr="00560F8F">
          <w:rPr>
            <w:rFonts w:ascii="Courier New" w:hAnsi="Courier New"/>
            <w:sz w:val="17"/>
            <w:lang w:val="fr-FR"/>
          </w:rPr>
          <w:t>&gt;</w:t>
        </w:r>
        <w:proofErr w:type="spellStart"/>
        <w:r w:rsidRPr="00560F8F">
          <w:rPr>
            <w:rFonts w:ascii="Courier New" w:hAnsi="Courier New"/>
            <w:sz w:val="17"/>
            <w:lang w:val="fr-FR"/>
          </w:rPr>
          <w:t>Trademark</w:t>
        </w:r>
        <w:proofErr w:type="spellEnd"/>
        <w:r w:rsidRPr="00560F8F">
          <w:rPr>
            <w:rFonts w:ascii="Courier New" w:hAnsi="Courier New"/>
            <w:sz w:val="17"/>
            <w:lang w:val="fr-FR"/>
          </w:rPr>
          <w:t xml:space="preserve"> </w:t>
        </w:r>
        <w:proofErr w:type="spellStart"/>
        <w:r w:rsidRPr="00560F8F">
          <w:rPr>
            <w:rFonts w:ascii="Courier New" w:hAnsi="Courier New"/>
            <w:sz w:val="17"/>
            <w:lang w:val="fr-FR"/>
          </w:rPr>
          <w:t>representation</w:t>
        </w:r>
        <w:proofErr w:type="spellEnd"/>
        <w:r w:rsidRPr="00560F8F">
          <w:rPr>
            <w:rFonts w:ascii="Courier New" w:hAnsi="Courier New"/>
            <w:sz w:val="17"/>
            <w:lang w:val="fr-FR"/>
          </w:rPr>
          <w:t>&lt;/</w:t>
        </w:r>
        <w:proofErr w:type="spellStart"/>
        <w:proofErr w:type="gramStart"/>
        <w:r w:rsidRPr="00560F8F">
          <w:rPr>
            <w:rFonts w:ascii="Courier New" w:hAnsi="Courier New"/>
            <w:sz w:val="17"/>
            <w:lang w:val="fr-FR"/>
          </w:rPr>
          <w:t>pde:TrademarkMandatoryDocumentCategory</w:t>
        </w:r>
        <w:proofErr w:type="spellEnd"/>
        <w:proofErr w:type="gramEnd"/>
        <w:r w:rsidRPr="00560F8F">
          <w:rPr>
            <w:rFonts w:ascii="Courier New" w:hAnsi="Courier New"/>
            <w:sz w:val="17"/>
            <w:lang w:val="fr-FR"/>
          </w:rPr>
          <w:t>&gt;</w:t>
        </w:r>
      </w:ins>
    </w:p>
    <w:p w14:paraId="47606F4C" w14:textId="77777777" w:rsidR="00AC7D94" w:rsidRPr="00560F8F" w:rsidRDefault="00AC7D94" w:rsidP="00AC7D94">
      <w:pPr>
        <w:spacing w:before="0" w:after="0"/>
        <w:rPr>
          <w:ins w:id="1546" w:author="Author"/>
          <w:rFonts w:ascii="Courier New" w:hAnsi="Courier New" w:cs="Courier New"/>
          <w:kern w:val="0"/>
          <w:sz w:val="17"/>
          <w:szCs w:val="17"/>
          <w:lang w:val="en-US"/>
          <w14:ligatures w14:val="none"/>
        </w:rPr>
      </w:pPr>
      <w:ins w:id="1547"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en-US"/>
          </w:rPr>
          <w:t>&lt;</w:t>
        </w:r>
        <w:proofErr w:type="spellStart"/>
        <w:proofErr w:type="gramStart"/>
        <w:r w:rsidRPr="00560F8F">
          <w:rPr>
            <w:rFonts w:ascii="Courier New" w:hAnsi="Courier New"/>
            <w:sz w:val="17"/>
            <w:lang w:val="en-US"/>
          </w:rPr>
          <w:t>com:DocumentDate</w:t>
        </w:r>
        <w:proofErr w:type="spellEnd"/>
        <w:proofErr w:type="gramEnd"/>
        <w:r w:rsidRPr="00560F8F">
          <w:rPr>
            <w:rFonts w:ascii="Courier New" w:hAnsi="Courier New"/>
            <w:sz w:val="17"/>
            <w:lang w:val="en-US"/>
          </w:rPr>
          <w:t>&gt;2025-01-22&lt;/</w:t>
        </w:r>
        <w:proofErr w:type="spellStart"/>
        <w:proofErr w:type="gramStart"/>
        <w:r w:rsidRPr="00560F8F">
          <w:rPr>
            <w:rFonts w:ascii="Courier New" w:hAnsi="Courier New"/>
            <w:sz w:val="17"/>
            <w:lang w:val="en-US"/>
          </w:rPr>
          <w:t>com:DocumentDate</w:t>
        </w:r>
        <w:proofErr w:type="spellEnd"/>
        <w:proofErr w:type="gramEnd"/>
        <w:r w:rsidRPr="00560F8F">
          <w:rPr>
            <w:rFonts w:ascii="Courier New" w:hAnsi="Courier New"/>
            <w:sz w:val="17"/>
            <w:lang w:val="en-US"/>
          </w:rPr>
          <w:t>&gt;</w:t>
        </w:r>
      </w:ins>
    </w:p>
    <w:p w14:paraId="599A892E" w14:textId="77777777" w:rsidR="00AC7D94" w:rsidRPr="00560F8F" w:rsidRDefault="00AC7D94" w:rsidP="00AC7D94">
      <w:pPr>
        <w:spacing w:before="0" w:after="0"/>
        <w:rPr>
          <w:ins w:id="1548" w:author="Author"/>
          <w:rFonts w:ascii="Courier New" w:hAnsi="Courier New" w:cs="Courier New"/>
          <w:kern w:val="0"/>
          <w:sz w:val="17"/>
          <w:szCs w:val="17"/>
          <w:lang w:val="en-US"/>
          <w14:ligatures w14:val="none"/>
        </w:rPr>
      </w:pPr>
      <w:ins w:id="154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 xml:space="preserve"> </w:t>
        </w:r>
        <w:proofErr w:type="spellStart"/>
        <w:proofErr w:type="gramStart"/>
        <w:r w:rsidRPr="00560F8F">
          <w:rPr>
            <w:rFonts w:ascii="Courier New" w:hAnsi="Courier New"/>
            <w:sz w:val="17"/>
            <w:lang w:val="en-US"/>
          </w:rPr>
          <w:t>com:languageCode</w:t>
        </w:r>
        <w:proofErr w:type="spellEnd"/>
        <w:proofErr w:type="gramEnd"/>
        <w:r w:rsidRPr="00560F8F">
          <w:rPr>
            <w:rFonts w:ascii="Courier New" w:hAnsi="Courier New"/>
            <w:sz w:val="17"/>
            <w:lang w:val="en-US"/>
          </w:rPr>
          <w:t>="</w:t>
        </w:r>
        <w:proofErr w:type="spellStart"/>
        <w:r w:rsidRPr="00560F8F">
          <w:rPr>
            <w:rFonts w:ascii="Courier New" w:hAnsi="Courier New"/>
            <w:sz w:val="17"/>
            <w:lang w:val="en-US"/>
          </w:rPr>
          <w:t>en</w:t>
        </w:r>
        <w:proofErr w:type="spellEnd"/>
        <w:r w:rsidRPr="00560F8F">
          <w:rPr>
            <w:rFonts w:ascii="Courier New" w:hAnsi="Courier New"/>
            <w:sz w:val="17"/>
            <w:lang w:val="en-US"/>
          </w:rPr>
          <w:t>"&gt;This is the URL to access the trademark sound representation (</w:t>
        </w:r>
        <w:proofErr w:type="gramStart"/>
        <w:r w:rsidRPr="00560F8F">
          <w:rPr>
            <w:rFonts w:ascii="Courier New" w:hAnsi="Courier New"/>
            <w:sz w:val="17"/>
            <w:lang w:val="en-US"/>
          </w:rPr>
          <w:t>MP3)&lt;</w:t>
        </w:r>
        <w:proofErr w:type="gramEnd"/>
        <w:r w:rsidRPr="00560F8F">
          <w:rPr>
            <w:rFonts w:ascii="Courier New" w:hAnsi="Courier New"/>
            <w:sz w:val="17"/>
            <w:lang w:val="en-US"/>
          </w:rPr>
          <w: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&gt;</w:t>
        </w:r>
      </w:ins>
    </w:p>
    <w:p w14:paraId="188D89FF" w14:textId="77777777" w:rsidR="00AC7D94" w:rsidRPr="00560F8F" w:rsidRDefault="00AC7D94" w:rsidP="00AC7D94">
      <w:pPr>
        <w:spacing w:before="0" w:after="0"/>
        <w:rPr>
          <w:ins w:id="1550" w:author="Author"/>
          <w:rFonts w:ascii="Courier New" w:hAnsi="Courier New" w:cs="Courier New"/>
          <w:kern w:val="0"/>
          <w:sz w:val="17"/>
          <w:szCs w:val="17"/>
          <w:lang w:val="fr-FR"/>
          <w14:ligatures w14:val="none"/>
        </w:rPr>
      </w:pPr>
      <w:ins w:id="155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fr-FR"/>
          </w:rPr>
          <w:t>&lt;/</w:t>
        </w:r>
        <w:proofErr w:type="spellStart"/>
        <w:proofErr w:type="gramStart"/>
        <w:r w:rsidRPr="00560F8F">
          <w:rPr>
            <w:rFonts w:ascii="Courier New" w:hAnsi="Courier New"/>
            <w:sz w:val="17"/>
            <w:lang w:val="fr-FR"/>
          </w:rPr>
          <w:t>pde:PriorityDocument</w:t>
        </w:r>
        <w:proofErr w:type="spellEnd"/>
        <w:proofErr w:type="gramEnd"/>
        <w:r w:rsidRPr="00560F8F">
          <w:rPr>
            <w:rFonts w:ascii="Courier New" w:hAnsi="Courier New"/>
            <w:sz w:val="17"/>
            <w:lang w:val="fr-FR"/>
          </w:rPr>
          <w:t>&gt;</w:t>
        </w:r>
      </w:ins>
    </w:p>
    <w:p w14:paraId="08F3BEC7" w14:textId="77777777" w:rsidR="00AC7D94" w:rsidRPr="00560F8F" w:rsidRDefault="00AC7D94" w:rsidP="00AC7D94">
      <w:pPr>
        <w:spacing w:before="0" w:after="0"/>
        <w:rPr>
          <w:ins w:id="1552" w:author="Author"/>
          <w:rFonts w:ascii="Courier New" w:hAnsi="Courier New" w:cs="Courier New"/>
          <w:kern w:val="0"/>
          <w:sz w:val="17"/>
          <w:szCs w:val="17"/>
          <w:lang w:val="fr-FR"/>
          <w14:ligatures w14:val="none"/>
        </w:rPr>
      </w:pPr>
      <w:ins w:id="1553" w:author="Author">
        <w:r w:rsidRPr="00560F8F">
          <w:rPr>
            <w:rFonts w:ascii="Courier New" w:hAnsi="Courier New"/>
            <w:sz w:val="17"/>
            <w:lang w:val="fr-FR"/>
          </w:rPr>
          <w:tab/>
          <w:t>&lt;/</w:t>
        </w:r>
        <w:proofErr w:type="spellStart"/>
        <w:proofErr w:type="gramStart"/>
        <w:r w:rsidRPr="00560F8F">
          <w:rPr>
            <w:rFonts w:ascii="Courier New" w:hAnsi="Courier New"/>
            <w:sz w:val="17"/>
            <w:lang w:val="fr-FR"/>
          </w:rPr>
          <w:t>pde:PriorityDocumentBag</w:t>
        </w:r>
        <w:proofErr w:type="spellEnd"/>
        <w:proofErr w:type="gramEnd"/>
        <w:r w:rsidRPr="00560F8F">
          <w:rPr>
            <w:rFonts w:ascii="Courier New" w:hAnsi="Courier New"/>
            <w:sz w:val="17"/>
            <w:lang w:val="fr-FR"/>
          </w:rPr>
          <w:t>&gt;</w:t>
        </w:r>
      </w:ins>
    </w:p>
    <w:p w14:paraId="09EA822E" w14:textId="77777777" w:rsidR="00AC7D94" w:rsidRPr="00560F8F" w:rsidRDefault="00AC7D94" w:rsidP="00AC7D94">
      <w:pPr>
        <w:spacing w:before="0" w:after="0"/>
        <w:rPr>
          <w:ins w:id="1554" w:author="Author"/>
          <w:rFonts w:ascii="Courier New" w:hAnsi="Courier New" w:cs="Courier New"/>
          <w:kern w:val="0"/>
          <w:sz w:val="17"/>
          <w:szCs w:val="17"/>
          <w:lang w:val="fr-FR"/>
          <w14:ligatures w14:val="none"/>
        </w:rPr>
      </w:pPr>
      <w:ins w:id="1555" w:author="Author">
        <w:r w:rsidRPr="00560F8F">
          <w:rPr>
            <w:rFonts w:ascii="Courier New" w:hAnsi="Courier New"/>
            <w:sz w:val="17"/>
            <w:lang w:val="fr-FR"/>
          </w:rPr>
          <w:tab/>
          <w:t>&lt;</w:t>
        </w:r>
        <w:proofErr w:type="spellStart"/>
        <w:proofErr w:type="gramStart"/>
        <w:r w:rsidRPr="00560F8F">
          <w:rPr>
            <w:rFonts w:ascii="Courier New" w:hAnsi="Courier New"/>
            <w:sz w:val="17"/>
            <w:lang w:val="fr-FR"/>
          </w:rPr>
          <w:t>pde:SupplementaryDocumentBag</w:t>
        </w:r>
        <w:proofErr w:type="spellEnd"/>
        <w:proofErr w:type="gramEnd"/>
        <w:r w:rsidRPr="00560F8F">
          <w:rPr>
            <w:rFonts w:ascii="Courier New" w:hAnsi="Courier New"/>
            <w:sz w:val="17"/>
            <w:lang w:val="fr-FR"/>
          </w:rPr>
          <w:t>&gt;</w:t>
        </w:r>
      </w:ins>
    </w:p>
    <w:p w14:paraId="0490E6CC" w14:textId="77777777" w:rsidR="00AC7D94" w:rsidRPr="00560F8F" w:rsidRDefault="00AC7D94" w:rsidP="00AC7D94">
      <w:pPr>
        <w:spacing w:before="0" w:after="0"/>
        <w:rPr>
          <w:ins w:id="1556" w:author="Author"/>
          <w:rFonts w:ascii="Courier New" w:hAnsi="Courier New" w:cs="Courier New"/>
          <w:kern w:val="0"/>
          <w:sz w:val="17"/>
          <w:szCs w:val="17"/>
          <w:lang w:val="fr-FR"/>
          <w14:ligatures w14:val="none"/>
        </w:rPr>
      </w:pPr>
      <w:ins w:id="1557" w:author="Author">
        <w:r w:rsidRPr="00560F8F">
          <w:rPr>
            <w:rFonts w:ascii="Courier New" w:hAnsi="Courier New"/>
            <w:sz w:val="17"/>
            <w:lang w:val="fr-FR"/>
          </w:rPr>
          <w:lastRenderedPageBreak/>
          <w:tab/>
        </w:r>
        <w:r w:rsidRPr="00560F8F">
          <w:rPr>
            <w:rFonts w:ascii="Courier New" w:hAnsi="Courier New"/>
            <w:sz w:val="17"/>
            <w:lang w:val="fr-FR"/>
          </w:rPr>
          <w:tab/>
          <w:t>&lt;</w:t>
        </w:r>
        <w:proofErr w:type="spellStart"/>
        <w:proofErr w:type="gramStart"/>
        <w:r w:rsidRPr="00560F8F">
          <w:rPr>
            <w:rFonts w:ascii="Courier New" w:hAnsi="Courier New"/>
            <w:sz w:val="17"/>
            <w:lang w:val="fr-FR"/>
          </w:rPr>
          <w:t>pde:SupplementaryDocument</w:t>
        </w:r>
        <w:proofErr w:type="spellEnd"/>
        <w:proofErr w:type="gramEnd"/>
        <w:r w:rsidRPr="00560F8F">
          <w:rPr>
            <w:rFonts w:ascii="Courier New" w:hAnsi="Courier New"/>
            <w:sz w:val="17"/>
            <w:lang w:val="fr-FR"/>
          </w:rPr>
          <w:t>&gt;</w:t>
        </w:r>
      </w:ins>
    </w:p>
    <w:p w14:paraId="45F2C98B" w14:textId="77777777" w:rsidR="00AC7D94" w:rsidRPr="00560F8F" w:rsidRDefault="00AC7D94" w:rsidP="00AC7D94">
      <w:pPr>
        <w:spacing w:before="0" w:after="0"/>
        <w:rPr>
          <w:ins w:id="1558" w:author="Author"/>
          <w:rFonts w:ascii="Courier New" w:hAnsi="Courier New" w:cs="Courier New"/>
          <w:kern w:val="0"/>
          <w:sz w:val="17"/>
          <w:szCs w:val="17"/>
          <w:lang w:val="fr-FR"/>
          <w14:ligatures w14:val="none"/>
        </w:rPr>
      </w:pPr>
      <w:ins w:id="1559"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w:t>
        </w:r>
        <w:proofErr w:type="spellStart"/>
        <w:r w:rsidRPr="00560F8F">
          <w:rPr>
            <w:rFonts w:ascii="Courier New" w:hAnsi="Courier New"/>
            <w:sz w:val="17"/>
            <w:lang w:val="fr-FR"/>
          </w:rPr>
          <w:t>Bibliographic</w:t>
        </w:r>
        <w:proofErr w:type="spellEnd"/>
        <w:r w:rsidRPr="00560F8F">
          <w:rPr>
            <w:rFonts w:ascii="Courier New" w:hAnsi="Courier New"/>
            <w:sz w:val="17"/>
            <w:lang w:val="fr-FR"/>
          </w:rPr>
          <w:t xml:space="preserve"> Data&lt;/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w:t>
        </w:r>
      </w:ins>
    </w:p>
    <w:p w14:paraId="0E2AC47F" w14:textId="77777777" w:rsidR="00AC7D94" w:rsidRPr="00560F8F" w:rsidRDefault="00AC7D94" w:rsidP="00AC7D94">
      <w:pPr>
        <w:spacing w:before="0" w:after="0"/>
        <w:rPr>
          <w:ins w:id="1560" w:author="Author"/>
          <w:rFonts w:ascii="Courier New" w:hAnsi="Courier New" w:cs="Courier New"/>
          <w:kern w:val="0"/>
          <w:sz w:val="17"/>
          <w:szCs w:val="17"/>
          <w:lang w:val="en-US"/>
          <w14:ligatures w14:val="none"/>
        </w:rPr>
      </w:pPr>
      <w:ins w:id="1561"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en-US"/>
          </w:rPr>
          <w:t>&lt;</w:t>
        </w:r>
        <w:proofErr w:type="gramStart"/>
        <w:r w:rsidRPr="00560F8F">
          <w:rPr>
            <w:rFonts w:ascii="Courier New" w:hAnsi="Courier New"/>
            <w:sz w:val="17"/>
            <w:lang w:val="en-US"/>
          </w:rPr>
          <w:t>com:FileName</w:t>
        </w:r>
        <w:proofErr w:type="gramEnd"/>
        <w:r w:rsidRPr="00560F8F">
          <w:rPr>
            <w:rFonts w:ascii="Courier New" w:hAnsi="Courier New"/>
            <w:sz w:val="17"/>
            <w:lang w:val="en-US"/>
          </w:rPr>
          <w:t>&gt;EM_018975509_20250101_BibliographicData.xml&lt;/</w:t>
        </w:r>
        <w:proofErr w:type="gramStart"/>
        <w:r w:rsidRPr="00560F8F">
          <w:rPr>
            <w:rFonts w:ascii="Courier New" w:hAnsi="Courier New"/>
            <w:sz w:val="17"/>
            <w:lang w:val="en-US"/>
          </w:rPr>
          <w:t>com:FileName</w:t>
        </w:r>
        <w:proofErr w:type="gramEnd"/>
        <w:r w:rsidRPr="00560F8F">
          <w:rPr>
            <w:rFonts w:ascii="Courier New" w:hAnsi="Courier New"/>
            <w:sz w:val="17"/>
            <w:lang w:val="en-US"/>
          </w:rPr>
          <w:t>&gt;</w:t>
        </w:r>
      </w:ins>
    </w:p>
    <w:p w14:paraId="19C0FE4D" w14:textId="77777777" w:rsidR="00AC7D94" w:rsidRPr="00560F8F" w:rsidRDefault="00AC7D94" w:rsidP="00AC7D94">
      <w:pPr>
        <w:spacing w:before="0" w:after="0"/>
        <w:rPr>
          <w:ins w:id="1562" w:author="Author"/>
          <w:rFonts w:ascii="Courier New" w:hAnsi="Courier New" w:cs="Courier New"/>
          <w:kern w:val="0"/>
          <w:sz w:val="17"/>
          <w:szCs w:val="17"/>
          <w:lang w:val="en-US"/>
          <w14:ligatures w14:val="none"/>
        </w:rPr>
      </w:pPr>
      <w:ins w:id="1563"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&gt;SupplementaryArtifacts/EM_018975509_20250101_20250101_BibliographicData.xml&lt;/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w:t>
        </w:r>
      </w:ins>
    </w:p>
    <w:p w14:paraId="1BE8925D" w14:textId="77777777" w:rsidR="00AC7D94" w:rsidRPr="00560F8F" w:rsidRDefault="00AC7D94" w:rsidP="00AC7D94">
      <w:pPr>
        <w:spacing w:before="0" w:after="0"/>
        <w:rPr>
          <w:ins w:id="1564" w:author="Author"/>
          <w:rFonts w:ascii="Courier New" w:hAnsi="Courier New" w:cs="Courier New"/>
          <w:kern w:val="0"/>
          <w:sz w:val="17"/>
          <w:szCs w:val="17"/>
          <w:lang w:val="en-US"/>
          <w14:ligatures w14:val="none"/>
        </w:rPr>
      </w:pPr>
      <w:ins w:id="1565"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&gt;XML&lt;/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w:t>
        </w:r>
      </w:ins>
    </w:p>
    <w:p w14:paraId="4443AAB7" w14:textId="77777777" w:rsidR="00AC7D94" w:rsidRPr="00560F8F" w:rsidRDefault="00AC7D94" w:rsidP="00AC7D94">
      <w:pPr>
        <w:spacing w:before="0" w:after="0"/>
        <w:rPr>
          <w:ins w:id="1566" w:author="Author"/>
          <w:rFonts w:ascii="Courier New" w:hAnsi="Courier New" w:cs="Courier New"/>
          <w:kern w:val="0"/>
          <w:sz w:val="17"/>
          <w:szCs w:val="17"/>
          <w:lang w:val="en-US"/>
          <w14:ligatures w14:val="none"/>
        </w:rPr>
      </w:pPr>
      <w:ins w:id="156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pde:TrademarkSupplementaryDocumentCategory</w:t>
        </w:r>
        <w:proofErr w:type="spellEnd"/>
        <w:proofErr w:type="gramEnd"/>
        <w:r w:rsidRPr="00560F8F">
          <w:rPr>
            <w:rFonts w:ascii="Courier New" w:hAnsi="Courier New"/>
            <w:sz w:val="17"/>
            <w:lang w:val="en-US"/>
          </w:rPr>
          <w:t>&gt;Bibliographic data&lt;/</w:t>
        </w:r>
        <w:proofErr w:type="spellStart"/>
        <w:proofErr w:type="gramStart"/>
        <w:r w:rsidRPr="00560F8F">
          <w:rPr>
            <w:rFonts w:ascii="Courier New" w:hAnsi="Courier New"/>
            <w:sz w:val="17"/>
            <w:lang w:val="en-US"/>
          </w:rPr>
          <w:t>pde:TrademarkSupplementaryDocumentCategory</w:t>
        </w:r>
        <w:proofErr w:type="spellEnd"/>
        <w:proofErr w:type="gramEnd"/>
        <w:r w:rsidRPr="00560F8F">
          <w:rPr>
            <w:rFonts w:ascii="Courier New" w:hAnsi="Courier New"/>
            <w:sz w:val="17"/>
            <w:lang w:val="en-US"/>
          </w:rPr>
          <w:t>&gt;</w:t>
        </w:r>
      </w:ins>
    </w:p>
    <w:p w14:paraId="72F8F968" w14:textId="77777777" w:rsidR="00AC7D94" w:rsidRPr="00560F8F" w:rsidRDefault="00AC7D94" w:rsidP="00AC7D94">
      <w:pPr>
        <w:spacing w:before="0" w:after="0"/>
        <w:rPr>
          <w:ins w:id="1568" w:author="Author"/>
          <w:rFonts w:ascii="Courier New" w:hAnsi="Courier New" w:cs="Courier New"/>
          <w:kern w:val="0"/>
          <w:sz w:val="17"/>
          <w:szCs w:val="17"/>
          <w:lang w:val="en-US"/>
          <w14:ligatures w14:val="none"/>
        </w:rPr>
      </w:pPr>
      <w:ins w:id="156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com:DocumentDate</w:t>
        </w:r>
        <w:proofErr w:type="spellEnd"/>
        <w:proofErr w:type="gramEnd"/>
        <w:r w:rsidRPr="00560F8F">
          <w:rPr>
            <w:rFonts w:ascii="Courier New" w:hAnsi="Courier New"/>
            <w:sz w:val="17"/>
            <w:lang w:val="en-US"/>
          </w:rPr>
          <w:t>&gt;2025-01-22&lt;/</w:t>
        </w:r>
        <w:proofErr w:type="spellStart"/>
        <w:proofErr w:type="gramStart"/>
        <w:r w:rsidRPr="00560F8F">
          <w:rPr>
            <w:rFonts w:ascii="Courier New" w:hAnsi="Courier New"/>
            <w:sz w:val="17"/>
            <w:lang w:val="en-US"/>
          </w:rPr>
          <w:t>com:DocumentDate</w:t>
        </w:r>
        <w:proofErr w:type="spellEnd"/>
        <w:proofErr w:type="gramEnd"/>
        <w:r w:rsidRPr="00560F8F">
          <w:rPr>
            <w:rFonts w:ascii="Courier New" w:hAnsi="Courier New"/>
            <w:sz w:val="17"/>
            <w:lang w:val="en-US"/>
          </w:rPr>
          <w:t>&gt;</w:t>
        </w:r>
      </w:ins>
    </w:p>
    <w:p w14:paraId="5484FD32" w14:textId="77777777" w:rsidR="00AC7D94" w:rsidRPr="00560F8F" w:rsidRDefault="00AC7D94" w:rsidP="00AC7D94">
      <w:pPr>
        <w:spacing w:before="0" w:after="0"/>
        <w:rPr>
          <w:ins w:id="1570" w:author="Author"/>
          <w:rFonts w:ascii="Courier New" w:hAnsi="Courier New" w:cs="Courier New"/>
          <w:kern w:val="0"/>
          <w:sz w:val="17"/>
          <w:szCs w:val="17"/>
          <w:lang w:val="en-US"/>
          <w14:ligatures w14:val="none"/>
        </w:rPr>
      </w:pPr>
      <w:ins w:id="157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com:DocumentVersion</w:t>
        </w:r>
        <w:proofErr w:type="spellEnd"/>
        <w:proofErr w:type="gramEnd"/>
        <w:r w:rsidRPr="00560F8F">
          <w:rPr>
            <w:rFonts w:ascii="Courier New" w:hAnsi="Courier New"/>
            <w:sz w:val="17"/>
            <w:lang w:val="en-US"/>
          </w:rPr>
          <w:t>&gt;v1.0&lt;/</w:t>
        </w:r>
        <w:proofErr w:type="spellStart"/>
        <w:proofErr w:type="gramStart"/>
        <w:r w:rsidRPr="00560F8F">
          <w:rPr>
            <w:rFonts w:ascii="Courier New" w:hAnsi="Courier New"/>
            <w:sz w:val="17"/>
            <w:lang w:val="en-US"/>
          </w:rPr>
          <w:t>com:DocumentVersion</w:t>
        </w:r>
        <w:proofErr w:type="spellEnd"/>
        <w:proofErr w:type="gramEnd"/>
        <w:r w:rsidRPr="00560F8F">
          <w:rPr>
            <w:rFonts w:ascii="Courier New" w:hAnsi="Courier New"/>
            <w:sz w:val="17"/>
            <w:lang w:val="en-US"/>
          </w:rPr>
          <w:t>&gt;</w:t>
        </w:r>
      </w:ins>
    </w:p>
    <w:p w14:paraId="0CF24F18" w14:textId="77777777" w:rsidR="00AC7D94" w:rsidRPr="00560F8F" w:rsidRDefault="00AC7D94" w:rsidP="00AC7D94">
      <w:pPr>
        <w:spacing w:before="0" w:after="0"/>
        <w:rPr>
          <w:ins w:id="1572" w:author="Author"/>
          <w:rFonts w:ascii="Courier New" w:hAnsi="Courier New" w:cs="Courier New"/>
          <w:kern w:val="0"/>
          <w:sz w:val="17"/>
          <w:szCs w:val="17"/>
          <w:lang w:val="en-US"/>
          <w14:ligatures w14:val="none"/>
        </w:rPr>
      </w:pPr>
      <w:ins w:id="1573"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com:DocumentSizeQuantity</w:t>
        </w:r>
        <w:proofErr w:type="spellEnd"/>
        <w:proofErr w:type="gramEnd"/>
        <w:r w:rsidRPr="00560F8F">
          <w:rPr>
            <w:rFonts w:ascii="Courier New" w:hAnsi="Courier New"/>
            <w:sz w:val="17"/>
            <w:lang w:val="en-US"/>
          </w:rPr>
          <w:t xml:space="preserve"> </w:t>
        </w:r>
        <w:proofErr w:type="spellStart"/>
        <w:proofErr w:type="gramStart"/>
        <w:r w:rsidRPr="00560F8F">
          <w:rPr>
            <w:rFonts w:ascii="Courier New" w:hAnsi="Courier New"/>
            <w:sz w:val="17"/>
            <w:lang w:val="en-US"/>
          </w:rPr>
          <w:t>com:unitCode</w:t>
        </w:r>
        <w:proofErr w:type="spellEnd"/>
        <w:proofErr w:type="gramEnd"/>
        <w:r w:rsidRPr="00560F8F">
          <w:rPr>
            <w:rFonts w:ascii="Courier New" w:hAnsi="Courier New"/>
            <w:sz w:val="17"/>
            <w:lang w:val="en-US"/>
          </w:rPr>
          <w:t>="MB"&gt;1&lt;/</w:t>
        </w:r>
        <w:proofErr w:type="spellStart"/>
        <w:proofErr w:type="gramStart"/>
        <w:r w:rsidRPr="00560F8F">
          <w:rPr>
            <w:rFonts w:ascii="Courier New" w:hAnsi="Courier New"/>
            <w:sz w:val="17"/>
            <w:lang w:val="en-US"/>
          </w:rPr>
          <w:t>com:DocumentSizeQuantity</w:t>
        </w:r>
        <w:proofErr w:type="spellEnd"/>
        <w:proofErr w:type="gramEnd"/>
        <w:r w:rsidRPr="00560F8F">
          <w:rPr>
            <w:rFonts w:ascii="Courier New" w:hAnsi="Courier New"/>
            <w:sz w:val="17"/>
            <w:lang w:val="en-US"/>
          </w:rPr>
          <w:t>&gt;</w:t>
        </w:r>
      </w:ins>
    </w:p>
    <w:p w14:paraId="46D0FCB9" w14:textId="77777777" w:rsidR="00AC7D94" w:rsidRPr="00560F8F" w:rsidRDefault="00AC7D94" w:rsidP="00AC7D94">
      <w:pPr>
        <w:spacing w:before="0" w:after="0"/>
        <w:rPr>
          <w:ins w:id="1574" w:author="Author"/>
          <w:rFonts w:ascii="Courier New" w:hAnsi="Courier New" w:cs="Courier New"/>
          <w:kern w:val="0"/>
          <w:sz w:val="17"/>
          <w:szCs w:val="17"/>
          <w:lang w:val="en-US"/>
          <w14:ligatures w14:val="none"/>
        </w:rPr>
      </w:pPr>
      <w:ins w:id="1575"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com:PageTotalQuantity</w:t>
        </w:r>
        <w:proofErr w:type="spellEnd"/>
        <w:proofErr w:type="gramEnd"/>
        <w:r w:rsidRPr="00560F8F">
          <w:rPr>
            <w:rFonts w:ascii="Courier New" w:hAnsi="Courier New"/>
            <w:sz w:val="17"/>
            <w:lang w:val="en-US"/>
          </w:rPr>
          <w:t>&gt;1&lt;/</w:t>
        </w:r>
        <w:proofErr w:type="spellStart"/>
        <w:proofErr w:type="gramStart"/>
        <w:r w:rsidRPr="00560F8F">
          <w:rPr>
            <w:rFonts w:ascii="Courier New" w:hAnsi="Courier New"/>
            <w:sz w:val="17"/>
            <w:lang w:val="en-US"/>
          </w:rPr>
          <w:t>com:PageTotalQuantity</w:t>
        </w:r>
        <w:proofErr w:type="spellEnd"/>
        <w:proofErr w:type="gramEnd"/>
        <w:r w:rsidRPr="00560F8F">
          <w:rPr>
            <w:rFonts w:ascii="Courier New" w:hAnsi="Courier New"/>
            <w:sz w:val="17"/>
            <w:lang w:val="en-US"/>
          </w:rPr>
          <w:t>&gt;</w:t>
        </w:r>
      </w:ins>
    </w:p>
    <w:p w14:paraId="5A7C171A" w14:textId="77777777" w:rsidR="00AC7D94" w:rsidRPr="00560F8F" w:rsidRDefault="00AC7D94" w:rsidP="00AC7D94">
      <w:pPr>
        <w:spacing w:before="0" w:after="0"/>
        <w:rPr>
          <w:ins w:id="1576" w:author="Author"/>
          <w:rFonts w:ascii="Courier New" w:hAnsi="Courier New" w:cs="Courier New"/>
          <w:kern w:val="0"/>
          <w:sz w:val="17"/>
          <w:szCs w:val="17"/>
          <w:lang w:val="en-US"/>
          <w14:ligatures w14:val="none"/>
        </w:rPr>
      </w:pPr>
      <w:ins w:id="157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 xml:space="preserve"> </w:t>
        </w:r>
        <w:proofErr w:type="spellStart"/>
        <w:proofErr w:type="gramStart"/>
        <w:r w:rsidRPr="00560F8F">
          <w:rPr>
            <w:rFonts w:ascii="Courier New" w:hAnsi="Courier New"/>
            <w:sz w:val="17"/>
            <w:lang w:val="en-US"/>
          </w:rPr>
          <w:t>com:languageCode</w:t>
        </w:r>
        <w:proofErr w:type="spellEnd"/>
        <w:proofErr w:type="gramEnd"/>
        <w:r w:rsidRPr="00560F8F">
          <w:rPr>
            <w:rFonts w:ascii="Courier New" w:hAnsi="Courier New"/>
            <w:sz w:val="17"/>
            <w:lang w:val="en-US"/>
          </w:rPr>
          <w:t>="</w:t>
        </w:r>
        <w:proofErr w:type="spellStart"/>
        <w:r w:rsidRPr="00560F8F">
          <w:rPr>
            <w:rFonts w:ascii="Courier New" w:hAnsi="Courier New"/>
            <w:sz w:val="17"/>
            <w:lang w:val="en-US"/>
          </w:rPr>
          <w:t>en</w:t>
        </w:r>
        <w:proofErr w:type="spellEnd"/>
        <w:r w:rsidRPr="00560F8F">
          <w:rPr>
            <w:rFonts w:ascii="Courier New" w:hAnsi="Courier New"/>
            <w:sz w:val="17"/>
            <w:lang w:val="en-US"/>
          </w:rPr>
          <w:t>"&gt;This is the bibliographical data as supplementary file&lt;/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&gt;</w:t>
        </w:r>
      </w:ins>
    </w:p>
    <w:p w14:paraId="658F2EBD" w14:textId="77777777" w:rsidR="00AC7D94" w:rsidRPr="00560F8F" w:rsidRDefault="00AC7D94" w:rsidP="00AC7D94">
      <w:pPr>
        <w:spacing w:before="0" w:after="0"/>
        <w:rPr>
          <w:ins w:id="1578" w:author="Author"/>
          <w:rFonts w:ascii="Courier New" w:hAnsi="Courier New" w:cs="Courier New"/>
          <w:kern w:val="0"/>
          <w:sz w:val="17"/>
          <w:szCs w:val="17"/>
          <w:lang w:val="fr-FR"/>
          <w14:ligatures w14:val="none"/>
        </w:rPr>
      </w:pPr>
      <w:ins w:id="157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fr-FR"/>
          </w:rPr>
          <w:t>&lt;/</w:t>
        </w:r>
        <w:proofErr w:type="spellStart"/>
        <w:proofErr w:type="gramStart"/>
        <w:r w:rsidRPr="00560F8F">
          <w:rPr>
            <w:rFonts w:ascii="Courier New" w:hAnsi="Courier New"/>
            <w:sz w:val="17"/>
            <w:lang w:val="fr-FR"/>
          </w:rPr>
          <w:t>pde:SupplementaryDocument</w:t>
        </w:r>
        <w:proofErr w:type="spellEnd"/>
        <w:proofErr w:type="gramEnd"/>
        <w:r w:rsidRPr="00560F8F">
          <w:rPr>
            <w:rFonts w:ascii="Courier New" w:hAnsi="Courier New"/>
            <w:sz w:val="17"/>
            <w:lang w:val="fr-FR"/>
          </w:rPr>
          <w:t>&gt;</w:t>
        </w:r>
      </w:ins>
    </w:p>
    <w:p w14:paraId="4100F0E3" w14:textId="77777777" w:rsidR="00AC7D94" w:rsidRPr="00560F8F" w:rsidRDefault="00AC7D94" w:rsidP="00AC7D94">
      <w:pPr>
        <w:spacing w:before="0" w:after="0"/>
        <w:rPr>
          <w:ins w:id="1580" w:author="Author"/>
          <w:rFonts w:ascii="Courier New" w:hAnsi="Courier New" w:cs="Courier New"/>
          <w:kern w:val="0"/>
          <w:sz w:val="17"/>
          <w:szCs w:val="17"/>
          <w:lang w:val="fr-FR"/>
          <w14:ligatures w14:val="none"/>
        </w:rPr>
      </w:pPr>
      <w:ins w:id="1581" w:author="Autho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pde:SupplementaryDocument</w:t>
        </w:r>
        <w:proofErr w:type="spellEnd"/>
        <w:proofErr w:type="gramEnd"/>
        <w:r w:rsidRPr="00560F8F">
          <w:rPr>
            <w:rFonts w:ascii="Courier New" w:hAnsi="Courier New"/>
            <w:sz w:val="17"/>
            <w:lang w:val="fr-FR"/>
          </w:rPr>
          <w:t>&gt;</w:t>
        </w:r>
      </w:ins>
    </w:p>
    <w:p w14:paraId="5C260157" w14:textId="77777777" w:rsidR="00AC7D94" w:rsidRPr="00560F8F" w:rsidRDefault="00AC7D94" w:rsidP="00AC7D94">
      <w:pPr>
        <w:spacing w:before="0" w:after="0"/>
        <w:rPr>
          <w:ins w:id="1582" w:author="Author"/>
          <w:rFonts w:ascii="Courier New" w:hAnsi="Courier New" w:cs="Courier New"/>
          <w:kern w:val="0"/>
          <w:sz w:val="17"/>
          <w:szCs w:val="17"/>
          <w:lang w:val="fr-FR"/>
          <w14:ligatures w14:val="none"/>
        </w:rPr>
      </w:pPr>
      <w:ins w:id="1583"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 xml:space="preserve">&gt;Registration </w:t>
        </w:r>
        <w:proofErr w:type="spellStart"/>
        <w:r w:rsidRPr="00560F8F">
          <w:rPr>
            <w:rFonts w:ascii="Courier New" w:hAnsi="Courier New"/>
            <w:sz w:val="17"/>
            <w:lang w:val="fr-FR"/>
          </w:rPr>
          <w:t>certificate</w:t>
        </w:r>
        <w:proofErr w:type="spellEnd"/>
        <w:r w:rsidRPr="00560F8F">
          <w:rPr>
            <w:rFonts w:ascii="Courier New" w:hAnsi="Courier New"/>
            <w:sz w:val="17"/>
            <w:lang w:val="fr-FR"/>
          </w:rPr>
          <w:t>&lt;/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w:t>
        </w:r>
      </w:ins>
    </w:p>
    <w:p w14:paraId="390E4E62" w14:textId="77777777" w:rsidR="00AC7D94" w:rsidRPr="00560F8F" w:rsidRDefault="00AC7D94" w:rsidP="00AC7D94">
      <w:pPr>
        <w:spacing w:before="0" w:after="0"/>
        <w:rPr>
          <w:ins w:id="1584" w:author="Author"/>
          <w:rFonts w:ascii="Courier New" w:hAnsi="Courier New" w:cs="Courier New"/>
          <w:kern w:val="0"/>
          <w:sz w:val="17"/>
          <w:szCs w:val="17"/>
          <w:lang w:val="en-US"/>
          <w14:ligatures w14:val="none"/>
        </w:rPr>
      </w:pPr>
      <w:ins w:id="1585"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en-US"/>
          </w:rPr>
          <w:t>&lt;</w:t>
        </w:r>
        <w:proofErr w:type="gramStart"/>
        <w:r w:rsidRPr="00560F8F">
          <w:rPr>
            <w:rFonts w:ascii="Courier New" w:hAnsi="Courier New"/>
            <w:sz w:val="17"/>
            <w:lang w:val="en-US"/>
          </w:rPr>
          <w:t>com:FileName</w:t>
        </w:r>
        <w:proofErr w:type="gramEnd"/>
        <w:r w:rsidRPr="00560F8F">
          <w:rPr>
            <w:rFonts w:ascii="Courier New" w:hAnsi="Courier New"/>
            <w:sz w:val="17"/>
            <w:lang w:val="en-US"/>
          </w:rPr>
          <w:t>&gt;EM_018975509_20250101_RegistrationCertificate.pdf&lt;/</w:t>
        </w:r>
        <w:proofErr w:type="gramStart"/>
        <w:r w:rsidRPr="00560F8F">
          <w:rPr>
            <w:rFonts w:ascii="Courier New" w:hAnsi="Courier New"/>
            <w:sz w:val="17"/>
            <w:lang w:val="en-US"/>
          </w:rPr>
          <w:t>com:FileName</w:t>
        </w:r>
        <w:proofErr w:type="gramEnd"/>
        <w:r w:rsidRPr="00560F8F">
          <w:rPr>
            <w:rFonts w:ascii="Courier New" w:hAnsi="Courier New"/>
            <w:sz w:val="17"/>
            <w:lang w:val="en-US"/>
          </w:rPr>
          <w:t>&gt;</w:t>
        </w:r>
      </w:ins>
    </w:p>
    <w:p w14:paraId="74E1CF07" w14:textId="77777777" w:rsidR="00AC7D94" w:rsidRPr="00560F8F" w:rsidRDefault="00AC7D94" w:rsidP="00AC7D94">
      <w:pPr>
        <w:spacing w:before="0" w:after="0"/>
        <w:rPr>
          <w:ins w:id="1586" w:author="Author"/>
          <w:rFonts w:ascii="Courier New" w:hAnsi="Courier New" w:cs="Courier New"/>
          <w:kern w:val="0"/>
          <w:sz w:val="17"/>
          <w:szCs w:val="17"/>
          <w:lang w:val="en-US"/>
          <w14:ligatures w14:val="none"/>
        </w:rPr>
      </w:pPr>
      <w:ins w:id="158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&gt;SupplementaryArtifacts/EM_018975509_20250101_20250101_RegistrationCertificate.xml&lt;/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w:t>
        </w:r>
      </w:ins>
    </w:p>
    <w:p w14:paraId="15D0400C" w14:textId="77777777" w:rsidR="00AC7D94" w:rsidRPr="00560F8F" w:rsidRDefault="00AC7D94" w:rsidP="00AC7D94">
      <w:pPr>
        <w:spacing w:before="0" w:after="0"/>
        <w:rPr>
          <w:ins w:id="1588" w:author="Author"/>
          <w:rFonts w:ascii="Courier New" w:hAnsi="Courier New" w:cs="Courier New"/>
          <w:kern w:val="0"/>
          <w:sz w:val="17"/>
          <w:szCs w:val="17"/>
          <w:lang w:val="en-US"/>
          <w14:ligatures w14:val="none"/>
        </w:rPr>
      </w:pPr>
      <w:ins w:id="158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&gt;PDF&lt;/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w:t>
        </w:r>
      </w:ins>
    </w:p>
    <w:p w14:paraId="7135D39D" w14:textId="77777777" w:rsidR="00AC7D94" w:rsidRPr="00560F8F" w:rsidRDefault="00AC7D94" w:rsidP="00AC7D94">
      <w:pPr>
        <w:spacing w:before="0" w:after="0"/>
        <w:rPr>
          <w:ins w:id="1590" w:author="Author"/>
          <w:rFonts w:ascii="Courier New" w:hAnsi="Courier New" w:cs="Courier New"/>
          <w:kern w:val="0"/>
          <w:sz w:val="17"/>
          <w:szCs w:val="17"/>
          <w:lang w:val="en-US"/>
          <w14:ligatures w14:val="none"/>
        </w:rPr>
      </w:pPr>
      <w:ins w:id="159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pde:TrademarkSupplementaryDocumentCategory</w:t>
        </w:r>
        <w:proofErr w:type="spellEnd"/>
        <w:proofErr w:type="gramEnd"/>
        <w:r w:rsidRPr="00560F8F">
          <w:rPr>
            <w:rFonts w:ascii="Courier New" w:hAnsi="Courier New"/>
            <w:sz w:val="17"/>
            <w:lang w:val="en-US"/>
          </w:rPr>
          <w:t>&gt;Registration certificate&lt;/</w:t>
        </w:r>
        <w:proofErr w:type="spellStart"/>
        <w:proofErr w:type="gramStart"/>
        <w:r w:rsidRPr="00560F8F">
          <w:rPr>
            <w:rFonts w:ascii="Courier New" w:hAnsi="Courier New"/>
            <w:sz w:val="17"/>
            <w:lang w:val="en-US"/>
          </w:rPr>
          <w:t>pde:TrademarkSupplementaryDocumentCategory</w:t>
        </w:r>
        <w:proofErr w:type="spellEnd"/>
        <w:proofErr w:type="gramEnd"/>
        <w:r w:rsidRPr="00560F8F">
          <w:rPr>
            <w:rFonts w:ascii="Courier New" w:hAnsi="Courier New"/>
            <w:sz w:val="17"/>
            <w:lang w:val="en-US"/>
          </w:rPr>
          <w:t>&gt;</w:t>
        </w:r>
      </w:ins>
    </w:p>
    <w:p w14:paraId="39042446" w14:textId="77777777" w:rsidR="00AC7D94" w:rsidRPr="00560F8F" w:rsidRDefault="00AC7D94" w:rsidP="00AC7D94">
      <w:pPr>
        <w:spacing w:before="0" w:after="0"/>
        <w:rPr>
          <w:ins w:id="1592" w:author="Author"/>
          <w:rFonts w:ascii="Courier New" w:hAnsi="Courier New" w:cs="Courier New"/>
          <w:kern w:val="0"/>
          <w:sz w:val="17"/>
          <w:szCs w:val="17"/>
          <w:lang w:val="fr-FR"/>
          <w14:ligatures w14:val="none"/>
        </w:rPr>
      </w:pPr>
      <w:ins w:id="1593"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fr-FR"/>
          </w:rPr>
          <w:t>&lt;</w:t>
        </w:r>
        <w:proofErr w:type="spellStart"/>
        <w:proofErr w:type="gramStart"/>
        <w:r w:rsidRPr="00560F8F">
          <w:rPr>
            <w:rFonts w:ascii="Courier New" w:hAnsi="Courier New"/>
            <w:sz w:val="17"/>
            <w:lang w:val="fr-FR"/>
          </w:rPr>
          <w:t>com:DocumentDate</w:t>
        </w:r>
        <w:proofErr w:type="spellEnd"/>
        <w:proofErr w:type="gramEnd"/>
        <w:r w:rsidRPr="00560F8F">
          <w:rPr>
            <w:rFonts w:ascii="Courier New" w:hAnsi="Courier New"/>
            <w:sz w:val="17"/>
            <w:lang w:val="fr-FR"/>
          </w:rPr>
          <w:t>&gt;2025-01-22&lt;/</w:t>
        </w:r>
        <w:proofErr w:type="spellStart"/>
        <w:proofErr w:type="gramStart"/>
        <w:r w:rsidRPr="00560F8F">
          <w:rPr>
            <w:rFonts w:ascii="Courier New" w:hAnsi="Courier New"/>
            <w:sz w:val="17"/>
            <w:lang w:val="fr-FR"/>
          </w:rPr>
          <w:t>com:DocumentDate</w:t>
        </w:r>
        <w:proofErr w:type="spellEnd"/>
        <w:proofErr w:type="gramEnd"/>
        <w:r w:rsidRPr="00560F8F">
          <w:rPr>
            <w:rFonts w:ascii="Courier New" w:hAnsi="Courier New"/>
            <w:sz w:val="17"/>
            <w:lang w:val="fr-FR"/>
          </w:rPr>
          <w:t>&gt;</w:t>
        </w:r>
      </w:ins>
    </w:p>
    <w:p w14:paraId="6EF05D2E" w14:textId="77777777" w:rsidR="00AC7D94" w:rsidRPr="00560F8F" w:rsidRDefault="00AC7D94" w:rsidP="00AC7D94">
      <w:pPr>
        <w:spacing w:before="0" w:after="0"/>
        <w:rPr>
          <w:ins w:id="1594" w:author="Author"/>
          <w:rFonts w:ascii="Courier New" w:hAnsi="Courier New" w:cs="Courier New"/>
          <w:kern w:val="0"/>
          <w:sz w:val="17"/>
          <w:szCs w:val="17"/>
          <w:lang w:val="fr-FR"/>
          <w14:ligatures w14:val="none"/>
        </w:rPr>
      </w:pPr>
      <w:ins w:id="1595"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com:DocumentVersion</w:t>
        </w:r>
        <w:proofErr w:type="spellEnd"/>
        <w:proofErr w:type="gramEnd"/>
        <w:r w:rsidRPr="00560F8F">
          <w:rPr>
            <w:rFonts w:ascii="Courier New" w:hAnsi="Courier New"/>
            <w:sz w:val="17"/>
            <w:lang w:val="fr-FR"/>
          </w:rPr>
          <w:t>&gt;v1.0&lt;/</w:t>
        </w:r>
        <w:proofErr w:type="spellStart"/>
        <w:proofErr w:type="gramStart"/>
        <w:r w:rsidRPr="00560F8F">
          <w:rPr>
            <w:rFonts w:ascii="Courier New" w:hAnsi="Courier New"/>
            <w:sz w:val="17"/>
            <w:lang w:val="fr-FR"/>
          </w:rPr>
          <w:t>com:DocumentVersion</w:t>
        </w:r>
        <w:proofErr w:type="spellEnd"/>
        <w:proofErr w:type="gramEnd"/>
        <w:r w:rsidRPr="00560F8F">
          <w:rPr>
            <w:rFonts w:ascii="Courier New" w:hAnsi="Courier New"/>
            <w:sz w:val="17"/>
            <w:lang w:val="fr-FR"/>
          </w:rPr>
          <w:t>&gt;</w:t>
        </w:r>
      </w:ins>
    </w:p>
    <w:p w14:paraId="1633A00E" w14:textId="77777777" w:rsidR="00AC7D94" w:rsidRPr="00560F8F" w:rsidRDefault="00AC7D94" w:rsidP="00AC7D94">
      <w:pPr>
        <w:spacing w:before="0" w:after="0"/>
        <w:rPr>
          <w:ins w:id="1596" w:author="Author"/>
          <w:rFonts w:ascii="Courier New" w:hAnsi="Courier New" w:cs="Courier New"/>
          <w:kern w:val="0"/>
          <w:sz w:val="17"/>
          <w:szCs w:val="17"/>
          <w:lang w:val="fr-FR"/>
          <w14:ligatures w14:val="none"/>
        </w:rPr>
      </w:pPr>
      <w:ins w:id="1597"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com:DocumentSizeQuantity</w:t>
        </w:r>
        <w:proofErr w:type="spellEnd"/>
        <w:proofErr w:type="gramEnd"/>
        <w:r w:rsidRPr="00560F8F">
          <w:rPr>
            <w:rFonts w:ascii="Courier New" w:hAnsi="Courier New"/>
            <w:sz w:val="17"/>
            <w:lang w:val="fr-FR"/>
          </w:rPr>
          <w:t xml:space="preserve"> </w:t>
        </w:r>
        <w:proofErr w:type="spellStart"/>
        <w:proofErr w:type="gramStart"/>
        <w:r w:rsidRPr="00560F8F">
          <w:rPr>
            <w:rFonts w:ascii="Courier New" w:hAnsi="Courier New"/>
            <w:sz w:val="17"/>
            <w:lang w:val="fr-FR"/>
          </w:rPr>
          <w:t>com:unitCode</w:t>
        </w:r>
        <w:proofErr w:type="spellEnd"/>
        <w:proofErr w:type="gramEnd"/>
        <w:r w:rsidRPr="00560F8F">
          <w:rPr>
            <w:rFonts w:ascii="Courier New" w:hAnsi="Courier New"/>
            <w:sz w:val="17"/>
            <w:lang w:val="fr-FR"/>
          </w:rPr>
          <w:t>="MB"&gt;1&lt;/</w:t>
        </w:r>
        <w:proofErr w:type="spellStart"/>
        <w:proofErr w:type="gramStart"/>
        <w:r w:rsidRPr="00560F8F">
          <w:rPr>
            <w:rFonts w:ascii="Courier New" w:hAnsi="Courier New"/>
            <w:sz w:val="17"/>
            <w:lang w:val="fr-FR"/>
          </w:rPr>
          <w:t>com:DocumentSizeQuantity</w:t>
        </w:r>
        <w:proofErr w:type="spellEnd"/>
        <w:proofErr w:type="gramEnd"/>
        <w:r w:rsidRPr="00560F8F">
          <w:rPr>
            <w:rFonts w:ascii="Courier New" w:hAnsi="Courier New"/>
            <w:sz w:val="17"/>
            <w:lang w:val="fr-FR"/>
          </w:rPr>
          <w:t>&gt;</w:t>
        </w:r>
      </w:ins>
    </w:p>
    <w:p w14:paraId="558FF3C1" w14:textId="77777777" w:rsidR="00AC7D94" w:rsidRPr="00560F8F" w:rsidRDefault="00AC7D94" w:rsidP="00AC7D94">
      <w:pPr>
        <w:spacing w:before="0" w:after="0"/>
        <w:rPr>
          <w:ins w:id="1598" w:author="Author"/>
          <w:rFonts w:ascii="Courier New" w:hAnsi="Courier New" w:cs="Courier New"/>
          <w:kern w:val="0"/>
          <w:sz w:val="17"/>
          <w:szCs w:val="17"/>
          <w:lang w:val="en-US"/>
          <w14:ligatures w14:val="none"/>
        </w:rPr>
      </w:pPr>
      <w:ins w:id="1599"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en-US"/>
          </w:rPr>
          <w:t>&lt;</w:t>
        </w:r>
        <w:proofErr w:type="spellStart"/>
        <w:proofErr w:type="gramStart"/>
        <w:r w:rsidRPr="00560F8F">
          <w:rPr>
            <w:rFonts w:ascii="Courier New" w:hAnsi="Courier New"/>
            <w:sz w:val="17"/>
            <w:lang w:val="en-US"/>
          </w:rPr>
          <w:t>com:PageTotalQuantity</w:t>
        </w:r>
        <w:proofErr w:type="spellEnd"/>
        <w:proofErr w:type="gramEnd"/>
        <w:r w:rsidRPr="00560F8F">
          <w:rPr>
            <w:rFonts w:ascii="Courier New" w:hAnsi="Courier New"/>
            <w:sz w:val="17"/>
            <w:lang w:val="en-US"/>
          </w:rPr>
          <w:t>&gt;1&lt;/</w:t>
        </w:r>
        <w:proofErr w:type="spellStart"/>
        <w:proofErr w:type="gramStart"/>
        <w:r w:rsidRPr="00560F8F">
          <w:rPr>
            <w:rFonts w:ascii="Courier New" w:hAnsi="Courier New"/>
            <w:sz w:val="17"/>
            <w:lang w:val="en-US"/>
          </w:rPr>
          <w:t>com:PageTotalQuantity</w:t>
        </w:r>
        <w:proofErr w:type="spellEnd"/>
        <w:proofErr w:type="gramEnd"/>
        <w:r w:rsidRPr="00560F8F">
          <w:rPr>
            <w:rFonts w:ascii="Courier New" w:hAnsi="Courier New"/>
            <w:sz w:val="17"/>
            <w:lang w:val="en-US"/>
          </w:rPr>
          <w:t>&gt;</w:t>
        </w:r>
      </w:ins>
    </w:p>
    <w:p w14:paraId="0E871593" w14:textId="77777777" w:rsidR="00AC7D94" w:rsidRPr="00560F8F" w:rsidRDefault="00AC7D94" w:rsidP="00AC7D94">
      <w:pPr>
        <w:spacing w:before="0" w:after="0"/>
        <w:rPr>
          <w:ins w:id="1600" w:author="Author"/>
          <w:rFonts w:ascii="Courier New" w:hAnsi="Courier New" w:cs="Courier New"/>
          <w:kern w:val="0"/>
          <w:sz w:val="17"/>
          <w:szCs w:val="17"/>
          <w:lang w:val="en-US"/>
          <w14:ligatures w14:val="none"/>
        </w:rPr>
      </w:pPr>
      <w:ins w:id="160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 xml:space="preserve"> </w:t>
        </w:r>
        <w:proofErr w:type="spellStart"/>
        <w:proofErr w:type="gramStart"/>
        <w:r w:rsidRPr="00560F8F">
          <w:rPr>
            <w:rFonts w:ascii="Courier New" w:hAnsi="Courier New"/>
            <w:sz w:val="17"/>
            <w:lang w:val="en-US"/>
          </w:rPr>
          <w:t>com:languageCode</w:t>
        </w:r>
        <w:proofErr w:type="spellEnd"/>
        <w:proofErr w:type="gramEnd"/>
        <w:r w:rsidRPr="00560F8F">
          <w:rPr>
            <w:rFonts w:ascii="Courier New" w:hAnsi="Courier New"/>
            <w:sz w:val="17"/>
            <w:lang w:val="en-US"/>
          </w:rPr>
          <w:t>="</w:t>
        </w:r>
        <w:proofErr w:type="spellStart"/>
        <w:r w:rsidRPr="00560F8F">
          <w:rPr>
            <w:rFonts w:ascii="Courier New" w:hAnsi="Courier New"/>
            <w:sz w:val="17"/>
            <w:lang w:val="en-US"/>
          </w:rPr>
          <w:t>en</w:t>
        </w:r>
        <w:proofErr w:type="spellEnd"/>
        <w:r w:rsidRPr="00560F8F">
          <w:rPr>
            <w:rFonts w:ascii="Courier New" w:hAnsi="Courier New"/>
            <w:sz w:val="17"/>
            <w:lang w:val="en-US"/>
          </w:rPr>
          <w:t>"&gt;This is the certified copy of the registration certificate as supplementary file&lt;/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&gt;</w:t>
        </w:r>
      </w:ins>
    </w:p>
    <w:p w14:paraId="6F534F70" w14:textId="77777777" w:rsidR="00AC7D94" w:rsidRPr="00560F8F" w:rsidRDefault="00AC7D94" w:rsidP="00AC7D94">
      <w:pPr>
        <w:spacing w:before="0" w:after="0"/>
        <w:rPr>
          <w:ins w:id="1602" w:author="Author"/>
          <w:rFonts w:ascii="Courier New" w:hAnsi="Courier New" w:cs="Courier New"/>
          <w:kern w:val="0"/>
          <w:sz w:val="17"/>
          <w:szCs w:val="17"/>
          <w:lang w:val="en-US"/>
          <w14:ligatures w14:val="none"/>
        </w:rPr>
      </w:pPr>
      <w:ins w:id="1603" w:author="Autho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pde:SupplementaryDocument</w:t>
        </w:r>
        <w:proofErr w:type="spellEnd"/>
        <w:proofErr w:type="gramEnd"/>
        <w:r w:rsidRPr="00560F8F">
          <w:rPr>
            <w:rFonts w:ascii="Courier New" w:hAnsi="Courier New"/>
            <w:sz w:val="17"/>
            <w:lang w:val="en-US"/>
          </w:rPr>
          <w:t>&gt;</w:t>
        </w:r>
      </w:ins>
    </w:p>
    <w:p w14:paraId="6A1B6DE0" w14:textId="77777777" w:rsidR="00AC7D94" w:rsidRPr="00560F8F" w:rsidRDefault="00AC7D94" w:rsidP="00AC7D94">
      <w:pPr>
        <w:spacing w:before="0" w:after="0"/>
        <w:rPr>
          <w:ins w:id="1604" w:author="Author"/>
          <w:rFonts w:ascii="Courier New" w:hAnsi="Courier New" w:cs="Courier New"/>
          <w:kern w:val="0"/>
          <w:sz w:val="17"/>
          <w:szCs w:val="17"/>
          <w:lang w:val="en-US"/>
          <w14:ligatures w14:val="none"/>
        </w:rPr>
      </w:pPr>
      <w:ins w:id="1605" w:author="Autho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pde:SupplementaryDocument</w:t>
        </w:r>
        <w:proofErr w:type="spellEnd"/>
        <w:proofErr w:type="gramEnd"/>
        <w:r w:rsidRPr="00560F8F">
          <w:rPr>
            <w:rFonts w:ascii="Courier New" w:hAnsi="Courier New"/>
            <w:sz w:val="17"/>
            <w:lang w:val="en-US"/>
          </w:rPr>
          <w:t>&gt;</w:t>
        </w:r>
      </w:ins>
    </w:p>
    <w:p w14:paraId="395323AF" w14:textId="77777777" w:rsidR="00AC7D94" w:rsidRPr="00560F8F" w:rsidRDefault="00AC7D94" w:rsidP="00AC7D94">
      <w:pPr>
        <w:spacing w:before="0" w:after="0"/>
        <w:rPr>
          <w:ins w:id="1606" w:author="Author"/>
          <w:rFonts w:ascii="Courier New" w:hAnsi="Courier New" w:cs="Courier New"/>
          <w:kern w:val="0"/>
          <w:sz w:val="17"/>
          <w:szCs w:val="17"/>
          <w:lang w:val="en-US"/>
          <w14:ligatures w14:val="none"/>
        </w:rPr>
      </w:pPr>
      <w:ins w:id="160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com:DocumentName</w:t>
        </w:r>
        <w:proofErr w:type="spellEnd"/>
        <w:proofErr w:type="gramEnd"/>
        <w:r w:rsidRPr="00560F8F">
          <w:rPr>
            <w:rFonts w:ascii="Courier New" w:hAnsi="Courier New"/>
            <w:sz w:val="17"/>
            <w:lang w:val="en-US"/>
          </w:rPr>
          <w:t xml:space="preserve">&gt;Trademark representation (sound </w:t>
        </w:r>
        <w:proofErr w:type="gramStart"/>
        <w:r w:rsidRPr="00560F8F">
          <w:rPr>
            <w:rFonts w:ascii="Courier New" w:hAnsi="Courier New"/>
            <w:sz w:val="17"/>
            <w:lang w:val="en-US"/>
          </w:rPr>
          <w:t>wave)&lt;</w:t>
        </w:r>
        <w:proofErr w:type="gramEnd"/>
        <w:r w:rsidRPr="00560F8F">
          <w:rPr>
            <w:rFonts w:ascii="Courier New" w:hAnsi="Courier New"/>
            <w:sz w:val="17"/>
            <w:lang w:val="en-US"/>
          </w:rPr>
          <w:t>/</w:t>
        </w:r>
        <w:proofErr w:type="spellStart"/>
        <w:proofErr w:type="gramStart"/>
        <w:r w:rsidRPr="00560F8F">
          <w:rPr>
            <w:rFonts w:ascii="Courier New" w:hAnsi="Courier New"/>
            <w:sz w:val="17"/>
            <w:lang w:val="en-US"/>
          </w:rPr>
          <w:t>com:DocumentName</w:t>
        </w:r>
        <w:proofErr w:type="spellEnd"/>
        <w:proofErr w:type="gramEnd"/>
        <w:r w:rsidRPr="00560F8F">
          <w:rPr>
            <w:rFonts w:ascii="Courier New" w:hAnsi="Courier New"/>
            <w:sz w:val="17"/>
            <w:lang w:val="en-US"/>
          </w:rPr>
          <w:t>&gt;</w:t>
        </w:r>
      </w:ins>
    </w:p>
    <w:p w14:paraId="458CCD56" w14:textId="77777777" w:rsidR="00AC7D94" w:rsidRPr="00560F8F" w:rsidRDefault="00AC7D94" w:rsidP="00AC7D94">
      <w:pPr>
        <w:spacing w:before="0" w:after="0"/>
        <w:rPr>
          <w:ins w:id="1608" w:author="Author"/>
          <w:rFonts w:ascii="Courier New" w:hAnsi="Courier New" w:cs="Courier New"/>
          <w:kern w:val="0"/>
          <w:sz w:val="17"/>
          <w:szCs w:val="17"/>
          <w:lang w:val="en-US"/>
          <w14:ligatures w14:val="none"/>
        </w:rPr>
      </w:pPr>
      <w:ins w:id="160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com:FileName</w:t>
        </w:r>
        <w:proofErr w:type="spellEnd"/>
        <w:proofErr w:type="gramEnd"/>
        <w:r w:rsidRPr="00560F8F">
          <w:rPr>
            <w:rFonts w:ascii="Courier New" w:hAnsi="Courier New"/>
            <w:sz w:val="17"/>
            <w:lang w:val="en-US"/>
          </w:rPr>
          <w:t>&gt;EM5000000018975509_20250101.jpg&lt;/</w:t>
        </w:r>
        <w:proofErr w:type="spellStart"/>
        <w:proofErr w:type="gramStart"/>
        <w:r w:rsidRPr="00560F8F">
          <w:rPr>
            <w:rFonts w:ascii="Courier New" w:hAnsi="Courier New"/>
            <w:sz w:val="17"/>
            <w:lang w:val="en-US"/>
          </w:rPr>
          <w:t>com:FileName</w:t>
        </w:r>
        <w:proofErr w:type="spellEnd"/>
        <w:proofErr w:type="gramEnd"/>
        <w:r w:rsidRPr="00560F8F">
          <w:rPr>
            <w:rFonts w:ascii="Courier New" w:hAnsi="Courier New"/>
            <w:sz w:val="17"/>
            <w:lang w:val="en-US"/>
          </w:rPr>
          <w:t>&gt;</w:t>
        </w:r>
      </w:ins>
    </w:p>
    <w:p w14:paraId="45AE3123" w14:textId="77777777" w:rsidR="00AC7D94" w:rsidRPr="00560F8F" w:rsidRDefault="00AC7D94" w:rsidP="00AC7D94">
      <w:pPr>
        <w:spacing w:before="0" w:after="0"/>
        <w:rPr>
          <w:ins w:id="1610" w:author="Author"/>
          <w:rFonts w:ascii="Courier New" w:hAnsi="Courier New" w:cs="Courier New"/>
          <w:kern w:val="0"/>
          <w:sz w:val="17"/>
          <w:szCs w:val="17"/>
          <w:lang w:val="en-US"/>
          <w14:ligatures w14:val="none"/>
        </w:rPr>
      </w:pPr>
      <w:ins w:id="161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&gt;SupplementaryArtifacts/EM5000000018975509_20250101.jpg&lt;/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w:t>
        </w:r>
      </w:ins>
    </w:p>
    <w:p w14:paraId="469FDDD6" w14:textId="77777777" w:rsidR="00AC7D94" w:rsidRPr="00560F8F" w:rsidRDefault="00AC7D94" w:rsidP="00AC7D94">
      <w:pPr>
        <w:spacing w:before="0" w:after="0"/>
        <w:rPr>
          <w:ins w:id="1612" w:author="Author"/>
          <w:rFonts w:ascii="Courier New" w:hAnsi="Courier New" w:cs="Courier New"/>
          <w:kern w:val="0"/>
          <w:sz w:val="17"/>
          <w:szCs w:val="17"/>
          <w:lang w:val="en-US"/>
          <w14:ligatures w14:val="none"/>
        </w:rPr>
      </w:pPr>
      <w:ins w:id="1613"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pde:DocumentAsFiledIndicator</w:t>
        </w:r>
        <w:proofErr w:type="gramEnd"/>
        <w:r w:rsidRPr="00560F8F">
          <w:rPr>
            <w:rFonts w:ascii="Courier New" w:hAnsi="Courier New"/>
            <w:sz w:val="17"/>
            <w:lang w:val="en-US"/>
          </w:rPr>
          <w:t>&gt;true&lt;/</w:t>
        </w:r>
        <w:proofErr w:type="gramStart"/>
        <w:r w:rsidRPr="00560F8F">
          <w:rPr>
            <w:rFonts w:ascii="Courier New" w:hAnsi="Courier New"/>
            <w:sz w:val="17"/>
            <w:lang w:val="en-US"/>
          </w:rPr>
          <w:t>pde:DocumentAsFiledIndicator</w:t>
        </w:r>
        <w:proofErr w:type="gramEnd"/>
        <w:r w:rsidRPr="00560F8F">
          <w:rPr>
            <w:rFonts w:ascii="Courier New" w:hAnsi="Courier New"/>
            <w:sz w:val="17"/>
            <w:lang w:val="en-US"/>
          </w:rPr>
          <w:t>&gt;</w:t>
        </w:r>
      </w:ins>
    </w:p>
    <w:p w14:paraId="7E0E3793" w14:textId="77777777" w:rsidR="00AC7D94" w:rsidRPr="00560F8F" w:rsidRDefault="00AC7D94" w:rsidP="00AC7D94">
      <w:pPr>
        <w:spacing w:before="0" w:after="0"/>
        <w:rPr>
          <w:ins w:id="1614" w:author="Author"/>
          <w:rFonts w:ascii="Courier New" w:hAnsi="Courier New" w:cs="Courier New"/>
          <w:kern w:val="0"/>
          <w:sz w:val="17"/>
          <w:szCs w:val="17"/>
          <w:lang w:val="en-US"/>
          <w14:ligatures w14:val="none"/>
        </w:rPr>
      </w:pPr>
      <w:ins w:id="1615"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&gt;JPEG&lt;/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w:t>
        </w:r>
      </w:ins>
    </w:p>
    <w:p w14:paraId="027704A2" w14:textId="77777777" w:rsidR="00AC7D94" w:rsidRPr="00560F8F" w:rsidRDefault="00AC7D94" w:rsidP="00AC7D94">
      <w:pPr>
        <w:spacing w:before="0" w:after="0"/>
        <w:rPr>
          <w:ins w:id="1616" w:author="Author"/>
          <w:rFonts w:ascii="Courier New" w:hAnsi="Courier New" w:cs="Courier New"/>
          <w:kern w:val="0"/>
          <w:sz w:val="17"/>
          <w:szCs w:val="17"/>
          <w:lang w:val="en-US"/>
          <w14:ligatures w14:val="none"/>
        </w:rPr>
      </w:pPr>
      <w:ins w:id="161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pde:TrademarkSupplementaryDocumentCategory</w:t>
        </w:r>
        <w:proofErr w:type="spellEnd"/>
        <w:proofErr w:type="gramEnd"/>
        <w:r w:rsidRPr="00560F8F">
          <w:rPr>
            <w:rFonts w:ascii="Courier New" w:hAnsi="Courier New"/>
            <w:sz w:val="17"/>
            <w:lang w:val="en-US"/>
          </w:rPr>
          <w:t>&gt;Mark representation&lt;/</w:t>
        </w:r>
        <w:proofErr w:type="spellStart"/>
        <w:proofErr w:type="gramStart"/>
        <w:r w:rsidRPr="00560F8F">
          <w:rPr>
            <w:rFonts w:ascii="Courier New" w:hAnsi="Courier New"/>
            <w:sz w:val="17"/>
            <w:lang w:val="en-US"/>
          </w:rPr>
          <w:t>pde:TrademarkSupplementaryDocumentCategory</w:t>
        </w:r>
        <w:proofErr w:type="spellEnd"/>
        <w:proofErr w:type="gramEnd"/>
        <w:r w:rsidRPr="00560F8F">
          <w:rPr>
            <w:rFonts w:ascii="Courier New" w:hAnsi="Courier New"/>
            <w:sz w:val="17"/>
            <w:lang w:val="en-US"/>
          </w:rPr>
          <w:t>&gt;</w:t>
        </w:r>
      </w:ins>
    </w:p>
    <w:p w14:paraId="2AF962A4" w14:textId="77777777" w:rsidR="00AC7D94" w:rsidRPr="00560F8F" w:rsidRDefault="00AC7D94" w:rsidP="00AC7D94">
      <w:pPr>
        <w:spacing w:before="0" w:after="0"/>
        <w:rPr>
          <w:ins w:id="1618" w:author="Author"/>
          <w:rFonts w:ascii="Courier New" w:hAnsi="Courier New" w:cs="Courier New"/>
          <w:kern w:val="0"/>
          <w:sz w:val="17"/>
          <w:szCs w:val="17"/>
          <w:lang w:val="en-US"/>
          <w14:ligatures w14:val="none"/>
        </w:rPr>
      </w:pPr>
      <w:ins w:id="161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com:DocumentDate</w:t>
        </w:r>
        <w:proofErr w:type="spellEnd"/>
        <w:proofErr w:type="gramEnd"/>
        <w:r w:rsidRPr="00560F8F">
          <w:rPr>
            <w:rFonts w:ascii="Courier New" w:hAnsi="Courier New"/>
            <w:sz w:val="17"/>
            <w:lang w:val="en-US"/>
          </w:rPr>
          <w:t>&gt;2025-01-22&lt;/</w:t>
        </w:r>
        <w:proofErr w:type="spellStart"/>
        <w:proofErr w:type="gramStart"/>
        <w:r w:rsidRPr="00560F8F">
          <w:rPr>
            <w:rFonts w:ascii="Courier New" w:hAnsi="Courier New"/>
            <w:sz w:val="17"/>
            <w:lang w:val="en-US"/>
          </w:rPr>
          <w:t>com:DocumentDate</w:t>
        </w:r>
        <w:proofErr w:type="spellEnd"/>
        <w:proofErr w:type="gramEnd"/>
        <w:r w:rsidRPr="00560F8F">
          <w:rPr>
            <w:rFonts w:ascii="Courier New" w:hAnsi="Courier New"/>
            <w:sz w:val="17"/>
            <w:lang w:val="en-US"/>
          </w:rPr>
          <w:t>&gt;</w:t>
        </w:r>
      </w:ins>
    </w:p>
    <w:p w14:paraId="3C49F25D" w14:textId="77777777" w:rsidR="00AC7D94" w:rsidRPr="00560F8F" w:rsidRDefault="00AC7D94" w:rsidP="00AC7D94">
      <w:pPr>
        <w:spacing w:before="0" w:after="0"/>
        <w:rPr>
          <w:ins w:id="1620" w:author="Author"/>
          <w:rFonts w:ascii="Courier New" w:hAnsi="Courier New" w:cs="Courier New"/>
          <w:kern w:val="0"/>
          <w:sz w:val="17"/>
          <w:szCs w:val="17"/>
          <w:lang w:val="en-US"/>
          <w14:ligatures w14:val="none"/>
        </w:rPr>
      </w:pPr>
      <w:ins w:id="162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com:DocumentVersion</w:t>
        </w:r>
        <w:proofErr w:type="spellEnd"/>
        <w:proofErr w:type="gramEnd"/>
        <w:r w:rsidRPr="00560F8F">
          <w:rPr>
            <w:rFonts w:ascii="Courier New" w:hAnsi="Courier New"/>
            <w:sz w:val="17"/>
            <w:lang w:val="en-US"/>
          </w:rPr>
          <w:t>&gt;v1.0&lt;/</w:t>
        </w:r>
        <w:proofErr w:type="spellStart"/>
        <w:proofErr w:type="gramStart"/>
        <w:r w:rsidRPr="00560F8F">
          <w:rPr>
            <w:rFonts w:ascii="Courier New" w:hAnsi="Courier New"/>
            <w:sz w:val="17"/>
            <w:lang w:val="en-US"/>
          </w:rPr>
          <w:t>com:DocumentVersion</w:t>
        </w:r>
        <w:proofErr w:type="spellEnd"/>
        <w:proofErr w:type="gramEnd"/>
        <w:r w:rsidRPr="00560F8F">
          <w:rPr>
            <w:rFonts w:ascii="Courier New" w:hAnsi="Courier New"/>
            <w:sz w:val="17"/>
            <w:lang w:val="en-US"/>
          </w:rPr>
          <w:t>&gt;</w:t>
        </w:r>
      </w:ins>
    </w:p>
    <w:p w14:paraId="7BE3C0E2" w14:textId="77777777" w:rsidR="00AC7D94" w:rsidRPr="00560F8F" w:rsidRDefault="00AC7D94" w:rsidP="00AC7D94">
      <w:pPr>
        <w:spacing w:before="0" w:after="0"/>
        <w:rPr>
          <w:ins w:id="1622" w:author="Author"/>
          <w:rFonts w:ascii="Courier New" w:hAnsi="Courier New" w:cs="Courier New"/>
          <w:kern w:val="0"/>
          <w:sz w:val="17"/>
          <w:szCs w:val="17"/>
          <w:lang w:val="en-US"/>
          <w14:ligatures w14:val="none"/>
        </w:rPr>
      </w:pPr>
      <w:ins w:id="1623"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com:DocumentSizeQuantity</w:t>
        </w:r>
        <w:proofErr w:type="spellEnd"/>
        <w:proofErr w:type="gramEnd"/>
        <w:r w:rsidRPr="00560F8F">
          <w:rPr>
            <w:rFonts w:ascii="Courier New" w:hAnsi="Courier New"/>
            <w:sz w:val="17"/>
            <w:lang w:val="en-US"/>
          </w:rPr>
          <w:t xml:space="preserve"> </w:t>
        </w:r>
        <w:proofErr w:type="spellStart"/>
        <w:proofErr w:type="gramStart"/>
        <w:r w:rsidRPr="00560F8F">
          <w:rPr>
            <w:rFonts w:ascii="Courier New" w:hAnsi="Courier New"/>
            <w:sz w:val="17"/>
            <w:lang w:val="en-US"/>
          </w:rPr>
          <w:t>com:unitCode</w:t>
        </w:r>
        <w:proofErr w:type="spellEnd"/>
        <w:proofErr w:type="gramEnd"/>
        <w:r w:rsidRPr="00560F8F">
          <w:rPr>
            <w:rFonts w:ascii="Courier New" w:hAnsi="Courier New"/>
            <w:sz w:val="17"/>
            <w:lang w:val="en-US"/>
          </w:rPr>
          <w:t>="KB"&gt;135&lt;/</w:t>
        </w:r>
        <w:proofErr w:type="spellStart"/>
        <w:proofErr w:type="gramStart"/>
        <w:r w:rsidRPr="00560F8F">
          <w:rPr>
            <w:rFonts w:ascii="Courier New" w:hAnsi="Courier New"/>
            <w:sz w:val="17"/>
            <w:lang w:val="en-US"/>
          </w:rPr>
          <w:t>com:DocumentSizeQuantity</w:t>
        </w:r>
        <w:proofErr w:type="spellEnd"/>
        <w:proofErr w:type="gramEnd"/>
        <w:r w:rsidRPr="00560F8F">
          <w:rPr>
            <w:rFonts w:ascii="Courier New" w:hAnsi="Courier New"/>
            <w:sz w:val="17"/>
            <w:lang w:val="en-US"/>
          </w:rPr>
          <w:t>&gt;</w:t>
        </w:r>
      </w:ins>
    </w:p>
    <w:p w14:paraId="6B6B9BE7" w14:textId="77777777" w:rsidR="00AC7D94" w:rsidRPr="00560F8F" w:rsidRDefault="00AC7D94" w:rsidP="00AC7D94">
      <w:pPr>
        <w:spacing w:before="0" w:after="0"/>
        <w:rPr>
          <w:ins w:id="1624" w:author="Author"/>
          <w:rFonts w:ascii="Courier New" w:hAnsi="Courier New" w:cs="Courier New"/>
          <w:kern w:val="0"/>
          <w:sz w:val="17"/>
          <w:szCs w:val="17"/>
          <w:lang w:val="en-US"/>
          <w14:ligatures w14:val="none"/>
        </w:rPr>
      </w:pPr>
      <w:ins w:id="1625"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com:PageTotalQuantity</w:t>
        </w:r>
        <w:proofErr w:type="spellEnd"/>
        <w:proofErr w:type="gramEnd"/>
        <w:r w:rsidRPr="00560F8F">
          <w:rPr>
            <w:rFonts w:ascii="Courier New" w:hAnsi="Courier New"/>
            <w:sz w:val="17"/>
            <w:lang w:val="en-US"/>
          </w:rPr>
          <w:t>&gt;1&lt;/</w:t>
        </w:r>
        <w:proofErr w:type="spellStart"/>
        <w:proofErr w:type="gramStart"/>
        <w:r w:rsidRPr="00560F8F">
          <w:rPr>
            <w:rFonts w:ascii="Courier New" w:hAnsi="Courier New"/>
            <w:sz w:val="17"/>
            <w:lang w:val="en-US"/>
          </w:rPr>
          <w:t>com:PageTotalQuantity</w:t>
        </w:r>
        <w:proofErr w:type="spellEnd"/>
        <w:proofErr w:type="gramEnd"/>
        <w:r w:rsidRPr="00560F8F">
          <w:rPr>
            <w:rFonts w:ascii="Courier New" w:hAnsi="Courier New"/>
            <w:sz w:val="17"/>
            <w:lang w:val="en-US"/>
          </w:rPr>
          <w:t>&gt;</w:t>
        </w:r>
      </w:ins>
    </w:p>
    <w:p w14:paraId="1A48EC39" w14:textId="77777777" w:rsidR="00AC7D94" w:rsidRPr="00560F8F" w:rsidRDefault="00AC7D94" w:rsidP="00AC7D94">
      <w:pPr>
        <w:spacing w:before="0" w:after="0"/>
        <w:rPr>
          <w:ins w:id="1626" w:author="Author"/>
          <w:rFonts w:ascii="Courier New" w:hAnsi="Courier New" w:cs="Courier New"/>
          <w:kern w:val="0"/>
          <w:sz w:val="17"/>
          <w:szCs w:val="17"/>
          <w:lang w:val="en-US"/>
          <w14:ligatures w14:val="none"/>
        </w:rPr>
      </w:pPr>
      <w:ins w:id="162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 xml:space="preserve"> </w:t>
        </w:r>
        <w:proofErr w:type="spellStart"/>
        <w:proofErr w:type="gramStart"/>
        <w:r w:rsidRPr="00560F8F">
          <w:rPr>
            <w:rFonts w:ascii="Courier New" w:hAnsi="Courier New"/>
            <w:sz w:val="17"/>
            <w:lang w:val="en-US"/>
          </w:rPr>
          <w:t>com:languageCode</w:t>
        </w:r>
        <w:proofErr w:type="spellEnd"/>
        <w:proofErr w:type="gramEnd"/>
        <w:r w:rsidRPr="00560F8F">
          <w:rPr>
            <w:rFonts w:ascii="Courier New" w:hAnsi="Courier New"/>
            <w:sz w:val="17"/>
            <w:lang w:val="en-US"/>
          </w:rPr>
          <w:t>="</w:t>
        </w:r>
        <w:proofErr w:type="spellStart"/>
        <w:r w:rsidRPr="00560F8F">
          <w:rPr>
            <w:rFonts w:ascii="Courier New" w:hAnsi="Courier New"/>
            <w:sz w:val="17"/>
            <w:lang w:val="en-US"/>
          </w:rPr>
          <w:t>en</w:t>
        </w:r>
        <w:proofErr w:type="spellEnd"/>
        <w:r w:rsidRPr="00560F8F">
          <w:rPr>
            <w:rFonts w:ascii="Courier New" w:hAnsi="Courier New"/>
            <w:sz w:val="17"/>
            <w:lang w:val="en-US"/>
          </w:rPr>
          <w:t>"&gt;This is the mark sound wave, unprotected, as supplementary binary JPEG file&lt;/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&gt;</w:t>
        </w:r>
      </w:ins>
    </w:p>
    <w:p w14:paraId="7A9B118F" w14:textId="77777777" w:rsidR="00AC7D94" w:rsidRPr="00560F8F" w:rsidRDefault="00AC7D94" w:rsidP="00AC7D94">
      <w:pPr>
        <w:spacing w:before="0" w:after="0"/>
        <w:rPr>
          <w:ins w:id="1628" w:author="Author"/>
          <w:rFonts w:ascii="Courier New" w:hAnsi="Courier New" w:cs="Courier New"/>
          <w:kern w:val="0"/>
          <w:sz w:val="17"/>
          <w:szCs w:val="17"/>
          <w:lang w:val="fr-FR"/>
          <w14:ligatures w14:val="none"/>
        </w:rPr>
      </w:pPr>
      <w:ins w:id="162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fr-FR"/>
          </w:rPr>
          <w:t>&lt;/</w:t>
        </w:r>
        <w:proofErr w:type="spellStart"/>
        <w:proofErr w:type="gramStart"/>
        <w:r w:rsidRPr="00560F8F">
          <w:rPr>
            <w:rFonts w:ascii="Courier New" w:hAnsi="Courier New"/>
            <w:sz w:val="17"/>
            <w:lang w:val="fr-FR"/>
          </w:rPr>
          <w:t>pde:SupplementaryDocument</w:t>
        </w:r>
        <w:proofErr w:type="spellEnd"/>
        <w:proofErr w:type="gramEnd"/>
        <w:r w:rsidRPr="00560F8F">
          <w:rPr>
            <w:rFonts w:ascii="Courier New" w:hAnsi="Courier New"/>
            <w:sz w:val="17"/>
            <w:lang w:val="fr-FR"/>
          </w:rPr>
          <w:t>&gt;</w:t>
        </w:r>
      </w:ins>
    </w:p>
    <w:p w14:paraId="29FD8666" w14:textId="77777777" w:rsidR="00AC7D94" w:rsidRPr="00560F8F" w:rsidRDefault="00AC7D94" w:rsidP="00AC7D94">
      <w:pPr>
        <w:spacing w:before="0" w:after="0"/>
        <w:rPr>
          <w:ins w:id="1630" w:author="Author"/>
          <w:rFonts w:ascii="Courier New" w:hAnsi="Courier New" w:cs="Courier New"/>
          <w:kern w:val="0"/>
          <w:sz w:val="17"/>
          <w:szCs w:val="17"/>
          <w:lang w:val="fr-FR"/>
          <w14:ligatures w14:val="none"/>
        </w:rPr>
      </w:pPr>
      <w:ins w:id="1631" w:author="Autho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pde:SupplementaryDocument</w:t>
        </w:r>
        <w:proofErr w:type="spellEnd"/>
        <w:proofErr w:type="gramEnd"/>
        <w:r w:rsidRPr="00560F8F">
          <w:rPr>
            <w:rFonts w:ascii="Courier New" w:hAnsi="Courier New"/>
            <w:sz w:val="17"/>
            <w:lang w:val="fr-FR"/>
          </w:rPr>
          <w:t>&gt;</w:t>
        </w:r>
      </w:ins>
    </w:p>
    <w:p w14:paraId="7E19BCCF" w14:textId="77777777" w:rsidR="00AC7D94" w:rsidRPr="00560F8F" w:rsidRDefault="00AC7D94" w:rsidP="00AC7D94">
      <w:pPr>
        <w:spacing w:before="0" w:after="0"/>
        <w:rPr>
          <w:ins w:id="1632" w:author="Author"/>
          <w:rFonts w:ascii="Courier New" w:hAnsi="Courier New" w:cs="Courier New"/>
          <w:kern w:val="0"/>
          <w:sz w:val="17"/>
          <w:szCs w:val="17"/>
          <w:lang w:val="fr-FR"/>
          <w14:ligatures w14:val="none"/>
        </w:rPr>
      </w:pPr>
      <w:ins w:id="1633"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&gt;Classification Data&lt;/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w:t>
        </w:r>
      </w:ins>
    </w:p>
    <w:p w14:paraId="3C6D5586" w14:textId="77777777" w:rsidR="00AC7D94" w:rsidRPr="00560F8F" w:rsidRDefault="00AC7D94" w:rsidP="00AC7D94">
      <w:pPr>
        <w:spacing w:before="0" w:after="0"/>
        <w:rPr>
          <w:ins w:id="1634" w:author="Author"/>
          <w:rFonts w:ascii="Courier New" w:hAnsi="Courier New" w:cs="Courier New"/>
          <w:kern w:val="0"/>
          <w:sz w:val="17"/>
          <w:szCs w:val="17"/>
          <w:lang w:val="en-US"/>
          <w14:ligatures w14:val="none"/>
        </w:rPr>
      </w:pPr>
      <w:ins w:id="1635"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en-US"/>
          </w:rPr>
          <w:t>&lt;</w:t>
        </w:r>
        <w:proofErr w:type="gramStart"/>
        <w:r w:rsidRPr="00560F8F">
          <w:rPr>
            <w:rFonts w:ascii="Courier New" w:hAnsi="Courier New"/>
            <w:sz w:val="17"/>
            <w:lang w:val="en-US"/>
          </w:rPr>
          <w:t>com:FileName</w:t>
        </w:r>
        <w:proofErr w:type="gramEnd"/>
        <w:r w:rsidRPr="00560F8F">
          <w:rPr>
            <w:rFonts w:ascii="Courier New" w:hAnsi="Courier New"/>
            <w:sz w:val="17"/>
            <w:lang w:val="en-US"/>
          </w:rPr>
          <w:t>&gt;EM_018975509_20250101_ClassificationData.xml&lt;/</w:t>
        </w:r>
        <w:proofErr w:type="gramStart"/>
        <w:r w:rsidRPr="00560F8F">
          <w:rPr>
            <w:rFonts w:ascii="Courier New" w:hAnsi="Courier New"/>
            <w:sz w:val="17"/>
            <w:lang w:val="en-US"/>
          </w:rPr>
          <w:t>com:FileName</w:t>
        </w:r>
        <w:proofErr w:type="gramEnd"/>
        <w:r w:rsidRPr="00560F8F">
          <w:rPr>
            <w:rFonts w:ascii="Courier New" w:hAnsi="Courier New"/>
            <w:sz w:val="17"/>
            <w:lang w:val="en-US"/>
          </w:rPr>
          <w:t>&gt;</w:t>
        </w:r>
      </w:ins>
    </w:p>
    <w:p w14:paraId="4976C720" w14:textId="77777777" w:rsidR="00AC7D94" w:rsidRPr="00560F8F" w:rsidRDefault="00AC7D94" w:rsidP="00AC7D94">
      <w:pPr>
        <w:spacing w:before="0" w:after="0"/>
        <w:rPr>
          <w:ins w:id="1636" w:author="Author"/>
          <w:rFonts w:ascii="Courier New" w:hAnsi="Courier New" w:cs="Courier New"/>
          <w:kern w:val="0"/>
          <w:sz w:val="17"/>
          <w:szCs w:val="17"/>
          <w:lang w:val="en-US"/>
          <w14:ligatures w14:val="none"/>
        </w:rPr>
      </w:pPr>
      <w:ins w:id="163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&gt;SupplementaryArtifacts/EM_018975509_20250101.xml&lt;/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w:t>
        </w:r>
      </w:ins>
    </w:p>
    <w:p w14:paraId="6CC20178" w14:textId="77777777" w:rsidR="00AC7D94" w:rsidRPr="00560F8F" w:rsidRDefault="00AC7D94" w:rsidP="00AC7D94">
      <w:pPr>
        <w:spacing w:before="0" w:after="0"/>
        <w:rPr>
          <w:ins w:id="1638" w:author="Author"/>
          <w:rFonts w:ascii="Courier New" w:hAnsi="Courier New" w:cs="Courier New"/>
          <w:kern w:val="0"/>
          <w:sz w:val="17"/>
          <w:szCs w:val="17"/>
          <w:lang w:val="en-US"/>
          <w14:ligatures w14:val="none"/>
        </w:rPr>
      </w:pPr>
      <w:ins w:id="1639"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&gt;XML&lt;/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w:t>
        </w:r>
      </w:ins>
    </w:p>
    <w:p w14:paraId="69BF598B" w14:textId="77777777" w:rsidR="00AC7D94" w:rsidRPr="00560F8F" w:rsidRDefault="00AC7D94" w:rsidP="00AC7D94">
      <w:pPr>
        <w:spacing w:before="0" w:after="0"/>
        <w:rPr>
          <w:ins w:id="1640" w:author="Author"/>
          <w:rFonts w:ascii="Courier New" w:hAnsi="Courier New" w:cs="Courier New"/>
          <w:kern w:val="0"/>
          <w:sz w:val="17"/>
          <w:szCs w:val="17"/>
          <w:lang w:val="en-US"/>
          <w14:ligatures w14:val="none"/>
        </w:rPr>
      </w:pPr>
      <w:ins w:id="164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pde:TrademarkSupplementaryDocumentCategory</w:t>
        </w:r>
        <w:proofErr w:type="spellEnd"/>
        <w:proofErr w:type="gramEnd"/>
        <w:r w:rsidRPr="00560F8F">
          <w:rPr>
            <w:rFonts w:ascii="Courier New" w:hAnsi="Courier New"/>
            <w:sz w:val="17"/>
            <w:lang w:val="en-US"/>
          </w:rPr>
          <w:t>&gt;Classification data&lt;/</w:t>
        </w:r>
        <w:proofErr w:type="spellStart"/>
        <w:proofErr w:type="gramStart"/>
        <w:r w:rsidRPr="00560F8F">
          <w:rPr>
            <w:rFonts w:ascii="Courier New" w:hAnsi="Courier New"/>
            <w:sz w:val="17"/>
            <w:lang w:val="en-US"/>
          </w:rPr>
          <w:t>pde:TrademarkSupplementaryDocumentCategory</w:t>
        </w:r>
        <w:proofErr w:type="spellEnd"/>
        <w:proofErr w:type="gramEnd"/>
        <w:r w:rsidRPr="00560F8F">
          <w:rPr>
            <w:rFonts w:ascii="Courier New" w:hAnsi="Courier New"/>
            <w:sz w:val="17"/>
            <w:lang w:val="en-US"/>
          </w:rPr>
          <w:t>&gt;</w:t>
        </w:r>
      </w:ins>
    </w:p>
    <w:p w14:paraId="6CDB1A8F" w14:textId="77777777" w:rsidR="00AC7D94" w:rsidRPr="00560F8F" w:rsidRDefault="00AC7D94" w:rsidP="00AC7D94">
      <w:pPr>
        <w:spacing w:before="0" w:after="0"/>
        <w:rPr>
          <w:ins w:id="1642" w:author="Author"/>
          <w:rFonts w:ascii="Courier New" w:hAnsi="Courier New" w:cs="Courier New"/>
          <w:kern w:val="0"/>
          <w:sz w:val="17"/>
          <w:szCs w:val="17"/>
          <w:lang w:val="fr-FR"/>
          <w14:ligatures w14:val="none"/>
        </w:rPr>
      </w:pPr>
      <w:ins w:id="1643"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fr-FR"/>
          </w:rPr>
          <w:t>&lt;</w:t>
        </w:r>
        <w:proofErr w:type="spellStart"/>
        <w:proofErr w:type="gramStart"/>
        <w:r w:rsidRPr="00560F8F">
          <w:rPr>
            <w:rFonts w:ascii="Courier New" w:hAnsi="Courier New"/>
            <w:sz w:val="17"/>
            <w:lang w:val="fr-FR"/>
          </w:rPr>
          <w:t>com:DocumentDate</w:t>
        </w:r>
        <w:proofErr w:type="spellEnd"/>
        <w:proofErr w:type="gramEnd"/>
        <w:r w:rsidRPr="00560F8F">
          <w:rPr>
            <w:rFonts w:ascii="Courier New" w:hAnsi="Courier New"/>
            <w:sz w:val="17"/>
            <w:lang w:val="fr-FR"/>
          </w:rPr>
          <w:t>&gt;2025-01-22&lt;/</w:t>
        </w:r>
        <w:proofErr w:type="spellStart"/>
        <w:proofErr w:type="gramStart"/>
        <w:r w:rsidRPr="00560F8F">
          <w:rPr>
            <w:rFonts w:ascii="Courier New" w:hAnsi="Courier New"/>
            <w:sz w:val="17"/>
            <w:lang w:val="fr-FR"/>
          </w:rPr>
          <w:t>com:DocumentDate</w:t>
        </w:r>
        <w:proofErr w:type="spellEnd"/>
        <w:proofErr w:type="gramEnd"/>
        <w:r w:rsidRPr="00560F8F">
          <w:rPr>
            <w:rFonts w:ascii="Courier New" w:hAnsi="Courier New"/>
            <w:sz w:val="17"/>
            <w:lang w:val="fr-FR"/>
          </w:rPr>
          <w:t>&gt;</w:t>
        </w:r>
      </w:ins>
    </w:p>
    <w:p w14:paraId="2C96E3D3" w14:textId="77777777" w:rsidR="00AC7D94" w:rsidRPr="00560F8F" w:rsidRDefault="00AC7D94" w:rsidP="00AC7D94">
      <w:pPr>
        <w:spacing w:before="0" w:after="0"/>
        <w:rPr>
          <w:ins w:id="1644" w:author="Author"/>
          <w:rFonts w:ascii="Courier New" w:hAnsi="Courier New" w:cs="Courier New"/>
          <w:kern w:val="0"/>
          <w:sz w:val="17"/>
          <w:szCs w:val="17"/>
          <w:lang w:val="fr-FR"/>
          <w14:ligatures w14:val="none"/>
        </w:rPr>
      </w:pPr>
      <w:ins w:id="1645"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com:DocumentVersion</w:t>
        </w:r>
        <w:proofErr w:type="spellEnd"/>
        <w:proofErr w:type="gramEnd"/>
        <w:r w:rsidRPr="00560F8F">
          <w:rPr>
            <w:rFonts w:ascii="Courier New" w:hAnsi="Courier New"/>
            <w:sz w:val="17"/>
            <w:lang w:val="fr-FR"/>
          </w:rPr>
          <w:t>&gt;v1.0&lt;/</w:t>
        </w:r>
        <w:proofErr w:type="spellStart"/>
        <w:proofErr w:type="gramStart"/>
        <w:r w:rsidRPr="00560F8F">
          <w:rPr>
            <w:rFonts w:ascii="Courier New" w:hAnsi="Courier New"/>
            <w:sz w:val="17"/>
            <w:lang w:val="fr-FR"/>
          </w:rPr>
          <w:t>com:DocumentVersion</w:t>
        </w:r>
        <w:proofErr w:type="spellEnd"/>
        <w:proofErr w:type="gramEnd"/>
        <w:r w:rsidRPr="00560F8F">
          <w:rPr>
            <w:rFonts w:ascii="Courier New" w:hAnsi="Courier New"/>
            <w:sz w:val="17"/>
            <w:lang w:val="fr-FR"/>
          </w:rPr>
          <w:t>&gt;</w:t>
        </w:r>
      </w:ins>
    </w:p>
    <w:p w14:paraId="33AEE381" w14:textId="77777777" w:rsidR="00AC7D94" w:rsidRPr="00560F8F" w:rsidRDefault="00AC7D94" w:rsidP="00AC7D94">
      <w:pPr>
        <w:spacing w:before="0" w:after="0"/>
        <w:rPr>
          <w:ins w:id="1646" w:author="Author"/>
          <w:rFonts w:ascii="Courier New" w:hAnsi="Courier New" w:cs="Courier New"/>
          <w:kern w:val="0"/>
          <w:sz w:val="17"/>
          <w:szCs w:val="17"/>
          <w:lang w:val="fr-FR"/>
          <w14:ligatures w14:val="none"/>
        </w:rPr>
      </w:pPr>
      <w:ins w:id="1647"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com:DocumentSizeQuantity</w:t>
        </w:r>
        <w:proofErr w:type="spellEnd"/>
        <w:proofErr w:type="gramEnd"/>
        <w:r w:rsidRPr="00560F8F">
          <w:rPr>
            <w:rFonts w:ascii="Courier New" w:hAnsi="Courier New"/>
            <w:sz w:val="17"/>
            <w:lang w:val="fr-FR"/>
          </w:rPr>
          <w:t xml:space="preserve"> </w:t>
        </w:r>
        <w:proofErr w:type="spellStart"/>
        <w:proofErr w:type="gramStart"/>
        <w:r w:rsidRPr="00560F8F">
          <w:rPr>
            <w:rFonts w:ascii="Courier New" w:hAnsi="Courier New"/>
            <w:sz w:val="17"/>
            <w:lang w:val="fr-FR"/>
          </w:rPr>
          <w:t>com:unitCode</w:t>
        </w:r>
        <w:proofErr w:type="spellEnd"/>
        <w:proofErr w:type="gramEnd"/>
        <w:r w:rsidRPr="00560F8F">
          <w:rPr>
            <w:rFonts w:ascii="Courier New" w:hAnsi="Courier New"/>
            <w:sz w:val="17"/>
            <w:lang w:val="fr-FR"/>
          </w:rPr>
          <w:t>="MB"&gt;1&lt;/</w:t>
        </w:r>
        <w:proofErr w:type="spellStart"/>
        <w:proofErr w:type="gramStart"/>
        <w:r w:rsidRPr="00560F8F">
          <w:rPr>
            <w:rFonts w:ascii="Courier New" w:hAnsi="Courier New"/>
            <w:sz w:val="17"/>
            <w:lang w:val="fr-FR"/>
          </w:rPr>
          <w:t>com:DocumentSizeQuantity</w:t>
        </w:r>
        <w:proofErr w:type="spellEnd"/>
        <w:proofErr w:type="gramEnd"/>
        <w:r w:rsidRPr="00560F8F">
          <w:rPr>
            <w:rFonts w:ascii="Courier New" w:hAnsi="Courier New"/>
            <w:sz w:val="17"/>
            <w:lang w:val="fr-FR"/>
          </w:rPr>
          <w:t>&gt;</w:t>
        </w:r>
      </w:ins>
    </w:p>
    <w:p w14:paraId="575A9B23" w14:textId="77777777" w:rsidR="00AC7D94" w:rsidRPr="00560F8F" w:rsidRDefault="00AC7D94" w:rsidP="00AC7D94">
      <w:pPr>
        <w:spacing w:before="0" w:after="0"/>
        <w:rPr>
          <w:ins w:id="1648" w:author="Author"/>
          <w:rFonts w:ascii="Courier New" w:hAnsi="Courier New" w:cs="Courier New"/>
          <w:kern w:val="0"/>
          <w:sz w:val="17"/>
          <w:szCs w:val="17"/>
          <w:lang w:val="en-US"/>
          <w14:ligatures w14:val="none"/>
        </w:rPr>
      </w:pPr>
      <w:ins w:id="1649"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en-US"/>
          </w:rPr>
          <w:t>&lt;</w:t>
        </w:r>
        <w:proofErr w:type="spellStart"/>
        <w:proofErr w:type="gramStart"/>
        <w:r w:rsidRPr="00560F8F">
          <w:rPr>
            <w:rFonts w:ascii="Courier New" w:hAnsi="Courier New"/>
            <w:sz w:val="17"/>
            <w:lang w:val="en-US"/>
          </w:rPr>
          <w:t>com:PageTotalQuantity</w:t>
        </w:r>
        <w:proofErr w:type="spellEnd"/>
        <w:proofErr w:type="gramEnd"/>
        <w:r w:rsidRPr="00560F8F">
          <w:rPr>
            <w:rFonts w:ascii="Courier New" w:hAnsi="Courier New"/>
            <w:sz w:val="17"/>
            <w:lang w:val="en-US"/>
          </w:rPr>
          <w:t>&gt;1&lt;/</w:t>
        </w:r>
        <w:proofErr w:type="spellStart"/>
        <w:proofErr w:type="gramStart"/>
        <w:r w:rsidRPr="00560F8F">
          <w:rPr>
            <w:rFonts w:ascii="Courier New" w:hAnsi="Courier New"/>
            <w:sz w:val="17"/>
            <w:lang w:val="en-US"/>
          </w:rPr>
          <w:t>com:PageTotalQuantity</w:t>
        </w:r>
        <w:proofErr w:type="spellEnd"/>
        <w:proofErr w:type="gramEnd"/>
        <w:r w:rsidRPr="00560F8F">
          <w:rPr>
            <w:rFonts w:ascii="Courier New" w:hAnsi="Courier New"/>
            <w:sz w:val="17"/>
            <w:lang w:val="en-US"/>
          </w:rPr>
          <w:t>&gt;</w:t>
        </w:r>
      </w:ins>
    </w:p>
    <w:p w14:paraId="49FE6E4C" w14:textId="77777777" w:rsidR="00AC7D94" w:rsidRPr="00560F8F" w:rsidRDefault="00AC7D94" w:rsidP="00AC7D94">
      <w:pPr>
        <w:spacing w:before="0" w:after="0"/>
        <w:rPr>
          <w:ins w:id="1650" w:author="Author"/>
          <w:rFonts w:ascii="Courier New" w:hAnsi="Courier New" w:cs="Courier New"/>
          <w:kern w:val="0"/>
          <w:sz w:val="17"/>
          <w:szCs w:val="17"/>
          <w:lang w:val="en-US"/>
          <w14:ligatures w14:val="none"/>
        </w:rPr>
      </w:pPr>
      <w:ins w:id="165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 xml:space="preserve"> </w:t>
        </w:r>
        <w:proofErr w:type="spellStart"/>
        <w:proofErr w:type="gramStart"/>
        <w:r w:rsidRPr="00560F8F">
          <w:rPr>
            <w:rFonts w:ascii="Courier New" w:hAnsi="Courier New"/>
            <w:sz w:val="17"/>
            <w:lang w:val="en-US"/>
          </w:rPr>
          <w:t>com:languageCode</w:t>
        </w:r>
        <w:proofErr w:type="spellEnd"/>
        <w:proofErr w:type="gramEnd"/>
        <w:r w:rsidRPr="00560F8F">
          <w:rPr>
            <w:rFonts w:ascii="Courier New" w:hAnsi="Courier New"/>
            <w:sz w:val="17"/>
            <w:lang w:val="en-US"/>
          </w:rPr>
          <w:t>="</w:t>
        </w:r>
        <w:proofErr w:type="spellStart"/>
        <w:r w:rsidRPr="00560F8F">
          <w:rPr>
            <w:rFonts w:ascii="Courier New" w:hAnsi="Courier New"/>
            <w:sz w:val="17"/>
            <w:lang w:val="en-US"/>
          </w:rPr>
          <w:t>en</w:t>
        </w:r>
        <w:proofErr w:type="spellEnd"/>
        <w:r w:rsidRPr="00560F8F">
          <w:rPr>
            <w:rFonts w:ascii="Courier New" w:hAnsi="Courier New"/>
            <w:sz w:val="17"/>
            <w:lang w:val="en-US"/>
          </w:rPr>
          <w:t>"&gt;This is the classification data as supplementary file&lt;/</w:t>
        </w:r>
        <w:proofErr w:type="spellStart"/>
        <w:proofErr w:type="gramStart"/>
        <w:r w:rsidRPr="00560F8F">
          <w:rPr>
            <w:rFonts w:ascii="Courier New" w:hAnsi="Courier New"/>
            <w:sz w:val="17"/>
            <w:lang w:val="en-US"/>
          </w:rPr>
          <w:t>com:CommentText</w:t>
        </w:r>
        <w:proofErr w:type="spellEnd"/>
        <w:proofErr w:type="gramEnd"/>
        <w:r w:rsidRPr="00560F8F">
          <w:rPr>
            <w:rFonts w:ascii="Courier New" w:hAnsi="Courier New"/>
            <w:sz w:val="17"/>
            <w:lang w:val="en-US"/>
          </w:rPr>
          <w:t>&gt;</w:t>
        </w:r>
      </w:ins>
    </w:p>
    <w:p w14:paraId="40DA389E" w14:textId="77777777" w:rsidR="00AC7D94" w:rsidRPr="00560F8F" w:rsidRDefault="00AC7D94" w:rsidP="00AC7D94">
      <w:pPr>
        <w:spacing w:before="0" w:after="0"/>
        <w:rPr>
          <w:ins w:id="1652" w:author="Author"/>
          <w:rFonts w:ascii="Courier New" w:hAnsi="Courier New" w:cs="Courier New"/>
          <w:kern w:val="0"/>
          <w:sz w:val="17"/>
          <w:szCs w:val="17"/>
          <w:lang w:val="fr-FR"/>
          <w14:ligatures w14:val="none"/>
        </w:rPr>
      </w:pPr>
      <w:ins w:id="1653"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fr-FR"/>
          </w:rPr>
          <w:t>&lt;/</w:t>
        </w:r>
        <w:proofErr w:type="spellStart"/>
        <w:proofErr w:type="gramStart"/>
        <w:r w:rsidRPr="00560F8F">
          <w:rPr>
            <w:rFonts w:ascii="Courier New" w:hAnsi="Courier New"/>
            <w:sz w:val="17"/>
            <w:lang w:val="fr-FR"/>
          </w:rPr>
          <w:t>pde:SupplementaryDocument</w:t>
        </w:r>
        <w:proofErr w:type="spellEnd"/>
        <w:proofErr w:type="gramEnd"/>
        <w:r w:rsidRPr="00560F8F">
          <w:rPr>
            <w:rFonts w:ascii="Courier New" w:hAnsi="Courier New"/>
            <w:sz w:val="17"/>
            <w:lang w:val="fr-FR"/>
          </w:rPr>
          <w:t>&gt;</w:t>
        </w:r>
      </w:ins>
    </w:p>
    <w:p w14:paraId="0EBAEB87" w14:textId="77777777" w:rsidR="00AC7D94" w:rsidRPr="00560F8F" w:rsidRDefault="00AC7D94" w:rsidP="00AC7D94">
      <w:pPr>
        <w:spacing w:before="0" w:after="0"/>
        <w:rPr>
          <w:ins w:id="1654" w:author="Author"/>
          <w:rFonts w:ascii="Courier New" w:hAnsi="Courier New" w:cs="Courier New"/>
          <w:kern w:val="0"/>
          <w:sz w:val="17"/>
          <w:szCs w:val="17"/>
          <w:lang w:val="fr-FR"/>
          <w14:ligatures w14:val="none"/>
        </w:rPr>
      </w:pPr>
      <w:ins w:id="1655" w:author="Author">
        <w:r w:rsidRPr="00560F8F">
          <w:rPr>
            <w:rFonts w:ascii="Courier New" w:hAnsi="Courier New"/>
            <w:sz w:val="17"/>
            <w:lang w:val="fr-FR"/>
          </w:rPr>
          <w:lastRenderedPageBreak/>
          <w:tab/>
        </w:r>
        <w:r w:rsidRPr="00560F8F">
          <w:rPr>
            <w:rFonts w:ascii="Courier New" w:hAnsi="Courier New"/>
            <w:sz w:val="17"/>
            <w:lang w:val="fr-FR"/>
          </w:rPr>
          <w:tab/>
          <w:t>&lt;</w:t>
        </w:r>
        <w:proofErr w:type="spellStart"/>
        <w:proofErr w:type="gramStart"/>
        <w:r w:rsidRPr="00560F8F">
          <w:rPr>
            <w:rFonts w:ascii="Courier New" w:hAnsi="Courier New"/>
            <w:sz w:val="17"/>
            <w:lang w:val="fr-FR"/>
          </w:rPr>
          <w:t>pde:SupplementaryDocument</w:t>
        </w:r>
        <w:proofErr w:type="spellEnd"/>
        <w:proofErr w:type="gramEnd"/>
        <w:r w:rsidRPr="00560F8F">
          <w:rPr>
            <w:rFonts w:ascii="Courier New" w:hAnsi="Courier New"/>
            <w:sz w:val="17"/>
            <w:lang w:val="fr-FR"/>
          </w:rPr>
          <w:t>&gt;</w:t>
        </w:r>
      </w:ins>
    </w:p>
    <w:p w14:paraId="33EA63A0" w14:textId="77777777" w:rsidR="00AC7D94" w:rsidRPr="00560F8F" w:rsidRDefault="00AC7D94" w:rsidP="00AC7D94">
      <w:pPr>
        <w:spacing w:before="0" w:after="0"/>
        <w:rPr>
          <w:ins w:id="1656" w:author="Author"/>
          <w:rFonts w:ascii="Courier New" w:hAnsi="Courier New" w:cs="Courier New"/>
          <w:kern w:val="0"/>
          <w:sz w:val="17"/>
          <w:szCs w:val="17"/>
          <w:lang w:val="fr-FR"/>
          <w14:ligatures w14:val="none"/>
        </w:rPr>
      </w:pPr>
      <w:ins w:id="1657"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w:t>
        </w:r>
        <w:proofErr w:type="spellStart"/>
        <w:r w:rsidRPr="00560F8F">
          <w:rPr>
            <w:rFonts w:ascii="Courier New" w:hAnsi="Courier New"/>
            <w:sz w:val="17"/>
            <w:lang w:val="fr-FR"/>
          </w:rPr>
          <w:t>Intermediate</w:t>
        </w:r>
        <w:proofErr w:type="spellEnd"/>
        <w:r w:rsidRPr="00560F8F">
          <w:rPr>
            <w:rFonts w:ascii="Courier New" w:hAnsi="Courier New"/>
            <w:sz w:val="17"/>
            <w:lang w:val="fr-FR"/>
          </w:rPr>
          <w:t xml:space="preserve"> documents&lt;/</w:t>
        </w:r>
        <w:proofErr w:type="spellStart"/>
        <w:proofErr w:type="gramStart"/>
        <w:r w:rsidRPr="00560F8F">
          <w:rPr>
            <w:rFonts w:ascii="Courier New" w:hAnsi="Courier New"/>
            <w:sz w:val="17"/>
            <w:lang w:val="fr-FR"/>
          </w:rPr>
          <w:t>com:DocumentName</w:t>
        </w:r>
        <w:proofErr w:type="spellEnd"/>
        <w:proofErr w:type="gramEnd"/>
        <w:r w:rsidRPr="00560F8F">
          <w:rPr>
            <w:rFonts w:ascii="Courier New" w:hAnsi="Courier New"/>
            <w:sz w:val="17"/>
            <w:lang w:val="fr-FR"/>
          </w:rPr>
          <w:t>&gt;</w:t>
        </w:r>
      </w:ins>
    </w:p>
    <w:p w14:paraId="41FCB2D6" w14:textId="77777777" w:rsidR="00AC7D94" w:rsidRPr="00560F8F" w:rsidRDefault="00AC7D94" w:rsidP="00AC7D94">
      <w:pPr>
        <w:spacing w:before="0" w:after="0"/>
        <w:rPr>
          <w:ins w:id="1658" w:author="Author"/>
          <w:rFonts w:ascii="Courier New" w:hAnsi="Courier New" w:cs="Courier New"/>
          <w:kern w:val="0"/>
          <w:sz w:val="17"/>
          <w:szCs w:val="17"/>
          <w:lang w:val="en-US"/>
          <w14:ligatures w14:val="none"/>
        </w:rPr>
      </w:pPr>
      <w:ins w:id="1659"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en-US"/>
          </w:rPr>
          <w:t>&lt;</w:t>
        </w:r>
        <w:proofErr w:type="spellStart"/>
        <w:proofErr w:type="gramStart"/>
        <w:r w:rsidRPr="00560F8F">
          <w:rPr>
            <w:rFonts w:ascii="Courier New" w:hAnsi="Courier New"/>
            <w:sz w:val="17"/>
            <w:lang w:val="en-US"/>
          </w:rPr>
          <w:t>com:FileName</w:t>
        </w:r>
        <w:proofErr w:type="spellEnd"/>
        <w:proofErr w:type="gramEnd"/>
        <w:r w:rsidRPr="00560F8F">
          <w:rPr>
            <w:rFonts w:ascii="Courier New" w:hAnsi="Courier New"/>
            <w:sz w:val="17"/>
            <w:lang w:val="en-US"/>
          </w:rPr>
          <w:t>&gt;EM_018975509_20250101_Intermediate documents.pdf&lt;/</w:t>
        </w:r>
        <w:proofErr w:type="spellStart"/>
        <w:proofErr w:type="gramStart"/>
        <w:r w:rsidRPr="00560F8F">
          <w:rPr>
            <w:rFonts w:ascii="Courier New" w:hAnsi="Courier New"/>
            <w:sz w:val="17"/>
            <w:lang w:val="en-US"/>
          </w:rPr>
          <w:t>com:FileName</w:t>
        </w:r>
        <w:proofErr w:type="spellEnd"/>
        <w:proofErr w:type="gramEnd"/>
        <w:r w:rsidRPr="00560F8F">
          <w:rPr>
            <w:rFonts w:ascii="Courier New" w:hAnsi="Courier New"/>
            <w:sz w:val="17"/>
            <w:lang w:val="en-US"/>
          </w:rPr>
          <w:t>&gt;</w:t>
        </w:r>
      </w:ins>
    </w:p>
    <w:p w14:paraId="1665A10C" w14:textId="77777777" w:rsidR="00AC7D94" w:rsidRPr="00560F8F" w:rsidRDefault="00AC7D94" w:rsidP="00AC7D94">
      <w:pPr>
        <w:spacing w:before="0" w:after="0"/>
        <w:rPr>
          <w:ins w:id="1660" w:author="Author"/>
          <w:rFonts w:ascii="Courier New" w:hAnsi="Courier New" w:cs="Courier New"/>
          <w:kern w:val="0"/>
          <w:sz w:val="17"/>
          <w:szCs w:val="17"/>
          <w:lang w:val="en-US"/>
          <w14:ligatures w14:val="none"/>
        </w:rPr>
      </w:pPr>
      <w:ins w:id="1661"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&gt;SupplementaryArtifacts/EM_018975509_20250101_IntermediateDocuments.pdf&lt;/</w:t>
        </w:r>
        <w:proofErr w:type="gramStart"/>
        <w:r w:rsidRPr="00560F8F">
          <w:rPr>
            <w:rFonts w:ascii="Courier New" w:hAnsi="Courier New"/>
            <w:sz w:val="17"/>
            <w:lang w:val="en-US"/>
          </w:rPr>
          <w:t>com:DocumentLocationURI</w:t>
        </w:r>
        <w:proofErr w:type="gramEnd"/>
        <w:r w:rsidRPr="00560F8F">
          <w:rPr>
            <w:rFonts w:ascii="Courier New" w:hAnsi="Courier New"/>
            <w:sz w:val="17"/>
            <w:lang w:val="en-US"/>
          </w:rPr>
          <w:t>&gt;</w:t>
        </w:r>
      </w:ins>
    </w:p>
    <w:p w14:paraId="53E01303" w14:textId="77777777" w:rsidR="00AC7D94" w:rsidRPr="00560F8F" w:rsidRDefault="00AC7D94" w:rsidP="00AC7D94">
      <w:pPr>
        <w:spacing w:before="0" w:after="0"/>
        <w:rPr>
          <w:ins w:id="1662" w:author="Author"/>
          <w:rFonts w:ascii="Courier New" w:hAnsi="Courier New" w:cs="Courier New"/>
          <w:kern w:val="0"/>
          <w:sz w:val="17"/>
          <w:szCs w:val="17"/>
          <w:lang w:val="en-US"/>
          <w14:ligatures w14:val="none"/>
        </w:rPr>
      </w:pPr>
      <w:ins w:id="1663"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&gt;PDF&lt;/</w:t>
        </w:r>
        <w:proofErr w:type="gramStart"/>
        <w:r w:rsidRPr="00560F8F">
          <w:rPr>
            <w:rFonts w:ascii="Courier New" w:hAnsi="Courier New"/>
            <w:sz w:val="17"/>
            <w:lang w:val="en-US"/>
          </w:rPr>
          <w:t>pde:DocumentFileFormatCategory</w:t>
        </w:r>
        <w:proofErr w:type="gramEnd"/>
        <w:r w:rsidRPr="00560F8F">
          <w:rPr>
            <w:rFonts w:ascii="Courier New" w:hAnsi="Courier New"/>
            <w:sz w:val="17"/>
            <w:lang w:val="en-US"/>
          </w:rPr>
          <w:t>&gt;</w:t>
        </w:r>
      </w:ins>
    </w:p>
    <w:p w14:paraId="56464922" w14:textId="77777777" w:rsidR="00AC7D94" w:rsidRPr="00560F8F" w:rsidRDefault="00AC7D94" w:rsidP="00AC7D94">
      <w:pPr>
        <w:spacing w:before="0" w:after="0"/>
        <w:rPr>
          <w:ins w:id="1664" w:author="Author"/>
          <w:rFonts w:ascii="Courier New" w:hAnsi="Courier New" w:cs="Courier New"/>
          <w:kern w:val="0"/>
          <w:sz w:val="17"/>
          <w:szCs w:val="17"/>
          <w:lang w:val="en-US"/>
          <w14:ligatures w14:val="none"/>
        </w:rPr>
      </w:pPr>
      <w:ins w:id="1665"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t>&lt;</w:t>
        </w:r>
        <w:proofErr w:type="spellStart"/>
        <w:proofErr w:type="gramStart"/>
        <w:r w:rsidRPr="00560F8F">
          <w:rPr>
            <w:rFonts w:ascii="Courier New" w:hAnsi="Courier New"/>
            <w:sz w:val="17"/>
            <w:lang w:val="en-US"/>
          </w:rPr>
          <w:t>pde:TrademarkSupplementaryDocumentCategory</w:t>
        </w:r>
        <w:proofErr w:type="spellEnd"/>
        <w:proofErr w:type="gramEnd"/>
        <w:r w:rsidRPr="00560F8F">
          <w:rPr>
            <w:rFonts w:ascii="Courier New" w:hAnsi="Courier New"/>
            <w:sz w:val="17"/>
            <w:lang w:val="en-US"/>
          </w:rPr>
          <w:t>&gt;Intermediate documents&lt;/</w:t>
        </w:r>
        <w:proofErr w:type="spellStart"/>
        <w:proofErr w:type="gramStart"/>
        <w:r w:rsidRPr="00560F8F">
          <w:rPr>
            <w:rFonts w:ascii="Courier New" w:hAnsi="Courier New"/>
            <w:sz w:val="17"/>
            <w:lang w:val="en-US"/>
          </w:rPr>
          <w:t>pde:TrademarkSupplementaryDocumentCategory</w:t>
        </w:r>
        <w:proofErr w:type="spellEnd"/>
        <w:proofErr w:type="gramEnd"/>
        <w:r w:rsidRPr="00560F8F">
          <w:rPr>
            <w:rFonts w:ascii="Courier New" w:hAnsi="Courier New"/>
            <w:sz w:val="17"/>
            <w:lang w:val="en-US"/>
          </w:rPr>
          <w:t>&gt;</w:t>
        </w:r>
      </w:ins>
    </w:p>
    <w:p w14:paraId="61707E88" w14:textId="77777777" w:rsidR="00AC7D94" w:rsidRPr="00560F8F" w:rsidRDefault="00AC7D94" w:rsidP="00AC7D94">
      <w:pPr>
        <w:spacing w:before="0" w:after="0"/>
        <w:rPr>
          <w:ins w:id="1666" w:author="Author"/>
          <w:rFonts w:ascii="Courier New" w:hAnsi="Courier New" w:cs="Courier New"/>
          <w:kern w:val="0"/>
          <w:sz w:val="17"/>
          <w:szCs w:val="17"/>
          <w:lang w:val="fr-FR"/>
          <w14:ligatures w14:val="none"/>
        </w:rPr>
      </w:pPr>
      <w:ins w:id="1667" w:author="Autho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en-US"/>
          </w:rPr>
          <w:tab/>
        </w:r>
        <w:r w:rsidRPr="00560F8F">
          <w:rPr>
            <w:rFonts w:ascii="Courier New" w:hAnsi="Courier New"/>
            <w:sz w:val="17"/>
            <w:lang w:val="fr-FR"/>
          </w:rPr>
          <w:t>&lt;</w:t>
        </w:r>
        <w:proofErr w:type="spellStart"/>
        <w:proofErr w:type="gramStart"/>
        <w:r w:rsidRPr="00560F8F">
          <w:rPr>
            <w:rFonts w:ascii="Courier New" w:hAnsi="Courier New"/>
            <w:sz w:val="17"/>
            <w:lang w:val="fr-FR"/>
          </w:rPr>
          <w:t>com:DocumentDate</w:t>
        </w:r>
        <w:proofErr w:type="spellEnd"/>
        <w:proofErr w:type="gramEnd"/>
        <w:r w:rsidRPr="00560F8F">
          <w:rPr>
            <w:rFonts w:ascii="Courier New" w:hAnsi="Courier New"/>
            <w:sz w:val="17"/>
            <w:lang w:val="fr-FR"/>
          </w:rPr>
          <w:t>&gt;2025-01-22&lt;/</w:t>
        </w:r>
        <w:proofErr w:type="spellStart"/>
        <w:proofErr w:type="gramStart"/>
        <w:r w:rsidRPr="00560F8F">
          <w:rPr>
            <w:rFonts w:ascii="Courier New" w:hAnsi="Courier New"/>
            <w:sz w:val="17"/>
            <w:lang w:val="fr-FR"/>
          </w:rPr>
          <w:t>com:DocumentDate</w:t>
        </w:r>
        <w:proofErr w:type="spellEnd"/>
        <w:proofErr w:type="gramEnd"/>
        <w:r w:rsidRPr="00560F8F">
          <w:rPr>
            <w:rFonts w:ascii="Courier New" w:hAnsi="Courier New"/>
            <w:sz w:val="17"/>
            <w:lang w:val="fr-FR"/>
          </w:rPr>
          <w:t>&gt;</w:t>
        </w:r>
      </w:ins>
    </w:p>
    <w:p w14:paraId="33B317CD" w14:textId="77777777" w:rsidR="00AC7D94" w:rsidRPr="00560F8F" w:rsidRDefault="00AC7D94" w:rsidP="00AC7D94">
      <w:pPr>
        <w:spacing w:before="0" w:after="0"/>
        <w:rPr>
          <w:ins w:id="1668" w:author="Author"/>
          <w:rFonts w:ascii="Courier New" w:hAnsi="Courier New" w:cs="Courier New"/>
          <w:kern w:val="0"/>
          <w:sz w:val="17"/>
          <w:szCs w:val="17"/>
          <w:lang w:val="fr-FR"/>
          <w14:ligatures w14:val="none"/>
        </w:rPr>
      </w:pPr>
      <w:ins w:id="1669"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com:DocumentVersion</w:t>
        </w:r>
        <w:proofErr w:type="spellEnd"/>
        <w:proofErr w:type="gramEnd"/>
        <w:r w:rsidRPr="00560F8F">
          <w:rPr>
            <w:rFonts w:ascii="Courier New" w:hAnsi="Courier New"/>
            <w:sz w:val="17"/>
            <w:lang w:val="fr-FR"/>
          </w:rPr>
          <w:t>&gt;v1.0&lt;/</w:t>
        </w:r>
        <w:proofErr w:type="spellStart"/>
        <w:proofErr w:type="gramStart"/>
        <w:r w:rsidRPr="00560F8F">
          <w:rPr>
            <w:rFonts w:ascii="Courier New" w:hAnsi="Courier New"/>
            <w:sz w:val="17"/>
            <w:lang w:val="fr-FR"/>
          </w:rPr>
          <w:t>com:DocumentVersion</w:t>
        </w:r>
        <w:proofErr w:type="spellEnd"/>
        <w:proofErr w:type="gramEnd"/>
        <w:r w:rsidRPr="00560F8F">
          <w:rPr>
            <w:rFonts w:ascii="Courier New" w:hAnsi="Courier New"/>
            <w:sz w:val="17"/>
            <w:lang w:val="fr-FR"/>
          </w:rPr>
          <w:t>&gt;</w:t>
        </w:r>
      </w:ins>
    </w:p>
    <w:p w14:paraId="78A4D8A1" w14:textId="77777777" w:rsidR="00AC7D94" w:rsidRPr="00560F8F" w:rsidRDefault="00AC7D94" w:rsidP="00AC7D94">
      <w:pPr>
        <w:spacing w:before="0" w:after="0"/>
        <w:rPr>
          <w:ins w:id="1670" w:author="Author"/>
          <w:rFonts w:ascii="Courier New" w:hAnsi="Courier New" w:cs="Courier New"/>
          <w:kern w:val="0"/>
          <w:sz w:val="17"/>
          <w:szCs w:val="17"/>
          <w:lang w:val="fr-FR"/>
          <w14:ligatures w14:val="none"/>
        </w:rPr>
      </w:pPr>
      <w:ins w:id="1671"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com:DocumentSizeQuantity</w:t>
        </w:r>
        <w:proofErr w:type="spellEnd"/>
        <w:proofErr w:type="gramEnd"/>
        <w:r w:rsidRPr="00560F8F">
          <w:rPr>
            <w:rFonts w:ascii="Courier New" w:hAnsi="Courier New"/>
            <w:sz w:val="17"/>
            <w:lang w:val="fr-FR"/>
          </w:rPr>
          <w:t xml:space="preserve"> </w:t>
        </w:r>
        <w:proofErr w:type="spellStart"/>
        <w:proofErr w:type="gramStart"/>
        <w:r w:rsidRPr="00560F8F">
          <w:rPr>
            <w:rFonts w:ascii="Courier New" w:hAnsi="Courier New"/>
            <w:sz w:val="17"/>
            <w:lang w:val="fr-FR"/>
          </w:rPr>
          <w:t>com:unitCode</w:t>
        </w:r>
        <w:proofErr w:type="spellEnd"/>
        <w:proofErr w:type="gramEnd"/>
        <w:r w:rsidRPr="00560F8F">
          <w:rPr>
            <w:rFonts w:ascii="Courier New" w:hAnsi="Courier New"/>
            <w:sz w:val="17"/>
            <w:lang w:val="fr-FR"/>
          </w:rPr>
          <w:t>="MB"&gt;1&lt;/</w:t>
        </w:r>
        <w:proofErr w:type="spellStart"/>
        <w:proofErr w:type="gramStart"/>
        <w:r w:rsidRPr="00560F8F">
          <w:rPr>
            <w:rFonts w:ascii="Courier New" w:hAnsi="Courier New"/>
            <w:sz w:val="17"/>
            <w:lang w:val="fr-FR"/>
          </w:rPr>
          <w:t>com:DocumentSizeQuantity</w:t>
        </w:r>
        <w:proofErr w:type="spellEnd"/>
        <w:proofErr w:type="gramEnd"/>
        <w:r w:rsidRPr="00560F8F">
          <w:rPr>
            <w:rFonts w:ascii="Courier New" w:hAnsi="Courier New"/>
            <w:sz w:val="17"/>
            <w:lang w:val="fr-FR"/>
          </w:rPr>
          <w:t>&gt;</w:t>
        </w:r>
      </w:ins>
    </w:p>
    <w:p w14:paraId="67178B6D" w14:textId="77777777" w:rsidR="00AC7D94" w:rsidRPr="00560F8F" w:rsidRDefault="00AC7D94" w:rsidP="00AC7D94">
      <w:pPr>
        <w:spacing w:before="0" w:after="0"/>
        <w:rPr>
          <w:ins w:id="1672" w:author="Author"/>
          <w:rFonts w:ascii="Courier New" w:hAnsi="Courier New" w:cs="Courier New"/>
          <w:kern w:val="0"/>
          <w:sz w:val="17"/>
          <w:szCs w:val="17"/>
          <w:lang w:val="fr-FR"/>
          <w14:ligatures w14:val="none"/>
        </w:rPr>
      </w:pPr>
      <w:ins w:id="1673"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com:PageTotalQuantity</w:t>
        </w:r>
        <w:proofErr w:type="spellEnd"/>
        <w:proofErr w:type="gramEnd"/>
        <w:r w:rsidRPr="00560F8F">
          <w:rPr>
            <w:rFonts w:ascii="Courier New" w:hAnsi="Courier New"/>
            <w:sz w:val="17"/>
            <w:lang w:val="fr-FR"/>
          </w:rPr>
          <w:t>&gt;1&lt;/</w:t>
        </w:r>
        <w:proofErr w:type="spellStart"/>
        <w:proofErr w:type="gramStart"/>
        <w:r w:rsidRPr="00560F8F">
          <w:rPr>
            <w:rFonts w:ascii="Courier New" w:hAnsi="Courier New"/>
            <w:sz w:val="17"/>
            <w:lang w:val="fr-FR"/>
          </w:rPr>
          <w:t>com:PageTotalQuantity</w:t>
        </w:r>
        <w:proofErr w:type="spellEnd"/>
        <w:proofErr w:type="gramEnd"/>
        <w:r w:rsidRPr="00560F8F">
          <w:rPr>
            <w:rFonts w:ascii="Courier New" w:hAnsi="Courier New"/>
            <w:sz w:val="17"/>
            <w:lang w:val="fr-FR"/>
          </w:rPr>
          <w:t>&gt;</w:t>
        </w:r>
      </w:ins>
    </w:p>
    <w:p w14:paraId="0D4CC704" w14:textId="77777777" w:rsidR="00AC7D94" w:rsidRPr="00560F8F" w:rsidRDefault="00AC7D94" w:rsidP="00AC7D94">
      <w:pPr>
        <w:spacing w:before="0" w:after="0"/>
        <w:rPr>
          <w:ins w:id="1674" w:author="Author"/>
          <w:rFonts w:ascii="Courier New" w:hAnsi="Courier New" w:cs="Courier New"/>
          <w:kern w:val="0"/>
          <w:sz w:val="17"/>
          <w:szCs w:val="17"/>
          <w:lang w:val="fr-FR"/>
          <w14:ligatures w14:val="none"/>
        </w:rPr>
      </w:pPr>
      <w:ins w:id="1675" w:author="Author">
        <w:r w:rsidRPr="00560F8F">
          <w:rPr>
            <w:rFonts w:ascii="Courier New" w:hAnsi="Courier New"/>
            <w:sz w:val="17"/>
            <w:lang w:val="fr-FR"/>
          </w:rPr>
          <w:tab/>
        </w: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com:CommentText</w:t>
        </w:r>
        <w:proofErr w:type="spellEnd"/>
        <w:proofErr w:type="gramEnd"/>
        <w:r w:rsidRPr="00560F8F">
          <w:rPr>
            <w:rFonts w:ascii="Courier New" w:hAnsi="Courier New"/>
            <w:sz w:val="17"/>
            <w:lang w:val="fr-FR"/>
          </w:rPr>
          <w:t xml:space="preserve"> </w:t>
        </w:r>
        <w:proofErr w:type="spellStart"/>
        <w:proofErr w:type="gramStart"/>
        <w:r w:rsidRPr="00560F8F">
          <w:rPr>
            <w:rFonts w:ascii="Courier New" w:hAnsi="Courier New"/>
            <w:sz w:val="17"/>
            <w:lang w:val="fr-FR"/>
          </w:rPr>
          <w:t>com:languageCode</w:t>
        </w:r>
        <w:proofErr w:type="spellEnd"/>
        <w:proofErr w:type="gramEnd"/>
        <w:r w:rsidRPr="00560F8F">
          <w:rPr>
            <w:rFonts w:ascii="Courier New" w:hAnsi="Courier New"/>
            <w:sz w:val="17"/>
            <w:lang w:val="fr-FR"/>
          </w:rPr>
          <w:t xml:space="preserve">="en"&gt;This </w:t>
        </w:r>
        <w:proofErr w:type="spellStart"/>
        <w:r w:rsidRPr="00560F8F">
          <w:rPr>
            <w:rFonts w:ascii="Courier New" w:hAnsi="Courier New"/>
            <w:sz w:val="17"/>
            <w:lang w:val="fr-FR"/>
          </w:rPr>
          <w:t>is</w:t>
        </w:r>
        <w:proofErr w:type="spellEnd"/>
        <w:r w:rsidRPr="00560F8F">
          <w:rPr>
            <w:rFonts w:ascii="Courier New" w:hAnsi="Courier New"/>
            <w:sz w:val="17"/>
            <w:lang w:val="fr-FR"/>
          </w:rPr>
          <w:t xml:space="preserve"> the </w:t>
        </w:r>
        <w:proofErr w:type="spellStart"/>
        <w:r w:rsidRPr="00560F8F">
          <w:rPr>
            <w:rFonts w:ascii="Courier New" w:hAnsi="Courier New"/>
            <w:sz w:val="17"/>
            <w:lang w:val="fr-FR"/>
          </w:rPr>
          <w:t>Intermediate</w:t>
        </w:r>
        <w:proofErr w:type="spellEnd"/>
        <w:r w:rsidRPr="00560F8F">
          <w:rPr>
            <w:rFonts w:ascii="Courier New" w:hAnsi="Courier New"/>
            <w:sz w:val="17"/>
            <w:lang w:val="fr-FR"/>
          </w:rPr>
          <w:t xml:space="preserve"> documents as </w:t>
        </w:r>
        <w:proofErr w:type="spellStart"/>
        <w:r w:rsidRPr="00560F8F">
          <w:rPr>
            <w:rFonts w:ascii="Courier New" w:hAnsi="Courier New"/>
            <w:sz w:val="17"/>
            <w:lang w:val="fr-FR"/>
          </w:rPr>
          <w:t>supplementary</w:t>
        </w:r>
        <w:proofErr w:type="spellEnd"/>
        <w:r w:rsidRPr="00560F8F">
          <w:rPr>
            <w:rFonts w:ascii="Courier New" w:hAnsi="Courier New"/>
            <w:sz w:val="17"/>
            <w:lang w:val="fr-FR"/>
          </w:rPr>
          <w:t xml:space="preserve"> file&lt;/</w:t>
        </w:r>
        <w:proofErr w:type="spellStart"/>
        <w:proofErr w:type="gramStart"/>
        <w:r w:rsidRPr="00560F8F">
          <w:rPr>
            <w:rFonts w:ascii="Courier New" w:hAnsi="Courier New"/>
            <w:sz w:val="17"/>
            <w:lang w:val="fr-FR"/>
          </w:rPr>
          <w:t>com:CommentText</w:t>
        </w:r>
        <w:proofErr w:type="spellEnd"/>
        <w:proofErr w:type="gramEnd"/>
        <w:r w:rsidRPr="00560F8F">
          <w:rPr>
            <w:rFonts w:ascii="Courier New" w:hAnsi="Courier New"/>
            <w:sz w:val="17"/>
            <w:lang w:val="fr-FR"/>
          </w:rPr>
          <w:t>&gt;</w:t>
        </w:r>
      </w:ins>
    </w:p>
    <w:p w14:paraId="557BA5F1" w14:textId="77777777" w:rsidR="00AC7D94" w:rsidRPr="00560F8F" w:rsidRDefault="00AC7D94" w:rsidP="00AC7D94">
      <w:pPr>
        <w:spacing w:before="0" w:after="0"/>
        <w:rPr>
          <w:ins w:id="1676" w:author="Author"/>
          <w:rFonts w:ascii="Courier New" w:hAnsi="Courier New" w:cs="Courier New"/>
          <w:kern w:val="0"/>
          <w:sz w:val="17"/>
          <w:szCs w:val="17"/>
          <w:lang w:val="fr-FR"/>
          <w14:ligatures w14:val="none"/>
        </w:rPr>
      </w:pPr>
      <w:ins w:id="1677" w:author="Author">
        <w:r w:rsidRPr="00560F8F">
          <w:rPr>
            <w:rFonts w:ascii="Courier New" w:hAnsi="Courier New"/>
            <w:sz w:val="17"/>
            <w:lang w:val="fr-FR"/>
          </w:rPr>
          <w:tab/>
        </w:r>
        <w:r w:rsidRPr="00560F8F">
          <w:rPr>
            <w:rFonts w:ascii="Courier New" w:hAnsi="Courier New"/>
            <w:sz w:val="17"/>
            <w:lang w:val="fr-FR"/>
          </w:rPr>
          <w:tab/>
          <w:t>&lt;/</w:t>
        </w:r>
        <w:proofErr w:type="spellStart"/>
        <w:proofErr w:type="gramStart"/>
        <w:r w:rsidRPr="00560F8F">
          <w:rPr>
            <w:rFonts w:ascii="Courier New" w:hAnsi="Courier New"/>
            <w:sz w:val="17"/>
            <w:lang w:val="fr-FR"/>
          </w:rPr>
          <w:t>pde:SupplementaryDocument</w:t>
        </w:r>
        <w:proofErr w:type="spellEnd"/>
        <w:proofErr w:type="gramEnd"/>
        <w:r w:rsidRPr="00560F8F">
          <w:rPr>
            <w:rFonts w:ascii="Courier New" w:hAnsi="Courier New"/>
            <w:sz w:val="17"/>
            <w:lang w:val="fr-FR"/>
          </w:rPr>
          <w:t>&gt;</w:t>
        </w:r>
      </w:ins>
    </w:p>
    <w:p w14:paraId="0399DEF4" w14:textId="77777777" w:rsidR="00AC7D94" w:rsidRPr="002C77E9" w:rsidRDefault="00AC7D94" w:rsidP="00AC7D94">
      <w:pPr>
        <w:spacing w:before="0" w:after="0"/>
        <w:rPr>
          <w:ins w:id="1678" w:author="Author"/>
          <w:rFonts w:ascii="Courier New" w:hAnsi="Courier New" w:cs="Courier New"/>
          <w:kern w:val="0"/>
          <w:sz w:val="17"/>
          <w:szCs w:val="17"/>
          <w:lang w:val="es-ES_tradnl"/>
          <w14:ligatures w14:val="none"/>
        </w:rPr>
      </w:pPr>
      <w:ins w:id="1679" w:author="Author">
        <w:r w:rsidRPr="00560F8F">
          <w:rPr>
            <w:rFonts w:ascii="Courier New" w:hAnsi="Courier New"/>
            <w:sz w:val="17"/>
            <w:lang w:val="fr-FR"/>
          </w:rPr>
          <w:tab/>
        </w:r>
        <w:r w:rsidRPr="002C77E9">
          <w:rPr>
            <w:rFonts w:ascii="Courier New" w:hAnsi="Courier New"/>
            <w:sz w:val="17"/>
            <w:lang w:val="es-ES_tradnl"/>
          </w:rPr>
          <w:t>&lt;/</w:t>
        </w:r>
        <w:proofErr w:type="spellStart"/>
        <w:proofErr w:type="gramStart"/>
        <w:r w:rsidRPr="002C77E9">
          <w:rPr>
            <w:rFonts w:ascii="Courier New" w:hAnsi="Courier New"/>
            <w:sz w:val="17"/>
            <w:lang w:val="es-ES_tradnl"/>
          </w:rPr>
          <w:t>pde:SupplementaryDocumentBag</w:t>
        </w:r>
        <w:proofErr w:type="spellEnd"/>
        <w:proofErr w:type="gramEnd"/>
        <w:r w:rsidRPr="002C77E9">
          <w:rPr>
            <w:rFonts w:ascii="Courier New" w:hAnsi="Courier New"/>
            <w:sz w:val="17"/>
            <w:lang w:val="es-ES_tradnl"/>
          </w:rPr>
          <w:t>&gt;</w:t>
        </w:r>
      </w:ins>
    </w:p>
    <w:p w14:paraId="410AE64C" w14:textId="77777777" w:rsidR="00AC7D94" w:rsidRPr="002C77E9" w:rsidRDefault="00AC7D94" w:rsidP="00AC7D94">
      <w:pPr>
        <w:spacing w:before="0" w:after="0"/>
        <w:rPr>
          <w:ins w:id="1680" w:author="Author"/>
          <w:rFonts w:ascii="Courier New" w:hAnsi="Courier New" w:cs="Courier New"/>
          <w:kern w:val="0"/>
          <w:sz w:val="17"/>
          <w:szCs w:val="17"/>
          <w:lang w:val="es-ES_tradnl"/>
          <w14:ligatures w14:val="none"/>
        </w:rPr>
      </w:pPr>
      <w:ins w:id="1681" w:author="Author">
        <w:r w:rsidRPr="002C77E9">
          <w:rPr>
            <w:rFonts w:ascii="Courier New" w:hAnsi="Courier New"/>
            <w:sz w:val="17"/>
            <w:lang w:val="es-ES_tradnl"/>
          </w:rPr>
          <w:t>&lt;/</w:t>
        </w:r>
        <w:proofErr w:type="spellStart"/>
        <w:proofErr w:type="gramStart"/>
        <w:r w:rsidRPr="002C77E9">
          <w:rPr>
            <w:rFonts w:ascii="Courier New" w:hAnsi="Courier New"/>
            <w:sz w:val="17"/>
            <w:lang w:val="es-ES_tradnl"/>
          </w:rPr>
          <w:t>pde:PriorityDocumentIndex</w:t>
        </w:r>
        <w:proofErr w:type="spellEnd"/>
        <w:proofErr w:type="gramEnd"/>
        <w:r w:rsidRPr="002C77E9">
          <w:rPr>
            <w:rFonts w:ascii="Courier New" w:hAnsi="Courier New"/>
            <w:sz w:val="17"/>
            <w:lang w:val="es-ES_tradnl"/>
          </w:rPr>
          <w:t>&gt;</w:t>
        </w:r>
      </w:ins>
    </w:p>
    <w:p w14:paraId="39C13FCA" w14:textId="77777777" w:rsidR="00FB2475" w:rsidRPr="002C77E9" w:rsidRDefault="00FB2475" w:rsidP="00FB2475">
      <w:pPr>
        <w:spacing w:before="0" w:after="0"/>
        <w:rPr>
          <w:rFonts w:ascii="Courier New" w:hAnsi="Courier New" w:cs="Courier New"/>
          <w:kern w:val="0"/>
          <w:sz w:val="17"/>
          <w:szCs w:val="17"/>
          <w:lang w:val="es-ES_tradnl"/>
          <w14:ligatures w14:val="none"/>
        </w:rPr>
      </w:pPr>
    </w:p>
    <w:p w14:paraId="5BBFC0CA" w14:textId="77777777" w:rsidR="00FB2475" w:rsidRPr="002C77E9" w:rsidRDefault="00FB2475" w:rsidP="00FB2475">
      <w:pPr>
        <w:spacing w:before="0" w:after="0"/>
        <w:rPr>
          <w:rFonts w:cs="Arial"/>
          <w:kern w:val="0"/>
          <w:lang w:val="es-ES_tradnl"/>
          <w14:ligatures w14:val="none"/>
        </w:rPr>
      </w:pPr>
    </w:p>
    <w:p w14:paraId="13AA9D26" w14:textId="77777777" w:rsidR="00FB2475" w:rsidRPr="002C77E9" w:rsidRDefault="00FB2475" w:rsidP="00FB2475">
      <w:pPr>
        <w:spacing w:before="0" w:after="0"/>
        <w:rPr>
          <w:rFonts w:cs="Arial"/>
          <w:kern w:val="0"/>
          <w:lang w:val="es-ES_tradnl"/>
          <w14:ligatures w14:val="none"/>
        </w:rPr>
      </w:pPr>
    </w:p>
    <w:p w14:paraId="1F0BEF39" w14:textId="6A85B2D8" w:rsidR="00BA2CBD" w:rsidRPr="002C77E9" w:rsidRDefault="00531002" w:rsidP="00C62E09">
      <w:pPr>
        <w:spacing w:before="0" w:after="0"/>
        <w:ind w:left="5533"/>
        <w:rPr>
          <w:rFonts w:eastAsia="SimSun" w:cs="Arial"/>
          <w:b/>
          <w:kern w:val="0"/>
          <w:sz w:val="17"/>
          <w:szCs w:val="17"/>
          <w:lang w:val="es-ES_tradnl"/>
          <w14:ligatures w14:val="none"/>
        </w:rPr>
        <w:sectPr w:rsidR="00BA2CBD" w:rsidRPr="002C77E9" w:rsidSect="00DA63A1">
          <w:headerReference w:type="default" r:id="rId35"/>
          <w:footerReference w:type="default" r:id="rId36"/>
          <w:pgSz w:w="11909" w:h="16834" w:code="9"/>
          <w:pgMar w:top="567" w:right="1134" w:bottom="1418" w:left="1418" w:header="510" w:footer="1021" w:gutter="0"/>
          <w:cols w:space="720"/>
          <w:docGrid w:linePitch="360"/>
        </w:sectPr>
      </w:pPr>
      <w:r w:rsidRPr="002C77E9">
        <w:rPr>
          <w:lang w:val="es-ES_tradnl"/>
        </w:rPr>
        <w:t>[Sigue el Anexo II de la Norma ST.92]</w:t>
      </w:r>
      <w:bookmarkStart w:id="1682" w:name="_Toc198822802"/>
      <w:bookmarkStart w:id="1683" w:name="_Toc203552050"/>
    </w:p>
    <w:p w14:paraId="12EF4236" w14:textId="2766EA02" w:rsidR="001D2E7B" w:rsidRPr="002C77E9" w:rsidRDefault="001D2E7B" w:rsidP="001D2E7B">
      <w:pPr>
        <w:autoSpaceDE w:val="0"/>
        <w:autoSpaceDN w:val="0"/>
        <w:adjustRightInd w:val="0"/>
        <w:spacing w:before="0" w:after="0" w:line="360" w:lineRule="auto"/>
        <w:jc w:val="center"/>
        <w:outlineLvl w:val="0"/>
        <w:rPr>
          <w:rFonts w:cs="Arial"/>
          <w:sz w:val="17"/>
          <w:szCs w:val="17"/>
          <w:lang w:val="es-ES_tradnl"/>
        </w:rPr>
      </w:pPr>
      <w:bookmarkStart w:id="1684" w:name="_Toc211324035"/>
      <w:bookmarkStart w:id="1685" w:name="_Toc211443155"/>
      <w:bookmarkStart w:id="1686" w:name="_Toc211443350"/>
      <w:bookmarkStart w:id="1687" w:name="_Toc213229641"/>
      <w:bookmarkStart w:id="1688" w:name="_Toc180400501"/>
      <w:r w:rsidRPr="002C77E9">
        <w:rPr>
          <w:b/>
          <w:color w:val="000000" w:themeColor="text1"/>
          <w:sz w:val="17"/>
          <w:lang w:val="es-ES_tradnl"/>
        </w:rPr>
        <w:lastRenderedPageBreak/>
        <w:t>ANEXO II</w:t>
      </w:r>
      <w:bookmarkEnd w:id="1682"/>
      <w:bookmarkEnd w:id="1683"/>
      <w:bookmarkEnd w:id="1684"/>
      <w:bookmarkEnd w:id="1685"/>
      <w:bookmarkEnd w:id="1686"/>
      <w:bookmarkEnd w:id="1687"/>
      <w:bookmarkEnd w:id="1688"/>
    </w:p>
    <w:bookmarkEnd w:id="1446"/>
    <w:p w14:paraId="5526540D" w14:textId="77777777" w:rsidR="00741874" w:rsidRPr="002C77E9" w:rsidRDefault="00741874" w:rsidP="00210BCC">
      <w:pPr>
        <w:rPr>
          <w:rFonts w:cs="Arial"/>
          <w:b/>
          <w:color w:val="000000"/>
          <w:kern w:val="0"/>
          <w:sz w:val="17"/>
          <w:szCs w:val="17"/>
          <w:lang w:val="es-ES_tradnl"/>
          <w14:ligatures w14:val="none"/>
        </w:rPr>
      </w:pPr>
    </w:p>
    <w:p w14:paraId="4DCE40CF" w14:textId="618030F1" w:rsidR="00821E18" w:rsidRPr="002C77E9" w:rsidRDefault="00821E18" w:rsidP="00821E18">
      <w:pPr>
        <w:autoSpaceDE w:val="0"/>
        <w:autoSpaceDN w:val="0"/>
        <w:adjustRightInd w:val="0"/>
        <w:spacing w:before="0" w:after="0" w:line="360" w:lineRule="auto"/>
        <w:jc w:val="center"/>
        <w:outlineLvl w:val="0"/>
        <w:rPr>
          <w:rFonts w:eastAsia="SimSun" w:cs="Arial"/>
          <w:color w:val="000000"/>
          <w:kern w:val="0"/>
          <w:sz w:val="17"/>
          <w:szCs w:val="17"/>
          <w:lang w:val="es-ES_tradnl"/>
          <w14:ligatures w14:val="none"/>
        </w:rPr>
      </w:pPr>
      <w:bookmarkStart w:id="1689" w:name="_Toc198822803"/>
      <w:bookmarkStart w:id="1690" w:name="_Toc203552051"/>
      <w:bookmarkStart w:id="1691" w:name="_Toc180148832"/>
      <w:bookmarkStart w:id="1692" w:name="_Toc211324036"/>
      <w:bookmarkStart w:id="1693" w:name="_Toc211443156"/>
      <w:bookmarkStart w:id="1694" w:name="_Toc211443351"/>
      <w:bookmarkStart w:id="1695" w:name="_Toc213229642"/>
      <w:bookmarkStart w:id="1696" w:name="_Toc180400502"/>
      <w:r w:rsidRPr="002C77E9">
        <w:rPr>
          <w:color w:val="000000"/>
          <w:sz w:val="17"/>
          <w:lang w:val="es-ES_tradnl"/>
        </w:rPr>
        <w:t>EJEMPLOS DE ESTRUCTURA DEL PAQUETE DE DATOS DE DOCUMENTOS DE PRIORIDAD</w:t>
      </w:r>
      <w:bookmarkEnd w:id="1689"/>
      <w:bookmarkEnd w:id="1690"/>
      <w:bookmarkEnd w:id="1691"/>
      <w:bookmarkEnd w:id="1692"/>
      <w:bookmarkEnd w:id="1693"/>
      <w:bookmarkEnd w:id="1694"/>
      <w:bookmarkEnd w:id="1695"/>
      <w:bookmarkEnd w:id="1696"/>
    </w:p>
    <w:p w14:paraId="7C991AC4" w14:textId="77777777" w:rsidR="00821E18" w:rsidRPr="002C77E9" w:rsidRDefault="00821E18" w:rsidP="00821E18">
      <w:pPr>
        <w:widowControl w:val="0"/>
        <w:shd w:val="clear" w:color="auto" w:fill="FFFFFF"/>
        <w:kinsoku w:val="0"/>
        <w:spacing w:before="0" w:after="0"/>
        <w:rPr>
          <w:rFonts w:eastAsia="SimSun" w:cs="Arial"/>
          <w:i/>
          <w:color w:val="000000"/>
          <w:kern w:val="0"/>
          <w:sz w:val="17"/>
          <w:szCs w:val="17"/>
          <w:lang w:val="es-ES_tradnl" w:eastAsia="zh-CN"/>
          <w14:ligatures w14:val="none"/>
        </w:rPr>
      </w:pPr>
    </w:p>
    <w:p w14:paraId="18A4BBAE" w14:textId="10944AE0" w:rsidR="00821E18" w:rsidRPr="002C77E9" w:rsidRDefault="00821E18" w:rsidP="00821E18">
      <w:pPr>
        <w:widowControl w:val="0"/>
        <w:kinsoku w:val="0"/>
        <w:spacing w:before="0" w:after="0"/>
        <w:jc w:val="center"/>
        <w:rPr>
          <w:rFonts w:eastAsia="Times New Roman" w:cs="Arial"/>
          <w:i/>
          <w:kern w:val="0"/>
          <w:sz w:val="17"/>
          <w:szCs w:val="17"/>
          <w:lang w:val="es-ES_tradnl"/>
          <w14:ligatures w14:val="none"/>
        </w:rPr>
      </w:pPr>
      <w:r w:rsidRPr="002C77E9">
        <w:rPr>
          <w:i/>
          <w:sz w:val="17"/>
          <w:lang w:val="es-ES_tradnl"/>
        </w:rPr>
        <w:t xml:space="preserve">Versión </w:t>
      </w:r>
      <w:del w:id="1697" w:author="Author">
        <w:r w:rsidRPr="002C77E9">
          <w:rPr>
            <w:i/>
            <w:sz w:val="17"/>
            <w:lang w:val="es-ES_tradnl"/>
          </w:rPr>
          <w:delText>1</w:delText>
        </w:r>
      </w:del>
      <w:ins w:id="1698" w:author="Author">
        <w:r w:rsidRPr="002C77E9">
          <w:rPr>
            <w:i/>
            <w:sz w:val="17"/>
            <w:lang w:val="es-ES_tradnl"/>
          </w:rPr>
          <w:t>2</w:t>
        </w:r>
      </w:ins>
      <w:r w:rsidRPr="002C77E9">
        <w:rPr>
          <w:i/>
          <w:sz w:val="17"/>
          <w:lang w:val="es-ES_tradnl"/>
        </w:rPr>
        <w:t>.0</w:t>
      </w:r>
    </w:p>
    <w:p w14:paraId="02C0BA09" w14:textId="77777777" w:rsidR="00821E18" w:rsidRPr="002C77E9" w:rsidRDefault="00821E18" w:rsidP="00821E18">
      <w:pPr>
        <w:widowControl w:val="0"/>
        <w:shd w:val="clear" w:color="auto" w:fill="FFFFFF"/>
        <w:kinsoku w:val="0"/>
        <w:spacing w:before="0" w:after="0"/>
        <w:jc w:val="center"/>
        <w:rPr>
          <w:rFonts w:eastAsia="SimSun" w:cs="Arial"/>
          <w:i/>
          <w:color w:val="000000"/>
          <w:kern w:val="0"/>
          <w:sz w:val="17"/>
          <w:szCs w:val="17"/>
          <w:lang w:val="es-ES_tradnl" w:eastAsia="zh-CN"/>
          <w14:ligatures w14:val="none"/>
        </w:rPr>
      </w:pPr>
    </w:p>
    <w:p w14:paraId="0C534CED" w14:textId="262B072D" w:rsidR="001F1621" w:rsidRPr="002C77E9" w:rsidRDefault="001F1621" w:rsidP="001F1621">
      <w:pPr>
        <w:widowControl w:val="0"/>
        <w:kinsoku w:val="0"/>
        <w:spacing w:before="0" w:after="0"/>
        <w:jc w:val="center"/>
        <w:rPr>
          <w:rFonts w:eastAsia="Times New Roman" w:cs="Arial"/>
          <w:i/>
          <w:kern w:val="0"/>
          <w:sz w:val="17"/>
          <w:szCs w:val="17"/>
          <w:lang w:val="es-ES_tradnl"/>
          <w14:ligatures w14:val="none"/>
        </w:rPr>
      </w:pPr>
      <w:r w:rsidRPr="002C77E9">
        <w:rPr>
          <w:i/>
          <w:sz w:val="17"/>
          <w:lang w:val="es-ES_tradnl"/>
        </w:rPr>
        <w:t>Propuesta presentada para su aprobación en la decimotercera sesión del Comité de Normas Técnicas de la OMPI (CWS)</w:t>
      </w:r>
    </w:p>
    <w:p w14:paraId="1EADC657" w14:textId="5BBF02BE" w:rsidR="00EB414A" w:rsidRPr="002C77E9" w:rsidRDefault="00EB414A" w:rsidP="001F1621">
      <w:pPr>
        <w:widowControl w:val="0"/>
        <w:kinsoku w:val="0"/>
        <w:spacing w:before="0" w:after="0"/>
        <w:jc w:val="center"/>
        <w:rPr>
          <w:rFonts w:eastAsia="SimSun" w:cs="Arial"/>
          <w:i/>
          <w:kern w:val="0"/>
          <w:sz w:val="17"/>
          <w:szCs w:val="17"/>
          <w:lang w:val="es-ES_tradnl" w:eastAsia="zh-CN"/>
          <w14:ligatures w14:val="none"/>
        </w:rPr>
      </w:pPr>
    </w:p>
    <w:p w14:paraId="47D256BC" w14:textId="77777777" w:rsidR="0053044E" w:rsidRPr="002C77E9" w:rsidRDefault="0053044E" w:rsidP="00210BCC">
      <w:pPr>
        <w:widowControl w:val="0"/>
        <w:kinsoku w:val="0"/>
        <w:spacing w:before="0" w:after="0"/>
        <w:jc w:val="center"/>
        <w:rPr>
          <w:rFonts w:cs="Arial"/>
          <w:i/>
          <w:kern w:val="0"/>
          <w:sz w:val="17"/>
          <w:szCs w:val="17"/>
          <w:lang w:val="es-ES_tradnl"/>
          <w14:ligatures w14:val="none"/>
        </w:rPr>
      </w:pPr>
    </w:p>
    <w:p w14:paraId="10F2DF15" w14:textId="571AC2F8" w:rsidR="0053044E" w:rsidRPr="002C77E9" w:rsidRDefault="0053044E">
      <w:pPr>
        <w:widowControl w:val="0"/>
        <w:kinsoku w:val="0"/>
        <w:spacing w:before="0" w:after="0"/>
        <w:rPr>
          <w:rFonts w:cs="Arial"/>
          <w:iCs/>
          <w:kern w:val="0"/>
          <w:sz w:val="17"/>
          <w:szCs w:val="17"/>
          <w:lang w:val="es-ES_tradnl"/>
          <w14:ligatures w14:val="none"/>
        </w:rPr>
      </w:pPr>
      <w:r w:rsidRPr="002C77E9">
        <w:rPr>
          <w:sz w:val="17"/>
          <w:lang w:val="es-ES_tradnl"/>
        </w:rPr>
        <w:t>En el Anexo II figuran ejemplos ficticios del contenido del paquete de datos de documentos de prioridad en formato de cuadro y de estructura jerárquica.</w:t>
      </w:r>
    </w:p>
    <w:p w14:paraId="322028B3" w14:textId="77777777" w:rsidR="00537D00" w:rsidRPr="002C77E9" w:rsidRDefault="00537D00">
      <w:pPr>
        <w:widowControl w:val="0"/>
        <w:kinsoku w:val="0"/>
        <w:spacing w:before="0" w:after="0"/>
        <w:rPr>
          <w:rFonts w:cs="Arial"/>
          <w:iCs/>
          <w:kern w:val="0"/>
          <w:sz w:val="17"/>
          <w:szCs w:val="17"/>
          <w:lang w:val="es-ES_tradnl"/>
          <w14:ligatures w14:val="none"/>
        </w:rPr>
      </w:pPr>
    </w:p>
    <w:p w14:paraId="4EEA29CE" w14:textId="77777777" w:rsidR="00397CAD" w:rsidRPr="002C77E9" w:rsidRDefault="00397CAD">
      <w:pPr>
        <w:widowControl w:val="0"/>
        <w:kinsoku w:val="0"/>
        <w:spacing w:before="0" w:after="0"/>
        <w:rPr>
          <w:rFonts w:cs="Arial"/>
          <w:iCs/>
          <w:kern w:val="0"/>
          <w:sz w:val="17"/>
          <w:szCs w:val="17"/>
          <w:lang w:val="es-ES_tradnl"/>
          <w14:ligatures w14:val="none"/>
        </w:rPr>
      </w:pPr>
    </w:p>
    <w:p w14:paraId="203B3A91" w14:textId="77777777" w:rsidR="00397CAD" w:rsidRPr="002C77E9" w:rsidRDefault="00397CAD">
      <w:pPr>
        <w:widowControl w:val="0"/>
        <w:kinsoku w:val="0"/>
        <w:spacing w:before="0" w:after="0"/>
        <w:rPr>
          <w:rFonts w:cs="Arial"/>
          <w:iCs/>
          <w:kern w:val="0"/>
          <w:sz w:val="17"/>
          <w:szCs w:val="17"/>
          <w:lang w:val="es-ES_tradnl"/>
          <w14:ligatures w14:val="none"/>
        </w:rPr>
      </w:pPr>
    </w:p>
    <w:p w14:paraId="21375B71" w14:textId="1174BF14" w:rsidR="00537D00" w:rsidRPr="002C77E9" w:rsidRDefault="00537D00" w:rsidP="008514E6">
      <w:pPr>
        <w:spacing w:before="0" w:after="0"/>
        <w:ind w:left="5533"/>
        <w:jc w:val="center"/>
        <w:rPr>
          <w:rFonts w:eastAsia="Calibri" w:cs="Arial"/>
          <w:bCs/>
          <w:kern w:val="0"/>
          <w:lang w:val="es-ES_tradnl"/>
          <w14:ligatures w14:val="none"/>
        </w:rPr>
      </w:pPr>
      <w:r w:rsidRPr="002C77E9">
        <w:rPr>
          <w:lang w:val="es-ES_tradnl"/>
        </w:rPr>
        <w:t>[Sigue el Apéndice A del Anexo II de la Norma</w:t>
      </w:r>
      <w:r w:rsidR="002C77E9" w:rsidRPr="002C77E9">
        <w:rPr>
          <w:lang w:val="es-ES_tradnl"/>
        </w:rPr>
        <w:t> </w:t>
      </w:r>
      <w:r w:rsidRPr="002C77E9">
        <w:rPr>
          <w:lang w:val="es-ES_tradnl"/>
        </w:rPr>
        <w:t>ST.92]</w:t>
      </w:r>
    </w:p>
    <w:p w14:paraId="667FD24F" w14:textId="77777777" w:rsidR="00537D00" w:rsidRPr="002C77E9" w:rsidRDefault="00537D00">
      <w:pPr>
        <w:widowControl w:val="0"/>
        <w:kinsoku w:val="0"/>
        <w:spacing w:before="0" w:after="0"/>
        <w:rPr>
          <w:rFonts w:cs="Arial"/>
          <w:iCs/>
          <w:kern w:val="0"/>
          <w:sz w:val="17"/>
          <w:szCs w:val="17"/>
          <w:lang w:val="es-ES_tradnl"/>
          <w14:ligatures w14:val="none"/>
        </w:rPr>
      </w:pPr>
    </w:p>
    <w:p w14:paraId="08DDACEF" w14:textId="77777777" w:rsidR="00537D00" w:rsidRPr="002C77E9" w:rsidRDefault="00537D00">
      <w:pPr>
        <w:widowControl w:val="0"/>
        <w:kinsoku w:val="0"/>
        <w:spacing w:before="0" w:after="0"/>
        <w:rPr>
          <w:rFonts w:cs="Arial"/>
          <w:iCs/>
          <w:kern w:val="0"/>
          <w:sz w:val="17"/>
          <w:szCs w:val="17"/>
          <w:lang w:val="es-ES_tradnl"/>
          <w14:ligatures w14:val="none"/>
        </w:rPr>
        <w:sectPr w:rsidR="00537D00" w:rsidRPr="002C77E9" w:rsidSect="00DA63A1">
          <w:headerReference w:type="default" r:id="rId37"/>
          <w:footerReference w:type="default" r:id="rId38"/>
          <w:pgSz w:w="11909" w:h="16834" w:code="9"/>
          <w:pgMar w:top="567" w:right="1134" w:bottom="1418" w:left="1418" w:header="510" w:footer="1021" w:gutter="0"/>
          <w:cols w:space="720"/>
          <w:docGrid w:linePitch="360"/>
        </w:sectPr>
      </w:pPr>
    </w:p>
    <w:p w14:paraId="601000B4" w14:textId="77777777" w:rsidR="00CA360C" w:rsidRPr="002C77E9" w:rsidRDefault="00CA360C" w:rsidP="00CA360C">
      <w:pPr>
        <w:autoSpaceDE w:val="0"/>
        <w:autoSpaceDN w:val="0"/>
        <w:adjustRightInd w:val="0"/>
        <w:spacing w:before="0" w:after="0" w:line="360" w:lineRule="auto"/>
        <w:jc w:val="center"/>
        <w:outlineLvl w:val="0"/>
        <w:rPr>
          <w:ins w:id="1699" w:author="Author"/>
          <w:rFonts w:eastAsia="SimSun" w:cs="Arial"/>
          <w:b/>
          <w:bCs/>
          <w:color w:val="000000"/>
          <w:kern w:val="0"/>
          <w:sz w:val="17"/>
          <w:szCs w:val="17"/>
          <w:lang w:val="es-ES_tradnl"/>
          <w14:ligatures w14:val="none"/>
        </w:rPr>
      </w:pPr>
      <w:bookmarkStart w:id="1700" w:name="_Toc198822804"/>
      <w:bookmarkStart w:id="1701" w:name="_Toc203552052"/>
      <w:bookmarkStart w:id="1702" w:name="_Toc211324037"/>
      <w:bookmarkStart w:id="1703" w:name="_Toc211443157"/>
      <w:bookmarkStart w:id="1704" w:name="_Toc211443352"/>
      <w:bookmarkStart w:id="1705" w:name="_Toc213229643"/>
      <w:ins w:id="1706" w:author="Author">
        <w:r w:rsidRPr="002C77E9">
          <w:rPr>
            <w:b/>
            <w:color w:val="000000"/>
            <w:sz w:val="17"/>
            <w:lang w:val="es-ES_tradnl"/>
          </w:rPr>
          <w:lastRenderedPageBreak/>
          <w:t>APÉNDICE A DEL ANEXO II</w:t>
        </w:r>
        <w:bookmarkEnd w:id="1700"/>
        <w:bookmarkEnd w:id="1701"/>
        <w:bookmarkEnd w:id="1702"/>
        <w:bookmarkEnd w:id="1703"/>
        <w:bookmarkEnd w:id="1704"/>
        <w:bookmarkEnd w:id="1705"/>
      </w:ins>
    </w:p>
    <w:p w14:paraId="313C8ACD" w14:textId="77777777" w:rsidR="00821E18" w:rsidRPr="002C77E9" w:rsidRDefault="00821E18" w:rsidP="00821E18">
      <w:pPr>
        <w:widowControl w:val="0"/>
        <w:kinsoku w:val="0"/>
        <w:spacing w:before="0" w:after="0"/>
        <w:rPr>
          <w:rFonts w:eastAsia="SimSun" w:cs="Arial"/>
          <w:kern w:val="0"/>
          <w:sz w:val="17"/>
          <w:szCs w:val="17"/>
          <w:lang w:val="es-ES_tradnl"/>
          <w14:ligatures w14:val="none"/>
        </w:rPr>
      </w:pPr>
    </w:p>
    <w:p w14:paraId="06C4AADF" w14:textId="2EF664A4" w:rsidR="0036647B" w:rsidRPr="002C77E9" w:rsidRDefault="00C0544A" w:rsidP="00210BCC">
      <w:pPr>
        <w:autoSpaceDE w:val="0"/>
        <w:autoSpaceDN w:val="0"/>
        <w:adjustRightInd w:val="0"/>
        <w:spacing w:before="0" w:after="0" w:line="360" w:lineRule="auto"/>
        <w:jc w:val="center"/>
        <w:outlineLvl w:val="0"/>
        <w:rPr>
          <w:rFonts w:cs="Arial"/>
          <w:color w:val="000000"/>
          <w:kern w:val="0"/>
          <w:sz w:val="17"/>
          <w:szCs w:val="17"/>
          <w:lang w:val="es-ES_tradnl"/>
          <w14:ligatures w14:val="none"/>
        </w:rPr>
      </w:pPr>
      <w:bookmarkStart w:id="1707" w:name="_Toc180400503"/>
      <w:bookmarkStart w:id="1708" w:name="_Toc180148833"/>
      <w:bookmarkStart w:id="1709" w:name="_Toc198822805"/>
      <w:bookmarkStart w:id="1710" w:name="_Toc203552053"/>
      <w:bookmarkStart w:id="1711" w:name="_Toc211324038"/>
      <w:bookmarkStart w:id="1712" w:name="_Toc211443158"/>
      <w:bookmarkStart w:id="1713" w:name="_Toc211443353"/>
      <w:bookmarkStart w:id="1714" w:name="_Toc213229644"/>
      <w:bookmarkStart w:id="1715" w:name="_Toc383608681"/>
      <w:bookmarkStart w:id="1716" w:name="_Toc530474320"/>
      <w:bookmarkStart w:id="1717" w:name="_Toc53737732"/>
      <w:bookmarkStart w:id="1718" w:name="_Toc90370581"/>
      <w:r w:rsidRPr="002C77E9">
        <w:rPr>
          <w:color w:val="000000"/>
          <w:sz w:val="17"/>
          <w:lang w:val="es-ES_tradnl"/>
        </w:rPr>
        <w:t xml:space="preserve">Ejemplo de </w:t>
      </w:r>
      <w:bookmarkEnd w:id="1707"/>
      <w:r w:rsidRPr="002C77E9">
        <w:rPr>
          <w:color w:val="000000"/>
          <w:sz w:val="17"/>
          <w:lang w:val="es-ES_tradnl"/>
        </w:rPr>
        <w:t>PDDP</w:t>
      </w:r>
      <w:bookmarkEnd w:id="1708"/>
      <w:ins w:id="1719" w:author="Author">
        <w:r w:rsidRPr="002C77E9">
          <w:rPr>
            <w:color w:val="000000"/>
            <w:sz w:val="17"/>
            <w:lang w:val="es-ES_tradnl"/>
          </w:rPr>
          <w:t xml:space="preserve"> para patentes</w:t>
        </w:r>
      </w:ins>
      <w:bookmarkEnd w:id="1709"/>
      <w:bookmarkEnd w:id="1710"/>
      <w:bookmarkEnd w:id="1711"/>
      <w:bookmarkEnd w:id="1712"/>
      <w:bookmarkEnd w:id="1713"/>
      <w:bookmarkEnd w:id="1714"/>
    </w:p>
    <w:p w14:paraId="0842B88A" w14:textId="77777777" w:rsidR="00821E18" w:rsidRPr="002C77E9" w:rsidRDefault="00821E18" w:rsidP="00DF28E2">
      <w:pPr>
        <w:keepNext/>
        <w:widowControl w:val="0"/>
        <w:kinsoku w:val="0"/>
        <w:spacing w:before="240" w:after="60"/>
        <w:outlineLvl w:val="2"/>
        <w:rPr>
          <w:rFonts w:eastAsia="SimSun" w:cs="Arial"/>
          <w:kern w:val="0"/>
          <w:sz w:val="17"/>
          <w:szCs w:val="17"/>
          <w:u w:val="single"/>
          <w:lang w:val="es-ES_tradnl"/>
          <w14:ligatures w14:val="none"/>
        </w:rPr>
      </w:pPr>
      <w:bookmarkStart w:id="1720" w:name="_Toc198822806"/>
      <w:bookmarkStart w:id="1721" w:name="_Toc203552054"/>
      <w:bookmarkStart w:id="1722" w:name="_Toc180148834"/>
      <w:bookmarkStart w:id="1723" w:name="_Toc211324039"/>
      <w:bookmarkStart w:id="1724" w:name="_Toc211443159"/>
      <w:bookmarkStart w:id="1725" w:name="_Toc211443354"/>
      <w:bookmarkStart w:id="1726" w:name="_Toc213229645"/>
      <w:bookmarkStart w:id="1727" w:name="_Toc180400504"/>
      <w:r w:rsidRPr="002C77E9">
        <w:rPr>
          <w:sz w:val="17"/>
          <w:u w:val="single"/>
          <w:lang w:val="es-ES_tradnl"/>
        </w:rPr>
        <w:t>Formato de cuadro</w:t>
      </w:r>
      <w:bookmarkEnd w:id="1720"/>
      <w:bookmarkEnd w:id="1721"/>
      <w:bookmarkEnd w:id="1722"/>
      <w:bookmarkEnd w:id="1723"/>
      <w:bookmarkEnd w:id="1724"/>
      <w:bookmarkEnd w:id="1725"/>
      <w:bookmarkEnd w:id="1726"/>
      <w:bookmarkEnd w:id="1727"/>
    </w:p>
    <w:p w14:paraId="02AE3EB5" w14:textId="42953648" w:rsidR="00821E18" w:rsidRPr="002C77E9" w:rsidRDefault="00821E18" w:rsidP="00821E18">
      <w:pPr>
        <w:spacing w:before="0" w:after="0"/>
        <w:ind w:left="-11"/>
        <w:rPr>
          <w:rFonts w:eastAsia="Times New Roman" w:cs="Arial"/>
          <w:color w:val="000000"/>
          <w:kern w:val="0"/>
          <w:sz w:val="17"/>
          <w:szCs w:val="17"/>
          <w:lang w:val="es-ES_tradnl"/>
          <w14:ligatures w14:val="none"/>
        </w:rPr>
      </w:pPr>
      <w:r w:rsidRPr="002C77E9">
        <w:rPr>
          <w:sz w:val="17"/>
          <w:lang w:val="es-ES_tradnl"/>
        </w:rPr>
        <w:t xml:space="preserve">A </w:t>
      </w:r>
      <w:proofErr w:type="gramStart"/>
      <w:r w:rsidRPr="002C77E9">
        <w:rPr>
          <w:sz w:val="17"/>
          <w:lang w:val="es-ES_tradnl"/>
        </w:rPr>
        <w:t>continuación</w:t>
      </w:r>
      <w:proofErr w:type="gramEnd"/>
      <w:r w:rsidRPr="002C77E9">
        <w:rPr>
          <w:sz w:val="17"/>
          <w:lang w:val="es-ES_tradnl"/>
        </w:rPr>
        <w:t xml:space="preserve"> figura un ejemplo ficticio de archivo zip del paquete de datos, en formato de cuadro, correspondiente a </w:t>
      </w:r>
      <w:r w:rsidRPr="002C77E9">
        <w:rPr>
          <w:rFonts w:ascii="Courier New" w:hAnsi="Courier New"/>
          <w:sz w:val="17"/>
          <w:lang w:val="es-ES_tradnl"/>
        </w:rPr>
        <w:t>Patent_US_59111111_20220719.zip</w:t>
      </w:r>
      <w:bookmarkEnd w:id="1715"/>
      <w:bookmarkEnd w:id="1716"/>
      <w:bookmarkEnd w:id="1717"/>
      <w:bookmarkEnd w:id="1718"/>
      <w:r w:rsidRPr="002C77E9">
        <w:rPr>
          <w:sz w:val="17"/>
          <w:lang w:val="es-ES_tradnl"/>
        </w:rPr>
        <w:t xml:space="preserve">, </w:t>
      </w:r>
      <w:r w:rsidRPr="002C77E9">
        <w:rPr>
          <w:sz w:val="17"/>
          <w:lang w:val="es-ES_tradnl"/>
        </w:rPr>
        <w:br/>
        <w:t>en el que se describe la estructura del paquete, con los archivos y carpetas incluidos en el archivo zip</w:t>
      </w:r>
      <w:r w:rsidRPr="002C77E9">
        <w:rPr>
          <w:color w:val="000000"/>
          <w:sz w:val="17"/>
          <w:lang w:val="es-ES_tradnl"/>
        </w:rPr>
        <w:t>.</w:t>
      </w:r>
      <w:r w:rsidR="000A2ACD" w:rsidRPr="002C77E9">
        <w:rPr>
          <w:color w:val="000000"/>
          <w:sz w:val="17"/>
          <w:lang w:val="es-ES_tradnl"/>
        </w:rPr>
        <w:t xml:space="preserve"> </w:t>
      </w:r>
    </w:p>
    <w:p w14:paraId="71A85E8C"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15"/>
        <w:gridCol w:w="4001"/>
        <w:gridCol w:w="2479"/>
      </w:tblGrid>
      <w:tr w:rsidR="00821E18" w:rsidRPr="002C77E9" w14:paraId="08989C80" w14:textId="77777777" w:rsidTr="00EB414A">
        <w:trPr>
          <w:trHeight w:val="20"/>
          <w:tblHeader/>
        </w:trPr>
        <w:tc>
          <w:tcPr>
            <w:tcW w:w="2515" w:type="dxa"/>
            <w:shd w:val="clear" w:color="auto" w:fill="D9D9D9"/>
            <w:noWrap/>
            <w:vAlign w:val="bottom"/>
            <w:hideMark/>
          </w:tcPr>
          <w:p w14:paraId="634014EC"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b/>
                <w:color w:val="000000"/>
                <w:sz w:val="17"/>
                <w:lang w:val="es-ES_tradnl"/>
              </w:rPr>
              <w:t>Nombre de archivo/carpeta</w:t>
            </w:r>
          </w:p>
        </w:tc>
        <w:tc>
          <w:tcPr>
            <w:tcW w:w="4001" w:type="dxa"/>
            <w:shd w:val="clear" w:color="auto" w:fill="D9D9D9"/>
            <w:noWrap/>
            <w:vAlign w:val="bottom"/>
            <w:hideMark/>
          </w:tcPr>
          <w:p w14:paraId="2C6FA071" w14:textId="77777777" w:rsidR="00821E18" w:rsidRPr="002C77E9" w:rsidRDefault="00821E18" w:rsidP="00821E18">
            <w:pPr>
              <w:spacing w:before="0" w:after="0"/>
              <w:jc w:val="both"/>
              <w:rPr>
                <w:rFonts w:eastAsia="Times New Roman" w:cs="Arial"/>
                <w:b/>
                <w:bCs/>
                <w:color w:val="000000"/>
                <w:kern w:val="0"/>
                <w:sz w:val="17"/>
                <w:szCs w:val="17"/>
                <w:lang w:val="es-ES_tradnl"/>
                <w14:ligatures w14:val="none"/>
              </w:rPr>
            </w:pPr>
            <w:r w:rsidRPr="002C77E9">
              <w:rPr>
                <w:b/>
                <w:color w:val="000000"/>
                <w:sz w:val="17"/>
                <w:lang w:val="es-ES_tradnl"/>
              </w:rPr>
              <w:t>Nombre de archivo</w:t>
            </w:r>
          </w:p>
        </w:tc>
        <w:tc>
          <w:tcPr>
            <w:tcW w:w="2479" w:type="dxa"/>
            <w:shd w:val="clear" w:color="auto" w:fill="D9D9D9"/>
            <w:vAlign w:val="bottom"/>
            <w:hideMark/>
          </w:tcPr>
          <w:p w14:paraId="516AC872" w14:textId="77777777" w:rsidR="00821E18" w:rsidRPr="002C77E9" w:rsidRDefault="00821E18" w:rsidP="00821E18">
            <w:pPr>
              <w:spacing w:before="0" w:after="0"/>
              <w:rPr>
                <w:rFonts w:eastAsia="Times New Roman" w:cs="Arial"/>
                <w:b/>
                <w:color w:val="000000"/>
                <w:kern w:val="0"/>
                <w:sz w:val="17"/>
                <w:szCs w:val="17"/>
                <w:lang w:val="es-ES_tradnl"/>
                <w14:ligatures w14:val="none"/>
              </w:rPr>
            </w:pPr>
            <w:r w:rsidRPr="002C77E9">
              <w:rPr>
                <w:b/>
                <w:color w:val="000000"/>
                <w:sz w:val="17"/>
                <w:lang w:val="es-ES_tradnl"/>
              </w:rPr>
              <w:t>Comentario:</w:t>
            </w:r>
          </w:p>
        </w:tc>
      </w:tr>
      <w:tr w:rsidR="00821E18" w:rsidRPr="002C77E9" w14:paraId="7A5DD598" w14:textId="77777777" w:rsidTr="00EB414A">
        <w:trPr>
          <w:trHeight w:val="20"/>
        </w:trPr>
        <w:tc>
          <w:tcPr>
            <w:tcW w:w="2515" w:type="dxa"/>
            <w:noWrap/>
            <w:vAlign w:val="bottom"/>
          </w:tcPr>
          <w:p w14:paraId="61B8A13B"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b/>
                <w:color w:val="000000"/>
                <w:sz w:val="17"/>
                <w:lang w:val="es-ES_tradnl" w:eastAsia="en-GB"/>
              </w:rPr>
              <w:t>PriorityDocumentIndex.xml</w:t>
            </w:r>
          </w:p>
        </w:tc>
        <w:tc>
          <w:tcPr>
            <w:tcW w:w="4001" w:type="dxa"/>
            <w:noWrap/>
            <w:vAlign w:val="bottom"/>
          </w:tcPr>
          <w:p w14:paraId="030E4042" w14:textId="77777777" w:rsidR="00821E18" w:rsidRPr="002C77E9" w:rsidRDefault="00821E18" w:rsidP="00821E18">
            <w:pPr>
              <w:spacing w:before="0" w:after="0"/>
              <w:jc w:val="both"/>
              <w:rPr>
                <w:rFonts w:eastAsia="Times New Roman" w:cs="Arial"/>
                <w:iCs/>
                <w:color w:val="000000"/>
                <w:kern w:val="0"/>
                <w:sz w:val="17"/>
                <w:szCs w:val="17"/>
                <w:lang w:val="es-ES_tradnl" w:eastAsia="en-GB"/>
                <w14:ligatures w14:val="none"/>
              </w:rPr>
            </w:pPr>
          </w:p>
        </w:tc>
        <w:tc>
          <w:tcPr>
            <w:tcW w:w="2479" w:type="dxa"/>
            <w:vAlign w:val="center"/>
          </w:tcPr>
          <w:p w14:paraId="54C3E610"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Archivo de índice del paquete de datos</w:t>
            </w:r>
          </w:p>
        </w:tc>
      </w:tr>
      <w:tr w:rsidR="00821E18" w:rsidRPr="002C77E9" w14:paraId="166E0A2A" w14:textId="77777777" w:rsidTr="00EB414A">
        <w:trPr>
          <w:trHeight w:val="20"/>
        </w:trPr>
        <w:tc>
          <w:tcPr>
            <w:tcW w:w="2515" w:type="dxa"/>
            <w:noWrap/>
            <w:vAlign w:val="bottom"/>
            <w:hideMark/>
          </w:tcPr>
          <w:p w14:paraId="7CD81AA2"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b/>
                <w:color w:val="000000"/>
                <w:sz w:val="17"/>
                <w:lang w:val="es-ES_tradnl" w:eastAsia="en-GB"/>
              </w:rPr>
              <w:t>/</w:t>
            </w:r>
            <w:proofErr w:type="spellStart"/>
            <w:r w:rsidRPr="002C77E9">
              <w:rPr>
                <w:b/>
                <w:color w:val="000000"/>
                <w:sz w:val="17"/>
                <w:lang w:val="es-ES_tradnl" w:eastAsia="en-GB"/>
              </w:rPr>
              <w:t>MandatoryArtifacts</w:t>
            </w:r>
            <w:proofErr w:type="spellEnd"/>
          </w:p>
        </w:tc>
        <w:tc>
          <w:tcPr>
            <w:tcW w:w="4001" w:type="dxa"/>
            <w:noWrap/>
            <w:vAlign w:val="center"/>
            <w:hideMark/>
          </w:tcPr>
          <w:p w14:paraId="0982A0C8" w14:textId="77777777" w:rsidR="00821E18" w:rsidRPr="002C77E9" w:rsidRDefault="00821E18" w:rsidP="00821E18">
            <w:pPr>
              <w:spacing w:before="0" w:after="0"/>
              <w:jc w:val="both"/>
              <w:rPr>
                <w:rFonts w:ascii="Courier New" w:eastAsia="Times New Roman" w:hAnsi="Courier New" w:cs="Courier New"/>
                <w:color w:val="000000"/>
                <w:kern w:val="0"/>
                <w:sz w:val="17"/>
                <w:szCs w:val="17"/>
                <w:lang w:val="es-ES_tradnl"/>
                <w14:ligatures w14:val="none"/>
              </w:rPr>
            </w:pPr>
            <w:r w:rsidRPr="002C77E9">
              <w:rPr>
                <w:rFonts w:ascii="Courier New" w:hAnsi="Courier New"/>
                <w:color w:val="000000"/>
                <w:sz w:val="17"/>
                <w:lang w:val="es-ES_tradnl" w:eastAsia="en-GB"/>
              </w:rPr>
              <w:t>US_</w:t>
            </w:r>
            <w:r w:rsidRPr="002C77E9">
              <w:rPr>
                <w:rFonts w:ascii="Courier New" w:hAnsi="Courier New"/>
                <w:sz w:val="17"/>
                <w:lang w:val="es-ES_tradnl" w:eastAsia="en-GB"/>
              </w:rPr>
              <w:t>59111111_20220719_</w:t>
            </w:r>
            <w:r w:rsidRPr="002C77E9">
              <w:rPr>
                <w:rFonts w:ascii="Courier New" w:hAnsi="Courier New"/>
                <w:color w:val="000000"/>
                <w:sz w:val="17"/>
                <w:lang w:val="es-ES_tradnl" w:eastAsia="en-GB"/>
              </w:rPr>
              <w:t>PriorityDocument_000497.pdf</w:t>
            </w:r>
          </w:p>
        </w:tc>
        <w:tc>
          <w:tcPr>
            <w:tcW w:w="2479" w:type="dxa"/>
            <w:vAlign w:val="bottom"/>
            <w:hideMark/>
          </w:tcPr>
          <w:p w14:paraId="735EC9BB"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PDF del documento de prioridad (incluye la página de certificación y normalmente también la descripción, las reivindicaciones, el resumen y los dibujos de la solicitud).</w:t>
            </w:r>
          </w:p>
        </w:tc>
      </w:tr>
      <w:tr w:rsidR="00821E18" w:rsidRPr="002C77E9" w14:paraId="5837FBE9" w14:textId="77777777" w:rsidTr="00EB414A">
        <w:trPr>
          <w:trHeight w:val="20"/>
        </w:trPr>
        <w:tc>
          <w:tcPr>
            <w:tcW w:w="2515" w:type="dxa"/>
            <w:noWrap/>
            <w:vAlign w:val="bottom"/>
            <w:hideMark/>
          </w:tcPr>
          <w:p w14:paraId="1688B138"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hideMark/>
          </w:tcPr>
          <w:p w14:paraId="15038185" w14:textId="77777777" w:rsidR="00821E18" w:rsidRPr="002C77E9" w:rsidRDefault="00821E18" w:rsidP="00821E18">
            <w:pPr>
              <w:spacing w:before="0" w:after="0"/>
              <w:jc w:val="both"/>
              <w:rPr>
                <w:rFonts w:ascii="Courier New" w:eastAsia="Times New Roman" w:hAnsi="Courier New" w:cs="Courier New"/>
                <w:iCs/>
                <w:color w:val="000000"/>
                <w:kern w:val="0"/>
                <w:sz w:val="17"/>
                <w:szCs w:val="17"/>
                <w:lang w:val="es-ES_tradnl" w:eastAsia="en-GB"/>
                <w14:ligatures w14:val="none"/>
              </w:rPr>
            </w:pPr>
          </w:p>
          <w:p w14:paraId="428C8C6E" w14:textId="77777777" w:rsidR="00821E18" w:rsidRPr="00560F8F" w:rsidRDefault="00821E18" w:rsidP="00821E18">
            <w:pPr>
              <w:spacing w:before="0" w:after="0"/>
              <w:jc w:val="both"/>
              <w:rPr>
                <w:rFonts w:ascii="Courier New" w:eastAsia="Times New Roman" w:hAnsi="Courier New" w:cs="Courier New"/>
                <w:color w:val="000000"/>
                <w:kern w:val="0"/>
                <w:sz w:val="17"/>
                <w:szCs w:val="17"/>
                <w:lang w:val="en-US"/>
                <w14:ligatures w14:val="none"/>
              </w:rPr>
            </w:pPr>
            <w:r w:rsidRPr="00560F8F">
              <w:rPr>
                <w:rFonts w:ascii="Courier New" w:hAnsi="Courier New"/>
                <w:color w:val="000000"/>
                <w:sz w:val="17"/>
                <w:lang w:val="en-US" w:eastAsia="en-GB"/>
              </w:rPr>
              <w:t>US_</w:t>
            </w:r>
            <w:r w:rsidRPr="00560F8F">
              <w:rPr>
                <w:rFonts w:ascii="Courier New" w:hAnsi="Courier New"/>
                <w:sz w:val="17"/>
                <w:lang w:val="en-US" w:eastAsia="en-GB"/>
              </w:rPr>
              <w:t>59111111_20220719</w:t>
            </w:r>
            <w:r w:rsidRPr="00560F8F">
              <w:rPr>
                <w:rFonts w:ascii="Courier New" w:hAnsi="Courier New"/>
                <w:color w:val="000000"/>
                <w:sz w:val="17"/>
                <w:lang w:val="en-US" w:eastAsia="en-GB"/>
              </w:rPr>
              <w:t>_SequenceListing_ST26.xml</w:t>
            </w:r>
          </w:p>
          <w:p w14:paraId="24F42BE2" w14:textId="77777777" w:rsidR="00821E18" w:rsidRPr="00560F8F" w:rsidRDefault="00821E18" w:rsidP="00821E18">
            <w:pPr>
              <w:spacing w:before="0" w:after="0"/>
              <w:jc w:val="both"/>
              <w:rPr>
                <w:rFonts w:ascii="Courier New" w:eastAsia="Times New Roman" w:hAnsi="Courier New" w:cs="Courier New"/>
                <w:color w:val="000000"/>
                <w:kern w:val="0"/>
                <w:sz w:val="17"/>
                <w:szCs w:val="17"/>
                <w:lang w:val="en-US"/>
                <w14:ligatures w14:val="none"/>
              </w:rPr>
            </w:pPr>
            <w:r w:rsidRPr="00560F8F">
              <w:rPr>
                <w:rFonts w:ascii="Courier New" w:hAnsi="Courier New"/>
                <w:color w:val="000000"/>
                <w:sz w:val="17"/>
                <w:lang w:val="en-US" w:eastAsia="en-GB"/>
              </w:rPr>
              <w:t>or</w:t>
            </w:r>
          </w:p>
          <w:p w14:paraId="4644415C" w14:textId="77777777" w:rsidR="00821E18" w:rsidRPr="00560F8F" w:rsidRDefault="00821E18" w:rsidP="00821E18">
            <w:pPr>
              <w:spacing w:before="0" w:after="0"/>
              <w:jc w:val="both"/>
              <w:rPr>
                <w:rFonts w:ascii="Courier New" w:eastAsia="Times New Roman" w:hAnsi="Courier New" w:cs="Courier New"/>
                <w:color w:val="000000"/>
                <w:kern w:val="0"/>
                <w:sz w:val="17"/>
                <w:szCs w:val="17"/>
                <w:lang w:val="en-US"/>
                <w14:ligatures w14:val="none"/>
              </w:rPr>
            </w:pPr>
            <w:r w:rsidRPr="00560F8F">
              <w:rPr>
                <w:rFonts w:ascii="Courier New" w:hAnsi="Courier New"/>
                <w:color w:val="000000"/>
                <w:sz w:val="17"/>
                <w:lang w:val="en-US" w:eastAsia="en-GB"/>
              </w:rPr>
              <w:t>US_</w:t>
            </w:r>
            <w:r w:rsidRPr="00560F8F">
              <w:rPr>
                <w:rFonts w:ascii="Courier New" w:hAnsi="Courier New"/>
                <w:sz w:val="17"/>
                <w:lang w:val="en-US" w:eastAsia="en-GB"/>
              </w:rPr>
              <w:t>59111111_20220719_</w:t>
            </w:r>
            <w:r w:rsidRPr="00560F8F">
              <w:rPr>
                <w:rFonts w:ascii="Courier New" w:hAnsi="Courier New"/>
                <w:color w:val="000000"/>
                <w:sz w:val="17"/>
                <w:lang w:val="en-US" w:eastAsia="en-GB"/>
              </w:rPr>
              <w:t>SequenceListing_ST26.zip</w:t>
            </w:r>
          </w:p>
          <w:p w14:paraId="438C5278" w14:textId="77777777" w:rsidR="00821E18" w:rsidRPr="00560F8F" w:rsidRDefault="00821E18" w:rsidP="00821E18">
            <w:pPr>
              <w:spacing w:before="0" w:after="0"/>
              <w:jc w:val="both"/>
              <w:rPr>
                <w:rFonts w:ascii="Courier New" w:eastAsia="Times New Roman" w:hAnsi="Courier New" w:cs="Courier New"/>
                <w:color w:val="000000"/>
                <w:kern w:val="0"/>
                <w:sz w:val="17"/>
                <w:szCs w:val="17"/>
                <w:lang w:val="en-US" w:eastAsia="en-GB"/>
                <w14:ligatures w14:val="none"/>
              </w:rPr>
            </w:pPr>
          </w:p>
        </w:tc>
        <w:tc>
          <w:tcPr>
            <w:tcW w:w="2479" w:type="dxa"/>
            <w:vAlign w:val="bottom"/>
            <w:hideMark/>
          </w:tcPr>
          <w:p w14:paraId="79449C95"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Lista de secuencias conforme a la Norma ST.26 de la OMPI (véase la sección relativa al archivo de índice del paquete de datos de esta norma).</w:t>
            </w:r>
          </w:p>
        </w:tc>
      </w:tr>
      <w:tr w:rsidR="00821E18" w:rsidRPr="002C77E9" w14:paraId="2536F7DF" w14:textId="77777777" w:rsidTr="00EB414A">
        <w:trPr>
          <w:trHeight w:val="20"/>
        </w:trPr>
        <w:tc>
          <w:tcPr>
            <w:tcW w:w="2515" w:type="dxa"/>
            <w:noWrap/>
            <w:vAlign w:val="bottom"/>
            <w:hideMark/>
          </w:tcPr>
          <w:p w14:paraId="76C7F62E"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b/>
                <w:color w:val="000000"/>
                <w:sz w:val="17"/>
                <w:lang w:val="es-ES_tradnl" w:eastAsia="en-GB"/>
              </w:rPr>
              <w:t>/</w:t>
            </w:r>
            <w:proofErr w:type="spellStart"/>
            <w:r w:rsidRPr="002C77E9">
              <w:rPr>
                <w:b/>
                <w:color w:val="000000"/>
                <w:sz w:val="17"/>
                <w:lang w:val="es-ES_tradnl" w:eastAsia="en-GB"/>
              </w:rPr>
              <w:t>SupplementaryArtifacts</w:t>
            </w:r>
            <w:proofErr w:type="spellEnd"/>
          </w:p>
        </w:tc>
        <w:tc>
          <w:tcPr>
            <w:tcW w:w="4001" w:type="dxa"/>
            <w:noWrap/>
            <w:vAlign w:val="center"/>
          </w:tcPr>
          <w:p w14:paraId="703C290F" w14:textId="77777777" w:rsidR="00821E18" w:rsidRPr="002C77E9" w:rsidRDefault="00821E18" w:rsidP="00821E18">
            <w:pPr>
              <w:spacing w:before="0" w:after="0"/>
              <w:jc w:val="both"/>
              <w:rPr>
                <w:rFonts w:ascii="Courier New" w:eastAsia="Times New Roman" w:hAnsi="Courier New" w:cs="Courier New"/>
                <w:iCs/>
                <w:kern w:val="0"/>
                <w:sz w:val="17"/>
                <w:szCs w:val="17"/>
                <w:lang w:val="es-ES_tradnl"/>
                <w14:ligatures w14:val="none"/>
              </w:rPr>
            </w:pPr>
            <w:r w:rsidRPr="002C77E9">
              <w:rPr>
                <w:rFonts w:ascii="Courier New" w:hAnsi="Courier New"/>
                <w:sz w:val="17"/>
                <w:lang w:val="es-ES_tradnl" w:eastAsia="en-GB"/>
              </w:rPr>
              <w:t>US_59111111_20220719_ApplicationBody.xml</w:t>
            </w:r>
          </w:p>
          <w:p w14:paraId="4F002972" w14:textId="77777777" w:rsidR="00821E18" w:rsidRPr="002C77E9" w:rsidRDefault="00821E18" w:rsidP="00821E18">
            <w:pPr>
              <w:spacing w:before="0" w:after="0"/>
              <w:jc w:val="both"/>
              <w:rPr>
                <w:rFonts w:ascii="Courier New" w:eastAsia="Times New Roman" w:hAnsi="Courier New" w:cs="Courier New"/>
                <w:iCs/>
                <w:kern w:val="0"/>
                <w:sz w:val="17"/>
                <w:szCs w:val="17"/>
                <w:lang w:val="es-ES_tradnl" w:eastAsia="en-GB"/>
                <w14:ligatures w14:val="none"/>
              </w:rPr>
            </w:pPr>
          </w:p>
        </w:tc>
        <w:tc>
          <w:tcPr>
            <w:tcW w:w="2479" w:type="dxa"/>
            <w:vMerge w:val="restart"/>
            <w:vAlign w:val="center"/>
            <w:hideMark/>
          </w:tcPr>
          <w:p w14:paraId="5442E423"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Cuerpo de la solicitud y elementos conexos, incluidos los dibujos a los que hace referencia la descripción, los datos bibliográficos y de clasificación.</w:t>
            </w:r>
          </w:p>
        </w:tc>
      </w:tr>
      <w:tr w:rsidR="00821E18" w:rsidRPr="002C77E9" w14:paraId="31C2B357" w14:textId="77777777" w:rsidTr="00EB414A">
        <w:trPr>
          <w:trHeight w:val="20"/>
        </w:trPr>
        <w:tc>
          <w:tcPr>
            <w:tcW w:w="2515" w:type="dxa"/>
            <w:noWrap/>
            <w:vAlign w:val="bottom"/>
            <w:hideMark/>
          </w:tcPr>
          <w:p w14:paraId="48CFE1BB"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hideMark/>
          </w:tcPr>
          <w:p w14:paraId="6A1393DB" w14:textId="77777777" w:rsidR="00821E18" w:rsidRPr="002C77E9" w:rsidRDefault="00821E18" w:rsidP="00821E18">
            <w:pPr>
              <w:spacing w:before="0" w:after="0"/>
              <w:jc w:val="both"/>
              <w:rPr>
                <w:rFonts w:ascii="Courier New" w:eastAsia="Times New Roman" w:hAnsi="Courier New" w:cs="Courier New"/>
                <w:kern w:val="0"/>
                <w:sz w:val="17"/>
                <w:szCs w:val="17"/>
                <w:lang w:val="es-ES_tradnl"/>
                <w14:ligatures w14:val="none"/>
              </w:rPr>
            </w:pPr>
            <w:r w:rsidRPr="002C77E9">
              <w:rPr>
                <w:rFonts w:ascii="Courier New" w:hAnsi="Courier New"/>
                <w:sz w:val="17"/>
                <w:lang w:val="es-ES_tradnl" w:eastAsia="en-GB"/>
              </w:rPr>
              <w:t>US_59111111_20220719_Abstract.xml</w:t>
            </w:r>
          </w:p>
          <w:p w14:paraId="0C1C18FF" w14:textId="77777777" w:rsidR="00821E18" w:rsidRPr="002C77E9" w:rsidRDefault="00821E18" w:rsidP="00821E18">
            <w:pPr>
              <w:spacing w:before="0" w:after="0"/>
              <w:jc w:val="both"/>
              <w:rPr>
                <w:rFonts w:ascii="Courier New" w:eastAsia="Times New Roman" w:hAnsi="Courier New" w:cs="Courier New"/>
                <w:kern w:val="0"/>
                <w:sz w:val="17"/>
                <w:szCs w:val="17"/>
                <w:lang w:val="es-ES_tradnl" w:eastAsia="en-GB"/>
                <w14:ligatures w14:val="none"/>
              </w:rPr>
            </w:pPr>
          </w:p>
        </w:tc>
        <w:tc>
          <w:tcPr>
            <w:tcW w:w="2479" w:type="dxa"/>
            <w:vMerge/>
            <w:vAlign w:val="center"/>
          </w:tcPr>
          <w:p w14:paraId="2CF79959"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r>
      <w:tr w:rsidR="00821E18" w:rsidRPr="002C77E9" w14:paraId="584E9B14" w14:textId="77777777" w:rsidTr="00EB414A">
        <w:trPr>
          <w:trHeight w:val="200"/>
        </w:trPr>
        <w:tc>
          <w:tcPr>
            <w:tcW w:w="2515" w:type="dxa"/>
            <w:noWrap/>
            <w:vAlign w:val="bottom"/>
            <w:hideMark/>
          </w:tcPr>
          <w:p w14:paraId="1566D970"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hideMark/>
          </w:tcPr>
          <w:p w14:paraId="25B06672" w14:textId="77777777" w:rsidR="00821E18" w:rsidRPr="002C77E9" w:rsidRDefault="00821E18" w:rsidP="00821E18">
            <w:pPr>
              <w:spacing w:before="0" w:after="0"/>
              <w:jc w:val="both"/>
              <w:rPr>
                <w:rFonts w:ascii="Courier New" w:eastAsia="Times New Roman" w:hAnsi="Courier New" w:cs="Courier New"/>
                <w:kern w:val="0"/>
                <w:sz w:val="17"/>
                <w:szCs w:val="17"/>
                <w:lang w:val="es-ES_tradnl"/>
                <w14:ligatures w14:val="none"/>
              </w:rPr>
            </w:pPr>
            <w:r w:rsidRPr="002C77E9">
              <w:rPr>
                <w:rFonts w:ascii="Courier New" w:hAnsi="Courier New"/>
                <w:sz w:val="17"/>
                <w:lang w:val="es-ES_tradnl" w:eastAsia="en-GB"/>
              </w:rPr>
              <w:t>US_59111111_20220719_Claims.xml</w:t>
            </w:r>
          </w:p>
          <w:p w14:paraId="7B56E533" w14:textId="77777777" w:rsidR="00821E18" w:rsidRPr="002C77E9" w:rsidRDefault="00821E18" w:rsidP="00821E18">
            <w:pPr>
              <w:spacing w:before="0" w:after="0"/>
              <w:jc w:val="both"/>
              <w:rPr>
                <w:rFonts w:ascii="Courier New" w:eastAsia="Times New Roman" w:hAnsi="Courier New" w:cs="Courier New"/>
                <w:kern w:val="0"/>
                <w:sz w:val="17"/>
                <w:szCs w:val="17"/>
                <w:lang w:val="es-ES_tradnl" w:eastAsia="en-GB"/>
                <w14:ligatures w14:val="none"/>
              </w:rPr>
            </w:pPr>
          </w:p>
        </w:tc>
        <w:tc>
          <w:tcPr>
            <w:tcW w:w="2479" w:type="dxa"/>
            <w:vMerge/>
            <w:vAlign w:val="center"/>
            <w:hideMark/>
          </w:tcPr>
          <w:p w14:paraId="4FA3C1CC"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r>
      <w:tr w:rsidR="00821E18" w:rsidRPr="002C77E9" w14:paraId="03787155" w14:textId="77777777" w:rsidTr="00EB414A">
        <w:trPr>
          <w:trHeight w:val="20"/>
        </w:trPr>
        <w:tc>
          <w:tcPr>
            <w:tcW w:w="2515" w:type="dxa"/>
            <w:noWrap/>
            <w:vAlign w:val="bottom"/>
          </w:tcPr>
          <w:p w14:paraId="5AA044A7"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tcPr>
          <w:p w14:paraId="51769435" w14:textId="77777777" w:rsidR="00821E18" w:rsidRPr="002C77E9" w:rsidRDefault="00821E18" w:rsidP="00821E18">
            <w:pPr>
              <w:spacing w:before="0" w:after="0"/>
              <w:jc w:val="both"/>
              <w:rPr>
                <w:rFonts w:ascii="Courier New" w:eastAsia="Times New Roman" w:hAnsi="Courier New" w:cs="Courier New"/>
                <w:kern w:val="0"/>
                <w:sz w:val="17"/>
                <w:szCs w:val="17"/>
                <w:lang w:val="es-ES_tradnl"/>
                <w14:ligatures w14:val="none"/>
              </w:rPr>
            </w:pPr>
            <w:r w:rsidRPr="002C77E9">
              <w:rPr>
                <w:rFonts w:ascii="Courier New" w:hAnsi="Courier New"/>
                <w:sz w:val="17"/>
                <w:lang w:val="es-ES_tradnl" w:eastAsia="en-GB"/>
              </w:rPr>
              <w:t>US_59111111_20220719_BibliographicData.xml</w:t>
            </w:r>
          </w:p>
          <w:p w14:paraId="4D20916A" w14:textId="77777777" w:rsidR="00821E18" w:rsidRPr="002C77E9" w:rsidRDefault="00821E18" w:rsidP="00821E18">
            <w:pPr>
              <w:spacing w:before="0" w:after="0"/>
              <w:jc w:val="both"/>
              <w:rPr>
                <w:rFonts w:ascii="Courier New" w:eastAsia="Times New Roman" w:hAnsi="Courier New" w:cs="Courier New"/>
                <w:iCs/>
                <w:kern w:val="0"/>
                <w:sz w:val="17"/>
                <w:szCs w:val="17"/>
                <w:lang w:val="es-ES_tradnl" w:eastAsia="en-GB"/>
                <w14:ligatures w14:val="none"/>
              </w:rPr>
            </w:pPr>
          </w:p>
        </w:tc>
        <w:tc>
          <w:tcPr>
            <w:tcW w:w="2479" w:type="dxa"/>
            <w:vMerge/>
            <w:vAlign w:val="center"/>
          </w:tcPr>
          <w:p w14:paraId="75777961"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r>
      <w:tr w:rsidR="00821E18" w:rsidRPr="002C77E9" w14:paraId="34AA42FE" w14:textId="77777777" w:rsidTr="00EB414A">
        <w:trPr>
          <w:trHeight w:val="20"/>
        </w:trPr>
        <w:tc>
          <w:tcPr>
            <w:tcW w:w="2515" w:type="dxa"/>
            <w:noWrap/>
            <w:vAlign w:val="bottom"/>
          </w:tcPr>
          <w:p w14:paraId="3EA07D5B"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tcPr>
          <w:p w14:paraId="2DF5DDBB" w14:textId="77777777" w:rsidR="00821E18" w:rsidRPr="002C77E9" w:rsidRDefault="00821E18" w:rsidP="00821E18">
            <w:pPr>
              <w:spacing w:before="0" w:after="0"/>
              <w:jc w:val="both"/>
              <w:rPr>
                <w:rFonts w:ascii="Courier New" w:eastAsia="Times New Roman" w:hAnsi="Courier New" w:cs="Courier New"/>
                <w:kern w:val="0"/>
                <w:sz w:val="17"/>
                <w:szCs w:val="17"/>
                <w:lang w:val="es-ES_tradnl"/>
                <w14:ligatures w14:val="none"/>
              </w:rPr>
            </w:pPr>
            <w:r w:rsidRPr="002C77E9">
              <w:rPr>
                <w:rFonts w:ascii="Courier New" w:hAnsi="Courier New"/>
                <w:sz w:val="17"/>
                <w:lang w:val="es-ES_tradnl" w:eastAsia="en-GB"/>
              </w:rPr>
              <w:t>US_59111111_20220719_ClassificationData.xml</w:t>
            </w:r>
          </w:p>
          <w:p w14:paraId="4C482853" w14:textId="77777777" w:rsidR="00821E18" w:rsidRPr="002C77E9" w:rsidRDefault="00821E18" w:rsidP="00821E18">
            <w:pPr>
              <w:spacing w:before="0" w:after="0"/>
              <w:jc w:val="both"/>
              <w:rPr>
                <w:rFonts w:ascii="Courier New" w:eastAsia="Times New Roman" w:hAnsi="Courier New" w:cs="Courier New"/>
                <w:kern w:val="0"/>
                <w:sz w:val="17"/>
                <w:szCs w:val="17"/>
                <w:lang w:val="es-ES_tradnl" w:eastAsia="en-GB"/>
                <w14:ligatures w14:val="none"/>
              </w:rPr>
            </w:pPr>
          </w:p>
        </w:tc>
        <w:tc>
          <w:tcPr>
            <w:tcW w:w="2479" w:type="dxa"/>
            <w:vMerge/>
            <w:vAlign w:val="center"/>
          </w:tcPr>
          <w:p w14:paraId="073FC662"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r>
      <w:tr w:rsidR="00821E18" w:rsidRPr="002C77E9" w14:paraId="546179A8" w14:textId="77777777" w:rsidTr="00EB414A">
        <w:trPr>
          <w:trHeight w:val="20"/>
        </w:trPr>
        <w:tc>
          <w:tcPr>
            <w:tcW w:w="2515" w:type="dxa"/>
            <w:noWrap/>
            <w:vAlign w:val="bottom"/>
          </w:tcPr>
          <w:p w14:paraId="02D8D641"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tcPr>
          <w:p w14:paraId="53A03622" w14:textId="77777777" w:rsidR="00821E18" w:rsidRPr="002C77E9" w:rsidRDefault="00821E18" w:rsidP="00821E18">
            <w:pPr>
              <w:spacing w:before="0" w:after="0"/>
              <w:jc w:val="both"/>
              <w:rPr>
                <w:rFonts w:ascii="Courier New" w:eastAsia="Times New Roman" w:hAnsi="Courier New" w:cs="Courier New"/>
                <w:kern w:val="0"/>
                <w:sz w:val="17"/>
                <w:szCs w:val="17"/>
                <w:lang w:val="es-ES_tradnl"/>
                <w14:ligatures w14:val="none"/>
              </w:rPr>
            </w:pPr>
            <w:r w:rsidRPr="002C77E9">
              <w:rPr>
                <w:rFonts w:ascii="Courier New" w:hAnsi="Courier New"/>
                <w:sz w:val="17"/>
                <w:lang w:val="es-ES_tradnl" w:eastAsia="en-GB"/>
              </w:rPr>
              <w:t>US_59111111_20220719_Drawings_0001.tif</w:t>
            </w:r>
          </w:p>
        </w:tc>
        <w:tc>
          <w:tcPr>
            <w:tcW w:w="2479" w:type="dxa"/>
            <w:vAlign w:val="center"/>
          </w:tcPr>
          <w:p w14:paraId="44498AE0"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Hoja de dibujo</w:t>
            </w:r>
          </w:p>
        </w:tc>
      </w:tr>
      <w:tr w:rsidR="00821E18" w:rsidRPr="002C77E9" w14:paraId="6C2E264A" w14:textId="77777777" w:rsidTr="00EB414A">
        <w:trPr>
          <w:trHeight w:val="20"/>
        </w:trPr>
        <w:tc>
          <w:tcPr>
            <w:tcW w:w="2515" w:type="dxa"/>
            <w:noWrap/>
            <w:vAlign w:val="bottom"/>
          </w:tcPr>
          <w:p w14:paraId="3A850A68"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tcPr>
          <w:p w14:paraId="1CED1299" w14:textId="77777777" w:rsidR="00821E18" w:rsidRPr="002C77E9" w:rsidRDefault="00821E18" w:rsidP="00821E18">
            <w:pPr>
              <w:spacing w:before="0" w:after="0"/>
              <w:jc w:val="both"/>
              <w:rPr>
                <w:rFonts w:ascii="Courier New" w:eastAsia="Times New Roman" w:hAnsi="Courier New" w:cs="Courier New"/>
                <w:iCs/>
                <w:kern w:val="0"/>
                <w:sz w:val="17"/>
                <w:szCs w:val="17"/>
                <w:lang w:val="es-ES_tradnl"/>
                <w14:ligatures w14:val="none"/>
              </w:rPr>
            </w:pPr>
            <w:r w:rsidRPr="002C77E9">
              <w:rPr>
                <w:rFonts w:ascii="Courier New" w:hAnsi="Courier New"/>
                <w:sz w:val="17"/>
                <w:lang w:val="es-ES_tradnl" w:eastAsia="en-GB"/>
              </w:rPr>
              <w:t>US_59111111_20220719_Drawings_0002.tif</w:t>
            </w:r>
          </w:p>
        </w:tc>
        <w:tc>
          <w:tcPr>
            <w:tcW w:w="2479" w:type="dxa"/>
            <w:vAlign w:val="center"/>
          </w:tcPr>
          <w:p w14:paraId="4DEF30C0"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Hoja de dibujo</w:t>
            </w:r>
          </w:p>
        </w:tc>
      </w:tr>
      <w:tr w:rsidR="00821E18" w:rsidRPr="002C77E9" w14:paraId="7B6AC8A6" w14:textId="77777777" w:rsidTr="00EB414A">
        <w:trPr>
          <w:trHeight w:val="20"/>
        </w:trPr>
        <w:tc>
          <w:tcPr>
            <w:tcW w:w="2515" w:type="dxa"/>
            <w:noWrap/>
            <w:vAlign w:val="bottom"/>
          </w:tcPr>
          <w:p w14:paraId="417FDE58"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tcPr>
          <w:p w14:paraId="61819A60" w14:textId="77777777" w:rsidR="00821E18" w:rsidRPr="002C77E9" w:rsidRDefault="00821E18" w:rsidP="00821E18">
            <w:pPr>
              <w:spacing w:before="0" w:after="0"/>
              <w:jc w:val="both"/>
              <w:rPr>
                <w:rFonts w:ascii="Courier New" w:eastAsia="Times New Roman" w:hAnsi="Courier New" w:cs="Courier New"/>
                <w:kern w:val="0"/>
                <w:sz w:val="17"/>
                <w:szCs w:val="17"/>
                <w:lang w:val="es-ES_tradnl"/>
                <w14:ligatures w14:val="none"/>
              </w:rPr>
            </w:pPr>
            <w:r w:rsidRPr="002C77E9">
              <w:rPr>
                <w:rFonts w:ascii="Courier New" w:hAnsi="Courier New"/>
                <w:sz w:val="17"/>
                <w:lang w:val="es-ES_tradnl" w:eastAsia="en-GB"/>
              </w:rPr>
              <w:t>US_59111111_20220719_Claims.docx</w:t>
            </w:r>
          </w:p>
          <w:p w14:paraId="440C4EDC" w14:textId="77777777" w:rsidR="00821E18" w:rsidRPr="002C77E9" w:rsidRDefault="00821E18" w:rsidP="00821E18">
            <w:pPr>
              <w:spacing w:before="0" w:after="0"/>
              <w:jc w:val="both"/>
              <w:rPr>
                <w:rFonts w:ascii="Courier New" w:eastAsia="Times New Roman" w:hAnsi="Courier New" w:cs="Courier New"/>
                <w:b/>
                <w:bCs/>
                <w:kern w:val="0"/>
                <w:sz w:val="17"/>
                <w:szCs w:val="17"/>
                <w:lang w:val="es-ES_tradnl" w:eastAsia="en-GB"/>
                <w14:ligatures w14:val="none"/>
              </w:rPr>
            </w:pPr>
          </w:p>
        </w:tc>
        <w:tc>
          <w:tcPr>
            <w:tcW w:w="2479" w:type="dxa"/>
            <w:vAlign w:val="bottom"/>
          </w:tcPr>
          <w:p w14:paraId="273A1CAC"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Reivindicaciones en formato DOCX</w:t>
            </w:r>
          </w:p>
        </w:tc>
      </w:tr>
      <w:tr w:rsidR="00821E18" w:rsidRPr="002C77E9" w14:paraId="286B93A2" w14:textId="77777777" w:rsidTr="00EB414A">
        <w:trPr>
          <w:trHeight w:val="20"/>
        </w:trPr>
        <w:tc>
          <w:tcPr>
            <w:tcW w:w="2515" w:type="dxa"/>
            <w:noWrap/>
            <w:vAlign w:val="bottom"/>
          </w:tcPr>
          <w:p w14:paraId="4AA08429"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tcPr>
          <w:p w14:paraId="0AFAFC7A" w14:textId="77777777" w:rsidR="00821E18" w:rsidRPr="002C77E9" w:rsidRDefault="00821E18" w:rsidP="00821E18">
            <w:pPr>
              <w:spacing w:before="0" w:after="0"/>
              <w:jc w:val="both"/>
              <w:rPr>
                <w:rFonts w:ascii="Courier New" w:eastAsia="Times New Roman" w:hAnsi="Courier New" w:cs="Courier New"/>
                <w:kern w:val="0"/>
                <w:sz w:val="17"/>
                <w:szCs w:val="17"/>
                <w:lang w:val="es-ES_tradnl"/>
                <w14:ligatures w14:val="none"/>
              </w:rPr>
            </w:pPr>
            <w:r w:rsidRPr="002C77E9">
              <w:rPr>
                <w:rFonts w:ascii="Courier New" w:hAnsi="Courier New"/>
                <w:sz w:val="17"/>
                <w:lang w:val="es-ES_tradnl" w:eastAsia="en-GB"/>
              </w:rPr>
              <w:t>US_59111111_20220719_Description.docx</w:t>
            </w:r>
          </w:p>
          <w:p w14:paraId="59B49728" w14:textId="77777777" w:rsidR="00821E18" w:rsidRPr="002C77E9" w:rsidRDefault="00821E18" w:rsidP="00821E18">
            <w:pPr>
              <w:spacing w:before="0" w:after="0"/>
              <w:jc w:val="both"/>
              <w:rPr>
                <w:rFonts w:ascii="Courier New" w:eastAsia="Times New Roman" w:hAnsi="Courier New" w:cs="Courier New"/>
                <w:b/>
                <w:bCs/>
                <w:kern w:val="0"/>
                <w:sz w:val="17"/>
                <w:szCs w:val="17"/>
                <w:lang w:val="es-ES_tradnl" w:eastAsia="en-GB"/>
                <w14:ligatures w14:val="none"/>
              </w:rPr>
            </w:pPr>
          </w:p>
        </w:tc>
        <w:tc>
          <w:tcPr>
            <w:tcW w:w="2479" w:type="dxa"/>
            <w:vAlign w:val="bottom"/>
          </w:tcPr>
          <w:p w14:paraId="0017B446"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Descripción en formato DOCX</w:t>
            </w:r>
          </w:p>
        </w:tc>
      </w:tr>
      <w:tr w:rsidR="00821E18" w:rsidRPr="002C77E9" w14:paraId="2F7332EF" w14:textId="77777777" w:rsidTr="00EB414A">
        <w:trPr>
          <w:trHeight w:val="20"/>
        </w:trPr>
        <w:tc>
          <w:tcPr>
            <w:tcW w:w="2515" w:type="dxa"/>
            <w:noWrap/>
            <w:vAlign w:val="bottom"/>
          </w:tcPr>
          <w:p w14:paraId="420B7C27"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tcPr>
          <w:p w14:paraId="4DA6C486" w14:textId="77777777" w:rsidR="00821E18" w:rsidRPr="002C77E9" w:rsidRDefault="00821E18" w:rsidP="00821E18">
            <w:pPr>
              <w:spacing w:before="0" w:after="0"/>
              <w:jc w:val="both"/>
              <w:rPr>
                <w:rFonts w:ascii="Courier New" w:eastAsia="Times New Roman" w:hAnsi="Courier New" w:cs="Courier New"/>
                <w:b/>
                <w:bCs/>
                <w:kern w:val="0"/>
                <w:sz w:val="17"/>
                <w:szCs w:val="17"/>
                <w:lang w:val="es-ES_tradnl"/>
                <w14:ligatures w14:val="none"/>
              </w:rPr>
            </w:pPr>
            <w:r w:rsidRPr="002C77E9">
              <w:rPr>
                <w:rFonts w:ascii="Courier New" w:hAnsi="Courier New"/>
                <w:b/>
                <w:sz w:val="17"/>
                <w:lang w:val="es-ES_tradnl" w:eastAsia="en-GB"/>
              </w:rPr>
              <w:t>/US_59111111_20220719_Description</w:t>
            </w:r>
          </w:p>
        </w:tc>
        <w:tc>
          <w:tcPr>
            <w:tcW w:w="2479" w:type="dxa"/>
            <w:vAlign w:val="center"/>
          </w:tcPr>
          <w:p w14:paraId="11CE3926"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Subcarpeta</w:t>
            </w:r>
          </w:p>
        </w:tc>
      </w:tr>
      <w:tr w:rsidR="00821E18" w:rsidRPr="002C77E9" w14:paraId="5E9A439E" w14:textId="77777777" w:rsidTr="00EB414A">
        <w:trPr>
          <w:trHeight w:val="20"/>
        </w:trPr>
        <w:tc>
          <w:tcPr>
            <w:tcW w:w="2515" w:type="dxa"/>
            <w:noWrap/>
            <w:vAlign w:val="bottom"/>
          </w:tcPr>
          <w:p w14:paraId="7175C347"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tcPr>
          <w:p w14:paraId="4DD16D6F" w14:textId="30C6D0E0" w:rsidR="00821E18" w:rsidRPr="002C77E9" w:rsidRDefault="000A2ACD" w:rsidP="00821E18">
            <w:pPr>
              <w:spacing w:before="0" w:after="0"/>
              <w:jc w:val="both"/>
              <w:rPr>
                <w:rFonts w:ascii="Courier New" w:eastAsia="Times New Roman" w:hAnsi="Courier New" w:cs="Courier New"/>
                <w:kern w:val="0"/>
                <w:sz w:val="17"/>
                <w:szCs w:val="17"/>
                <w:lang w:val="es-ES_tradnl"/>
                <w14:ligatures w14:val="none"/>
              </w:rPr>
            </w:pPr>
            <w:r w:rsidRPr="002C77E9">
              <w:rPr>
                <w:rFonts w:ascii="Courier New" w:hAnsi="Courier New"/>
                <w:sz w:val="17"/>
                <w:lang w:val="es-ES_tradnl" w:eastAsia="en-GB"/>
              </w:rPr>
              <w:t xml:space="preserve"> </w:t>
            </w:r>
            <w:r w:rsidR="00821E18" w:rsidRPr="002C77E9">
              <w:rPr>
                <w:rFonts w:ascii="Courier New" w:hAnsi="Courier New"/>
                <w:sz w:val="17"/>
                <w:lang w:val="es-ES_tradnl" w:eastAsia="en-GB"/>
              </w:rPr>
              <w:t>US_59111111_20220719_Description.xml</w:t>
            </w:r>
          </w:p>
        </w:tc>
        <w:tc>
          <w:tcPr>
            <w:tcW w:w="2479" w:type="dxa"/>
            <w:vAlign w:val="center"/>
          </w:tcPr>
          <w:p w14:paraId="766011DD"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Documento de la descripción</w:t>
            </w:r>
          </w:p>
        </w:tc>
      </w:tr>
      <w:tr w:rsidR="00821E18" w:rsidRPr="002C77E9" w14:paraId="256B8569" w14:textId="77777777" w:rsidTr="00EB414A">
        <w:trPr>
          <w:trHeight w:val="20"/>
        </w:trPr>
        <w:tc>
          <w:tcPr>
            <w:tcW w:w="2515" w:type="dxa"/>
            <w:noWrap/>
            <w:vAlign w:val="bottom"/>
          </w:tcPr>
          <w:p w14:paraId="5F20F9CF"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tcPr>
          <w:p w14:paraId="0F1C6C3E" w14:textId="22943D9F" w:rsidR="00821E18" w:rsidRPr="002C77E9" w:rsidRDefault="000A2ACD" w:rsidP="00821E18">
            <w:pPr>
              <w:spacing w:before="0" w:after="0"/>
              <w:jc w:val="both"/>
              <w:rPr>
                <w:rFonts w:ascii="Courier New" w:eastAsia="Times New Roman" w:hAnsi="Courier New" w:cs="Courier New"/>
                <w:iCs/>
                <w:kern w:val="0"/>
                <w:sz w:val="17"/>
                <w:szCs w:val="17"/>
                <w:lang w:val="es-ES_tradnl"/>
                <w14:ligatures w14:val="none"/>
              </w:rPr>
            </w:pPr>
            <w:r w:rsidRPr="002C77E9">
              <w:rPr>
                <w:rFonts w:ascii="Courier New" w:hAnsi="Courier New"/>
                <w:sz w:val="17"/>
                <w:lang w:val="es-ES_tradnl" w:eastAsia="en-GB"/>
              </w:rPr>
              <w:t xml:space="preserve"> </w:t>
            </w:r>
            <w:r w:rsidR="00821E18" w:rsidRPr="002C77E9">
              <w:rPr>
                <w:rFonts w:ascii="Courier New" w:hAnsi="Courier New"/>
                <w:sz w:val="17"/>
                <w:lang w:val="es-ES_tradnl" w:eastAsia="en-GB"/>
              </w:rPr>
              <w:t>US_59111111_20220719_Description_0001.tif</w:t>
            </w:r>
          </w:p>
        </w:tc>
        <w:tc>
          <w:tcPr>
            <w:tcW w:w="2479" w:type="dxa"/>
            <w:vAlign w:val="center"/>
          </w:tcPr>
          <w:p w14:paraId="50714B88"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Imágenes a las que hacen referencia los documentos XML (por ejemplo, fórmulas químicas o matemáticas, figuras, cuadros, etc.); en este caso el XML de la descripción.</w:t>
            </w:r>
          </w:p>
        </w:tc>
      </w:tr>
      <w:tr w:rsidR="00821E18" w:rsidRPr="002C77E9" w14:paraId="163FCF1D" w14:textId="77777777" w:rsidTr="00EB414A">
        <w:trPr>
          <w:trHeight w:val="20"/>
        </w:trPr>
        <w:tc>
          <w:tcPr>
            <w:tcW w:w="2515" w:type="dxa"/>
            <w:noWrap/>
            <w:vAlign w:val="bottom"/>
          </w:tcPr>
          <w:p w14:paraId="28E9E14A" w14:textId="77777777" w:rsidR="00821E18" w:rsidRPr="002C77E9" w:rsidRDefault="00821E18" w:rsidP="00821E18">
            <w:pPr>
              <w:spacing w:before="0" w:after="0"/>
              <w:rPr>
                <w:rFonts w:eastAsia="Times New Roman" w:cs="Arial"/>
                <w:color w:val="000000"/>
                <w:kern w:val="0"/>
                <w:sz w:val="17"/>
                <w:szCs w:val="17"/>
                <w:lang w:val="es-ES_tradnl" w:eastAsia="en-GB"/>
                <w14:ligatures w14:val="none"/>
              </w:rPr>
            </w:pPr>
          </w:p>
        </w:tc>
        <w:tc>
          <w:tcPr>
            <w:tcW w:w="4001" w:type="dxa"/>
            <w:noWrap/>
            <w:vAlign w:val="center"/>
          </w:tcPr>
          <w:p w14:paraId="2F74AD0C" w14:textId="7E8F9D4B" w:rsidR="00821E18" w:rsidRPr="002C77E9" w:rsidRDefault="000A2ACD" w:rsidP="00821E18">
            <w:pPr>
              <w:spacing w:before="0" w:after="0"/>
              <w:jc w:val="both"/>
              <w:rPr>
                <w:rFonts w:ascii="Courier New" w:eastAsia="Times New Roman" w:hAnsi="Courier New" w:cs="Courier New"/>
                <w:iCs/>
                <w:kern w:val="0"/>
                <w:sz w:val="17"/>
                <w:szCs w:val="17"/>
                <w:lang w:val="es-ES_tradnl"/>
                <w14:ligatures w14:val="none"/>
              </w:rPr>
            </w:pPr>
            <w:r w:rsidRPr="002C77E9">
              <w:rPr>
                <w:rFonts w:ascii="Courier New" w:hAnsi="Courier New"/>
                <w:sz w:val="17"/>
                <w:lang w:val="es-ES_tradnl" w:eastAsia="en-GB"/>
              </w:rPr>
              <w:t xml:space="preserve"> </w:t>
            </w:r>
            <w:r w:rsidR="00821E18" w:rsidRPr="002C77E9">
              <w:rPr>
                <w:rFonts w:ascii="Courier New" w:hAnsi="Courier New"/>
                <w:sz w:val="17"/>
                <w:lang w:val="es-ES_tradnl" w:eastAsia="en-GB"/>
              </w:rPr>
              <w:t>US_59111111_20220719_Description_0002.tif</w:t>
            </w:r>
          </w:p>
        </w:tc>
        <w:tc>
          <w:tcPr>
            <w:tcW w:w="2479" w:type="dxa"/>
            <w:vAlign w:val="center"/>
          </w:tcPr>
          <w:p w14:paraId="2A1F850B" w14:textId="77777777" w:rsidR="00821E18" w:rsidRPr="002C77E9" w:rsidRDefault="00821E18" w:rsidP="00821E18">
            <w:pPr>
              <w:spacing w:before="0" w:after="0"/>
              <w:rPr>
                <w:rFonts w:eastAsia="Times New Roman" w:cs="Arial"/>
                <w:color w:val="000000"/>
                <w:kern w:val="0"/>
                <w:sz w:val="17"/>
                <w:szCs w:val="17"/>
                <w:lang w:val="es-ES_tradnl"/>
                <w14:ligatures w14:val="none"/>
              </w:rPr>
            </w:pPr>
            <w:r w:rsidRPr="002C77E9">
              <w:rPr>
                <w:color w:val="000000"/>
                <w:sz w:val="17"/>
                <w:lang w:val="es-ES_tradnl"/>
              </w:rPr>
              <w:t>Imágenes a las que hacen referencia los documentos XML (por ejemplo, fórmulas químicas o matemáticas, figuras, cuadros, etc.); en este caso el XML de la descripción.</w:t>
            </w:r>
          </w:p>
        </w:tc>
      </w:tr>
    </w:tbl>
    <w:p w14:paraId="2BC7B5C0" w14:textId="074EA6DE" w:rsidR="00821E18" w:rsidRPr="002C77E9" w:rsidRDefault="00821E18" w:rsidP="00821E18">
      <w:pPr>
        <w:keepNext/>
        <w:widowControl w:val="0"/>
        <w:kinsoku w:val="0"/>
        <w:spacing w:before="240" w:after="60"/>
        <w:outlineLvl w:val="2"/>
        <w:rPr>
          <w:rFonts w:eastAsia="SimSun" w:cs="Arial"/>
          <w:kern w:val="0"/>
          <w:sz w:val="17"/>
          <w:szCs w:val="17"/>
          <w:u w:val="single"/>
          <w:lang w:val="es-ES_tradnl"/>
          <w14:ligatures w14:val="none"/>
        </w:rPr>
      </w:pPr>
      <w:bookmarkStart w:id="1728" w:name="_Toc198822807"/>
      <w:bookmarkStart w:id="1729" w:name="_Toc203552055"/>
      <w:bookmarkStart w:id="1730" w:name="_Toc180148835"/>
      <w:bookmarkStart w:id="1731" w:name="_Toc211324040"/>
      <w:bookmarkStart w:id="1732" w:name="_Toc211443160"/>
      <w:bookmarkStart w:id="1733" w:name="_Toc211443355"/>
      <w:bookmarkStart w:id="1734" w:name="_Toc213229646"/>
      <w:bookmarkStart w:id="1735" w:name="_Toc180400505"/>
      <w:r w:rsidRPr="002C77E9">
        <w:rPr>
          <w:sz w:val="17"/>
          <w:u w:val="single"/>
          <w:lang w:val="es-ES_tradnl"/>
        </w:rPr>
        <w:t>Estructura jerárquica</w:t>
      </w:r>
      <w:bookmarkEnd w:id="1728"/>
      <w:bookmarkEnd w:id="1729"/>
      <w:bookmarkEnd w:id="1730"/>
      <w:bookmarkEnd w:id="1731"/>
      <w:bookmarkEnd w:id="1732"/>
      <w:bookmarkEnd w:id="1733"/>
      <w:bookmarkEnd w:id="1734"/>
      <w:bookmarkEnd w:id="1735"/>
    </w:p>
    <w:p w14:paraId="279462C4" w14:textId="77777777" w:rsidR="00821E18" w:rsidRPr="002C77E9" w:rsidRDefault="00821E18" w:rsidP="00821E18">
      <w:pPr>
        <w:kinsoku w:val="0"/>
        <w:spacing w:before="0" w:after="0"/>
        <w:rPr>
          <w:rFonts w:eastAsia="SimSun" w:cs="Arial"/>
          <w:kern w:val="0"/>
          <w:sz w:val="17"/>
          <w:szCs w:val="17"/>
          <w:lang w:val="es-ES_tradnl"/>
          <w14:ligatures w14:val="none"/>
        </w:rPr>
      </w:pPr>
      <w:r w:rsidRPr="002C77E9">
        <w:rPr>
          <w:sz w:val="17"/>
          <w:lang w:val="es-ES_tradnl"/>
        </w:rPr>
        <w:t xml:space="preserve">La siguiente estructura jerárquica es una representación alternativa del archivo zip del paquete de datos que figura en el cuadro del Anexo II. </w:t>
      </w:r>
    </w:p>
    <w:p w14:paraId="029DAEC8" w14:textId="77777777" w:rsidR="00821E18" w:rsidRPr="002C77E9" w:rsidRDefault="00821E18" w:rsidP="00821E18">
      <w:pPr>
        <w:kinsoku w:val="0"/>
        <w:spacing w:before="0" w:after="0"/>
        <w:rPr>
          <w:rFonts w:eastAsia="SimSun" w:cs="Arial"/>
          <w:kern w:val="0"/>
          <w:sz w:val="17"/>
          <w:szCs w:val="17"/>
          <w:lang w:val="es-ES_tradnl"/>
          <w14:ligatures w14:val="none"/>
        </w:rPr>
      </w:pPr>
    </w:p>
    <w:p w14:paraId="7646DD42" w14:textId="77777777" w:rsidR="00821E18" w:rsidRPr="00560F8F" w:rsidRDefault="00821E18" w:rsidP="00821E18">
      <w:pPr>
        <w:widowControl w:val="0"/>
        <w:kinsoku w:val="0"/>
        <w:spacing w:before="0" w:after="0"/>
        <w:rPr>
          <w:rFonts w:eastAsia="Calibri" w:cs="Arial"/>
          <w:b/>
          <w:kern w:val="0"/>
          <w:sz w:val="17"/>
          <w:szCs w:val="17"/>
          <w:lang w:val="en-US"/>
          <w14:ligatures w14:val="none"/>
        </w:rPr>
      </w:pPr>
      <w:r w:rsidRPr="00560F8F">
        <w:rPr>
          <w:sz w:val="17"/>
          <w:lang w:val="en-US" w:eastAsia="zh-CN"/>
        </w:rPr>
        <w:t>|-</w:t>
      </w:r>
      <w:r w:rsidRPr="00560F8F">
        <w:rPr>
          <w:b/>
          <w:sz w:val="17"/>
          <w:lang w:val="en-US" w:eastAsia="zh-CN"/>
        </w:rPr>
        <w:t>Patent_US_59111111_20220719.zip</w:t>
      </w:r>
    </w:p>
    <w:p w14:paraId="17A32C6F" w14:textId="23D02F80" w:rsidR="00821E18" w:rsidRPr="00560F8F" w:rsidRDefault="00821E18" w:rsidP="00821E18">
      <w:pPr>
        <w:spacing w:before="0" w:after="0"/>
        <w:rPr>
          <w:rFonts w:eastAsia="Calibri" w:cs="Arial"/>
          <w:kern w:val="0"/>
          <w:sz w:val="17"/>
          <w:szCs w:val="17"/>
          <w:lang w:val="en-US"/>
          <w14:ligatures w14:val="none"/>
        </w:rPr>
      </w:pPr>
      <w:r w:rsidRPr="00560F8F">
        <w:rPr>
          <w:sz w:val="17"/>
          <w:lang w:val="en-US" w:eastAsia="zh-CN"/>
        </w:rPr>
        <w:t>|</w:t>
      </w:r>
      <w:r w:rsidR="000A2ACD" w:rsidRPr="00560F8F">
        <w:rPr>
          <w:sz w:val="17"/>
          <w:lang w:val="en-US" w:eastAsia="zh-CN"/>
        </w:rPr>
        <w:t xml:space="preserve"> </w:t>
      </w:r>
      <w:r w:rsidRPr="00560F8F">
        <w:rPr>
          <w:b/>
          <w:sz w:val="17"/>
          <w:lang w:val="en-US" w:eastAsia="zh-CN"/>
        </w:rPr>
        <w:t>PriorityDocumentIndex.xml</w:t>
      </w:r>
      <w:r w:rsidRPr="00560F8F">
        <w:rPr>
          <w:sz w:val="17"/>
          <w:lang w:val="en-US" w:eastAsia="zh-CN"/>
        </w:rPr>
        <w:tab/>
      </w:r>
      <w:r w:rsidRPr="00560F8F">
        <w:rPr>
          <w:sz w:val="17"/>
          <w:lang w:val="en-US" w:eastAsia="zh-CN"/>
        </w:rPr>
        <w:tab/>
      </w:r>
      <w:r w:rsidRPr="00560F8F">
        <w:rPr>
          <w:sz w:val="17"/>
          <w:lang w:val="en-US" w:eastAsia="zh-CN"/>
        </w:rPr>
        <w:tab/>
      </w:r>
      <w:r w:rsidRPr="00560F8F">
        <w:rPr>
          <w:sz w:val="17"/>
          <w:lang w:val="en-US" w:eastAsia="zh-CN"/>
        </w:rPr>
        <w:tab/>
        <w:t xml:space="preserve">//sample index XML file </w:t>
      </w:r>
    </w:p>
    <w:p w14:paraId="69EC67AD" w14:textId="77777777" w:rsidR="00821E18" w:rsidRPr="00560F8F" w:rsidRDefault="00821E18" w:rsidP="00821E18">
      <w:pPr>
        <w:spacing w:before="0" w:after="0"/>
        <w:rPr>
          <w:rFonts w:eastAsia="Calibri" w:cs="Arial"/>
          <w:b/>
          <w:kern w:val="0"/>
          <w:sz w:val="17"/>
          <w:szCs w:val="17"/>
          <w:lang w:val="en-US"/>
          <w14:ligatures w14:val="none"/>
        </w:rPr>
      </w:pPr>
      <w:r w:rsidRPr="00560F8F">
        <w:rPr>
          <w:sz w:val="17"/>
          <w:lang w:val="en-US" w:eastAsia="zh-CN"/>
        </w:rPr>
        <w:t>|---</w:t>
      </w:r>
      <w:proofErr w:type="spellStart"/>
      <w:r w:rsidRPr="00560F8F">
        <w:rPr>
          <w:b/>
          <w:sz w:val="17"/>
          <w:lang w:val="en-US" w:eastAsia="zh-CN"/>
        </w:rPr>
        <w:t>MandatoryArtifacts</w:t>
      </w:r>
      <w:proofErr w:type="spellEnd"/>
    </w:p>
    <w:p w14:paraId="2D525162" w14:textId="544AF08A" w:rsidR="00821E18" w:rsidRPr="00560F8F" w:rsidRDefault="00821E18" w:rsidP="00821E18">
      <w:pPr>
        <w:spacing w:before="0" w:after="0"/>
        <w:rPr>
          <w:rFonts w:eastAsia="Calibri" w:cs="Arial"/>
          <w:b/>
          <w:kern w:val="0"/>
          <w:sz w:val="17"/>
          <w:szCs w:val="17"/>
          <w:lang w:val="en-US"/>
          <w14:ligatures w14:val="none"/>
        </w:rPr>
      </w:pPr>
      <w:r w:rsidRPr="00560F8F">
        <w:rPr>
          <w:sz w:val="17"/>
          <w:lang w:val="en-US" w:eastAsia="zh-CN"/>
        </w:rPr>
        <w:t>|</w:t>
      </w:r>
      <w:r w:rsidR="000A2ACD" w:rsidRPr="00560F8F">
        <w:rPr>
          <w:sz w:val="17"/>
          <w:lang w:val="en-US" w:eastAsia="zh-CN"/>
        </w:rPr>
        <w:t xml:space="preserve"> </w:t>
      </w:r>
      <w:r w:rsidRPr="00560F8F">
        <w:rPr>
          <w:sz w:val="17"/>
          <w:lang w:val="en-US" w:eastAsia="zh-CN"/>
        </w:rPr>
        <w:t>|</w:t>
      </w:r>
    </w:p>
    <w:p w14:paraId="4A08E7E7" w14:textId="6F07C660" w:rsidR="00821E18" w:rsidRPr="00560F8F" w:rsidRDefault="00821E18" w:rsidP="00821E18">
      <w:pPr>
        <w:kinsoku w:val="0"/>
        <w:spacing w:before="0" w:after="0"/>
        <w:rPr>
          <w:rFonts w:eastAsia="Calibri" w:cs="Arial"/>
          <w:b/>
          <w:kern w:val="0"/>
          <w:sz w:val="17"/>
          <w:szCs w:val="17"/>
          <w:lang w:val="en-US"/>
          <w14:ligatures w14:val="none"/>
        </w:rPr>
      </w:pPr>
      <w:r w:rsidRPr="00560F8F">
        <w:rPr>
          <w:sz w:val="17"/>
          <w:lang w:val="en-US" w:eastAsia="zh-CN"/>
        </w:rPr>
        <w:lastRenderedPageBreak/>
        <w:t>|</w:t>
      </w:r>
      <w:r w:rsidR="000A2ACD" w:rsidRPr="00560F8F">
        <w:rPr>
          <w:sz w:val="17"/>
          <w:lang w:val="en-US" w:eastAsia="zh-CN"/>
        </w:rPr>
        <w:t xml:space="preserve"> </w:t>
      </w:r>
      <w:r w:rsidRPr="00560F8F">
        <w:rPr>
          <w:sz w:val="17"/>
          <w:lang w:val="en-US" w:eastAsia="zh-CN"/>
        </w:rPr>
        <w:t>|</w:t>
      </w:r>
      <w:r w:rsidR="000A2ACD" w:rsidRPr="00560F8F">
        <w:rPr>
          <w:b/>
          <w:sz w:val="17"/>
          <w:lang w:val="en-US" w:eastAsia="zh-CN"/>
        </w:rPr>
        <w:t xml:space="preserve"> </w:t>
      </w:r>
      <w:r w:rsidRPr="00560F8F">
        <w:rPr>
          <w:b/>
          <w:sz w:val="17"/>
          <w:lang w:val="en-US" w:eastAsia="zh-CN"/>
        </w:rPr>
        <w:t>US_59111111_20220719_PriorityDocument_000497.pdf</w:t>
      </w:r>
      <w:r w:rsidRPr="00560F8F">
        <w:rPr>
          <w:sz w:val="17"/>
          <w:lang w:val="en-US" w:eastAsia="zh-CN"/>
        </w:rPr>
        <w:tab/>
        <w:t>//main priority document in PDF format</w:t>
      </w:r>
    </w:p>
    <w:p w14:paraId="52B577D0" w14:textId="7204CAD9" w:rsidR="00821E18" w:rsidRPr="00560F8F" w:rsidRDefault="00821E18" w:rsidP="00821E18">
      <w:pPr>
        <w:spacing w:before="0" w:after="0"/>
        <w:rPr>
          <w:rFonts w:eastAsia="Calibri" w:cs="Arial"/>
          <w:kern w:val="0"/>
          <w:sz w:val="17"/>
          <w:szCs w:val="17"/>
          <w:lang w:val="en-US"/>
          <w14:ligatures w14:val="none"/>
        </w:rPr>
      </w:pPr>
      <w:r w:rsidRPr="00560F8F">
        <w:rPr>
          <w:sz w:val="17"/>
          <w:lang w:val="en-US" w:eastAsia="zh-CN"/>
        </w:rPr>
        <w:t>|</w:t>
      </w:r>
      <w:r w:rsidR="000A2ACD" w:rsidRPr="00560F8F">
        <w:rPr>
          <w:sz w:val="17"/>
          <w:lang w:val="en-US" w:eastAsia="zh-CN"/>
        </w:rPr>
        <w:t xml:space="preserve"> </w:t>
      </w:r>
      <w:r w:rsidRPr="00560F8F">
        <w:rPr>
          <w:sz w:val="17"/>
          <w:lang w:val="en-US" w:eastAsia="zh-CN"/>
        </w:rPr>
        <w:t>|</w:t>
      </w:r>
      <w:r w:rsidR="000A2ACD" w:rsidRPr="00560F8F">
        <w:rPr>
          <w:b/>
          <w:sz w:val="17"/>
          <w:lang w:val="en-US" w:eastAsia="zh-CN"/>
        </w:rPr>
        <w:t xml:space="preserve"> </w:t>
      </w:r>
      <w:r w:rsidRPr="00560F8F">
        <w:rPr>
          <w:b/>
          <w:sz w:val="17"/>
          <w:lang w:val="en-US" w:eastAsia="zh-CN"/>
        </w:rPr>
        <w:t>US_59111111_20220719_SequenceListing_ST26.xml</w:t>
      </w:r>
      <w:r w:rsidRPr="00560F8F">
        <w:rPr>
          <w:b/>
          <w:sz w:val="17"/>
          <w:lang w:val="en-US" w:eastAsia="zh-CN"/>
        </w:rPr>
        <w:tab/>
      </w:r>
      <w:r w:rsidRPr="00560F8F">
        <w:rPr>
          <w:b/>
          <w:sz w:val="17"/>
          <w:lang w:val="en-US" w:eastAsia="zh-CN"/>
        </w:rPr>
        <w:tab/>
      </w:r>
      <w:r w:rsidRPr="00560F8F">
        <w:rPr>
          <w:sz w:val="17"/>
          <w:lang w:val="en-US" w:eastAsia="zh-CN"/>
        </w:rPr>
        <w:t xml:space="preserve">//sample WIPO ST. 26 sequence listing </w:t>
      </w:r>
    </w:p>
    <w:p w14:paraId="16C239D0" w14:textId="345CA595" w:rsidR="00821E18" w:rsidRPr="00560F8F" w:rsidRDefault="00821E18" w:rsidP="00821E18">
      <w:pPr>
        <w:spacing w:before="0" w:after="0"/>
        <w:rPr>
          <w:rFonts w:eastAsia="Calibri" w:cs="Arial"/>
          <w:kern w:val="0"/>
          <w:sz w:val="17"/>
          <w:szCs w:val="17"/>
          <w:lang w:val="en-US"/>
          <w14:ligatures w14:val="none"/>
        </w:rPr>
      </w:pPr>
      <w:r w:rsidRPr="00560F8F">
        <w:rPr>
          <w:sz w:val="17"/>
          <w:lang w:val="en-US" w:eastAsia="zh-CN"/>
        </w:rPr>
        <w:t>|</w:t>
      </w:r>
      <w:r w:rsidR="000A2ACD" w:rsidRPr="00560F8F">
        <w:rPr>
          <w:sz w:val="17"/>
          <w:lang w:val="en-US" w:eastAsia="zh-CN"/>
        </w:rPr>
        <w:t xml:space="preserve"> </w:t>
      </w:r>
      <w:r w:rsidRPr="00560F8F">
        <w:rPr>
          <w:sz w:val="17"/>
          <w:lang w:val="en-US" w:eastAsia="zh-CN"/>
        </w:rPr>
        <w:t>|</w:t>
      </w:r>
      <w:r w:rsidR="000A2ACD" w:rsidRPr="00560F8F">
        <w:rPr>
          <w:b/>
          <w:sz w:val="17"/>
          <w:lang w:val="en-US" w:eastAsia="zh-CN"/>
        </w:rPr>
        <w:t xml:space="preserve"> </w:t>
      </w:r>
      <w:r w:rsidRPr="00560F8F">
        <w:rPr>
          <w:b/>
          <w:sz w:val="17"/>
          <w:lang w:val="en-US" w:eastAsia="zh-CN"/>
        </w:rPr>
        <w:t>or</w:t>
      </w:r>
    </w:p>
    <w:p w14:paraId="34308C79" w14:textId="6BA965C7" w:rsidR="00821E18" w:rsidRPr="00560F8F" w:rsidRDefault="00821E18" w:rsidP="00821E18">
      <w:pPr>
        <w:spacing w:before="0" w:after="0"/>
        <w:rPr>
          <w:rFonts w:eastAsia="Calibri" w:cs="Arial"/>
          <w:b/>
          <w:kern w:val="0"/>
          <w:sz w:val="17"/>
          <w:szCs w:val="17"/>
          <w:lang w:val="en-US"/>
          <w14:ligatures w14:val="none"/>
        </w:rPr>
      </w:pPr>
      <w:r w:rsidRPr="00560F8F">
        <w:rPr>
          <w:sz w:val="17"/>
          <w:lang w:val="en-US" w:eastAsia="zh-CN"/>
        </w:rPr>
        <w:t>|</w:t>
      </w:r>
      <w:r w:rsidR="000A2ACD" w:rsidRPr="00560F8F">
        <w:rPr>
          <w:sz w:val="17"/>
          <w:lang w:val="en-US" w:eastAsia="zh-CN"/>
        </w:rPr>
        <w:t xml:space="preserve"> </w:t>
      </w:r>
      <w:r w:rsidRPr="00560F8F">
        <w:rPr>
          <w:sz w:val="17"/>
          <w:lang w:val="en-US" w:eastAsia="zh-CN"/>
        </w:rPr>
        <w:t>|</w:t>
      </w:r>
      <w:r w:rsidR="000A2ACD" w:rsidRPr="00560F8F">
        <w:rPr>
          <w:b/>
          <w:sz w:val="17"/>
          <w:lang w:val="en-US" w:eastAsia="zh-CN"/>
        </w:rPr>
        <w:t xml:space="preserve"> </w:t>
      </w:r>
      <w:r w:rsidRPr="00560F8F">
        <w:rPr>
          <w:b/>
          <w:sz w:val="17"/>
          <w:lang w:val="en-US" w:eastAsia="zh-CN"/>
        </w:rPr>
        <w:t>US_59111111_20220719_SequenceListing_ST26.zip</w:t>
      </w:r>
      <w:r w:rsidRPr="00560F8F">
        <w:rPr>
          <w:b/>
          <w:sz w:val="17"/>
          <w:lang w:val="en-US" w:eastAsia="zh-CN"/>
        </w:rPr>
        <w:tab/>
      </w:r>
      <w:r w:rsidRPr="00560F8F">
        <w:rPr>
          <w:b/>
          <w:sz w:val="17"/>
          <w:lang w:val="en-US" w:eastAsia="zh-CN"/>
        </w:rPr>
        <w:tab/>
      </w:r>
      <w:r w:rsidRPr="00560F8F">
        <w:rPr>
          <w:sz w:val="17"/>
          <w:lang w:val="en-US" w:eastAsia="zh-CN"/>
        </w:rPr>
        <w:t xml:space="preserve">//sample WIPO ST. 26 sequence listing </w:t>
      </w:r>
    </w:p>
    <w:p w14:paraId="4589C25E" w14:textId="77777777" w:rsidR="00821E18" w:rsidRPr="00560F8F" w:rsidRDefault="00821E18" w:rsidP="00821E18">
      <w:pPr>
        <w:spacing w:before="0" w:after="0"/>
        <w:rPr>
          <w:rFonts w:eastAsia="Calibri" w:cs="Arial"/>
          <w:b/>
          <w:kern w:val="0"/>
          <w:sz w:val="17"/>
          <w:szCs w:val="17"/>
          <w:lang w:val="en-US"/>
          <w14:ligatures w14:val="none"/>
        </w:rPr>
      </w:pPr>
      <w:r w:rsidRPr="00560F8F">
        <w:rPr>
          <w:b/>
          <w:sz w:val="17"/>
          <w:lang w:val="en-US" w:eastAsia="zh-CN"/>
        </w:rPr>
        <w:t>└</w:t>
      </w:r>
      <w:r w:rsidRPr="00560F8F">
        <w:rPr>
          <w:sz w:val="17"/>
          <w:lang w:val="en-US" w:eastAsia="zh-CN"/>
        </w:rPr>
        <w:t>---</w:t>
      </w:r>
      <w:proofErr w:type="spellStart"/>
      <w:r w:rsidRPr="00560F8F">
        <w:rPr>
          <w:b/>
          <w:sz w:val="17"/>
          <w:lang w:val="en-US" w:eastAsia="zh-CN"/>
        </w:rPr>
        <w:t>SupplementaryArtifacts</w:t>
      </w:r>
      <w:proofErr w:type="spellEnd"/>
    </w:p>
    <w:p w14:paraId="50F263C5" w14:textId="457D0721" w:rsidR="00821E18" w:rsidRPr="00560F8F" w:rsidRDefault="000A2ACD" w:rsidP="00821E18">
      <w:pPr>
        <w:tabs>
          <w:tab w:val="left" w:pos="1170"/>
        </w:tabs>
        <w:spacing w:before="0" w:after="0"/>
        <w:rPr>
          <w:rFonts w:eastAsia="Calibri" w:cs="Arial"/>
          <w:b/>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00821E18" w:rsidRPr="00560F8F">
        <w:rPr>
          <w:sz w:val="17"/>
          <w:lang w:val="en-US" w:eastAsia="zh-CN"/>
        </w:rPr>
        <w:tab/>
      </w:r>
    </w:p>
    <w:p w14:paraId="7DEA4B50" w14:textId="486ED90A" w:rsidR="00821E18" w:rsidRPr="00560F8F" w:rsidRDefault="000A2ACD" w:rsidP="00821E18">
      <w:pPr>
        <w:kinsoku w:val="0"/>
        <w:spacing w:before="0" w:after="0"/>
        <w:rPr>
          <w:rFonts w:eastAsia="Calibri" w:cs="Arial"/>
          <w:b/>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US_59111111_20220719_ApplicationBody.xml</w:t>
      </w:r>
      <w:r w:rsidR="00821E18" w:rsidRPr="00560F8F">
        <w:rPr>
          <w:b/>
          <w:sz w:val="17"/>
          <w:lang w:val="en-US" w:eastAsia="zh-CN"/>
        </w:rPr>
        <w:tab/>
      </w:r>
      <w:r w:rsidR="00821E18" w:rsidRPr="00560F8F">
        <w:rPr>
          <w:sz w:val="17"/>
          <w:lang w:val="en-US" w:eastAsia="zh-CN"/>
        </w:rPr>
        <w:t>//sample application body in XML</w:t>
      </w:r>
    </w:p>
    <w:p w14:paraId="20583898" w14:textId="7CC075B6" w:rsidR="00821E18" w:rsidRPr="00560F8F" w:rsidRDefault="000A2ACD" w:rsidP="00821E18">
      <w:pPr>
        <w:kinsoku w:val="0"/>
        <w:spacing w:before="0" w:after="0"/>
        <w:rPr>
          <w:rFonts w:eastAsia="Calibri" w:cs="Arial"/>
          <w:b/>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US_59111111_20220719_Abstract.xml</w:t>
      </w:r>
      <w:r w:rsidR="00821E18" w:rsidRPr="00560F8F">
        <w:rPr>
          <w:b/>
          <w:sz w:val="17"/>
          <w:lang w:val="en-US" w:eastAsia="zh-CN"/>
        </w:rPr>
        <w:tab/>
      </w:r>
      <w:r w:rsidR="00821E18" w:rsidRPr="00560F8F">
        <w:rPr>
          <w:b/>
          <w:sz w:val="17"/>
          <w:lang w:val="en-US" w:eastAsia="zh-CN"/>
        </w:rPr>
        <w:tab/>
      </w:r>
      <w:r w:rsidR="00821E18" w:rsidRPr="00560F8F">
        <w:rPr>
          <w:sz w:val="17"/>
          <w:lang w:val="en-US" w:eastAsia="zh-CN"/>
        </w:rPr>
        <w:t>//sample abstract in XML</w:t>
      </w:r>
    </w:p>
    <w:p w14:paraId="737FF4DC" w14:textId="3C5ED138" w:rsidR="00821E18" w:rsidRPr="00560F8F" w:rsidRDefault="000A2ACD" w:rsidP="00821E18">
      <w:pPr>
        <w:kinsoku w:val="0"/>
        <w:spacing w:before="0" w:after="0"/>
        <w:rPr>
          <w:rFonts w:eastAsia="Calibri" w:cs="Arial"/>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US_59111111_20220719_Claims.xml</w:t>
      </w:r>
      <w:r w:rsidR="00821E18" w:rsidRPr="00560F8F">
        <w:rPr>
          <w:b/>
          <w:sz w:val="17"/>
          <w:lang w:val="en-US" w:eastAsia="zh-CN"/>
        </w:rPr>
        <w:tab/>
      </w:r>
      <w:r w:rsidR="00821E18" w:rsidRPr="00560F8F">
        <w:rPr>
          <w:b/>
          <w:sz w:val="17"/>
          <w:lang w:val="en-US" w:eastAsia="zh-CN"/>
        </w:rPr>
        <w:tab/>
      </w:r>
      <w:r w:rsidR="00821E18" w:rsidRPr="00560F8F">
        <w:rPr>
          <w:sz w:val="17"/>
          <w:lang w:val="en-US" w:eastAsia="zh-CN"/>
        </w:rPr>
        <w:t>//sample claims in XML</w:t>
      </w:r>
    </w:p>
    <w:p w14:paraId="0EE18D5E" w14:textId="4076D06C" w:rsidR="00821E18" w:rsidRPr="00560F8F" w:rsidRDefault="000A2ACD" w:rsidP="00821E18">
      <w:pPr>
        <w:spacing w:before="0" w:after="0"/>
        <w:rPr>
          <w:rFonts w:eastAsia="Calibri" w:cs="Arial"/>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US_59111111_20220719_BibliographicData.xml</w:t>
      </w:r>
      <w:r w:rsidR="00821E18" w:rsidRPr="00560F8F">
        <w:rPr>
          <w:b/>
          <w:sz w:val="17"/>
          <w:lang w:val="en-US" w:eastAsia="zh-CN"/>
        </w:rPr>
        <w:tab/>
      </w:r>
      <w:r w:rsidR="00821E18" w:rsidRPr="00560F8F">
        <w:rPr>
          <w:sz w:val="17"/>
          <w:lang w:val="en-US" w:eastAsia="zh-CN"/>
        </w:rPr>
        <w:t>//sample bibliographic data in XML</w:t>
      </w:r>
    </w:p>
    <w:p w14:paraId="7DF902EC" w14:textId="1CC48CF0" w:rsidR="00821E18" w:rsidRPr="00560F8F" w:rsidRDefault="000A2ACD" w:rsidP="00821E18">
      <w:pPr>
        <w:spacing w:before="0" w:after="0"/>
        <w:rPr>
          <w:rFonts w:eastAsia="Calibri" w:cs="Arial"/>
          <w:b/>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US_59111111_20220719_ClassificationData.xml</w:t>
      </w:r>
      <w:r w:rsidR="00821E18" w:rsidRPr="00560F8F">
        <w:rPr>
          <w:b/>
          <w:sz w:val="17"/>
          <w:lang w:val="en-US" w:eastAsia="zh-CN"/>
        </w:rPr>
        <w:tab/>
      </w:r>
      <w:r w:rsidR="00821E18" w:rsidRPr="00560F8F">
        <w:rPr>
          <w:sz w:val="17"/>
          <w:lang w:val="en-US" w:eastAsia="zh-CN"/>
        </w:rPr>
        <w:t>//sample classification data in XML</w:t>
      </w:r>
    </w:p>
    <w:p w14:paraId="54F20547" w14:textId="0474736E" w:rsidR="00821E18" w:rsidRPr="00560F8F" w:rsidRDefault="000A2ACD" w:rsidP="00821E18">
      <w:pPr>
        <w:spacing w:before="0" w:after="0"/>
        <w:rPr>
          <w:rFonts w:eastAsia="Calibri" w:cs="Arial"/>
          <w:b/>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US_59111111_20220719_Claims.docx</w:t>
      </w:r>
      <w:r w:rsidR="00821E18" w:rsidRPr="00560F8F">
        <w:rPr>
          <w:b/>
          <w:sz w:val="17"/>
          <w:lang w:val="en-US" w:eastAsia="zh-CN"/>
        </w:rPr>
        <w:tab/>
      </w:r>
      <w:r w:rsidR="00821E18" w:rsidRPr="00560F8F">
        <w:rPr>
          <w:b/>
          <w:sz w:val="17"/>
          <w:lang w:val="en-US" w:eastAsia="zh-CN"/>
        </w:rPr>
        <w:tab/>
      </w:r>
      <w:r w:rsidR="00821E18" w:rsidRPr="00560F8F">
        <w:rPr>
          <w:sz w:val="17"/>
          <w:lang w:val="en-US" w:eastAsia="zh-CN"/>
        </w:rPr>
        <w:t>//sample claims in DOCX</w:t>
      </w:r>
    </w:p>
    <w:p w14:paraId="63C16436" w14:textId="4E20C0D1" w:rsidR="00821E18" w:rsidRPr="00560F8F" w:rsidRDefault="000A2ACD" w:rsidP="00821E18">
      <w:pPr>
        <w:spacing w:before="0" w:after="0"/>
        <w:rPr>
          <w:rFonts w:eastAsia="Calibri" w:cs="Arial"/>
          <w:b/>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US_59111111_20220719_Description.docx</w:t>
      </w:r>
      <w:r w:rsidR="00821E18" w:rsidRPr="00560F8F">
        <w:rPr>
          <w:b/>
          <w:sz w:val="17"/>
          <w:lang w:val="en-US" w:eastAsia="zh-CN"/>
        </w:rPr>
        <w:tab/>
      </w:r>
      <w:r w:rsidR="00821E18" w:rsidRPr="00560F8F">
        <w:rPr>
          <w:sz w:val="17"/>
          <w:lang w:val="en-US" w:eastAsia="zh-CN"/>
        </w:rPr>
        <w:t>//sample description in DOCX</w:t>
      </w:r>
      <w:r w:rsidR="00821E18" w:rsidRPr="00560F8F">
        <w:rPr>
          <w:sz w:val="17"/>
          <w:lang w:val="en-US" w:eastAsia="zh-CN"/>
        </w:rPr>
        <w:tab/>
      </w:r>
    </w:p>
    <w:p w14:paraId="0D2E4948" w14:textId="4805906B" w:rsidR="00821E18" w:rsidRPr="00560F8F" w:rsidRDefault="000A2ACD" w:rsidP="00821E18">
      <w:pPr>
        <w:kinsoku w:val="0"/>
        <w:spacing w:before="0" w:after="0"/>
        <w:rPr>
          <w:rFonts w:eastAsia="Calibri" w:cs="Arial"/>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US_59111111_20220719_Drawings_0001.tif</w:t>
      </w:r>
      <w:r w:rsidR="00821E18" w:rsidRPr="00560F8F">
        <w:rPr>
          <w:b/>
          <w:sz w:val="17"/>
          <w:lang w:val="en-US" w:eastAsia="zh-CN"/>
        </w:rPr>
        <w:tab/>
      </w:r>
      <w:r w:rsidR="00821E18" w:rsidRPr="00560F8F">
        <w:rPr>
          <w:sz w:val="17"/>
          <w:lang w:val="en-US" w:eastAsia="zh-CN"/>
        </w:rPr>
        <w:t>//sample drawing sheet</w:t>
      </w:r>
    </w:p>
    <w:p w14:paraId="43BE0495" w14:textId="5C2D307D" w:rsidR="00821E18" w:rsidRPr="00560F8F" w:rsidRDefault="000A2ACD" w:rsidP="00821E18">
      <w:pPr>
        <w:kinsoku w:val="0"/>
        <w:spacing w:before="0" w:after="0"/>
        <w:rPr>
          <w:rFonts w:eastAsia="Calibri" w:cs="Arial"/>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US_59111111_20220719_Drawings_0002.tif</w:t>
      </w:r>
      <w:r w:rsidR="00821E18" w:rsidRPr="00560F8F">
        <w:rPr>
          <w:b/>
          <w:sz w:val="17"/>
          <w:lang w:val="en-US" w:eastAsia="zh-CN"/>
        </w:rPr>
        <w:tab/>
      </w:r>
      <w:r w:rsidR="00821E18" w:rsidRPr="00560F8F">
        <w:rPr>
          <w:sz w:val="17"/>
          <w:lang w:val="en-US" w:eastAsia="zh-CN"/>
        </w:rPr>
        <w:t>//sample drawing sheet</w:t>
      </w:r>
    </w:p>
    <w:p w14:paraId="6BC28F29" w14:textId="36554359" w:rsidR="00821E18" w:rsidRPr="00560F8F" w:rsidRDefault="000A2ACD" w:rsidP="00821E18">
      <w:pPr>
        <w:spacing w:before="0" w:after="0"/>
        <w:rPr>
          <w:rFonts w:eastAsia="Calibri" w:cs="Arial"/>
          <w:b/>
          <w:kern w:val="0"/>
          <w:sz w:val="17"/>
          <w:szCs w:val="17"/>
          <w:lang w:val="en-US"/>
          <w14:ligatures w14:val="none"/>
        </w:rPr>
      </w:pPr>
      <w:r w:rsidRPr="00560F8F">
        <w:rPr>
          <w:b/>
          <w:sz w:val="17"/>
          <w:lang w:val="en-US" w:eastAsia="zh-CN"/>
        </w:rPr>
        <w:t xml:space="preserve"> </w:t>
      </w:r>
      <w:r w:rsidR="00821E18" w:rsidRPr="00560F8F">
        <w:rPr>
          <w:b/>
          <w:sz w:val="17"/>
          <w:lang w:val="en-US" w:eastAsia="zh-CN"/>
        </w:rPr>
        <w:t>└</w:t>
      </w:r>
      <w:r w:rsidR="00821E18" w:rsidRPr="00560F8F">
        <w:rPr>
          <w:sz w:val="17"/>
          <w:lang w:val="en-US" w:eastAsia="zh-CN"/>
        </w:rPr>
        <w:t>----</w:t>
      </w:r>
      <w:r w:rsidR="00821E18" w:rsidRPr="00560F8F">
        <w:rPr>
          <w:b/>
          <w:sz w:val="17"/>
          <w:lang w:val="en-US" w:eastAsia="zh-CN"/>
        </w:rPr>
        <w:t>US_59111111_20220719_Description</w:t>
      </w:r>
    </w:p>
    <w:p w14:paraId="21FAF93B" w14:textId="59635193" w:rsidR="00821E18" w:rsidRPr="00560F8F" w:rsidRDefault="000A2ACD" w:rsidP="00821E18">
      <w:pPr>
        <w:kinsoku w:val="0"/>
        <w:spacing w:before="0" w:after="0"/>
        <w:rPr>
          <w:rFonts w:eastAsia="Calibri" w:cs="Arial"/>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US_59111111_20220719_Description.xml</w:t>
      </w:r>
      <w:r w:rsidR="00821E18" w:rsidRPr="00560F8F">
        <w:rPr>
          <w:b/>
          <w:sz w:val="17"/>
          <w:lang w:val="en-US" w:eastAsia="zh-CN"/>
        </w:rPr>
        <w:tab/>
      </w:r>
      <w:r w:rsidR="00821E18" w:rsidRPr="00560F8F">
        <w:rPr>
          <w:sz w:val="17"/>
          <w:lang w:val="en-US" w:eastAsia="zh-CN"/>
        </w:rPr>
        <w:t>//sample description in XML</w:t>
      </w:r>
    </w:p>
    <w:p w14:paraId="3437FE1D" w14:textId="14D2B37E" w:rsidR="00821E18" w:rsidRPr="00560F8F" w:rsidRDefault="000A2ACD" w:rsidP="00821E18">
      <w:pPr>
        <w:kinsoku w:val="0"/>
        <w:spacing w:before="0" w:after="0"/>
        <w:rPr>
          <w:rFonts w:eastAsia="Calibri" w:cs="Arial"/>
          <w:b/>
          <w:kern w:val="0"/>
          <w:sz w:val="17"/>
          <w:szCs w:val="17"/>
          <w:lang w:val="en-US"/>
          <w14:ligatures w14:val="none"/>
        </w:rPr>
      </w:pPr>
      <w:r w:rsidRPr="00560F8F">
        <w:rPr>
          <w:sz w:val="17"/>
          <w:lang w:val="en-US" w:eastAsia="zh-CN"/>
        </w:rPr>
        <w:t xml:space="preserve"> </w:t>
      </w:r>
      <w:r w:rsidR="00821E18" w:rsidRPr="00560F8F">
        <w:rPr>
          <w:sz w:val="17"/>
          <w:lang w:val="en-US" w:eastAsia="zh-CN"/>
        </w:rPr>
        <w:t>|</w:t>
      </w:r>
      <w:r w:rsidRPr="00560F8F">
        <w:rPr>
          <w:b/>
          <w:sz w:val="17"/>
          <w:lang w:val="en-US" w:eastAsia="zh-CN"/>
        </w:rPr>
        <w:t xml:space="preserve"> </w:t>
      </w:r>
      <w:r w:rsidR="00821E18" w:rsidRPr="00560F8F">
        <w:rPr>
          <w:b/>
          <w:sz w:val="17"/>
          <w:lang w:val="en-US" w:eastAsia="zh-CN"/>
        </w:rPr>
        <w:t>US_59111111_20220719_Description_00001.tif</w:t>
      </w:r>
      <w:r w:rsidR="00821E18" w:rsidRPr="00560F8F">
        <w:rPr>
          <w:b/>
          <w:sz w:val="17"/>
          <w:lang w:val="en-US" w:eastAsia="zh-CN"/>
        </w:rPr>
        <w:tab/>
      </w:r>
      <w:r w:rsidR="00821E18" w:rsidRPr="00560F8F">
        <w:rPr>
          <w:sz w:val="17"/>
          <w:lang w:val="en-US" w:eastAsia="zh-CN"/>
        </w:rPr>
        <w:t>//sample image in TIFF referenced by Description XML Document</w:t>
      </w:r>
    </w:p>
    <w:p w14:paraId="631C626B" w14:textId="1A9F10C9" w:rsidR="00821E18" w:rsidRPr="00560F8F" w:rsidRDefault="000A2ACD" w:rsidP="00821E18">
      <w:pPr>
        <w:spacing w:before="0" w:after="0"/>
        <w:rPr>
          <w:rFonts w:eastAsia="Calibri" w:cs="Arial"/>
          <w:kern w:val="0"/>
          <w:sz w:val="17"/>
          <w:szCs w:val="17"/>
          <w:lang w:val="en-US"/>
          <w14:ligatures w14:val="none"/>
        </w:rPr>
      </w:pPr>
      <w:r w:rsidRPr="00560F8F">
        <w:rPr>
          <w:sz w:val="17"/>
          <w:lang w:val="en-US" w:eastAsia="zh-CN"/>
        </w:rPr>
        <w:t xml:space="preserve"> </w:t>
      </w:r>
      <w:r w:rsidR="00821E18" w:rsidRPr="00560F8F">
        <w:rPr>
          <w:b/>
          <w:sz w:val="17"/>
          <w:lang w:val="en-US" w:eastAsia="zh-CN"/>
        </w:rPr>
        <w:t>└</w:t>
      </w:r>
      <w:r w:rsidR="00821E18" w:rsidRPr="00560F8F">
        <w:rPr>
          <w:sz w:val="17"/>
          <w:lang w:val="en-US" w:eastAsia="zh-CN"/>
        </w:rPr>
        <w:t>----</w:t>
      </w:r>
      <w:r w:rsidR="00821E18" w:rsidRPr="00560F8F">
        <w:rPr>
          <w:b/>
          <w:sz w:val="17"/>
          <w:lang w:val="en-US" w:eastAsia="zh-CN"/>
        </w:rPr>
        <w:t>US_59111111_20220719_Description_00002.tif</w:t>
      </w:r>
      <w:r w:rsidR="00821E18" w:rsidRPr="00560F8F">
        <w:rPr>
          <w:sz w:val="17"/>
          <w:lang w:val="en-US" w:eastAsia="zh-CN"/>
        </w:rPr>
        <w:tab/>
        <w:t>//sample image in TIFF referenced by Description XML Document</w:t>
      </w:r>
    </w:p>
    <w:p w14:paraId="52F89270" w14:textId="77777777" w:rsidR="00821E18" w:rsidRPr="00560F8F" w:rsidRDefault="00821E18" w:rsidP="00821E18">
      <w:pPr>
        <w:spacing w:before="0" w:after="0"/>
        <w:rPr>
          <w:rFonts w:eastAsia="SimSun" w:cs="Arial"/>
          <w:b/>
          <w:kern w:val="0"/>
          <w:sz w:val="17"/>
          <w:szCs w:val="17"/>
          <w:lang w:val="en-US" w:eastAsia="zh-CN"/>
          <w14:ligatures w14:val="none"/>
        </w:rPr>
      </w:pPr>
    </w:p>
    <w:p w14:paraId="2516BE49" w14:textId="77777777" w:rsidR="00821E18" w:rsidRPr="00560F8F" w:rsidRDefault="00821E18" w:rsidP="00821E18">
      <w:pPr>
        <w:keepLines/>
        <w:spacing w:before="0" w:after="170"/>
        <w:jc w:val="right"/>
        <w:rPr>
          <w:rFonts w:eastAsia="Times New Roman" w:cs="Arial"/>
          <w:kern w:val="0"/>
          <w:lang w:val="en-US"/>
          <w14:ligatures w14:val="none"/>
        </w:rPr>
      </w:pPr>
    </w:p>
    <w:p w14:paraId="41D480E8" w14:textId="2E20873A" w:rsidR="00537D00" w:rsidRPr="002C77E9" w:rsidRDefault="00537D00" w:rsidP="008514E6">
      <w:pPr>
        <w:spacing w:before="0" w:after="0"/>
        <w:ind w:left="5533"/>
        <w:jc w:val="center"/>
        <w:rPr>
          <w:rFonts w:eastAsia="Calibri" w:cs="Arial"/>
          <w:bCs/>
          <w:kern w:val="0"/>
          <w:lang w:val="es-ES_tradnl"/>
          <w14:ligatures w14:val="none"/>
        </w:rPr>
      </w:pPr>
      <w:r w:rsidRPr="002C77E9">
        <w:rPr>
          <w:lang w:val="es-ES_tradnl"/>
        </w:rPr>
        <w:t>[Sigue el Apéndice B del Anexo II de la Norma</w:t>
      </w:r>
      <w:r w:rsidR="002C77E9" w:rsidRPr="002C77E9">
        <w:rPr>
          <w:lang w:val="es-ES_tradnl"/>
        </w:rPr>
        <w:t> </w:t>
      </w:r>
      <w:r w:rsidRPr="002C77E9">
        <w:rPr>
          <w:lang w:val="es-ES_tradnl"/>
        </w:rPr>
        <w:t>ST.92]</w:t>
      </w:r>
    </w:p>
    <w:p w14:paraId="17BFF7F7" w14:textId="77777777" w:rsidR="00101D66" w:rsidRPr="002C77E9" w:rsidRDefault="00821E18" w:rsidP="00101D66">
      <w:pPr>
        <w:autoSpaceDE w:val="0"/>
        <w:autoSpaceDN w:val="0"/>
        <w:adjustRightInd w:val="0"/>
        <w:spacing w:before="0" w:after="120"/>
        <w:jc w:val="center"/>
        <w:outlineLvl w:val="0"/>
        <w:rPr>
          <w:ins w:id="1736" w:author="Author"/>
          <w:rFonts w:eastAsia="SimSun" w:cs="Arial"/>
          <w:b/>
          <w:bCs/>
          <w:color w:val="000000"/>
          <w:kern w:val="0"/>
          <w:sz w:val="17"/>
          <w:szCs w:val="17"/>
          <w:u w:val="single"/>
          <w:lang w:val="es-ES_tradnl"/>
          <w14:ligatures w14:val="none"/>
        </w:rPr>
      </w:pPr>
      <w:r w:rsidRPr="002C77E9">
        <w:rPr>
          <w:u w:val="single"/>
          <w:lang w:val="es-ES_tradnl"/>
        </w:rPr>
        <w:br w:type="page"/>
      </w:r>
      <w:bookmarkStart w:id="1737" w:name="_Toc211324041"/>
      <w:bookmarkStart w:id="1738" w:name="_Toc211443161"/>
      <w:bookmarkStart w:id="1739" w:name="_Toc211443356"/>
      <w:bookmarkStart w:id="1740" w:name="_Toc213229647"/>
      <w:bookmarkStart w:id="1741" w:name="_Toc180148836"/>
      <w:ins w:id="1742" w:author="Author">
        <w:r w:rsidR="00101D66" w:rsidRPr="002C77E9">
          <w:rPr>
            <w:b/>
            <w:sz w:val="17"/>
            <w:u w:val="single"/>
            <w:lang w:val="es-ES_tradnl"/>
          </w:rPr>
          <w:lastRenderedPageBreak/>
          <w:t>APÉNDICE B DEL ANEXO II</w:t>
        </w:r>
        <w:bookmarkEnd w:id="1737"/>
        <w:bookmarkEnd w:id="1738"/>
        <w:bookmarkEnd w:id="1739"/>
        <w:bookmarkEnd w:id="1740"/>
      </w:ins>
    </w:p>
    <w:p w14:paraId="3A9877E7" w14:textId="77777777" w:rsidR="00101D66" w:rsidRPr="002C77E9" w:rsidRDefault="00101D66" w:rsidP="00101D66">
      <w:pPr>
        <w:autoSpaceDE w:val="0"/>
        <w:autoSpaceDN w:val="0"/>
        <w:adjustRightInd w:val="0"/>
        <w:spacing w:before="0"/>
        <w:jc w:val="center"/>
        <w:outlineLvl w:val="0"/>
        <w:rPr>
          <w:ins w:id="1743" w:author="Author"/>
          <w:rFonts w:eastAsia="SimSun" w:cs="Arial"/>
          <w:color w:val="000000"/>
          <w:kern w:val="0"/>
          <w:sz w:val="17"/>
          <w:szCs w:val="17"/>
          <w:u w:val="single"/>
          <w:lang w:val="es-ES_tradnl"/>
          <w14:ligatures w14:val="none"/>
        </w:rPr>
      </w:pPr>
      <w:bookmarkStart w:id="1744" w:name="_Toc198822808"/>
      <w:bookmarkStart w:id="1745" w:name="_Toc203552056"/>
      <w:bookmarkStart w:id="1746" w:name="_Toc211324042"/>
      <w:bookmarkStart w:id="1747" w:name="_Toc211443162"/>
      <w:bookmarkStart w:id="1748" w:name="_Toc211443357"/>
      <w:bookmarkStart w:id="1749" w:name="_Toc213229648"/>
      <w:ins w:id="1750" w:author="Author">
        <w:r w:rsidRPr="002C77E9">
          <w:rPr>
            <w:color w:val="000000"/>
            <w:sz w:val="17"/>
            <w:u w:val="single"/>
            <w:lang w:val="es-ES_tradnl"/>
          </w:rPr>
          <w:t>Ejemplo de PDDP para diseños industriales</w:t>
        </w:r>
        <w:bookmarkEnd w:id="1744"/>
        <w:bookmarkEnd w:id="1745"/>
        <w:bookmarkEnd w:id="1746"/>
        <w:bookmarkEnd w:id="1747"/>
        <w:bookmarkEnd w:id="1748"/>
        <w:bookmarkEnd w:id="1749"/>
      </w:ins>
    </w:p>
    <w:p w14:paraId="063CA31A" w14:textId="77777777" w:rsidR="00101D66" w:rsidRPr="002C77E9" w:rsidRDefault="00101D66" w:rsidP="00101D66">
      <w:pPr>
        <w:keepNext/>
        <w:widowControl w:val="0"/>
        <w:kinsoku w:val="0"/>
        <w:spacing w:before="0" w:after="120"/>
        <w:outlineLvl w:val="2"/>
        <w:rPr>
          <w:ins w:id="1751" w:author="Author"/>
          <w:rFonts w:eastAsia="SimSun" w:cs="Arial"/>
          <w:kern w:val="0"/>
          <w:sz w:val="17"/>
          <w:szCs w:val="17"/>
          <w:u w:val="single"/>
          <w:lang w:val="es-ES_tradnl"/>
          <w14:ligatures w14:val="none"/>
        </w:rPr>
      </w:pPr>
      <w:bookmarkStart w:id="1752" w:name="_Toc198822809"/>
      <w:bookmarkStart w:id="1753" w:name="_Toc203552057"/>
      <w:bookmarkStart w:id="1754" w:name="_Toc211324043"/>
      <w:bookmarkStart w:id="1755" w:name="_Toc211443163"/>
      <w:bookmarkStart w:id="1756" w:name="_Toc211443358"/>
      <w:bookmarkStart w:id="1757" w:name="_Toc213229649"/>
      <w:ins w:id="1758" w:author="Author">
        <w:r w:rsidRPr="002C77E9">
          <w:rPr>
            <w:sz w:val="17"/>
            <w:u w:val="single"/>
            <w:lang w:val="es-ES_tradnl"/>
          </w:rPr>
          <w:t>Formato de cuadro</w:t>
        </w:r>
        <w:bookmarkEnd w:id="1752"/>
        <w:bookmarkEnd w:id="1753"/>
        <w:bookmarkEnd w:id="1754"/>
        <w:bookmarkEnd w:id="1755"/>
        <w:bookmarkEnd w:id="1756"/>
        <w:bookmarkEnd w:id="1757"/>
      </w:ins>
    </w:p>
    <w:p w14:paraId="5F49C92D" w14:textId="77777777" w:rsidR="00101D66" w:rsidRPr="002C77E9" w:rsidRDefault="00101D66" w:rsidP="00101D66">
      <w:pPr>
        <w:spacing w:before="0" w:after="120"/>
        <w:rPr>
          <w:ins w:id="1759" w:author="Author"/>
          <w:rFonts w:eastAsia="SimSun" w:cs="Arial"/>
          <w:kern w:val="0"/>
          <w:sz w:val="17"/>
          <w:szCs w:val="17"/>
          <w:u w:val="single"/>
          <w:lang w:val="es-ES_tradnl"/>
          <w14:ligatures w14:val="none"/>
        </w:rPr>
      </w:pPr>
      <w:ins w:id="1760" w:author="Author">
        <w:r w:rsidRPr="002C77E9">
          <w:rPr>
            <w:sz w:val="17"/>
            <w:u w:val="single"/>
            <w:lang w:val="es-ES_tradnl"/>
          </w:rPr>
          <w:t xml:space="preserve">A </w:t>
        </w:r>
        <w:proofErr w:type="gramStart"/>
        <w:r w:rsidRPr="002C77E9">
          <w:rPr>
            <w:sz w:val="17"/>
            <w:u w:val="single"/>
            <w:lang w:val="es-ES_tradnl"/>
          </w:rPr>
          <w:t>continuación</w:t>
        </w:r>
        <w:proofErr w:type="gramEnd"/>
        <w:r w:rsidRPr="002C77E9">
          <w:rPr>
            <w:sz w:val="17"/>
            <w:u w:val="single"/>
            <w:lang w:val="es-ES_tradnl"/>
          </w:rPr>
          <w:t xml:space="preserve"> se muestra un ejemplo de un archivo ZIP PDDP en formato de cuadro para </w:t>
        </w:r>
        <w:r w:rsidRPr="002C77E9">
          <w:rPr>
            <w:rFonts w:ascii="Courier New" w:hAnsi="Courier New"/>
            <w:sz w:val="17"/>
            <w:u w:val="single"/>
            <w:lang w:val="es-ES_tradnl"/>
          </w:rPr>
          <w:t>Design_EM_015065203-0001_20250101.zip</w:t>
        </w:r>
        <w:r w:rsidRPr="002C77E9">
          <w:rPr>
            <w:sz w:val="17"/>
            <w:u w:val="single"/>
            <w:lang w:val="es-ES_tradnl"/>
          </w:rPr>
          <w:t>. Este ejemplo describe la estructura del paquete, incluidos los archivos y carpetas que contiene el archivo ZIP.</w:t>
        </w:r>
      </w:ins>
    </w:p>
    <w:tbl>
      <w:tblPr>
        <w:tblW w:w="1003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544"/>
        <w:gridCol w:w="3260"/>
        <w:gridCol w:w="4232"/>
      </w:tblGrid>
      <w:tr w:rsidR="00101D66" w:rsidRPr="002C77E9" w14:paraId="5D334B29" w14:textId="77777777" w:rsidTr="00A62E1A">
        <w:trPr>
          <w:trHeight w:val="20"/>
          <w:ins w:id="1761" w:author="Author"/>
        </w:trPr>
        <w:tc>
          <w:tcPr>
            <w:tcW w:w="25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15" w:type="dxa"/>
              <w:right w:w="115" w:type="dxa"/>
            </w:tcMar>
            <w:hideMark/>
          </w:tcPr>
          <w:p w14:paraId="2CB7AE0C" w14:textId="77777777" w:rsidR="00101D66" w:rsidRPr="002C77E9" w:rsidRDefault="00101D66" w:rsidP="00A62E1A">
            <w:pPr>
              <w:spacing w:before="120" w:after="120"/>
              <w:rPr>
                <w:ins w:id="1762" w:author="Author"/>
                <w:rFonts w:eastAsia="SimSun" w:cs="Arial"/>
                <w:b/>
                <w:bCs/>
                <w:color w:val="000000"/>
                <w:kern w:val="0"/>
                <w:sz w:val="17"/>
                <w:szCs w:val="17"/>
                <w:u w:val="single"/>
                <w:lang w:val="es-ES_tradnl"/>
                <w14:ligatures w14:val="none"/>
              </w:rPr>
            </w:pPr>
            <w:ins w:id="1763" w:author="Author">
              <w:r w:rsidRPr="002C77E9">
                <w:rPr>
                  <w:b/>
                  <w:color w:val="000000"/>
                  <w:sz w:val="17"/>
                  <w:u w:val="single"/>
                  <w:lang w:val="es-ES_tradnl"/>
                </w:rPr>
                <w:t>Nombre de archivo/carpeta</w:t>
              </w:r>
            </w:ins>
          </w:p>
        </w:tc>
        <w:tc>
          <w:tcPr>
            <w:tcW w:w="3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15" w:type="dxa"/>
              <w:right w:w="115" w:type="dxa"/>
            </w:tcMar>
            <w:hideMark/>
          </w:tcPr>
          <w:p w14:paraId="1D9CCF03" w14:textId="77777777" w:rsidR="00101D66" w:rsidRPr="002C77E9" w:rsidRDefault="00101D66" w:rsidP="00A62E1A">
            <w:pPr>
              <w:spacing w:before="120" w:after="120"/>
              <w:rPr>
                <w:ins w:id="1764" w:author="Author"/>
                <w:rFonts w:eastAsia="SimSun" w:cs="Arial"/>
                <w:b/>
                <w:bCs/>
                <w:color w:val="000000"/>
                <w:kern w:val="0"/>
                <w:sz w:val="17"/>
                <w:szCs w:val="17"/>
                <w:u w:val="single"/>
                <w:lang w:val="es-ES_tradnl"/>
                <w14:ligatures w14:val="none"/>
              </w:rPr>
            </w:pPr>
            <w:ins w:id="1765" w:author="Author">
              <w:r w:rsidRPr="002C77E9">
                <w:rPr>
                  <w:b/>
                  <w:color w:val="000000"/>
                  <w:sz w:val="17"/>
                  <w:u w:val="single"/>
                  <w:lang w:val="es-ES_tradnl"/>
                </w:rPr>
                <w:t>Nombre de archivo</w:t>
              </w:r>
            </w:ins>
          </w:p>
        </w:tc>
        <w:tc>
          <w:tcPr>
            <w:tcW w:w="4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15" w:type="dxa"/>
              <w:right w:w="115" w:type="dxa"/>
            </w:tcMar>
            <w:hideMark/>
          </w:tcPr>
          <w:p w14:paraId="23BE78F6" w14:textId="77777777" w:rsidR="00101D66" w:rsidRPr="002C77E9" w:rsidRDefault="00101D66" w:rsidP="00A62E1A">
            <w:pPr>
              <w:spacing w:before="120" w:after="120"/>
              <w:rPr>
                <w:ins w:id="1766" w:author="Author"/>
                <w:rFonts w:eastAsia="SimSun" w:cs="Arial"/>
                <w:b/>
                <w:bCs/>
                <w:color w:val="000000"/>
                <w:kern w:val="0"/>
                <w:sz w:val="17"/>
                <w:szCs w:val="17"/>
                <w:u w:val="single"/>
                <w:lang w:val="es-ES_tradnl"/>
                <w14:ligatures w14:val="none"/>
              </w:rPr>
            </w:pPr>
            <w:ins w:id="1767" w:author="Author">
              <w:r w:rsidRPr="002C77E9">
                <w:rPr>
                  <w:b/>
                  <w:color w:val="000000"/>
                  <w:sz w:val="17"/>
                  <w:u w:val="single"/>
                  <w:lang w:val="es-ES_tradnl"/>
                </w:rPr>
                <w:t>Comentario</w:t>
              </w:r>
            </w:ins>
          </w:p>
        </w:tc>
      </w:tr>
      <w:tr w:rsidR="00101D66" w:rsidRPr="002C77E9" w14:paraId="16C88DE9" w14:textId="77777777" w:rsidTr="00A62E1A">
        <w:trPr>
          <w:trHeight w:val="15"/>
          <w:ins w:id="1768" w:author="Author"/>
        </w:trPr>
        <w:tc>
          <w:tcPr>
            <w:tcW w:w="2544"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13D73CEA" w14:textId="77777777" w:rsidR="00101D66" w:rsidRPr="002C77E9" w:rsidRDefault="00101D66" w:rsidP="00A62E1A">
            <w:pPr>
              <w:rPr>
                <w:ins w:id="1769" w:author="Author"/>
                <w:rFonts w:eastAsia="SimSun" w:cs="Arial"/>
                <w:b/>
                <w:bCs/>
                <w:color w:val="000000"/>
                <w:kern w:val="0"/>
                <w:sz w:val="17"/>
                <w:szCs w:val="17"/>
                <w:u w:val="single"/>
                <w:lang w:val="es-ES_tradnl"/>
                <w14:ligatures w14:val="none"/>
              </w:rPr>
            </w:pPr>
            <w:ins w:id="1770" w:author="Author">
              <w:r w:rsidRPr="002C77E9">
                <w:rPr>
                  <w:b/>
                  <w:color w:val="000000"/>
                  <w:sz w:val="17"/>
                  <w:u w:val="single"/>
                  <w:lang w:val="es-ES_tradnl" w:eastAsia="zh-CN"/>
                </w:rPr>
                <w:t>PriorityDocumentIndex.xml</w:t>
              </w:r>
              <w:r w:rsidRPr="002C77E9">
                <w:rPr>
                  <w:u w:val="single"/>
                  <w:lang w:val="es-ES_tradnl"/>
                </w:rPr>
                <w:t> </w:t>
              </w:r>
            </w:ins>
          </w:p>
        </w:tc>
        <w:tc>
          <w:tcPr>
            <w:tcW w:w="3260" w:type="dxa"/>
            <w:tcBorders>
              <w:top w:val="single" w:sz="6" w:space="0" w:color="auto"/>
              <w:left w:val="single" w:sz="6" w:space="0" w:color="auto"/>
              <w:bottom w:val="single" w:sz="4" w:space="0" w:color="auto"/>
              <w:right w:val="single" w:sz="6" w:space="0" w:color="auto"/>
            </w:tcBorders>
            <w:tcMar>
              <w:left w:w="115" w:type="dxa"/>
              <w:right w:w="115" w:type="dxa"/>
            </w:tcMar>
            <w:hideMark/>
          </w:tcPr>
          <w:p w14:paraId="43488864" w14:textId="77777777" w:rsidR="00101D66" w:rsidRPr="002C77E9" w:rsidRDefault="00101D66" w:rsidP="00A62E1A">
            <w:pPr>
              <w:spacing w:before="0" w:after="0"/>
              <w:jc w:val="both"/>
              <w:rPr>
                <w:ins w:id="1771" w:author="Author"/>
                <w:rFonts w:eastAsia="Times New Roman" w:cs="Arial"/>
                <w:iCs/>
                <w:color w:val="000000"/>
                <w:kern w:val="0"/>
                <w:sz w:val="17"/>
                <w:szCs w:val="17"/>
                <w:u w:val="single"/>
                <w:lang w:val="es-ES_tradnl"/>
                <w14:ligatures w14:val="none"/>
              </w:rPr>
            </w:pPr>
            <w:ins w:id="1772" w:author="Author">
              <w:r w:rsidRPr="002C77E9">
                <w:rPr>
                  <w:u w:val="single"/>
                  <w:lang w:val="es-ES_tradnl"/>
                </w:rPr>
                <w:t> </w:t>
              </w:r>
            </w:ins>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50A544AF" w14:textId="77777777" w:rsidR="00101D66" w:rsidRPr="002C77E9" w:rsidRDefault="00101D66" w:rsidP="00A62E1A">
            <w:pPr>
              <w:spacing w:before="0" w:after="0"/>
              <w:rPr>
                <w:ins w:id="1773" w:author="Author"/>
                <w:rFonts w:eastAsia="Times New Roman" w:cs="Arial"/>
                <w:color w:val="000000"/>
                <w:kern w:val="0"/>
                <w:sz w:val="17"/>
                <w:szCs w:val="17"/>
                <w:u w:val="single"/>
                <w:lang w:val="es-ES_tradnl"/>
                <w14:ligatures w14:val="none"/>
              </w:rPr>
            </w:pPr>
            <w:ins w:id="1774" w:author="Author">
              <w:r w:rsidRPr="002C77E9">
                <w:rPr>
                  <w:color w:val="000000"/>
                  <w:sz w:val="17"/>
                  <w:u w:val="single"/>
                  <w:lang w:val="es-ES_tradnl"/>
                </w:rPr>
                <w:t xml:space="preserve">Archivo de índice del PDDP </w:t>
              </w:r>
            </w:ins>
          </w:p>
          <w:p w14:paraId="6F48DE0A" w14:textId="77777777" w:rsidR="00101D66" w:rsidRPr="002C77E9" w:rsidRDefault="00101D66" w:rsidP="00A62E1A">
            <w:pPr>
              <w:numPr>
                <w:ilvl w:val="0"/>
                <w:numId w:val="28"/>
              </w:numPr>
              <w:spacing w:before="0" w:after="0"/>
              <w:ind w:left="367" w:hanging="284"/>
              <w:jc w:val="both"/>
              <w:rPr>
                <w:ins w:id="1775" w:author="Author"/>
                <w:rFonts w:eastAsia="Times New Roman" w:cs="Arial"/>
                <w:iCs/>
                <w:color w:val="000000"/>
                <w:kern w:val="0"/>
                <w:sz w:val="17"/>
                <w:szCs w:val="17"/>
                <w:u w:val="single"/>
                <w:lang w:val="es-ES_tradnl"/>
                <w14:ligatures w14:val="none"/>
              </w:rPr>
            </w:pPr>
            <w:ins w:id="1776" w:author="Author">
              <w:r w:rsidRPr="002C77E9">
                <w:rPr>
                  <w:color w:val="000000"/>
                  <w:sz w:val="17"/>
                  <w:u w:val="single"/>
                  <w:lang w:val="es-ES_tradnl"/>
                </w:rPr>
                <w:t xml:space="preserve">Si se incluyen todos los diseños, estará presente el elemento </w:t>
              </w:r>
              <w:proofErr w:type="spellStart"/>
              <w:proofErr w:type="gramStart"/>
              <w:r w:rsidRPr="002C77E9">
                <w:rPr>
                  <w:rFonts w:ascii="Courier New" w:hAnsi="Courier New"/>
                  <w:color w:val="000000"/>
                  <w:sz w:val="17"/>
                  <w:u w:val="single"/>
                  <w:lang w:val="es-ES_tradnl"/>
                </w:rPr>
                <w:t>pde:AllDesignsIndicator</w:t>
              </w:r>
              <w:proofErr w:type="spellEnd"/>
              <w:proofErr w:type="gramEnd"/>
              <w:r w:rsidRPr="002C77E9">
                <w:rPr>
                  <w:color w:val="000000"/>
                  <w:sz w:val="17"/>
                  <w:u w:val="single"/>
                  <w:lang w:val="es-ES_tradnl"/>
                </w:rPr>
                <w:t xml:space="preserve">. En este ejemplo se incluye un único diseño, por lo que se omitirá el elemento </w:t>
              </w:r>
              <w:proofErr w:type="spellStart"/>
              <w:proofErr w:type="gramStart"/>
              <w:r w:rsidRPr="002C77E9">
                <w:rPr>
                  <w:rFonts w:ascii="Courier New" w:hAnsi="Courier New"/>
                  <w:color w:val="000000"/>
                  <w:sz w:val="17"/>
                  <w:u w:val="single"/>
                  <w:lang w:val="es-ES_tradnl"/>
                </w:rPr>
                <w:t>pde:AllDesignsIndicator</w:t>
              </w:r>
              <w:proofErr w:type="spellEnd"/>
              <w:proofErr w:type="gramEnd"/>
              <w:r w:rsidRPr="002C77E9">
                <w:rPr>
                  <w:color w:val="000000"/>
                  <w:sz w:val="17"/>
                  <w:u w:val="single"/>
                  <w:lang w:val="es-ES_tradnl"/>
                </w:rPr>
                <w:t>.</w:t>
              </w:r>
            </w:ins>
          </w:p>
          <w:p w14:paraId="597B181F" w14:textId="77777777" w:rsidR="00101D66" w:rsidRPr="002C77E9" w:rsidRDefault="00101D66" w:rsidP="00A62E1A">
            <w:pPr>
              <w:numPr>
                <w:ilvl w:val="0"/>
                <w:numId w:val="28"/>
              </w:numPr>
              <w:spacing w:before="0" w:after="0"/>
              <w:ind w:left="367" w:hanging="284"/>
              <w:jc w:val="both"/>
              <w:rPr>
                <w:ins w:id="1777" w:author="Author"/>
                <w:rFonts w:eastAsia="Times New Roman" w:cs="Arial"/>
                <w:iCs/>
                <w:color w:val="000000"/>
                <w:kern w:val="0"/>
                <w:sz w:val="17"/>
                <w:szCs w:val="17"/>
                <w:u w:val="single"/>
                <w:lang w:val="es-ES_tradnl"/>
                <w14:ligatures w14:val="none"/>
              </w:rPr>
            </w:pPr>
            <w:ins w:id="1778" w:author="Author">
              <w:r w:rsidRPr="002C77E9">
                <w:rPr>
                  <w:color w:val="000000"/>
                  <w:sz w:val="17"/>
                  <w:u w:val="single"/>
                  <w:lang w:val="es-ES_tradnl"/>
                </w:rPr>
                <w:t xml:space="preserve">Si se incluyen algunos diseños, se rellenará el elemento </w:t>
              </w:r>
              <w:proofErr w:type="spellStart"/>
              <w:proofErr w:type="gramStart"/>
              <w:r w:rsidRPr="002C77E9">
                <w:rPr>
                  <w:rFonts w:ascii="Courier New" w:hAnsi="Courier New"/>
                  <w:color w:val="000000"/>
                  <w:sz w:val="17"/>
                  <w:u w:val="single"/>
                  <w:lang w:val="es-ES_tradnl"/>
                </w:rPr>
                <w:t>pde:DesignIdentifierBag</w:t>
              </w:r>
              <w:proofErr w:type="spellEnd"/>
              <w:proofErr w:type="gramEnd"/>
              <w:r w:rsidRPr="002C77E9">
                <w:rPr>
                  <w:color w:val="000000"/>
                  <w:sz w:val="17"/>
                  <w:u w:val="single"/>
                  <w:lang w:val="es-ES_tradnl"/>
                </w:rPr>
                <w:t xml:space="preserve">. </w:t>
              </w:r>
            </w:ins>
          </w:p>
          <w:p w14:paraId="62594C14" w14:textId="77777777" w:rsidR="00101D66" w:rsidRPr="002C77E9" w:rsidRDefault="00101D66" w:rsidP="00A62E1A">
            <w:pPr>
              <w:numPr>
                <w:ilvl w:val="0"/>
                <w:numId w:val="28"/>
              </w:numPr>
              <w:spacing w:before="0" w:after="0"/>
              <w:ind w:left="367" w:hanging="284"/>
              <w:jc w:val="both"/>
              <w:rPr>
                <w:ins w:id="1779" w:author="Author"/>
                <w:rFonts w:eastAsia="Times New Roman" w:cs="Arial"/>
                <w:color w:val="000000"/>
                <w:kern w:val="0"/>
                <w:sz w:val="17"/>
                <w:szCs w:val="17"/>
                <w:u w:val="single"/>
                <w:lang w:val="es-ES_tradnl"/>
                <w14:ligatures w14:val="none"/>
              </w:rPr>
            </w:pPr>
            <w:ins w:id="1780" w:author="Author">
              <w:r w:rsidRPr="002C77E9">
                <w:rPr>
                  <w:color w:val="000000"/>
                  <w:sz w:val="17"/>
                  <w:u w:val="single"/>
                  <w:lang w:val="es-ES_tradnl"/>
                </w:rPr>
                <w:t>La práctica de la Unión Europea en materia de propiedad intelectual consiste en añadir el número de identificación del diseño al número de solicitud cuando solo se incluye un diseño.</w:t>
              </w:r>
            </w:ins>
          </w:p>
        </w:tc>
      </w:tr>
      <w:tr w:rsidR="00101D66" w:rsidRPr="002C77E9" w14:paraId="113C8EC2" w14:textId="77777777" w:rsidTr="00A62E1A">
        <w:trPr>
          <w:trHeight w:val="15"/>
          <w:ins w:id="1781" w:author="Author"/>
        </w:trPr>
        <w:tc>
          <w:tcPr>
            <w:tcW w:w="2544" w:type="dxa"/>
            <w:vMerge w:val="restart"/>
            <w:tcBorders>
              <w:top w:val="single" w:sz="6" w:space="0" w:color="auto"/>
              <w:left w:val="single" w:sz="6" w:space="0" w:color="auto"/>
              <w:right w:val="single" w:sz="4" w:space="0" w:color="auto"/>
            </w:tcBorders>
            <w:tcMar>
              <w:left w:w="115" w:type="dxa"/>
              <w:right w:w="115" w:type="dxa"/>
            </w:tcMar>
            <w:hideMark/>
          </w:tcPr>
          <w:p w14:paraId="26F8D3AD" w14:textId="77777777" w:rsidR="00101D66" w:rsidRPr="002C77E9" w:rsidRDefault="00101D66" w:rsidP="00A62E1A">
            <w:pPr>
              <w:rPr>
                <w:ins w:id="1782" w:author="Author"/>
                <w:rFonts w:eastAsia="SimSun" w:cs="Arial"/>
                <w:b/>
                <w:bCs/>
                <w:color w:val="000000"/>
                <w:kern w:val="0"/>
                <w:sz w:val="17"/>
                <w:szCs w:val="17"/>
                <w:u w:val="single"/>
                <w:lang w:val="es-ES_tradnl"/>
                <w14:ligatures w14:val="none"/>
              </w:rPr>
            </w:pPr>
            <w:ins w:id="1783" w:author="Author">
              <w:r w:rsidRPr="002C77E9">
                <w:rPr>
                  <w:b/>
                  <w:color w:val="000000"/>
                  <w:sz w:val="17"/>
                  <w:u w:val="single"/>
                  <w:lang w:val="es-ES_tradnl" w:eastAsia="zh-CN"/>
                </w:rPr>
                <w:t>/</w:t>
              </w:r>
              <w:proofErr w:type="spellStart"/>
              <w:r w:rsidRPr="002C77E9">
                <w:rPr>
                  <w:b/>
                  <w:color w:val="000000"/>
                  <w:sz w:val="17"/>
                  <w:u w:val="single"/>
                  <w:lang w:val="es-ES_tradnl" w:eastAsia="zh-CN"/>
                </w:rPr>
                <w:t>MandatoryArtifacts</w:t>
              </w:r>
              <w:proofErr w:type="spellEnd"/>
              <w:r w:rsidRPr="002C77E9">
                <w:rPr>
                  <w:u w:val="single"/>
                  <w:lang w:val="es-ES_tradnl"/>
                </w:rPr>
                <w:t> </w:t>
              </w:r>
            </w:ins>
          </w:p>
        </w:tc>
        <w:tc>
          <w:tcPr>
            <w:tcW w:w="3260" w:type="dxa"/>
            <w:tcBorders>
              <w:top w:val="single" w:sz="4" w:space="0" w:color="auto"/>
              <w:left w:val="single" w:sz="4" w:space="0" w:color="auto"/>
              <w:bottom w:val="single" w:sz="4" w:space="0" w:color="auto"/>
              <w:right w:val="single" w:sz="4" w:space="0" w:color="auto"/>
            </w:tcBorders>
            <w:tcMar>
              <w:left w:w="115" w:type="dxa"/>
              <w:right w:w="115" w:type="dxa"/>
            </w:tcMar>
            <w:hideMark/>
          </w:tcPr>
          <w:p w14:paraId="32DD57E2" w14:textId="77777777" w:rsidR="00101D66" w:rsidRPr="002C77E9" w:rsidRDefault="00101D66" w:rsidP="00A62E1A">
            <w:pPr>
              <w:spacing w:before="0" w:after="0"/>
              <w:jc w:val="both"/>
              <w:rPr>
                <w:ins w:id="1784" w:author="Author"/>
                <w:rFonts w:eastAsia="Times New Roman" w:cs="Arial"/>
                <w:iCs/>
                <w:color w:val="000000"/>
                <w:kern w:val="0"/>
                <w:sz w:val="17"/>
                <w:szCs w:val="17"/>
                <w:u w:val="single"/>
                <w:lang w:val="es-ES_tradnl"/>
                <w14:ligatures w14:val="none"/>
              </w:rPr>
            </w:pPr>
            <w:ins w:id="1785" w:author="Author">
              <w:r w:rsidRPr="002C77E9">
                <w:rPr>
                  <w:color w:val="000000"/>
                  <w:sz w:val="17"/>
                  <w:u w:val="single"/>
                  <w:lang w:val="es-ES_tradnl" w:eastAsia="en-GB"/>
                </w:rPr>
                <w:t>EM_015065203-0001_20250101_CertificationPage.pdf</w:t>
              </w:r>
            </w:ins>
          </w:p>
          <w:p w14:paraId="7081503E" w14:textId="77777777" w:rsidR="00101D66" w:rsidRPr="002C77E9" w:rsidRDefault="00101D66" w:rsidP="00A62E1A">
            <w:pPr>
              <w:spacing w:before="0" w:after="0"/>
              <w:jc w:val="both"/>
              <w:rPr>
                <w:ins w:id="1786" w:author="Author"/>
                <w:rFonts w:eastAsia="Times New Roman" w:cs="Arial"/>
                <w:iCs/>
                <w:color w:val="000000"/>
                <w:kern w:val="0"/>
                <w:sz w:val="17"/>
                <w:szCs w:val="17"/>
                <w:u w:val="single"/>
                <w:lang w:val="es-ES_tradnl" w:eastAsia="en-GB"/>
                <w14:ligatures w14:val="none"/>
              </w:rPr>
            </w:pPr>
          </w:p>
        </w:tc>
        <w:tc>
          <w:tcPr>
            <w:tcW w:w="4232" w:type="dxa"/>
            <w:tcBorders>
              <w:top w:val="single" w:sz="6" w:space="0" w:color="auto"/>
              <w:left w:val="single" w:sz="4" w:space="0" w:color="auto"/>
              <w:bottom w:val="single" w:sz="6" w:space="0" w:color="auto"/>
              <w:right w:val="single" w:sz="6" w:space="0" w:color="auto"/>
            </w:tcBorders>
            <w:tcMar>
              <w:left w:w="115" w:type="dxa"/>
              <w:right w:w="115" w:type="dxa"/>
            </w:tcMar>
            <w:hideMark/>
          </w:tcPr>
          <w:p w14:paraId="2BF03DE1" w14:textId="77777777" w:rsidR="00101D66" w:rsidRPr="002C77E9" w:rsidRDefault="00101D66" w:rsidP="00A62E1A">
            <w:pPr>
              <w:spacing w:before="0" w:after="0"/>
              <w:rPr>
                <w:ins w:id="1787" w:author="Author"/>
                <w:rFonts w:eastAsia="Times New Roman" w:cs="Arial"/>
                <w:color w:val="000000"/>
                <w:kern w:val="0"/>
                <w:sz w:val="17"/>
                <w:szCs w:val="17"/>
                <w:u w:val="single"/>
                <w:lang w:val="es-ES_tradnl"/>
                <w14:ligatures w14:val="none"/>
              </w:rPr>
            </w:pPr>
            <w:ins w:id="1788" w:author="Author">
              <w:r w:rsidRPr="002C77E9">
                <w:rPr>
                  <w:color w:val="000000"/>
                  <w:sz w:val="17"/>
                  <w:u w:val="single"/>
                  <w:lang w:val="es-ES_tradnl"/>
                </w:rPr>
                <w:t>La página de certificación (alternativamente, puede incluirse en el PDF del documento de prioridad) debe incluir, como mínimo:</w:t>
              </w:r>
            </w:ins>
          </w:p>
          <w:p w14:paraId="3A82B52F" w14:textId="77777777" w:rsidR="00101D66" w:rsidRPr="002C77E9" w:rsidRDefault="00101D66" w:rsidP="00A62E1A">
            <w:pPr>
              <w:numPr>
                <w:ilvl w:val="0"/>
                <w:numId w:val="28"/>
              </w:numPr>
              <w:spacing w:before="0" w:after="0"/>
              <w:ind w:left="367" w:hanging="284"/>
              <w:jc w:val="both"/>
              <w:rPr>
                <w:ins w:id="1789" w:author="Author"/>
                <w:rFonts w:eastAsia="Times New Roman" w:cs="Arial"/>
                <w:iCs/>
                <w:color w:val="000000"/>
                <w:kern w:val="0"/>
                <w:sz w:val="17"/>
                <w:szCs w:val="17"/>
                <w:u w:val="single"/>
                <w:lang w:val="es-ES_tradnl"/>
                <w14:ligatures w14:val="none"/>
              </w:rPr>
            </w:pPr>
            <w:ins w:id="1790" w:author="Author">
              <w:r w:rsidRPr="002C77E9">
                <w:rPr>
                  <w:color w:val="000000"/>
                  <w:sz w:val="17"/>
                  <w:u w:val="single"/>
                  <w:lang w:val="es-ES_tradnl"/>
                </w:rPr>
                <w:t xml:space="preserve">Código del país </w:t>
              </w:r>
            </w:ins>
          </w:p>
          <w:p w14:paraId="436D9AC0" w14:textId="77777777" w:rsidR="00101D66" w:rsidRPr="002C77E9" w:rsidRDefault="00101D66" w:rsidP="00A62E1A">
            <w:pPr>
              <w:numPr>
                <w:ilvl w:val="0"/>
                <w:numId w:val="28"/>
              </w:numPr>
              <w:spacing w:before="0" w:after="0"/>
              <w:ind w:left="367" w:hanging="284"/>
              <w:jc w:val="both"/>
              <w:rPr>
                <w:ins w:id="1791" w:author="Author"/>
                <w:rFonts w:eastAsia="Times New Roman" w:cs="Arial"/>
                <w:iCs/>
                <w:color w:val="000000"/>
                <w:kern w:val="0"/>
                <w:sz w:val="17"/>
                <w:szCs w:val="17"/>
                <w:u w:val="single"/>
                <w:lang w:val="es-ES_tradnl"/>
                <w14:ligatures w14:val="none"/>
              </w:rPr>
            </w:pPr>
            <w:ins w:id="1792" w:author="Author">
              <w:r w:rsidRPr="002C77E9">
                <w:rPr>
                  <w:color w:val="000000"/>
                  <w:sz w:val="17"/>
                  <w:u w:val="single"/>
                  <w:lang w:val="es-ES_tradnl"/>
                </w:rPr>
                <w:t xml:space="preserve">Número de solicitud </w:t>
              </w:r>
            </w:ins>
          </w:p>
          <w:p w14:paraId="5ED686F3" w14:textId="77777777" w:rsidR="00101D66" w:rsidRPr="002C77E9" w:rsidRDefault="00101D66" w:rsidP="00A62E1A">
            <w:pPr>
              <w:numPr>
                <w:ilvl w:val="0"/>
                <w:numId w:val="28"/>
              </w:numPr>
              <w:spacing w:before="0" w:after="0"/>
              <w:ind w:left="367" w:hanging="284"/>
              <w:jc w:val="both"/>
              <w:rPr>
                <w:ins w:id="1793" w:author="Author"/>
                <w:rFonts w:eastAsia="Times New Roman" w:cs="Arial"/>
                <w:iCs/>
                <w:color w:val="000000"/>
                <w:kern w:val="0"/>
                <w:sz w:val="17"/>
                <w:szCs w:val="17"/>
                <w:u w:val="single"/>
                <w:lang w:val="es-ES_tradnl"/>
                <w14:ligatures w14:val="none"/>
              </w:rPr>
            </w:pPr>
            <w:ins w:id="1794" w:author="Author">
              <w:r w:rsidRPr="002C77E9">
                <w:rPr>
                  <w:color w:val="000000"/>
                  <w:sz w:val="17"/>
                  <w:u w:val="single"/>
                  <w:lang w:val="es-ES_tradnl"/>
                </w:rPr>
                <w:t>Fecha de presentación</w:t>
              </w:r>
            </w:ins>
          </w:p>
          <w:p w14:paraId="6703F1E4" w14:textId="77777777" w:rsidR="00101D66" w:rsidRPr="002C77E9" w:rsidRDefault="00101D66" w:rsidP="00A62E1A">
            <w:pPr>
              <w:numPr>
                <w:ilvl w:val="0"/>
                <w:numId w:val="28"/>
              </w:numPr>
              <w:spacing w:before="0" w:after="0"/>
              <w:ind w:left="367" w:hanging="284"/>
              <w:jc w:val="both"/>
              <w:rPr>
                <w:ins w:id="1795" w:author="Author"/>
                <w:rFonts w:eastAsia="Times New Roman" w:cs="Arial"/>
                <w:iCs/>
                <w:color w:val="000000"/>
                <w:kern w:val="0"/>
                <w:sz w:val="17"/>
                <w:szCs w:val="17"/>
                <w:u w:val="single"/>
                <w:lang w:val="es-ES_tradnl"/>
                <w14:ligatures w14:val="none"/>
              </w:rPr>
            </w:pPr>
            <w:ins w:id="1796" w:author="Author">
              <w:r w:rsidRPr="002C77E9">
                <w:rPr>
                  <w:color w:val="000000"/>
                  <w:sz w:val="17"/>
                  <w:u w:val="single"/>
                  <w:lang w:val="es-ES_tradnl"/>
                </w:rPr>
                <w:t>Fecha de certificación del documento de prioridad</w:t>
              </w:r>
            </w:ins>
          </w:p>
          <w:p w14:paraId="1D639AF6" w14:textId="77777777" w:rsidR="00101D66" w:rsidRPr="002C77E9" w:rsidRDefault="00101D66" w:rsidP="00A62E1A">
            <w:pPr>
              <w:numPr>
                <w:ilvl w:val="0"/>
                <w:numId w:val="28"/>
              </w:numPr>
              <w:spacing w:before="0" w:after="0"/>
              <w:ind w:left="367" w:hanging="284"/>
              <w:jc w:val="both"/>
              <w:rPr>
                <w:ins w:id="1797" w:author="Author"/>
                <w:rFonts w:eastAsia="Times New Roman" w:cs="Arial"/>
                <w:color w:val="000000"/>
                <w:kern w:val="0"/>
                <w:sz w:val="17"/>
                <w:szCs w:val="17"/>
                <w:u w:val="single"/>
                <w:lang w:val="es-ES_tradnl"/>
                <w14:ligatures w14:val="none"/>
              </w:rPr>
            </w:pPr>
            <w:ins w:id="1798" w:author="Author">
              <w:r w:rsidRPr="002C77E9">
                <w:rPr>
                  <w:color w:val="000000"/>
                  <w:sz w:val="17"/>
                  <w:u w:val="single"/>
                  <w:lang w:val="es-ES_tradnl"/>
                </w:rPr>
                <w:t>Funcionario certificador </w:t>
              </w:r>
            </w:ins>
          </w:p>
        </w:tc>
      </w:tr>
      <w:tr w:rsidR="00101D66" w:rsidRPr="002C77E9" w14:paraId="521E5265" w14:textId="77777777" w:rsidTr="00A62E1A">
        <w:trPr>
          <w:trHeight w:val="15"/>
          <w:ins w:id="1799" w:author="Author"/>
        </w:trPr>
        <w:tc>
          <w:tcPr>
            <w:tcW w:w="2544" w:type="dxa"/>
            <w:vMerge/>
            <w:tcBorders>
              <w:left w:val="single" w:sz="6" w:space="0" w:color="auto"/>
              <w:right w:val="single" w:sz="4" w:space="0" w:color="auto"/>
            </w:tcBorders>
            <w:tcMar>
              <w:left w:w="115" w:type="dxa"/>
              <w:right w:w="115" w:type="dxa"/>
            </w:tcMar>
            <w:vAlign w:val="center"/>
            <w:hideMark/>
          </w:tcPr>
          <w:p w14:paraId="5B3D7594" w14:textId="77777777" w:rsidR="00101D66" w:rsidRPr="002C77E9" w:rsidRDefault="00101D66" w:rsidP="00A62E1A">
            <w:pPr>
              <w:rPr>
                <w:ins w:id="1800" w:author="Author"/>
                <w:rFonts w:eastAsia="SimSun" w:cs="Arial"/>
                <w:b/>
                <w:bCs/>
                <w:color w:val="000000"/>
                <w:kern w:val="0"/>
                <w:sz w:val="17"/>
                <w:szCs w:val="17"/>
                <w:u w:val="single"/>
                <w:lang w:val="es-ES_tradnl" w:eastAsia="zh-CN"/>
                <w14:ligatures w14:val="none"/>
              </w:rPr>
            </w:pPr>
          </w:p>
        </w:tc>
        <w:tc>
          <w:tcPr>
            <w:tcW w:w="3260" w:type="dxa"/>
            <w:tcBorders>
              <w:top w:val="single" w:sz="4" w:space="0" w:color="auto"/>
              <w:left w:val="single" w:sz="4" w:space="0" w:color="auto"/>
              <w:bottom w:val="single" w:sz="4" w:space="0" w:color="auto"/>
              <w:right w:val="single" w:sz="4" w:space="0" w:color="auto"/>
            </w:tcBorders>
            <w:tcMar>
              <w:left w:w="115" w:type="dxa"/>
              <w:right w:w="115" w:type="dxa"/>
            </w:tcMar>
            <w:hideMark/>
          </w:tcPr>
          <w:p w14:paraId="5FD48515" w14:textId="77777777" w:rsidR="00101D66" w:rsidRPr="002C77E9" w:rsidRDefault="00101D66" w:rsidP="00A62E1A">
            <w:pPr>
              <w:spacing w:before="0" w:after="0"/>
              <w:jc w:val="both"/>
              <w:rPr>
                <w:ins w:id="1801" w:author="Author"/>
                <w:rFonts w:eastAsia="Times New Roman" w:cs="Arial"/>
                <w:iCs/>
                <w:color w:val="000000"/>
                <w:kern w:val="0"/>
                <w:sz w:val="17"/>
                <w:szCs w:val="17"/>
                <w:u w:val="single"/>
                <w:lang w:val="es-ES_tradnl"/>
                <w14:ligatures w14:val="none"/>
              </w:rPr>
            </w:pPr>
            <w:ins w:id="1802" w:author="Author">
              <w:r w:rsidRPr="002C77E9">
                <w:rPr>
                  <w:color w:val="000000"/>
                  <w:sz w:val="17"/>
                  <w:u w:val="single"/>
                  <w:lang w:val="es-ES_tradnl" w:eastAsia="en-GB"/>
                </w:rPr>
                <w:t>EM_015065203-0001_20250101_PriorityDocument.pdf</w:t>
              </w:r>
              <w:r w:rsidRPr="002C77E9">
                <w:rPr>
                  <w:u w:val="single"/>
                  <w:lang w:val="es-ES_tradnl"/>
                </w:rPr>
                <w:t> </w:t>
              </w:r>
            </w:ins>
          </w:p>
        </w:tc>
        <w:tc>
          <w:tcPr>
            <w:tcW w:w="4232" w:type="dxa"/>
            <w:tcBorders>
              <w:top w:val="single" w:sz="6" w:space="0" w:color="auto"/>
              <w:left w:val="single" w:sz="4" w:space="0" w:color="auto"/>
              <w:bottom w:val="single" w:sz="6" w:space="0" w:color="auto"/>
              <w:right w:val="single" w:sz="6" w:space="0" w:color="auto"/>
            </w:tcBorders>
            <w:tcMar>
              <w:left w:w="115" w:type="dxa"/>
              <w:right w:w="115" w:type="dxa"/>
            </w:tcMar>
            <w:hideMark/>
          </w:tcPr>
          <w:p w14:paraId="77025A0E" w14:textId="77777777" w:rsidR="00101D66" w:rsidRPr="002C77E9" w:rsidRDefault="00101D66" w:rsidP="00A62E1A">
            <w:pPr>
              <w:spacing w:before="0" w:after="0"/>
              <w:rPr>
                <w:ins w:id="1803" w:author="Author"/>
                <w:rFonts w:eastAsia="Times New Roman" w:cs="Arial"/>
                <w:iCs/>
                <w:color w:val="000000"/>
                <w:kern w:val="0"/>
                <w:sz w:val="17"/>
                <w:szCs w:val="17"/>
                <w:u w:val="single"/>
                <w:lang w:val="es-ES_tradnl"/>
                <w14:ligatures w14:val="none"/>
              </w:rPr>
            </w:pPr>
            <w:ins w:id="1804" w:author="Author">
              <w:r w:rsidRPr="002C77E9">
                <w:rPr>
                  <w:color w:val="000000"/>
                  <w:sz w:val="17"/>
                  <w:u w:val="single"/>
                  <w:lang w:val="es-ES_tradnl"/>
                </w:rPr>
                <w:t>La copia de la solicitud (para uno, algunos o todos los diseños) puede incluir la siguiente información clave:</w:t>
              </w:r>
            </w:ins>
          </w:p>
          <w:p w14:paraId="3045CCB7" w14:textId="77777777" w:rsidR="00101D66" w:rsidRPr="002C77E9" w:rsidRDefault="00101D66" w:rsidP="00A62E1A">
            <w:pPr>
              <w:numPr>
                <w:ilvl w:val="0"/>
                <w:numId w:val="28"/>
              </w:numPr>
              <w:spacing w:before="0" w:after="0"/>
              <w:ind w:left="367" w:hanging="284"/>
              <w:jc w:val="both"/>
              <w:rPr>
                <w:ins w:id="1805" w:author="Author"/>
                <w:rFonts w:eastAsia="Times New Roman" w:cs="Arial"/>
                <w:iCs/>
                <w:color w:val="000000"/>
                <w:kern w:val="0"/>
                <w:sz w:val="17"/>
                <w:szCs w:val="17"/>
                <w:u w:val="single"/>
                <w:lang w:val="es-ES_tradnl"/>
                <w14:ligatures w14:val="none"/>
              </w:rPr>
            </w:pPr>
            <w:ins w:id="1806" w:author="Author">
              <w:r w:rsidRPr="002C77E9">
                <w:rPr>
                  <w:color w:val="000000"/>
                  <w:sz w:val="17"/>
                  <w:u w:val="single"/>
                  <w:lang w:val="es-ES_tradnl"/>
                </w:rPr>
                <w:t>Solicitante/titular</w:t>
              </w:r>
            </w:ins>
          </w:p>
          <w:p w14:paraId="00CB4540" w14:textId="77777777" w:rsidR="00101D66" w:rsidRPr="002C77E9" w:rsidRDefault="00101D66" w:rsidP="00A62E1A">
            <w:pPr>
              <w:numPr>
                <w:ilvl w:val="0"/>
                <w:numId w:val="28"/>
              </w:numPr>
              <w:spacing w:before="0" w:after="0"/>
              <w:ind w:left="367" w:hanging="284"/>
              <w:jc w:val="both"/>
              <w:rPr>
                <w:ins w:id="1807" w:author="Author"/>
                <w:rFonts w:eastAsia="Times New Roman" w:cs="Arial"/>
                <w:iCs/>
                <w:color w:val="000000"/>
                <w:kern w:val="0"/>
                <w:sz w:val="17"/>
                <w:szCs w:val="17"/>
                <w:u w:val="single"/>
                <w:lang w:val="es-ES_tradnl"/>
                <w14:ligatures w14:val="none"/>
              </w:rPr>
            </w:pPr>
            <w:ins w:id="1808" w:author="Author">
              <w:r w:rsidRPr="002C77E9">
                <w:rPr>
                  <w:color w:val="000000"/>
                  <w:sz w:val="17"/>
                  <w:u w:val="single"/>
                  <w:lang w:val="es-ES_tradnl"/>
                </w:rPr>
                <w:t>Producto(s)</w:t>
              </w:r>
            </w:ins>
          </w:p>
          <w:p w14:paraId="112C67A4" w14:textId="77777777" w:rsidR="00101D66" w:rsidRPr="002C77E9" w:rsidRDefault="00101D66" w:rsidP="00A62E1A">
            <w:pPr>
              <w:numPr>
                <w:ilvl w:val="0"/>
                <w:numId w:val="28"/>
              </w:numPr>
              <w:spacing w:before="0" w:after="0"/>
              <w:ind w:left="367" w:hanging="284"/>
              <w:jc w:val="both"/>
              <w:rPr>
                <w:ins w:id="1809" w:author="Author"/>
                <w:rFonts w:eastAsia="Times New Roman" w:cs="Arial"/>
                <w:iCs/>
                <w:color w:val="000000"/>
                <w:kern w:val="0"/>
                <w:sz w:val="17"/>
                <w:szCs w:val="17"/>
                <w:u w:val="single"/>
                <w:lang w:val="es-ES_tradnl"/>
                <w14:ligatures w14:val="none"/>
              </w:rPr>
            </w:pPr>
            <w:ins w:id="1810" w:author="Author">
              <w:r w:rsidRPr="002C77E9">
                <w:rPr>
                  <w:color w:val="000000"/>
                  <w:sz w:val="17"/>
                  <w:u w:val="single"/>
                  <w:lang w:val="es-ES_tradnl"/>
                </w:rPr>
                <w:t>Número total de diseños</w:t>
              </w:r>
            </w:ins>
          </w:p>
          <w:p w14:paraId="6F90CBAE" w14:textId="77777777" w:rsidR="00101D66" w:rsidRPr="002C77E9" w:rsidRDefault="00101D66" w:rsidP="00A62E1A">
            <w:pPr>
              <w:numPr>
                <w:ilvl w:val="0"/>
                <w:numId w:val="28"/>
              </w:numPr>
              <w:spacing w:before="0" w:after="0"/>
              <w:ind w:left="367" w:hanging="284"/>
              <w:jc w:val="both"/>
              <w:rPr>
                <w:ins w:id="1811" w:author="Author"/>
                <w:rFonts w:eastAsia="Times New Roman" w:cs="Arial"/>
                <w:iCs/>
                <w:color w:val="000000"/>
                <w:kern w:val="0"/>
                <w:sz w:val="17"/>
                <w:szCs w:val="17"/>
                <w:u w:val="single"/>
                <w:lang w:val="es-ES_tradnl"/>
                <w14:ligatures w14:val="none"/>
              </w:rPr>
            </w:pPr>
            <w:ins w:id="1812" w:author="Author">
              <w:r w:rsidRPr="002C77E9">
                <w:rPr>
                  <w:color w:val="000000"/>
                  <w:sz w:val="17"/>
                  <w:u w:val="single"/>
                  <w:lang w:val="es-ES_tradnl"/>
                </w:rPr>
                <w:t>Número(s) de identificación de los diseños individuales</w:t>
              </w:r>
            </w:ins>
          </w:p>
          <w:p w14:paraId="20E2B408" w14:textId="77777777" w:rsidR="00101D66" w:rsidRPr="002C77E9" w:rsidRDefault="00101D66" w:rsidP="00A62E1A">
            <w:pPr>
              <w:numPr>
                <w:ilvl w:val="0"/>
                <w:numId w:val="28"/>
              </w:numPr>
              <w:spacing w:before="0" w:after="0"/>
              <w:ind w:left="367" w:hanging="284"/>
              <w:jc w:val="both"/>
              <w:rPr>
                <w:ins w:id="1813" w:author="Author"/>
                <w:rFonts w:eastAsia="Times New Roman" w:cs="Arial"/>
                <w:iCs/>
                <w:color w:val="000000"/>
                <w:kern w:val="0"/>
                <w:sz w:val="17"/>
                <w:szCs w:val="17"/>
                <w:u w:val="single"/>
                <w:lang w:val="es-ES_tradnl"/>
                <w14:ligatures w14:val="none"/>
              </w:rPr>
            </w:pPr>
            <w:ins w:id="1814" w:author="Author">
              <w:r w:rsidRPr="002C77E9">
                <w:rPr>
                  <w:color w:val="000000"/>
                  <w:sz w:val="17"/>
                  <w:u w:val="single"/>
                  <w:lang w:val="es-ES_tradnl"/>
                </w:rPr>
                <w:t xml:space="preserve">Representaciones </w:t>
              </w:r>
            </w:ins>
          </w:p>
          <w:p w14:paraId="342162A9" w14:textId="77777777" w:rsidR="00101D66" w:rsidRPr="002C77E9" w:rsidRDefault="00101D66" w:rsidP="00A62E1A">
            <w:pPr>
              <w:numPr>
                <w:ilvl w:val="0"/>
                <w:numId w:val="28"/>
              </w:numPr>
              <w:spacing w:before="0" w:after="0"/>
              <w:ind w:left="367" w:hanging="284"/>
              <w:jc w:val="both"/>
              <w:rPr>
                <w:ins w:id="1815" w:author="Author"/>
                <w:rFonts w:eastAsia="Times New Roman" w:cs="Arial"/>
                <w:iCs/>
                <w:color w:val="000000"/>
                <w:kern w:val="0"/>
                <w:sz w:val="17"/>
                <w:szCs w:val="17"/>
                <w:u w:val="single"/>
                <w:lang w:val="es-ES_tradnl"/>
                <w14:ligatures w14:val="none"/>
              </w:rPr>
            </w:pPr>
            <w:ins w:id="1816" w:author="Author">
              <w:r w:rsidRPr="002C77E9">
                <w:rPr>
                  <w:color w:val="000000"/>
                  <w:sz w:val="17"/>
                  <w:u w:val="single"/>
                  <w:lang w:val="es-ES_tradnl"/>
                </w:rPr>
                <w:t>Datos bibliográficos adicionales de la solicitud</w:t>
              </w:r>
            </w:ins>
          </w:p>
          <w:p w14:paraId="7FD2B95E" w14:textId="77777777" w:rsidR="00101D66" w:rsidRPr="002C77E9" w:rsidRDefault="00101D66" w:rsidP="00A62E1A">
            <w:pPr>
              <w:numPr>
                <w:ilvl w:val="0"/>
                <w:numId w:val="28"/>
              </w:numPr>
              <w:spacing w:before="0" w:after="0"/>
              <w:ind w:left="367" w:hanging="284"/>
              <w:jc w:val="both"/>
              <w:rPr>
                <w:ins w:id="1817" w:author="Author"/>
                <w:rFonts w:eastAsia="Times New Roman" w:cs="Arial"/>
                <w:iCs/>
                <w:color w:val="000000"/>
                <w:kern w:val="0"/>
                <w:sz w:val="17"/>
                <w:szCs w:val="17"/>
                <w:u w:val="single"/>
                <w:lang w:val="es-ES_tradnl"/>
                <w14:ligatures w14:val="none"/>
              </w:rPr>
            </w:pPr>
            <w:ins w:id="1818" w:author="Author">
              <w:r w:rsidRPr="002C77E9">
                <w:rPr>
                  <w:color w:val="000000"/>
                  <w:sz w:val="17"/>
                  <w:u w:val="single"/>
                  <w:lang w:val="es-ES_tradnl"/>
                </w:rPr>
                <w:t>Para un diseño, especifique el número de identificación del diseño incluido en el documento de prioridad.</w:t>
              </w:r>
            </w:ins>
          </w:p>
        </w:tc>
      </w:tr>
      <w:tr w:rsidR="00101D66" w:rsidRPr="002C77E9" w14:paraId="501737E6" w14:textId="77777777" w:rsidTr="00A62E1A">
        <w:trPr>
          <w:trHeight w:val="15"/>
          <w:ins w:id="1819" w:author="Author"/>
        </w:trPr>
        <w:tc>
          <w:tcPr>
            <w:tcW w:w="2544" w:type="dxa"/>
            <w:vMerge/>
            <w:tcBorders>
              <w:left w:val="single" w:sz="6" w:space="0" w:color="auto"/>
              <w:right w:val="single" w:sz="4" w:space="0" w:color="auto"/>
            </w:tcBorders>
            <w:tcMar>
              <w:left w:w="115" w:type="dxa"/>
              <w:right w:w="115" w:type="dxa"/>
            </w:tcMar>
            <w:vAlign w:val="center"/>
          </w:tcPr>
          <w:p w14:paraId="704BC148" w14:textId="77777777" w:rsidR="00101D66" w:rsidRPr="002C77E9" w:rsidRDefault="00101D66" w:rsidP="00A62E1A">
            <w:pPr>
              <w:rPr>
                <w:ins w:id="1820" w:author="Author"/>
                <w:rFonts w:eastAsia="SimSun" w:cs="Arial"/>
                <w:b/>
                <w:bCs/>
                <w:color w:val="000000"/>
                <w:kern w:val="0"/>
                <w:sz w:val="17"/>
                <w:szCs w:val="17"/>
                <w:u w:val="single"/>
                <w:lang w:val="es-ES_tradnl" w:eastAsia="zh-CN"/>
                <w14:ligatures w14:val="none"/>
              </w:rPr>
            </w:pPr>
          </w:p>
        </w:tc>
        <w:tc>
          <w:tcPr>
            <w:tcW w:w="3260" w:type="dxa"/>
            <w:tcBorders>
              <w:top w:val="single" w:sz="4" w:space="0" w:color="auto"/>
              <w:left w:val="single" w:sz="4" w:space="0" w:color="auto"/>
              <w:bottom w:val="single" w:sz="6" w:space="0" w:color="auto"/>
              <w:right w:val="single" w:sz="6" w:space="0" w:color="auto"/>
            </w:tcBorders>
            <w:tcMar>
              <w:left w:w="115" w:type="dxa"/>
              <w:right w:w="115" w:type="dxa"/>
            </w:tcMar>
          </w:tcPr>
          <w:p w14:paraId="2542EA22" w14:textId="77777777" w:rsidR="00101D66" w:rsidRPr="002C77E9" w:rsidRDefault="00101D66" w:rsidP="00A62E1A">
            <w:pPr>
              <w:spacing w:before="0" w:after="0"/>
              <w:jc w:val="both"/>
              <w:rPr>
                <w:ins w:id="1821" w:author="Author"/>
                <w:rFonts w:eastAsia="Times New Roman" w:cs="Arial"/>
                <w:iCs/>
                <w:color w:val="000000"/>
                <w:kern w:val="0"/>
                <w:sz w:val="17"/>
                <w:szCs w:val="17"/>
                <w:u w:val="single"/>
                <w:lang w:val="es-ES_tradnl"/>
                <w14:ligatures w14:val="none"/>
              </w:rPr>
            </w:pPr>
            <w:ins w:id="1822" w:author="Author">
              <w:r w:rsidRPr="002C77E9">
                <w:rPr>
                  <w:color w:val="000000"/>
                  <w:sz w:val="17"/>
                  <w:u w:val="single"/>
                  <w:lang w:val="es-ES_tradnl" w:eastAsia="en-GB"/>
                </w:rPr>
                <w:t>EM_015065203-0001_20250101_</w:t>
              </w:r>
              <w:proofErr w:type="gramStart"/>
              <w:r w:rsidRPr="002C77E9">
                <w:rPr>
                  <w:color w:val="000000"/>
                  <w:sz w:val="17"/>
                  <w:u w:val="single"/>
                  <w:lang w:val="es-ES_tradnl" w:eastAsia="en-GB"/>
                </w:rPr>
                <w:t>Representation.&lt;</w:t>
              </w:r>
              <w:proofErr w:type="gramEnd"/>
              <w:r w:rsidRPr="002C77E9">
                <w:rPr>
                  <w:color w:val="000000"/>
                  <w:sz w:val="17"/>
                  <w:u w:val="single"/>
                  <w:lang w:val="es-ES_tradnl" w:eastAsia="en-GB"/>
                </w:rPr>
                <w:t xml:space="preserve">file </w:t>
              </w:r>
              <w:proofErr w:type="spellStart"/>
              <w:r w:rsidRPr="002C77E9">
                <w:rPr>
                  <w:color w:val="000000"/>
                  <w:sz w:val="17"/>
                  <w:u w:val="single"/>
                  <w:lang w:val="es-ES_tradnl" w:eastAsia="en-GB"/>
                </w:rPr>
                <w:t>extension</w:t>
              </w:r>
              <w:proofErr w:type="spellEnd"/>
              <w:r w:rsidRPr="002C77E9">
                <w:rPr>
                  <w:color w:val="000000"/>
                  <w:sz w:val="17"/>
                  <w:u w:val="single"/>
                  <w:lang w:val="es-ES_tradnl" w:eastAsia="en-GB"/>
                </w:rPr>
                <w:t>&gt;</w:t>
              </w:r>
            </w:ins>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tcPr>
          <w:p w14:paraId="131CE150" w14:textId="77777777" w:rsidR="00101D66" w:rsidRPr="002C77E9" w:rsidRDefault="00101D66" w:rsidP="00A62E1A">
            <w:pPr>
              <w:spacing w:before="0" w:after="0"/>
              <w:rPr>
                <w:ins w:id="1823" w:author="Author"/>
                <w:rFonts w:eastAsia="Times New Roman" w:cs="Arial"/>
                <w:iCs/>
                <w:color w:val="000000"/>
                <w:kern w:val="0"/>
                <w:sz w:val="17"/>
                <w:szCs w:val="17"/>
                <w:u w:val="single"/>
                <w:lang w:val="es-ES_tradnl"/>
                <w14:ligatures w14:val="none"/>
              </w:rPr>
            </w:pPr>
            <w:ins w:id="1824" w:author="Author">
              <w:r w:rsidRPr="002C77E9">
                <w:rPr>
                  <w:color w:val="000000"/>
                  <w:sz w:val="17"/>
                  <w:u w:val="single"/>
                  <w:lang w:val="es-ES_tradnl"/>
                </w:rPr>
                <w:t xml:space="preserve">Archivos de representación que no se pueden convertir a PDF, como los archivos 3D. Cuando estos archivos sean necesarios para la presentación, deberán incluirse en el paquete de datos del documento de prioridad. </w:t>
              </w:r>
            </w:ins>
          </w:p>
          <w:p w14:paraId="55FC6E10" w14:textId="77777777" w:rsidR="00101D66" w:rsidRPr="002C77E9" w:rsidRDefault="00101D66" w:rsidP="00A62E1A">
            <w:pPr>
              <w:spacing w:before="0" w:after="0"/>
              <w:rPr>
                <w:ins w:id="1825" w:author="Author"/>
                <w:rFonts w:eastAsia="Times New Roman" w:cs="Arial"/>
                <w:iCs/>
                <w:color w:val="000000"/>
                <w:kern w:val="0"/>
                <w:sz w:val="17"/>
                <w:szCs w:val="17"/>
                <w:u w:val="single"/>
                <w:lang w:val="es-ES_tradnl"/>
                <w14:ligatures w14:val="none"/>
              </w:rPr>
            </w:pPr>
            <w:ins w:id="1826" w:author="Author">
              <w:r w:rsidRPr="002C77E9">
                <w:rPr>
                  <w:color w:val="000000"/>
                  <w:sz w:val="17"/>
                  <w:u w:val="single"/>
                  <w:lang w:val="es-ES_tradnl"/>
                </w:rPr>
                <w:t>Cuando se proporcione este elemento, se recomienda incluir también representaciones en 2D en el archivo PriorityDocument.pdf, siempre que sea posible.</w:t>
              </w:r>
            </w:ins>
          </w:p>
        </w:tc>
      </w:tr>
      <w:tr w:rsidR="00101D66" w:rsidRPr="002C77E9" w14:paraId="51168A1B" w14:textId="77777777" w:rsidTr="00A62E1A">
        <w:trPr>
          <w:trHeight w:val="288"/>
          <w:ins w:id="1827" w:author="Author"/>
        </w:trPr>
        <w:tc>
          <w:tcPr>
            <w:tcW w:w="2544" w:type="dxa"/>
            <w:vMerge w:val="restart"/>
            <w:tcBorders>
              <w:top w:val="single" w:sz="6" w:space="0" w:color="auto"/>
              <w:left w:val="single" w:sz="6" w:space="0" w:color="auto"/>
              <w:bottom w:val="single" w:sz="6" w:space="0" w:color="auto"/>
              <w:right w:val="single" w:sz="6" w:space="0" w:color="auto"/>
            </w:tcBorders>
            <w:tcMar>
              <w:left w:w="115" w:type="dxa"/>
              <w:right w:w="115" w:type="dxa"/>
            </w:tcMar>
            <w:hideMark/>
          </w:tcPr>
          <w:p w14:paraId="25C85576" w14:textId="77777777" w:rsidR="00101D66" w:rsidRPr="002C77E9" w:rsidRDefault="00101D66" w:rsidP="00A62E1A">
            <w:pPr>
              <w:rPr>
                <w:ins w:id="1828" w:author="Author"/>
                <w:rFonts w:eastAsia="SimSun" w:cs="Arial"/>
                <w:b/>
                <w:bCs/>
                <w:color w:val="000000"/>
                <w:kern w:val="0"/>
                <w:sz w:val="17"/>
                <w:szCs w:val="17"/>
                <w:u w:val="single"/>
                <w:lang w:val="es-ES_tradnl"/>
                <w14:ligatures w14:val="none"/>
              </w:rPr>
            </w:pPr>
            <w:ins w:id="1829" w:author="Author">
              <w:r w:rsidRPr="002C77E9">
                <w:rPr>
                  <w:b/>
                  <w:color w:val="000000"/>
                  <w:sz w:val="17"/>
                  <w:u w:val="single"/>
                  <w:lang w:val="es-ES_tradnl" w:eastAsia="zh-CN"/>
                </w:rPr>
                <w:t>/</w:t>
              </w:r>
              <w:proofErr w:type="spellStart"/>
              <w:r w:rsidRPr="002C77E9">
                <w:rPr>
                  <w:b/>
                  <w:color w:val="000000"/>
                  <w:sz w:val="17"/>
                  <w:u w:val="single"/>
                  <w:lang w:val="es-ES_tradnl" w:eastAsia="zh-CN"/>
                </w:rPr>
                <w:t>SupplementaryArtifacts</w:t>
              </w:r>
              <w:proofErr w:type="spellEnd"/>
              <w:r w:rsidRPr="002C77E9">
                <w:rPr>
                  <w:u w:val="single"/>
                  <w:lang w:val="es-ES_tradnl"/>
                </w:rPr>
                <w:t> </w:t>
              </w:r>
            </w:ins>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tcPr>
          <w:p w14:paraId="118360B8" w14:textId="77777777" w:rsidR="00101D66" w:rsidRPr="002C77E9" w:rsidRDefault="00101D66" w:rsidP="00A62E1A">
            <w:pPr>
              <w:spacing w:before="0" w:after="0"/>
              <w:jc w:val="both"/>
              <w:rPr>
                <w:ins w:id="1830" w:author="Author"/>
                <w:rFonts w:eastAsia="Times New Roman" w:cs="Arial"/>
                <w:iCs/>
                <w:color w:val="000000"/>
                <w:kern w:val="0"/>
                <w:sz w:val="17"/>
                <w:szCs w:val="17"/>
                <w:u w:val="single"/>
                <w:lang w:val="es-ES_tradnl"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782225F1" w14:textId="77777777" w:rsidR="00101D66" w:rsidRPr="002C77E9" w:rsidRDefault="00101D66" w:rsidP="00A62E1A">
            <w:pPr>
              <w:spacing w:before="0" w:after="0"/>
              <w:jc w:val="both"/>
              <w:rPr>
                <w:ins w:id="1831" w:author="Author"/>
                <w:rFonts w:eastAsia="Times New Roman" w:cs="Arial"/>
                <w:iCs/>
                <w:color w:val="000000"/>
                <w:kern w:val="0"/>
                <w:sz w:val="17"/>
                <w:szCs w:val="17"/>
                <w:u w:val="single"/>
                <w:lang w:val="es-ES_tradnl"/>
                <w14:ligatures w14:val="none"/>
              </w:rPr>
            </w:pPr>
            <w:ins w:id="1832" w:author="Author">
              <w:r w:rsidRPr="002C77E9">
                <w:rPr>
                  <w:color w:val="000000"/>
                  <w:sz w:val="17"/>
                  <w:u w:val="single"/>
                  <w:lang w:val="es-ES_tradnl"/>
                </w:rPr>
                <w:t>Situación jurídica</w:t>
              </w:r>
            </w:ins>
          </w:p>
        </w:tc>
      </w:tr>
      <w:tr w:rsidR="00101D66" w:rsidRPr="002C77E9" w14:paraId="2026A897" w14:textId="77777777" w:rsidTr="00A62E1A">
        <w:trPr>
          <w:trHeight w:val="15"/>
          <w:ins w:id="1833" w:author="Author"/>
        </w:trPr>
        <w:tc>
          <w:tcPr>
            <w:tcW w:w="2544" w:type="dxa"/>
            <w:vMerge/>
            <w:tcMar>
              <w:left w:w="115" w:type="dxa"/>
              <w:right w:w="115" w:type="dxa"/>
            </w:tcMar>
            <w:vAlign w:val="center"/>
            <w:hideMark/>
          </w:tcPr>
          <w:p w14:paraId="68BD1BE0" w14:textId="77777777" w:rsidR="00101D66" w:rsidRPr="002C77E9" w:rsidRDefault="00101D66" w:rsidP="00A62E1A">
            <w:pPr>
              <w:rPr>
                <w:ins w:id="1834" w:author="Author"/>
                <w:rFonts w:eastAsia="SimSun" w:cs="Arial"/>
                <w:b/>
                <w:bCs/>
                <w:color w:val="000000"/>
                <w:kern w:val="0"/>
                <w:sz w:val="17"/>
                <w:szCs w:val="17"/>
                <w:u w:val="single"/>
                <w:lang w:val="es-ES_tradnl"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tcPr>
          <w:p w14:paraId="39E35A0F" w14:textId="77777777" w:rsidR="00101D66" w:rsidRPr="002C77E9" w:rsidRDefault="00101D66" w:rsidP="00A62E1A">
            <w:pPr>
              <w:spacing w:before="0" w:after="0"/>
              <w:jc w:val="both"/>
              <w:rPr>
                <w:ins w:id="1835" w:author="Author"/>
                <w:rFonts w:eastAsia="Times New Roman" w:cs="Arial"/>
                <w:iCs/>
                <w:color w:val="000000"/>
                <w:kern w:val="0"/>
                <w:sz w:val="17"/>
                <w:szCs w:val="17"/>
                <w:u w:val="single"/>
                <w:lang w:val="es-ES_tradnl"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6202CAB0" w14:textId="77777777" w:rsidR="00101D66" w:rsidRPr="002C77E9" w:rsidRDefault="00101D66" w:rsidP="00A62E1A">
            <w:pPr>
              <w:spacing w:before="0" w:after="0"/>
              <w:jc w:val="both"/>
              <w:rPr>
                <w:ins w:id="1836" w:author="Author"/>
                <w:rFonts w:eastAsia="Times New Roman" w:cs="Arial"/>
                <w:iCs/>
                <w:color w:val="000000"/>
                <w:kern w:val="0"/>
                <w:sz w:val="17"/>
                <w:szCs w:val="17"/>
                <w:u w:val="single"/>
                <w:lang w:val="es-ES_tradnl"/>
                <w14:ligatures w14:val="none"/>
              </w:rPr>
            </w:pPr>
            <w:ins w:id="1837" w:author="Author">
              <w:r w:rsidRPr="002C77E9">
                <w:rPr>
                  <w:color w:val="000000"/>
                  <w:sz w:val="17"/>
                  <w:u w:val="single"/>
                  <w:lang w:val="es-ES_tradnl"/>
                </w:rPr>
                <w:t>Copia del diseño registrado (certificado de registro)</w:t>
              </w:r>
            </w:ins>
          </w:p>
        </w:tc>
      </w:tr>
      <w:tr w:rsidR="00101D66" w:rsidRPr="002C77E9" w14:paraId="67694917" w14:textId="77777777" w:rsidTr="00A62E1A">
        <w:trPr>
          <w:trHeight w:val="15"/>
          <w:ins w:id="1838" w:author="Author"/>
        </w:trPr>
        <w:tc>
          <w:tcPr>
            <w:tcW w:w="2544" w:type="dxa"/>
            <w:vMerge/>
            <w:tcMar>
              <w:left w:w="115" w:type="dxa"/>
              <w:right w:w="115" w:type="dxa"/>
            </w:tcMar>
            <w:vAlign w:val="center"/>
            <w:hideMark/>
          </w:tcPr>
          <w:p w14:paraId="061E7CDB" w14:textId="77777777" w:rsidR="00101D66" w:rsidRPr="002C77E9" w:rsidRDefault="00101D66" w:rsidP="00A62E1A">
            <w:pPr>
              <w:rPr>
                <w:ins w:id="1839" w:author="Author"/>
                <w:rFonts w:eastAsia="SimSun" w:cs="Arial"/>
                <w:b/>
                <w:bCs/>
                <w:color w:val="000000"/>
                <w:kern w:val="0"/>
                <w:sz w:val="17"/>
                <w:szCs w:val="17"/>
                <w:u w:val="single"/>
                <w:lang w:val="es-ES_tradnl"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5AA8826C" w14:textId="77777777" w:rsidR="00101D66" w:rsidRPr="002C77E9" w:rsidRDefault="00101D66" w:rsidP="00A62E1A">
            <w:pPr>
              <w:spacing w:before="0" w:after="0"/>
              <w:jc w:val="both"/>
              <w:rPr>
                <w:ins w:id="1840" w:author="Author"/>
                <w:rFonts w:eastAsia="Times New Roman" w:cs="Arial"/>
                <w:iCs/>
                <w:color w:val="000000"/>
                <w:kern w:val="0"/>
                <w:sz w:val="17"/>
                <w:szCs w:val="17"/>
                <w:u w:val="single"/>
                <w:lang w:val="es-ES_tradnl"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0DA0512A" w14:textId="77777777" w:rsidR="00101D66" w:rsidRPr="002C77E9" w:rsidRDefault="00101D66" w:rsidP="00A62E1A">
            <w:pPr>
              <w:spacing w:before="0" w:after="0"/>
              <w:jc w:val="both"/>
              <w:rPr>
                <w:ins w:id="1841" w:author="Author"/>
                <w:rFonts w:eastAsia="Times New Roman" w:cs="Arial"/>
                <w:iCs/>
                <w:color w:val="000000"/>
                <w:kern w:val="0"/>
                <w:sz w:val="17"/>
                <w:szCs w:val="17"/>
                <w:u w:val="single"/>
                <w:lang w:val="es-ES_tradnl"/>
                <w14:ligatures w14:val="none"/>
              </w:rPr>
            </w:pPr>
            <w:ins w:id="1842" w:author="Author">
              <w:r w:rsidRPr="002C77E9">
                <w:rPr>
                  <w:color w:val="000000"/>
                  <w:sz w:val="17"/>
                  <w:u w:val="single"/>
                  <w:lang w:val="es-ES_tradnl"/>
                </w:rPr>
                <w:t>Documentos intermedios</w:t>
              </w:r>
            </w:ins>
          </w:p>
          <w:p w14:paraId="5A566942" w14:textId="77777777" w:rsidR="00101D66" w:rsidRPr="002C77E9" w:rsidRDefault="00101D66" w:rsidP="00A62E1A">
            <w:pPr>
              <w:numPr>
                <w:ilvl w:val="0"/>
                <w:numId w:val="28"/>
              </w:numPr>
              <w:spacing w:before="0" w:after="0"/>
              <w:ind w:left="367" w:hanging="284"/>
              <w:jc w:val="both"/>
              <w:rPr>
                <w:ins w:id="1843" w:author="Author"/>
                <w:rFonts w:eastAsia="Times New Roman" w:cs="Arial"/>
                <w:iCs/>
                <w:color w:val="000000"/>
                <w:kern w:val="0"/>
                <w:sz w:val="17"/>
                <w:szCs w:val="17"/>
                <w:u w:val="single"/>
                <w:lang w:val="es-ES_tradnl"/>
                <w14:ligatures w14:val="none"/>
              </w:rPr>
            </w:pPr>
            <w:ins w:id="1844" w:author="Author">
              <w:r w:rsidRPr="002C77E9">
                <w:rPr>
                  <w:color w:val="000000"/>
                  <w:sz w:val="17"/>
                  <w:u w:val="single"/>
                  <w:lang w:val="es-ES_tradnl"/>
                </w:rPr>
                <w:t>Modificaciones</w:t>
              </w:r>
            </w:ins>
          </w:p>
          <w:p w14:paraId="4011013D" w14:textId="77777777" w:rsidR="00101D66" w:rsidRPr="002C77E9" w:rsidRDefault="00101D66" w:rsidP="00A62E1A">
            <w:pPr>
              <w:numPr>
                <w:ilvl w:val="0"/>
                <w:numId w:val="28"/>
              </w:numPr>
              <w:spacing w:before="0" w:after="0"/>
              <w:ind w:left="367" w:hanging="284"/>
              <w:jc w:val="both"/>
              <w:rPr>
                <w:ins w:id="1845" w:author="Author"/>
                <w:rFonts w:eastAsia="Times New Roman" w:cs="Arial"/>
                <w:iCs/>
                <w:color w:val="000000"/>
                <w:kern w:val="0"/>
                <w:sz w:val="17"/>
                <w:szCs w:val="17"/>
                <w:u w:val="single"/>
                <w:lang w:val="es-ES_tradnl"/>
                <w14:ligatures w14:val="none"/>
              </w:rPr>
            </w:pPr>
            <w:ins w:id="1846" w:author="Author">
              <w:r w:rsidRPr="002C77E9">
                <w:rPr>
                  <w:color w:val="000000"/>
                  <w:sz w:val="17"/>
                  <w:u w:val="single"/>
                  <w:lang w:val="es-ES_tradnl"/>
                </w:rPr>
                <w:t>Notificación de cambio de nombre del solicitante, etc. </w:t>
              </w:r>
            </w:ins>
          </w:p>
        </w:tc>
      </w:tr>
      <w:tr w:rsidR="00101D66" w:rsidRPr="002C77E9" w14:paraId="20CB8883" w14:textId="77777777" w:rsidTr="00A62E1A">
        <w:trPr>
          <w:trHeight w:val="288"/>
          <w:ins w:id="1847" w:author="Author"/>
        </w:trPr>
        <w:tc>
          <w:tcPr>
            <w:tcW w:w="2544" w:type="dxa"/>
            <w:vMerge/>
            <w:tcMar>
              <w:left w:w="115" w:type="dxa"/>
              <w:right w:w="115" w:type="dxa"/>
            </w:tcMar>
            <w:vAlign w:val="center"/>
            <w:hideMark/>
          </w:tcPr>
          <w:p w14:paraId="4D25DF95" w14:textId="77777777" w:rsidR="00101D66" w:rsidRPr="002C77E9" w:rsidRDefault="00101D66" w:rsidP="00A62E1A">
            <w:pPr>
              <w:rPr>
                <w:ins w:id="1848" w:author="Author"/>
                <w:rFonts w:eastAsia="SimSun" w:cs="Arial"/>
                <w:b/>
                <w:bCs/>
                <w:color w:val="000000"/>
                <w:kern w:val="0"/>
                <w:sz w:val="17"/>
                <w:szCs w:val="17"/>
                <w:u w:val="single"/>
                <w:lang w:val="es-ES_tradnl"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40FF2401" w14:textId="77777777" w:rsidR="00101D66" w:rsidRPr="002C77E9" w:rsidRDefault="00101D66" w:rsidP="00A62E1A">
            <w:pPr>
              <w:spacing w:before="0" w:after="0"/>
              <w:jc w:val="both"/>
              <w:rPr>
                <w:ins w:id="1849" w:author="Author"/>
                <w:rFonts w:eastAsia="Times New Roman" w:cs="Arial"/>
                <w:iCs/>
                <w:color w:val="000000"/>
                <w:kern w:val="0"/>
                <w:sz w:val="17"/>
                <w:szCs w:val="17"/>
                <w:u w:val="single"/>
                <w:lang w:val="es-ES_tradnl"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17152224" w14:textId="77777777" w:rsidR="00101D66" w:rsidRPr="002C77E9" w:rsidRDefault="00101D66" w:rsidP="00A62E1A">
            <w:pPr>
              <w:spacing w:before="0" w:after="0"/>
              <w:rPr>
                <w:ins w:id="1850" w:author="Author"/>
                <w:rFonts w:eastAsia="Times New Roman" w:cs="Arial"/>
                <w:color w:val="000000"/>
                <w:kern w:val="0"/>
                <w:sz w:val="17"/>
                <w:szCs w:val="17"/>
                <w:u w:val="single"/>
                <w:lang w:val="es-ES_tradnl"/>
                <w14:ligatures w14:val="none"/>
              </w:rPr>
            </w:pPr>
            <w:ins w:id="1851" w:author="Author">
              <w:r w:rsidRPr="002C77E9">
                <w:rPr>
                  <w:color w:val="000000"/>
                  <w:sz w:val="17"/>
                  <w:u w:val="single"/>
                  <w:lang w:val="es-ES_tradnl"/>
                </w:rPr>
                <w:t>Se puede facilitar una representación individual del diseño (2D o 3D) o enlaces a representaciones.</w:t>
              </w:r>
            </w:ins>
          </w:p>
        </w:tc>
      </w:tr>
      <w:tr w:rsidR="00101D66" w:rsidRPr="002C77E9" w14:paraId="405A75BE" w14:textId="77777777" w:rsidTr="00A62E1A">
        <w:trPr>
          <w:trHeight w:val="307"/>
          <w:ins w:id="1852" w:author="Author"/>
        </w:trPr>
        <w:tc>
          <w:tcPr>
            <w:tcW w:w="2544" w:type="dxa"/>
            <w:tcMar>
              <w:left w:w="115" w:type="dxa"/>
              <w:right w:w="115" w:type="dxa"/>
            </w:tcMar>
            <w:vAlign w:val="center"/>
          </w:tcPr>
          <w:p w14:paraId="3B40BD5E" w14:textId="77777777" w:rsidR="00101D66" w:rsidRPr="002C77E9" w:rsidRDefault="00101D66" w:rsidP="00A62E1A">
            <w:pPr>
              <w:spacing w:before="0" w:after="0"/>
              <w:rPr>
                <w:ins w:id="1853" w:author="Author"/>
                <w:rFonts w:eastAsia="SimSun" w:cs="Arial"/>
                <w:b/>
                <w:bCs/>
                <w:color w:val="000000"/>
                <w:kern w:val="0"/>
                <w:sz w:val="17"/>
                <w:szCs w:val="17"/>
                <w:u w:val="single"/>
                <w:lang w:val="es-ES_tradnl"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tcPr>
          <w:p w14:paraId="3DAD8655" w14:textId="77777777" w:rsidR="00101D66" w:rsidRPr="002C77E9" w:rsidRDefault="00101D66" w:rsidP="00A62E1A">
            <w:pPr>
              <w:spacing w:before="0" w:after="0"/>
              <w:jc w:val="both"/>
              <w:rPr>
                <w:ins w:id="1854" w:author="Author"/>
                <w:rFonts w:eastAsia="Times New Roman" w:cs="Arial"/>
                <w:iCs/>
                <w:color w:val="000000"/>
                <w:kern w:val="0"/>
                <w:sz w:val="17"/>
                <w:szCs w:val="17"/>
                <w:u w:val="single"/>
                <w:lang w:val="es-ES_tradnl"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tcPr>
          <w:p w14:paraId="450733C9" w14:textId="77777777" w:rsidR="00101D66" w:rsidRPr="002C77E9" w:rsidRDefault="00101D66" w:rsidP="00A62E1A">
            <w:pPr>
              <w:spacing w:before="0" w:after="0"/>
              <w:jc w:val="both"/>
              <w:rPr>
                <w:ins w:id="1855" w:author="Author"/>
                <w:rFonts w:eastAsia="Times New Roman" w:cs="Arial"/>
                <w:iCs/>
                <w:color w:val="000000"/>
                <w:kern w:val="0"/>
                <w:sz w:val="17"/>
                <w:szCs w:val="17"/>
                <w:u w:val="single"/>
                <w:lang w:val="es-ES_tradnl"/>
                <w14:ligatures w14:val="none"/>
              </w:rPr>
            </w:pPr>
            <w:ins w:id="1856" w:author="Author">
              <w:r w:rsidRPr="002C77E9">
                <w:rPr>
                  <w:color w:val="000000"/>
                  <w:sz w:val="17"/>
                  <w:u w:val="single"/>
                  <w:lang w:val="es-ES_tradnl"/>
                </w:rPr>
                <w:t>Archivo multimedia</w:t>
              </w:r>
            </w:ins>
          </w:p>
        </w:tc>
      </w:tr>
    </w:tbl>
    <w:p w14:paraId="6963DE0D" w14:textId="77777777" w:rsidR="00101D66" w:rsidRPr="002C77E9" w:rsidRDefault="00101D66" w:rsidP="00101D66">
      <w:pPr>
        <w:spacing w:before="480" w:after="0"/>
        <w:ind w:left="5534"/>
        <w:jc w:val="center"/>
        <w:rPr>
          <w:ins w:id="1857" w:author="Author"/>
          <w:rFonts w:eastAsia="SimSun" w:cs="Arial"/>
          <w:b/>
          <w:bCs/>
          <w:color w:val="000000"/>
          <w:kern w:val="0"/>
          <w:sz w:val="17"/>
          <w:szCs w:val="17"/>
          <w:lang w:val="es-ES_tradnl"/>
          <w14:ligatures w14:val="none"/>
        </w:rPr>
      </w:pPr>
      <w:ins w:id="1858" w:author="Author">
        <w:r w:rsidRPr="002C77E9">
          <w:rPr>
            <w:lang w:val="es-ES_tradnl"/>
          </w:rPr>
          <w:t>[Sigue el Apéndice C del Anexo II de la Norma ST.92]</w:t>
        </w:r>
        <w:r w:rsidRPr="002C77E9">
          <w:rPr>
            <w:lang w:val="es-ES_tradnl"/>
          </w:rPr>
          <w:br w:type="page"/>
        </w:r>
      </w:ins>
    </w:p>
    <w:p w14:paraId="374A855F" w14:textId="77777777" w:rsidR="00101D66" w:rsidRPr="002C77E9" w:rsidRDefault="00101D66" w:rsidP="00101D66">
      <w:pPr>
        <w:autoSpaceDE w:val="0"/>
        <w:autoSpaceDN w:val="0"/>
        <w:adjustRightInd w:val="0"/>
        <w:spacing w:before="0" w:after="0" w:line="360" w:lineRule="auto"/>
        <w:jc w:val="center"/>
        <w:outlineLvl w:val="0"/>
        <w:rPr>
          <w:ins w:id="1859" w:author="Author"/>
          <w:rFonts w:eastAsia="SimSun" w:cs="Arial"/>
          <w:b/>
          <w:bCs/>
          <w:color w:val="000000"/>
          <w:kern w:val="0"/>
          <w:sz w:val="17"/>
          <w:szCs w:val="17"/>
          <w:u w:val="single"/>
          <w:lang w:val="es-ES_tradnl"/>
          <w14:ligatures w14:val="none"/>
        </w:rPr>
      </w:pPr>
      <w:bookmarkStart w:id="1860" w:name="_Toc198822810"/>
      <w:bookmarkStart w:id="1861" w:name="_Toc203552058"/>
      <w:bookmarkStart w:id="1862" w:name="_Toc211324044"/>
      <w:bookmarkStart w:id="1863" w:name="_Toc211443164"/>
      <w:bookmarkStart w:id="1864" w:name="_Toc211443359"/>
      <w:bookmarkStart w:id="1865" w:name="_Toc213229650"/>
      <w:ins w:id="1866" w:author="Author">
        <w:r w:rsidRPr="002C77E9">
          <w:rPr>
            <w:b/>
            <w:color w:val="000000"/>
            <w:sz w:val="17"/>
            <w:u w:val="single"/>
            <w:lang w:val="es-ES_tradnl"/>
          </w:rPr>
          <w:lastRenderedPageBreak/>
          <w:t>APÉNDICE C DEL ANEXO II</w:t>
        </w:r>
        <w:bookmarkEnd w:id="1860"/>
        <w:bookmarkEnd w:id="1861"/>
        <w:bookmarkEnd w:id="1862"/>
        <w:bookmarkEnd w:id="1863"/>
        <w:bookmarkEnd w:id="1864"/>
        <w:bookmarkEnd w:id="1865"/>
      </w:ins>
    </w:p>
    <w:p w14:paraId="40EB4F86" w14:textId="77777777" w:rsidR="00101D66" w:rsidRPr="002C77E9" w:rsidRDefault="00101D66" w:rsidP="00101D66">
      <w:pPr>
        <w:spacing w:before="0" w:after="0"/>
        <w:ind w:left="-11"/>
        <w:jc w:val="center"/>
        <w:rPr>
          <w:ins w:id="1867" w:author="Author"/>
          <w:rFonts w:eastAsia="SimSun" w:cs="Arial"/>
          <w:kern w:val="0"/>
          <w:sz w:val="17"/>
          <w:szCs w:val="17"/>
          <w:u w:val="single"/>
          <w:lang w:val="es-ES_tradnl"/>
          <w14:ligatures w14:val="none"/>
        </w:rPr>
      </w:pPr>
    </w:p>
    <w:p w14:paraId="1E56A27F" w14:textId="77777777" w:rsidR="00101D66" w:rsidRPr="002C77E9" w:rsidRDefault="00101D66" w:rsidP="00101D66">
      <w:pPr>
        <w:autoSpaceDE w:val="0"/>
        <w:autoSpaceDN w:val="0"/>
        <w:adjustRightInd w:val="0"/>
        <w:spacing w:before="0" w:after="0" w:line="360" w:lineRule="auto"/>
        <w:jc w:val="center"/>
        <w:outlineLvl w:val="0"/>
        <w:rPr>
          <w:ins w:id="1868" w:author="Author"/>
          <w:rFonts w:eastAsia="SimSun" w:cs="Arial"/>
          <w:color w:val="000000"/>
          <w:kern w:val="0"/>
          <w:sz w:val="17"/>
          <w:szCs w:val="17"/>
          <w:u w:val="single"/>
          <w:lang w:val="es-ES_tradnl"/>
          <w14:ligatures w14:val="none"/>
        </w:rPr>
      </w:pPr>
      <w:bookmarkStart w:id="1869" w:name="_Toc198822811"/>
      <w:bookmarkStart w:id="1870" w:name="_Toc203552059"/>
      <w:bookmarkStart w:id="1871" w:name="_Toc211324045"/>
      <w:bookmarkStart w:id="1872" w:name="_Toc211443165"/>
      <w:bookmarkStart w:id="1873" w:name="_Toc211443360"/>
      <w:bookmarkStart w:id="1874" w:name="_Toc213229651"/>
      <w:ins w:id="1875" w:author="Author">
        <w:r w:rsidRPr="002C77E9">
          <w:rPr>
            <w:color w:val="000000"/>
            <w:sz w:val="17"/>
            <w:u w:val="single"/>
            <w:lang w:val="es-ES_tradnl"/>
          </w:rPr>
          <w:t>Ejemplo de PDDP para marcas</w:t>
        </w:r>
        <w:bookmarkEnd w:id="1869"/>
        <w:bookmarkEnd w:id="1870"/>
        <w:bookmarkEnd w:id="1871"/>
        <w:bookmarkEnd w:id="1872"/>
        <w:bookmarkEnd w:id="1873"/>
        <w:bookmarkEnd w:id="1874"/>
      </w:ins>
    </w:p>
    <w:p w14:paraId="7CA49B4E" w14:textId="77777777" w:rsidR="00101D66" w:rsidRPr="002C77E9" w:rsidRDefault="00101D66" w:rsidP="00101D66">
      <w:pPr>
        <w:keepNext/>
        <w:widowControl w:val="0"/>
        <w:kinsoku w:val="0"/>
        <w:spacing w:before="240" w:after="60"/>
        <w:outlineLvl w:val="2"/>
        <w:rPr>
          <w:ins w:id="1876" w:author="Author"/>
          <w:rFonts w:eastAsia="SimSun" w:cs="Arial"/>
          <w:kern w:val="0"/>
          <w:sz w:val="17"/>
          <w:szCs w:val="17"/>
          <w:u w:val="single"/>
          <w:lang w:val="es-ES_tradnl"/>
          <w14:ligatures w14:val="none"/>
        </w:rPr>
      </w:pPr>
      <w:bookmarkStart w:id="1877" w:name="_Toc198822812"/>
      <w:bookmarkStart w:id="1878" w:name="_Toc203552060"/>
      <w:bookmarkStart w:id="1879" w:name="_Toc211324046"/>
      <w:bookmarkStart w:id="1880" w:name="_Toc211443166"/>
      <w:bookmarkStart w:id="1881" w:name="_Toc211443361"/>
      <w:bookmarkStart w:id="1882" w:name="_Toc213229652"/>
      <w:ins w:id="1883" w:author="Author">
        <w:r w:rsidRPr="002C77E9">
          <w:rPr>
            <w:sz w:val="17"/>
            <w:u w:val="single"/>
            <w:lang w:val="es-ES_tradnl"/>
          </w:rPr>
          <w:t>Formato de cuadro</w:t>
        </w:r>
        <w:bookmarkEnd w:id="1877"/>
        <w:bookmarkEnd w:id="1878"/>
        <w:bookmarkEnd w:id="1879"/>
        <w:bookmarkEnd w:id="1880"/>
        <w:bookmarkEnd w:id="1881"/>
        <w:bookmarkEnd w:id="1882"/>
      </w:ins>
    </w:p>
    <w:p w14:paraId="51E6EFE1" w14:textId="77777777" w:rsidR="00101D66" w:rsidRPr="002C77E9" w:rsidRDefault="00101D66" w:rsidP="00101D66">
      <w:pPr>
        <w:rPr>
          <w:ins w:id="1884" w:author="Author"/>
          <w:rFonts w:eastAsia="SimSun" w:cs="Arial"/>
          <w:kern w:val="0"/>
          <w:sz w:val="17"/>
          <w:szCs w:val="17"/>
          <w:u w:val="single"/>
          <w:lang w:val="es-ES_tradnl"/>
          <w14:ligatures w14:val="none"/>
        </w:rPr>
      </w:pPr>
      <w:ins w:id="1885" w:author="Author">
        <w:r w:rsidRPr="002C77E9">
          <w:rPr>
            <w:sz w:val="17"/>
            <w:u w:val="single"/>
            <w:lang w:val="es-ES_tradnl"/>
          </w:rPr>
          <w:t xml:space="preserve">A </w:t>
        </w:r>
        <w:proofErr w:type="gramStart"/>
        <w:r w:rsidRPr="002C77E9">
          <w:rPr>
            <w:sz w:val="17"/>
            <w:u w:val="single"/>
            <w:lang w:val="es-ES_tradnl"/>
          </w:rPr>
          <w:t>continuación</w:t>
        </w:r>
        <w:proofErr w:type="gramEnd"/>
        <w:r w:rsidRPr="002C77E9">
          <w:rPr>
            <w:sz w:val="17"/>
            <w:u w:val="single"/>
            <w:lang w:val="es-ES_tradnl"/>
          </w:rPr>
          <w:t xml:space="preserve"> se muestra un ejemplo de un archivo ZIP PDDP en formato de cuadro para </w:t>
        </w:r>
        <w:r w:rsidRPr="002C77E9">
          <w:rPr>
            <w:rFonts w:ascii="Courier New" w:hAnsi="Courier New"/>
            <w:sz w:val="17"/>
            <w:u w:val="single"/>
            <w:lang w:val="es-ES_tradnl"/>
          </w:rPr>
          <w:t>Trademark_EM_018975509_20221201.zip</w:t>
        </w:r>
        <w:r w:rsidRPr="002C77E9">
          <w:rPr>
            <w:sz w:val="17"/>
            <w:u w:val="single"/>
            <w:lang w:val="es-ES_tradnl"/>
          </w:rPr>
          <w:t>. Este ejemplo describe la estructura del paquete, incluidos los archivos y carpetas que contiene el archivo ZIP.</w:t>
        </w:r>
      </w:ins>
    </w:p>
    <w:tbl>
      <w:tblPr>
        <w:tblW w:w="1001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872"/>
        <w:gridCol w:w="2736"/>
        <w:gridCol w:w="4402"/>
      </w:tblGrid>
      <w:tr w:rsidR="00101D66" w:rsidRPr="002C77E9" w14:paraId="324440A6" w14:textId="77777777" w:rsidTr="00A62E1A">
        <w:trPr>
          <w:trHeight w:val="15"/>
          <w:ins w:id="1886" w:author="Author"/>
        </w:trPr>
        <w:tc>
          <w:tcPr>
            <w:tcW w:w="2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38D5DFC" w14:textId="77777777" w:rsidR="00101D66" w:rsidRPr="002C77E9" w:rsidRDefault="00101D66" w:rsidP="00A62E1A">
            <w:pPr>
              <w:spacing w:before="120" w:after="120"/>
              <w:rPr>
                <w:ins w:id="1887" w:author="Author"/>
                <w:rFonts w:eastAsia="SimSun" w:cs="Arial"/>
                <w:b/>
                <w:bCs/>
                <w:color w:val="000000"/>
                <w:kern w:val="0"/>
                <w:sz w:val="17"/>
                <w:szCs w:val="17"/>
                <w:u w:val="single"/>
                <w:lang w:val="es-ES_tradnl"/>
                <w14:ligatures w14:val="none"/>
              </w:rPr>
            </w:pPr>
            <w:ins w:id="1888" w:author="Author">
              <w:r w:rsidRPr="002C77E9">
                <w:rPr>
                  <w:b/>
                  <w:color w:val="000000"/>
                  <w:sz w:val="17"/>
                  <w:u w:val="single"/>
                  <w:lang w:val="es-ES_tradnl"/>
                </w:rPr>
                <w:t>Nombre de archivo/carpeta</w:t>
              </w:r>
            </w:ins>
          </w:p>
        </w:tc>
        <w:tc>
          <w:tcPr>
            <w:tcW w:w="27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15B5ED3" w14:textId="77777777" w:rsidR="00101D66" w:rsidRPr="002C77E9" w:rsidRDefault="00101D66" w:rsidP="00A62E1A">
            <w:pPr>
              <w:spacing w:before="120" w:after="120"/>
              <w:rPr>
                <w:ins w:id="1889" w:author="Author"/>
                <w:rFonts w:eastAsia="SimSun" w:cs="Arial"/>
                <w:b/>
                <w:bCs/>
                <w:color w:val="000000"/>
                <w:kern w:val="0"/>
                <w:sz w:val="17"/>
                <w:szCs w:val="17"/>
                <w:u w:val="single"/>
                <w:lang w:val="es-ES_tradnl"/>
                <w14:ligatures w14:val="none"/>
              </w:rPr>
            </w:pPr>
            <w:ins w:id="1890" w:author="Author">
              <w:r w:rsidRPr="002C77E9">
                <w:rPr>
                  <w:b/>
                  <w:color w:val="000000"/>
                  <w:sz w:val="17"/>
                  <w:u w:val="single"/>
                  <w:lang w:val="es-ES_tradnl"/>
                </w:rPr>
                <w:t>Nombre de archivo</w:t>
              </w:r>
            </w:ins>
          </w:p>
        </w:tc>
        <w:tc>
          <w:tcPr>
            <w:tcW w:w="440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95162B3" w14:textId="77777777" w:rsidR="00101D66" w:rsidRPr="002C77E9" w:rsidRDefault="00101D66" w:rsidP="00A62E1A">
            <w:pPr>
              <w:spacing w:before="120" w:after="120"/>
              <w:rPr>
                <w:ins w:id="1891" w:author="Author"/>
                <w:rFonts w:eastAsia="SimSun" w:cs="Arial"/>
                <w:b/>
                <w:bCs/>
                <w:color w:val="000000"/>
                <w:kern w:val="0"/>
                <w:sz w:val="17"/>
                <w:szCs w:val="17"/>
                <w:u w:val="single"/>
                <w:lang w:val="es-ES_tradnl"/>
                <w14:ligatures w14:val="none"/>
              </w:rPr>
            </w:pPr>
            <w:ins w:id="1892" w:author="Author">
              <w:r w:rsidRPr="002C77E9">
                <w:rPr>
                  <w:b/>
                  <w:color w:val="000000"/>
                  <w:sz w:val="17"/>
                  <w:u w:val="single"/>
                  <w:lang w:val="es-ES_tradnl"/>
                </w:rPr>
                <w:t>Comentario:</w:t>
              </w:r>
            </w:ins>
          </w:p>
        </w:tc>
      </w:tr>
      <w:tr w:rsidR="00101D66" w:rsidRPr="002C77E9" w14:paraId="51732F5F" w14:textId="77777777" w:rsidTr="00A62E1A">
        <w:trPr>
          <w:trHeight w:val="525"/>
          <w:ins w:id="1893" w:author="Author"/>
        </w:trPr>
        <w:tc>
          <w:tcPr>
            <w:tcW w:w="2872" w:type="dxa"/>
            <w:tcBorders>
              <w:top w:val="single" w:sz="6" w:space="0" w:color="auto"/>
              <w:left w:val="single" w:sz="6" w:space="0" w:color="auto"/>
              <w:bottom w:val="single" w:sz="6" w:space="0" w:color="auto"/>
              <w:right w:val="single" w:sz="6" w:space="0" w:color="auto"/>
            </w:tcBorders>
          </w:tcPr>
          <w:p w14:paraId="7F70FA8D" w14:textId="77777777" w:rsidR="00101D66" w:rsidRPr="002C77E9" w:rsidRDefault="00101D66" w:rsidP="00A62E1A">
            <w:pPr>
              <w:rPr>
                <w:ins w:id="1894" w:author="Author"/>
                <w:rFonts w:eastAsia="SimSun" w:cs="Arial"/>
                <w:b/>
                <w:bCs/>
                <w:color w:val="000000"/>
                <w:kern w:val="0"/>
                <w:sz w:val="17"/>
                <w:szCs w:val="17"/>
                <w:u w:val="single"/>
                <w:lang w:val="es-ES_tradnl"/>
                <w14:ligatures w14:val="none"/>
              </w:rPr>
            </w:pPr>
            <w:ins w:id="1895" w:author="Author">
              <w:r w:rsidRPr="002C77E9">
                <w:rPr>
                  <w:b/>
                  <w:color w:val="000000"/>
                  <w:sz w:val="17"/>
                  <w:u w:val="single"/>
                  <w:lang w:val="es-ES_tradnl" w:eastAsia="zh-CN"/>
                </w:rPr>
                <w:t>PriorityDocumentIndex.xml</w:t>
              </w:r>
              <w:r w:rsidRPr="002C77E9">
                <w:rPr>
                  <w:u w:val="single"/>
                  <w:lang w:val="es-ES_tradnl"/>
                </w:rPr>
                <w:t xml:space="preserve"> </w:t>
              </w:r>
            </w:ins>
          </w:p>
        </w:tc>
        <w:tc>
          <w:tcPr>
            <w:tcW w:w="2736" w:type="dxa"/>
            <w:tcBorders>
              <w:top w:val="single" w:sz="6" w:space="0" w:color="auto"/>
              <w:left w:val="single" w:sz="6" w:space="0" w:color="auto"/>
              <w:bottom w:val="single" w:sz="6" w:space="0" w:color="auto"/>
              <w:right w:val="single" w:sz="6" w:space="0" w:color="auto"/>
            </w:tcBorders>
          </w:tcPr>
          <w:p w14:paraId="2C48FE67" w14:textId="77777777" w:rsidR="00101D66" w:rsidRPr="002C77E9" w:rsidRDefault="00101D66" w:rsidP="00A62E1A">
            <w:pPr>
              <w:spacing w:before="0" w:after="0"/>
              <w:jc w:val="both"/>
              <w:rPr>
                <w:ins w:id="1896" w:author="Author"/>
                <w:rFonts w:eastAsia="Times New Roman" w:cs="Arial"/>
                <w:iCs/>
                <w:color w:val="000000"/>
                <w:kern w:val="0"/>
                <w:sz w:val="17"/>
                <w:szCs w:val="17"/>
                <w:u w:val="single"/>
                <w:lang w:val="es-ES_tradnl"/>
                <w14:ligatures w14:val="none"/>
              </w:rPr>
            </w:pPr>
            <w:ins w:id="1897" w:author="Author">
              <w:r w:rsidRPr="002C77E9">
                <w:rPr>
                  <w:u w:val="single"/>
                  <w:lang w:val="es-ES_tradnl"/>
                </w:rPr>
                <w:t> </w:t>
              </w:r>
            </w:ins>
          </w:p>
        </w:tc>
        <w:tc>
          <w:tcPr>
            <w:tcW w:w="4402" w:type="dxa"/>
            <w:tcBorders>
              <w:top w:val="single" w:sz="6" w:space="0" w:color="auto"/>
              <w:left w:val="single" w:sz="6" w:space="0" w:color="auto"/>
              <w:bottom w:val="single" w:sz="6" w:space="0" w:color="auto"/>
              <w:right w:val="single" w:sz="6" w:space="0" w:color="auto"/>
            </w:tcBorders>
          </w:tcPr>
          <w:p w14:paraId="07548B5D" w14:textId="77777777" w:rsidR="00101D66" w:rsidRPr="002C77E9" w:rsidRDefault="00101D66" w:rsidP="00A62E1A">
            <w:pPr>
              <w:spacing w:before="0" w:after="0"/>
              <w:jc w:val="both"/>
              <w:rPr>
                <w:ins w:id="1898" w:author="Author"/>
                <w:rFonts w:eastAsia="Times New Roman" w:cs="Arial"/>
                <w:iCs/>
                <w:color w:val="000000"/>
                <w:kern w:val="0"/>
                <w:sz w:val="17"/>
                <w:szCs w:val="17"/>
                <w:u w:val="single"/>
                <w:lang w:val="es-ES_tradnl"/>
                <w14:ligatures w14:val="none"/>
              </w:rPr>
            </w:pPr>
            <w:ins w:id="1899" w:author="Author">
              <w:r w:rsidRPr="002C77E9">
                <w:rPr>
                  <w:color w:val="000000"/>
                  <w:sz w:val="17"/>
                  <w:u w:val="single"/>
                  <w:lang w:val="es-ES_tradnl"/>
                </w:rPr>
                <w:t>Archivo de índice del paquete de datos</w:t>
              </w:r>
            </w:ins>
          </w:p>
        </w:tc>
      </w:tr>
      <w:tr w:rsidR="00101D66" w:rsidRPr="002C77E9" w14:paraId="5D998C94" w14:textId="77777777" w:rsidTr="00A62E1A">
        <w:trPr>
          <w:trHeight w:val="15"/>
          <w:ins w:id="1900" w:author="Author"/>
        </w:trPr>
        <w:tc>
          <w:tcPr>
            <w:tcW w:w="2872" w:type="dxa"/>
            <w:vMerge w:val="restart"/>
            <w:tcBorders>
              <w:top w:val="single" w:sz="6" w:space="0" w:color="auto"/>
              <w:left w:val="single" w:sz="6" w:space="0" w:color="auto"/>
              <w:right w:val="single" w:sz="6" w:space="0" w:color="auto"/>
            </w:tcBorders>
          </w:tcPr>
          <w:p w14:paraId="4AED3F61" w14:textId="77777777" w:rsidR="00101D66" w:rsidRPr="002C77E9" w:rsidRDefault="00101D66" w:rsidP="00A62E1A">
            <w:pPr>
              <w:rPr>
                <w:ins w:id="1901" w:author="Author"/>
                <w:rFonts w:eastAsia="SimSun" w:cs="Arial"/>
                <w:b/>
                <w:bCs/>
                <w:color w:val="000000"/>
                <w:kern w:val="0"/>
                <w:sz w:val="17"/>
                <w:szCs w:val="17"/>
                <w:u w:val="single"/>
                <w:lang w:val="es-ES_tradnl"/>
                <w14:ligatures w14:val="none"/>
              </w:rPr>
            </w:pPr>
            <w:ins w:id="1902" w:author="Author">
              <w:r w:rsidRPr="002C77E9">
                <w:rPr>
                  <w:b/>
                  <w:color w:val="000000"/>
                  <w:sz w:val="17"/>
                  <w:u w:val="single"/>
                  <w:lang w:val="es-ES_tradnl" w:eastAsia="zh-CN"/>
                </w:rPr>
                <w:t>/</w:t>
              </w:r>
              <w:proofErr w:type="spellStart"/>
              <w:r w:rsidRPr="002C77E9">
                <w:rPr>
                  <w:b/>
                  <w:color w:val="000000"/>
                  <w:sz w:val="17"/>
                  <w:u w:val="single"/>
                  <w:lang w:val="es-ES_tradnl" w:eastAsia="zh-CN"/>
                </w:rPr>
                <w:t>MandatoryArtifacts</w:t>
              </w:r>
              <w:proofErr w:type="spellEnd"/>
              <w:r w:rsidRPr="002C77E9">
                <w:rPr>
                  <w:u w:val="single"/>
                  <w:lang w:val="es-ES_tradnl"/>
                </w:rPr>
                <w:t> </w:t>
              </w:r>
            </w:ins>
          </w:p>
        </w:tc>
        <w:tc>
          <w:tcPr>
            <w:tcW w:w="2736" w:type="dxa"/>
            <w:tcBorders>
              <w:top w:val="single" w:sz="6" w:space="0" w:color="auto"/>
              <w:left w:val="single" w:sz="6" w:space="0" w:color="auto"/>
              <w:bottom w:val="single" w:sz="6" w:space="0" w:color="auto"/>
              <w:right w:val="single" w:sz="6" w:space="0" w:color="auto"/>
            </w:tcBorders>
          </w:tcPr>
          <w:p w14:paraId="0AA54D59" w14:textId="77777777" w:rsidR="00101D66" w:rsidRPr="002C77E9" w:rsidRDefault="00101D66" w:rsidP="00A62E1A">
            <w:pPr>
              <w:spacing w:before="0" w:after="0"/>
              <w:jc w:val="both"/>
              <w:rPr>
                <w:ins w:id="1903" w:author="Author"/>
                <w:rFonts w:eastAsia="Times New Roman" w:cs="Arial"/>
                <w:iCs/>
                <w:color w:val="000000"/>
                <w:kern w:val="0"/>
                <w:sz w:val="17"/>
                <w:szCs w:val="17"/>
                <w:u w:val="single"/>
                <w:lang w:val="es-ES_tradnl"/>
                <w14:ligatures w14:val="none"/>
              </w:rPr>
            </w:pPr>
            <w:ins w:id="1904" w:author="Author">
              <w:r w:rsidRPr="002C77E9">
                <w:rPr>
                  <w:color w:val="000000"/>
                  <w:sz w:val="17"/>
                  <w:u w:val="single"/>
                  <w:lang w:val="es-ES_tradnl" w:eastAsia="en-GB"/>
                </w:rPr>
                <w:t>EM_018975509_20221201_CertificationPage.pdf</w:t>
              </w:r>
            </w:ins>
          </w:p>
        </w:tc>
        <w:tc>
          <w:tcPr>
            <w:tcW w:w="4402" w:type="dxa"/>
            <w:tcBorders>
              <w:top w:val="single" w:sz="6" w:space="0" w:color="auto"/>
              <w:left w:val="single" w:sz="6" w:space="0" w:color="auto"/>
              <w:bottom w:val="single" w:sz="6" w:space="0" w:color="auto"/>
              <w:right w:val="single" w:sz="6" w:space="0" w:color="auto"/>
            </w:tcBorders>
          </w:tcPr>
          <w:p w14:paraId="02951266" w14:textId="77777777" w:rsidR="00101D66" w:rsidRPr="002C77E9" w:rsidRDefault="00101D66" w:rsidP="00A62E1A">
            <w:pPr>
              <w:spacing w:before="0" w:after="0"/>
              <w:jc w:val="both"/>
              <w:rPr>
                <w:ins w:id="1905" w:author="Author"/>
                <w:rFonts w:eastAsia="Times New Roman" w:cs="Arial"/>
                <w:iCs/>
                <w:color w:val="000000"/>
                <w:kern w:val="0"/>
                <w:sz w:val="17"/>
                <w:szCs w:val="17"/>
                <w:u w:val="single"/>
                <w:lang w:val="es-ES_tradnl"/>
                <w14:ligatures w14:val="none"/>
              </w:rPr>
            </w:pPr>
            <w:ins w:id="1906" w:author="Author">
              <w:r w:rsidRPr="002C77E9">
                <w:rPr>
                  <w:color w:val="000000"/>
                  <w:sz w:val="17"/>
                  <w:u w:val="single"/>
                  <w:lang w:val="es-ES_tradnl"/>
                </w:rPr>
                <w:t>La página de certificación (alternativamente, puede incluirse en el PDF del documento de prioridad) debe incluir, como mínimo:</w:t>
              </w:r>
            </w:ins>
          </w:p>
          <w:p w14:paraId="2BEF75F9" w14:textId="77777777" w:rsidR="00101D66" w:rsidRPr="002C77E9" w:rsidRDefault="00101D66" w:rsidP="00A62E1A">
            <w:pPr>
              <w:numPr>
                <w:ilvl w:val="0"/>
                <w:numId w:val="28"/>
              </w:numPr>
              <w:spacing w:before="0" w:after="0"/>
              <w:ind w:left="367" w:hanging="284"/>
              <w:jc w:val="both"/>
              <w:rPr>
                <w:ins w:id="1907" w:author="Author"/>
                <w:rFonts w:eastAsia="Times New Roman" w:cs="Arial"/>
                <w:iCs/>
                <w:color w:val="000000"/>
                <w:kern w:val="0"/>
                <w:sz w:val="17"/>
                <w:szCs w:val="17"/>
                <w:u w:val="single"/>
                <w:lang w:val="es-ES_tradnl"/>
                <w14:ligatures w14:val="none"/>
              </w:rPr>
            </w:pPr>
            <w:ins w:id="1908" w:author="Author">
              <w:r w:rsidRPr="002C77E9">
                <w:rPr>
                  <w:color w:val="000000"/>
                  <w:sz w:val="17"/>
                  <w:u w:val="single"/>
                  <w:lang w:val="es-ES_tradnl"/>
                </w:rPr>
                <w:t>Código del país</w:t>
              </w:r>
            </w:ins>
          </w:p>
          <w:p w14:paraId="1C8D9DAA" w14:textId="77777777" w:rsidR="00101D66" w:rsidRPr="002C77E9" w:rsidRDefault="00101D66" w:rsidP="00A62E1A">
            <w:pPr>
              <w:numPr>
                <w:ilvl w:val="0"/>
                <w:numId w:val="28"/>
              </w:numPr>
              <w:spacing w:before="0" w:after="0"/>
              <w:ind w:left="367" w:hanging="284"/>
              <w:jc w:val="both"/>
              <w:rPr>
                <w:ins w:id="1909" w:author="Author"/>
                <w:rFonts w:eastAsia="Times New Roman" w:cs="Arial"/>
                <w:iCs/>
                <w:color w:val="000000"/>
                <w:kern w:val="0"/>
                <w:sz w:val="17"/>
                <w:szCs w:val="17"/>
                <w:u w:val="single"/>
                <w:lang w:val="es-ES_tradnl"/>
                <w14:ligatures w14:val="none"/>
              </w:rPr>
            </w:pPr>
            <w:ins w:id="1910" w:author="Author">
              <w:r w:rsidRPr="002C77E9">
                <w:rPr>
                  <w:color w:val="000000"/>
                  <w:sz w:val="17"/>
                  <w:u w:val="single"/>
                  <w:lang w:val="es-ES_tradnl"/>
                </w:rPr>
                <w:t>Solicitud/Número de serie</w:t>
              </w:r>
            </w:ins>
          </w:p>
          <w:p w14:paraId="7FE642D1" w14:textId="77777777" w:rsidR="00101D66" w:rsidRPr="002C77E9" w:rsidRDefault="00101D66" w:rsidP="00A62E1A">
            <w:pPr>
              <w:numPr>
                <w:ilvl w:val="0"/>
                <w:numId w:val="28"/>
              </w:numPr>
              <w:spacing w:before="0" w:after="0"/>
              <w:ind w:left="367" w:hanging="284"/>
              <w:jc w:val="both"/>
              <w:rPr>
                <w:ins w:id="1911" w:author="Author"/>
                <w:rFonts w:eastAsia="Times New Roman" w:cs="Arial"/>
                <w:iCs/>
                <w:color w:val="000000"/>
                <w:kern w:val="0"/>
                <w:sz w:val="17"/>
                <w:szCs w:val="17"/>
                <w:u w:val="single"/>
                <w:lang w:val="es-ES_tradnl"/>
                <w14:ligatures w14:val="none"/>
              </w:rPr>
            </w:pPr>
            <w:ins w:id="1912" w:author="Author">
              <w:r w:rsidRPr="002C77E9">
                <w:rPr>
                  <w:color w:val="000000"/>
                  <w:sz w:val="17"/>
                  <w:u w:val="single"/>
                  <w:lang w:val="es-ES_tradnl"/>
                </w:rPr>
                <w:t>Fecha de presentación</w:t>
              </w:r>
            </w:ins>
          </w:p>
          <w:p w14:paraId="3F9E57BE" w14:textId="77777777" w:rsidR="00101D66" w:rsidRPr="002C77E9" w:rsidRDefault="00101D66" w:rsidP="00A62E1A">
            <w:pPr>
              <w:numPr>
                <w:ilvl w:val="0"/>
                <w:numId w:val="28"/>
              </w:numPr>
              <w:spacing w:before="0" w:after="0"/>
              <w:ind w:left="367" w:hanging="284"/>
              <w:jc w:val="both"/>
              <w:rPr>
                <w:ins w:id="1913" w:author="Author"/>
                <w:rFonts w:eastAsia="Times New Roman" w:cs="Arial"/>
                <w:iCs/>
                <w:color w:val="000000"/>
                <w:kern w:val="0"/>
                <w:sz w:val="17"/>
                <w:szCs w:val="17"/>
                <w:u w:val="single"/>
                <w:lang w:val="es-ES_tradnl"/>
                <w14:ligatures w14:val="none"/>
              </w:rPr>
            </w:pPr>
            <w:ins w:id="1914" w:author="Author">
              <w:r w:rsidRPr="002C77E9">
                <w:rPr>
                  <w:color w:val="000000"/>
                  <w:sz w:val="17"/>
                  <w:u w:val="single"/>
                  <w:lang w:val="es-ES_tradnl"/>
                </w:rPr>
                <w:t>Fecha de certificación del documento de prioridad</w:t>
              </w:r>
            </w:ins>
          </w:p>
          <w:p w14:paraId="3898EBC4" w14:textId="77777777" w:rsidR="00101D66" w:rsidRPr="002C77E9" w:rsidRDefault="00101D66" w:rsidP="00A62E1A">
            <w:pPr>
              <w:numPr>
                <w:ilvl w:val="0"/>
                <w:numId w:val="28"/>
              </w:numPr>
              <w:spacing w:before="0" w:after="0"/>
              <w:ind w:left="367" w:hanging="284"/>
              <w:jc w:val="both"/>
              <w:rPr>
                <w:ins w:id="1915" w:author="Author"/>
                <w:rFonts w:eastAsia="Times New Roman" w:cs="Arial"/>
                <w:iCs/>
                <w:color w:val="000000"/>
                <w:kern w:val="0"/>
                <w:sz w:val="17"/>
                <w:szCs w:val="17"/>
                <w:u w:val="single"/>
                <w:lang w:val="es-ES_tradnl"/>
                <w14:ligatures w14:val="none"/>
              </w:rPr>
            </w:pPr>
            <w:ins w:id="1916" w:author="Author">
              <w:r w:rsidRPr="002C77E9">
                <w:rPr>
                  <w:color w:val="000000"/>
                  <w:sz w:val="17"/>
                  <w:u w:val="single"/>
                  <w:lang w:val="es-ES_tradnl"/>
                </w:rPr>
                <w:t>Funcionario certificador</w:t>
              </w:r>
            </w:ins>
          </w:p>
        </w:tc>
      </w:tr>
      <w:tr w:rsidR="00101D66" w:rsidRPr="002C77E9" w14:paraId="37A71A27" w14:textId="77777777" w:rsidTr="00A62E1A">
        <w:trPr>
          <w:trHeight w:val="15"/>
          <w:ins w:id="1917" w:author="Author"/>
        </w:trPr>
        <w:tc>
          <w:tcPr>
            <w:tcW w:w="2872" w:type="dxa"/>
            <w:vMerge/>
          </w:tcPr>
          <w:p w14:paraId="66B2E374" w14:textId="77777777" w:rsidR="00101D66" w:rsidRPr="002C77E9" w:rsidRDefault="00101D66" w:rsidP="00A62E1A">
            <w:pPr>
              <w:rPr>
                <w:ins w:id="1918" w:author="Author"/>
                <w:rFonts w:eastAsia="SimSun" w:cs="Arial"/>
                <w:b/>
                <w:bCs/>
                <w:color w:val="000000"/>
                <w:kern w:val="0"/>
                <w:sz w:val="17"/>
                <w:szCs w:val="17"/>
                <w:u w:val="single"/>
                <w:lang w:val="es-ES_tradnl" w:eastAsia="zh-CN"/>
                <w14:ligatures w14:val="none"/>
              </w:rPr>
            </w:pPr>
          </w:p>
        </w:tc>
        <w:tc>
          <w:tcPr>
            <w:tcW w:w="2736" w:type="dxa"/>
            <w:tcBorders>
              <w:top w:val="single" w:sz="6" w:space="0" w:color="auto"/>
              <w:left w:val="single" w:sz="6" w:space="0" w:color="auto"/>
              <w:bottom w:val="single" w:sz="6" w:space="0" w:color="auto"/>
              <w:right w:val="single" w:sz="6" w:space="0" w:color="auto"/>
            </w:tcBorders>
          </w:tcPr>
          <w:p w14:paraId="77CCC33C" w14:textId="77777777" w:rsidR="00101D66" w:rsidRPr="002C77E9" w:rsidRDefault="00101D66" w:rsidP="00A62E1A">
            <w:pPr>
              <w:spacing w:before="0" w:after="0"/>
              <w:jc w:val="both"/>
              <w:rPr>
                <w:ins w:id="1919" w:author="Author"/>
                <w:rFonts w:eastAsia="Times New Roman" w:cs="Arial"/>
                <w:iCs/>
                <w:color w:val="000000"/>
                <w:kern w:val="0"/>
                <w:sz w:val="17"/>
                <w:szCs w:val="17"/>
                <w:u w:val="single"/>
                <w:lang w:val="es-ES_tradnl"/>
                <w14:ligatures w14:val="none"/>
              </w:rPr>
            </w:pPr>
            <w:ins w:id="1920" w:author="Author">
              <w:r w:rsidRPr="002C77E9">
                <w:rPr>
                  <w:color w:val="000000"/>
                  <w:sz w:val="17"/>
                  <w:u w:val="single"/>
                  <w:lang w:val="es-ES_tradnl" w:eastAsia="en-GB"/>
                </w:rPr>
                <w:t>EM_018975509_20221201_PriorityDocument.pdf</w:t>
              </w:r>
            </w:ins>
          </w:p>
          <w:p w14:paraId="056ADCCC" w14:textId="77777777" w:rsidR="00101D66" w:rsidRPr="002C77E9" w:rsidRDefault="00101D66" w:rsidP="00A62E1A">
            <w:pPr>
              <w:spacing w:before="0" w:after="0"/>
              <w:jc w:val="both"/>
              <w:rPr>
                <w:ins w:id="1921" w:author="Author"/>
                <w:rFonts w:eastAsia="Times New Roman" w:cs="Arial"/>
                <w:iCs/>
                <w:color w:val="000000"/>
                <w:kern w:val="0"/>
                <w:sz w:val="17"/>
                <w:szCs w:val="17"/>
                <w:u w:val="single"/>
                <w:lang w:val="es-ES_tradnl" w:eastAsia="en-GB"/>
                <w14:ligatures w14:val="none"/>
              </w:rPr>
            </w:pPr>
          </w:p>
        </w:tc>
        <w:tc>
          <w:tcPr>
            <w:tcW w:w="4402" w:type="dxa"/>
            <w:tcBorders>
              <w:top w:val="single" w:sz="6" w:space="0" w:color="auto"/>
              <w:left w:val="single" w:sz="6" w:space="0" w:color="auto"/>
              <w:bottom w:val="single" w:sz="6" w:space="0" w:color="auto"/>
              <w:right w:val="single" w:sz="6" w:space="0" w:color="auto"/>
            </w:tcBorders>
            <w:vAlign w:val="center"/>
          </w:tcPr>
          <w:p w14:paraId="6FA5254B" w14:textId="77777777" w:rsidR="00101D66" w:rsidRPr="002C77E9" w:rsidRDefault="00101D66" w:rsidP="00A62E1A">
            <w:pPr>
              <w:spacing w:before="0" w:after="0"/>
              <w:jc w:val="both"/>
              <w:rPr>
                <w:ins w:id="1922" w:author="Author"/>
                <w:rFonts w:eastAsia="Times New Roman" w:cs="Arial"/>
                <w:iCs/>
                <w:color w:val="000000"/>
                <w:kern w:val="0"/>
                <w:sz w:val="17"/>
                <w:szCs w:val="17"/>
                <w:u w:val="single"/>
                <w:lang w:val="es-ES_tradnl"/>
                <w14:ligatures w14:val="none"/>
              </w:rPr>
            </w:pPr>
            <w:ins w:id="1923" w:author="Author">
              <w:r w:rsidRPr="002C77E9">
                <w:rPr>
                  <w:color w:val="000000"/>
                  <w:sz w:val="17"/>
                  <w:u w:val="single"/>
                  <w:lang w:val="es-ES_tradnl"/>
                </w:rPr>
                <w:t>Copia de la solicitud, puede incluir los siguientes datos clave:</w:t>
              </w:r>
            </w:ins>
          </w:p>
          <w:p w14:paraId="2D94AE60" w14:textId="77777777" w:rsidR="00101D66" w:rsidRPr="002C77E9" w:rsidRDefault="00101D66" w:rsidP="00A62E1A">
            <w:pPr>
              <w:numPr>
                <w:ilvl w:val="0"/>
                <w:numId w:val="28"/>
              </w:numPr>
              <w:spacing w:before="0" w:after="0"/>
              <w:ind w:left="367" w:hanging="284"/>
              <w:jc w:val="both"/>
              <w:rPr>
                <w:ins w:id="1924" w:author="Author"/>
                <w:rFonts w:eastAsia="Times New Roman" w:cs="Arial"/>
                <w:iCs/>
                <w:color w:val="000000"/>
                <w:kern w:val="0"/>
                <w:sz w:val="17"/>
                <w:szCs w:val="17"/>
                <w:u w:val="single"/>
                <w:lang w:val="es-ES_tradnl"/>
                <w14:ligatures w14:val="none"/>
              </w:rPr>
            </w:pPr>
            <w:ins w:id="1925" w:author="Author">
              <w:r w:rsidRPr="002C77E9">
                <w:rPr>
                  <w:color w:val="000000"/>
                  <w:sz w:val="17"/>
                  <w:u w:val="single"/>
                  <w:lang w:val="es-ES_tradnl"/>
                </w:rPr>
                <w:t>Solicitante/titular</w:t>
              </w:r>
            </w:ins>
          </w:p>
          <w:p w14:paraId="3BF263BB" w14:textId="77777777" w:rsidR="00101D66" w:rsidRPr="002C77E9" w:rsidRDefault="00101D66" w:rsidP="00A62E1A">
            <w:pPr>
              <w:numPr>
                <w:ilvl w:val="0"/>
                <w:numId w:val="28"/>
              </w:numPr>
              <w:spacing w:before="0" w:after="0"/>
              <w:ind w:left="367" w:hanging="284"/>
              <w:jc w:val="both"/>
              <w:rPr>
                <w:ins w:id="1926" w:author="Author"/>
                <w:rFonts w:eastAsia="Times New Roman" w:cs="Arial"/>
                <w:iCs/>
                <w:color w:val="000000"/>
                <w:kern w:val="0"/>
                <w:sz w:val="17"/>
                <w:szCs w:val="17"/>
                <w:u w:val="single"/>
                <w:lang w:val="es-ES_tradnl"/>
                <w14:ligatures w14:val="none"/>
              </w:rPr>
            </w:pPr>
            <w:ins w:id="1927" w:author="Author">
              <w:r w:rsidRPr="002C77E9">
                <w:rPr>
                  <w:color w:val="000000"/>
                  <w:sz w:val="17"/>
                  <w:u w:val="single"/>
                  <w:lang w:val="es-ES_tradnl"/>
                </w:rPr>
                <w:t>Número de registro/emisión</w:t>
              </w:r>
            </w:ins>
          </w:p>
          <w:p w14:paraId="5CE8C204" w14:textId="77777777" w:rsidR="00101D66" w:rsidRPr="002C77E9" w:rsidRDefault="00101D66" w:rsidP="00A62E1A">
            <w:pPr>
              <w:numPr>
                <w:ilvl w:val="0"/>
                <w:numId w:val="28"/>
              </w:numPr>
              <w:spacing w:before="0" w:after="0"/>
              <w:ind w:left="367" w:hanging="284"/>
              <w:jc w:val="both"/>
              <w:rPr>
                <w:ins w:id="1928" w:author="Author"/>
                <w:rFonts w:eastAsia="Times New Roman" w:cs="Arial"/>
                <w:iCs/>
                <w:color w:val="000000"/>
                <w:kern w:val="0"/>
                <w:sz w:val="17"/>
                <w:szCs w:val="17"/>
                <w:u w:val="single"/>
                <w:lang w:val="es-ES_tradnl"/>
                <w14:ligatures w14:val="none"/>
              </w:rPr>
            </w:pPr>
            <w:ins w:id="1929" w:author="Author">
              <w:r w:rsidRPr="002C77E9">
                <w:rPr>
                  <w:color w:val="000000"/>
                  <w:sz w:val="17"/>
                  <w:u w:val="single"/>
                  <w:lang w:val="es-ES_tradnl"/>
                </w:rPr>
                <w:t>Fecha de registro</w:t>
              </w:r>
            </w:ins>
          </w:p>
          <w:p w14:paraId="6867FF6C" w14:textId="77777777" w:rsidR="00101D66" w:rsidRPr="002C77E9" w:rsidRDefault="00101D66" w:rsidP="00A62E1A">
            <w:pPr>
              <w:numPr>
                <w:ilvl w:val="0"/>
                <w:numId w:val="28"/>
              </w:numPr>
              <w:spacing w:before="0" w:after="0"/>
              <w:ind w:left="367" w:hanging="284"/>
              <w:jc w:val="both"/>
              <w:rPr>
                <w:ins w:id="1930" w:author="Author"/>
                <w:rFonts w:eastAsia="Times New Roman" w:cs="Arial"/>
                <w:iCs/>
                <w:color w:val="000000"/>
                <w:kern w:val="0"/>
                <w:sz w:val="17"/>
                <w:szCs w:val="17"/>
                <w:u w:val="single"/>
                <w:lang w:val="es-ES_tradnl"/>
                <w14:ligatures w14:val="none"/>
              </w:rPr>
            </w:pPr>
            <w:ins w:id="1931" w:author="Author">
              <w:r w:rsidRPr="002C77E9">
                <w:rPr>
                  <w:color w:val="000000"/>
                  <w:sz w:val="17"/>
                  <w:u w:val="single"/>
                  <w:lang w:val="es-ES_tradnl"/>
                </w:rPr>
                <w:t>Tipo de marca (por ejemplo, marca denominativa, marca sonora, etc.)</w:t>
              </w:r>
            </w:ins>
          </w:p>
          <w:p w14:paraId="78BEC89E" w14:textId="77777777" w:rsidR="00101D66" w:rsidRPr="002C77E9" w:rsidRDefault="00101D66" w:rsidP="00A62E1A">
            <w:pPr>
              <w:numPr>
                <w:ilvl w:val="0"/>
                <w:numId w:val="28"/>
              </w:numPr>
              <w:spacing w:before="0" w:after="0"/>
              <w:ind w:left="367" w:hanging="284"/>
              <w:jc w:val="both"/>
              <w:rPr>
                <w:ins w:id="1932" w:author="Author"/>
                <w:rFonts w:eastAsia="Times New Roman" w:cs="Arial"/>
                <w:iCs/>
                <w:color w:val="000000"/>
                <w:kern w:val="0"/>
                <w:sz w:val="17"/>
                <w:szCs w:val="17"/>
                <w:u w:val="single"/>
                <w:lang w:val="es-ES_tradnl"/>
                <w14:ligatures w14:val="none"/>
              </w:rPr>
            </w:pPr>
            <w:ins w:id="1933" w:author="Author">
              <w:r w:rsidRPr="002C77E9">
                <w:rPr>
                  <w:color w:val="000000"/>
                  <w:sz w:val="17"/>
                  <w:u w:val="single"/>
                  <w:lang w:val="es-ES_tradnl"/>
                </w:rPr>
                <w:t>Clasificación de Niza</w:t>
              </w:r>
            </w:ins>
          </w:p>
          <w:p w14:paraId="4A23554D" w14:textId="77777777" w:rsidR="00101D66" w:rsidRPr="002C77E9" w:rsidRDefault="00101D66" w:rsidP="00A62E1A">
            <w:pPr>
              <w:numPr>
                <w:ilvl w:val="0"/>
                <w:numId w:val="28"/>
              </w:numPr>
              <w:spacing w:before="0" w:after="0"/>
              <w:ind w:left="367" w:hanging="284"/>
              <w:jc w:val="both"/>
              <w:rPr>
                <w:ins w:id="1934" w:author="Author"/>
                <w:rFonts w:eastAsia="Times New Roman" w:cs="Arial"/>
                <w:iCs/>
                <w:color w:val="000000"/>
                <w:kern w:val="0"/>
                <w:sz w:val="17"/>
                <w:szCs w:val="17"/>
                <w:u w:val="single"/>
                <w:lang w:val="es-ES_tradnl"/>
                <w14:ligatures w14:val="none"/>
              </w:rPr>
            </w:pPr>
            <w:ins w:id="1935" w:author="Author">
              <w:r w:rsidRPr="002C77E9">
                <w:rPr>
                  <w:color w:val="000000"/>
                  <w:sz w:val="17"/>
                  <w:u w:val="single"/>
                  <w:lang w:val="es-ES_tradnl"/>
                </w:rPr>
                <w:t>Productos y servicios</w:t>
              </w:r>
            </w:ins>
          </w:p>
          <w:p w14:paraId="488C4736" w14:textId="77777777" w:rsidR="00101D66" w:rsidRPr="002C77E9" w:rsidRDefault="00101D66" w:rsidP="00A62E1A">
            <w:pPr>
              <w:numPr>
                <w:ilvl w:val="0"/>
                <w:numId w:val="28"/>
              </w:numPr>
              <w:spacing w:before="0" w:after="0"/>
              <w:ind w:left="367" w:hanging="284"/>
              <w:jc w:val="both"/>
              <w:rPr>
                <w:ins w:id="1936" w:author="Author"/>
                <w:rFonts w:eastAsia="Times New Roman" w:cs="Arial"/>
                <w:iCs/>
                <w:color w:val="000000"/>
                <w:kern w:val="0"/>
                <w:sz w:val="17"/>
                <w:szCs w:val="17"/>
                <w:u w:val="single"/>
                <w:lang w:val="es-ES_tradnl"/>
                <w14:ligatures w14:val="none"/>
              </w:rPr>
            </w:pPr>
            <w:ins w:id="1937" w:author="Author">
              <w:r w:rsidRPr="002C77E9">
                <w:rPr>
                  <w:color w:val="000000"/>
                  <w:sz w:val="17"/>
                  <w:u w:val="single"/>
                  <w:lang w:val="es-ES_tradnl"/>
                </w:rPr>
                <w:t>Base de presentación</w:t>
              </w:r>
            </w:ins>
          </w:p>
          <w:p w14:paraId="4894AD19" w14:textId="77777777" w:rsidR="00101D66" w:rsidRPr="002C77E9" w:rsidRDefault="00101D66" w:rsidP="00A62E1A">
            <w:pPr>
              <w:numPr>
                <w:ilvl w:val="0"/>
                <w:numId w:val="28"/>
              </w:numPr>
              <w:spacing w:before="0" w:after="0"/>
              <w:ind w:left="367" w:hanging="284"/>
              <w:jc w:val="both"/>
              <w:rPr>
                <w:ins w:id="1938" w:author="Author"/>
                <w:rFonts w:eastAsia="Times New Roman" w:cs="Arial"/>
                <w:iCs/>
                <w:color w:val="000000"/>
                <w:kern w:val="0"/>
                <w:sz w:val="17"/>
                <w:szCs w:val="17"/>
                <w:u w:val="single"/>
                <w:lang w:val="es-ES_tradnl"/>
                <w14:ligatures w14:val="none"/>
              </w:rPr>
            </w:pPr>
            <w:ins w:id="1939" w:author="Author">
              <w:r w:rsidRPr="002C77E9">
                <w:rPr>
                  <w:color w:val="000000"/>
                  <w:sz w:val="17"/>
                  <w:u w:val="single"/>
                  <w:lang w:val="es-ES_tradnl"/>
                </w:rPr>
                <w:t>Representación de la marca (2D)</w:t>
              </w:r>
            </w:ins>
          </w:p>
          <w:p w14:paraId="0AC160B1" w14:textId="77777777" w:rsidR="00101D66" w:rsidRPr="002C77E9" w:rsidRDefault="00101D66" w:rsidP="00A62E1A">
            <w:pPr>
              <w:numPr>
                <w:ilvl w:val="0"/>
                <w:numId w:val="28"/>
              </w:numPr>
              <w:spacing w:before="0" w:after="0"/>
              <w:ind w:left="367" w:hanging="284"/>
              <w:jc w:val="both"/>
              <w:rPr>
                <w:ins w:id="1940" w:author="Author"/>
                <w:rFonts w:eastAsia="Times New Roman" w:cs="Arial"/>
                <w:iCs/>
                <w:color w:val="000000"/>
                <w:kern w:val="0"/>
                <w:sz w:val="17"/>
                <w:szCs w:val="17"/>
                <w:u w:val="single"/>
                <w:lang w:val="es-ES_tradnl"/>
                <w14:ligatures w14:val="none"/>
              </w:rPr>
            </w:pPr>
            <w:ins w:id="1941" w:author="Author">
              <w:r w:rsidRPr="002C77E9">
                <w:rPr>
                  <w:color w:val="000000"/>
                  <w:sz w:val="17"/>
                  <w:u w:val="single"/>
                  <w:lang w:val="es-ES_tradnl"/>
                </w:rPr>
                <w:t>Enlaces a archivos multimedia (archivos 3D, MP3/MP4)</w:t>
              </w:r>
            </w:ins>
          </w:p>
        </w:tc>
      </w:tr>
      <w:tr w:rsidR="00101D66" w:rsidRPr="002C77E9" w14:paraId="30A3A002" w14:textId="77777777" w:rsidTr="00A62E1A">
        <w:trPr>
          <w:trHeight w:val="15"/>
          <w:ins w:id="1942" w:author="Author"/>
        </w:trPr>
        <w:tc>
          <w:tcPr>
            <w:tcW w:w="2872" w:type="dxa"/>
            <w:vMerge/>
          </w:tcPr>
          <w:p w14:paraId="20A31852" w14:textId="77777777" w:rsidR="00101D66" w:rsidRPr="002C77E9" w:rsidRDefault="00101D66" w:rsidP="00A62E1A">
            <w:pPr>
              <w:rPr>
                <w:ins w:id="1943" w:author="Author"/>
                <w:rFonts w:eastAsia="SimSun" w:cs="Arial"/>
                <w:b/>
                <w:bCs/>
                <w:color w:val="000000"/>
                <w:kern w:val="0"/>
                <w:sz w:val="17"/>
                <w:szCs w:val="17"/>
                <w:u w:val="single"/>
                <w:lang w:val="es-ES_tradnl" w:eastAsia="zh-CN"/>
                <w14:ligatures w14:val="none"/>
              </w:rPr>
            </w:pPr>
          </w:p>
        </w:tc>
        <w:tc>
          <w:tcPr>
            <w:tcW w:w="2736" w:type="dxa"/>
            <w:tcBorders>
              <w:top w:val="single" w:sz="6" w:space="0" w:color="auto"/>
              <w:left w:val="single" w:sz="6" w:space="0" w:color="auto"/>
              <w:bottom w:val="single" w:sz="6" w:space="0" w:color="auto"/>
              <w:right w:val="single" w:sz="6" w:space="0" w:color="auto"/>
            </w:tcBorders>
          </w:tcPr>
          <w:p w14:paraId="2BE8C693" w14:textId="77777777" w:rsidR="00101D66" w:rsidRPr="002C77E9" w:rsidRDefault="00101D66" w:rsidP="00A62E1A">
            <w:pPr>
              <w:spacing w:before="0" w:after="0"/>
              <w:jc w:val="both"/>
              <w:rPr>
                <w:ins w:id="1944" w:author="Author"/>
                <w:rFonts w:eastAsia="Times New Roman" w:cs="Arial"/>
                <w:iCs/>
                <w:color w:val="000000"/>
                <w:kern w:val="0"/>
                <w:sz w:val="17"/>
                <w:szCs w:val="17"/>
                <w:u w:val="single"/>
                <w:lang w:val="es-ES_tradnl"/>
                <w14:ligatures w14:val="none"/>
              </w:rPr>
            </w:pPr>
            <w:ins w:id="1945" w:author="Author">
              <w:r w:rsidRPr="002C77E9">
                <w:rPr>
                  <w:color w:val="000000"/>
                  <w:sz w:val="17"/>
                  <w:u w:val="single"/>
                  <w:lang w:val="es-ES_tradnl" w:eastAsia="en-GB"/>
                </w:rPr>
                <w:t>EM_018975509_20221201 _</w:t>
              </w:r>
              <w:proofErr w:type="spellStart"/>
              <w:proofErr w:type="gramStart"/>
              <w:r w:rsidRPr="002C77E9">
                <w:rPr>
                  <w:color w:val="000000"/>
                  <w:sz w:val="17"/>
                  <w:u w:val="single"/>
                  <w:lang w:val="es-ES_tradnl" w:eastAsia="en-GB"/>
                </w:rPr>
                <w:t>Representation</w:t>
              </w:r>
              <w:proofErr w:type="spellEnd"/>
              <w:r w:rsidRPr="002C77E9">
                <w:rPr>
                  <w:color w:val="000000"/>
                  <w:sz w:val="17"/>
                  <w:u w:val="single"/>
                  <w:lang w:val="es-ES_tradnl" w:eastAsia="en-GB"/>
                </w:rPr>
                <w:t>.&lt;</w:t>
              </w:r>
              <w:proofErr w:type="gramEnd"/>
              <w:r w:rsidRPr="002C77E9">
                <w:rPr>
                  <w:color w:val="000000"/>
                  <w:sz w:val="17"/>
                  <w:u w:val="single"/>
                  <w:lang w:val="es-ES_tradnl" w:eastAsia="en-GB"/>
                </w:rPr>
                <w:t xml:space="preserve">file </w:t>
              </w:r>
              <w:proofErr w:type="spellStart"/>
              <w:r w:rsidRPr="002C77E9">
                <w:rPr>
                  <w:color w:val="000000"/>
                  <w:sz w:val="17"/>
                  <w:u w:val="single"/>
                  <w:lang w:val="es-ES_tradnl" w:eastAsia="en-GB"/>
                </w:rPr>
                <w:t>extension</w:t>
              </w:r>
              <w:proofErr w:type="spellEnd"/>
              <w:r w:rsidRPr="002C77E9">
                <w:rPr>
                  <w:color w:val="000000"/>
                  <w:sz w:val="17"/>
                  <w:u w:val="single"/>
                  <w:lang w:val="es-ES_tradnl" w:eastAsia="en-GB"/>
                </w:rPr>
                <w:t>&gt;</w:t>
              </w:r>
            </w:ins>
          </w:p>
        </w:tc>
        <w:tc>
          <w:tcPr>
            <w:tcW w:w="4402" w:type="dxa"/>
            <w:tcBorders>
              <w:top w:val="single" w:sz="6" w:space="0" w:color="auto"/>
              <w:left w:val="single" w:sz="6" w:space="0" w:color="auto"/>
              <w:bottom w:val="single" w:sz="6" w:space="0" w:color="auto"/>
              <w:right w:val="single" w:sz="6" w:space="0" w:color="auto"/>
            </w:tcBorders>
            <w:vAlign w:val="center"/>
          </w:tcPr>
          <w:p w14:paraId="1C16C581" w14:textId="77777777" w:rsidR="00101D66" w:rsidRPr="002C77E9" w:rsidRDefault="00101D66" w:rsidP="00A62E1A">
            <w:pPr>
              <w:spacing w:before="0" w:after="0"/>
              <w:jc w:val="both"/>
              <w:rPr>
                <w:ins w:id="1946" w:author="Author"/>
                <w:rFonts w:eastAsia="Times New Roman" w:cs="Arial"/>
                <w:iCs/>
                <w:color w:val="000000"/>
                <w:kern w:val="0"/>
                <w:sz w:val="17"/>
                <w:szCs w:val="17"/>
                <w:u w:val="single"/>
                <w:lang w:val="es-ES_tradnl"/>
                <w14:ligatures w14:val="none"/>
              </w:rPr>
            </w:pPr>
            <w:ins w:id="1947" w:author="Author">
              <w:r w:rsidRPr="002C77E9">
                <w:rPr>
                  <w:color w:val="000000"/>
                  <w:sz w:val="17"/>
                  <w:u w:val="single"/>
                  <w:lang w:val="es-ES_tradnl"/>
                </w:rPr>
                <w:t>Archivos que no pueden representarse en PDF, como los formatos 3D, MP3/MP4 para marcas sonoras o MPEG/AVI para marcas multimedia. Cuando estos archivos sean necesarios para la presentación, deberán incluirse en el paquete de datos del documento de prioridad.</w:t>
              </w:r>
            </w:ins>
          </w:p>
        </w:tc>
      </w:tr>
      <w:tr w:rsidR="00101D66" w:rsidRPr="002C77E9" w14:paraId="74E15F90" w14:textId="77777777" w:rsidTr="00A62E1A">
        <w:trPr>
          <w:trHeight w:val="15"/>
          <w:ins w:id="1948" w:author="Author"/>
        </w:trPr>
        <w:tc>
          <w:tcPr>
            <w:tcW w:w="2872" w:type="dxa"/>
            <w:vMerge w:val="restart"/>
            <w:tcBorders>
              <w:top w:val="single" w:sz="6" w:space="0" w:color="auto"/>
              <w:left w:val="single" w:sz="6" w:space="0" w:color="auto"/>
              <w:right w:val="single" w:sz="6" w:space="0" w:color="auto"/>
            </w:tcBorders>
          </w:tcPr>
          <w:p w14:paraId="103E44C5" w14:textId="77777777" w:rsidR="00101D66" w:rsidRPr="002C77E9" w:rsidRDefault="00101D66" w:rsidP="00A62E1A">
            <w:pPr>
              <w:rPr>
                <w:ins w:id="1949" w:author="Author"/>
                <w:rFonts w:eastAsia="SimSun" w:cs="Arial"/>
                <w:b/>
                <w:bCs/>
                <w:color w:val="000000"/>
                <w:kern w:val="0"/>
                <w:sz w:val="17"/>
                <w:szCs w:val="17"/>
                <w:u w:val="single"/>
                <w:lang w:val="es-ES_tradnl"/>
                <w14:ligatures w14:val="none"/>
              </w:rPr>
            </w:pPr>
            <w:ins w:id="1950" w:author="Author">
              <w:r w:rsidRPr="002C77E9">
                <w:rPr>
                  <w:b/>
                  <w:color w:val="000000"/>
                  <w:sz w:val="17"/>
                  <w:u w:val="single"/>
                  <w:lang w:val="es-ES_tradnl" w:eastAsia="zh-CN"/>
                </w:rPr>
                <w:t>/</w:t>
              </w:r>
              <w:proofErr w:type="spellStart"/>
              <w:r w:rsidRPr="002C77E9">
                <w:rPr>
                  <w:b/>
                  <w:color w:val="000000"/>
                  <w:sz w:val="17"/>
                  <w:u w:val="single"/>
                  <w:lang w:val="es-ES_tradnl" w:eastAsia="zh-CN"/>
                </w:rPr>
                <w:t>SupplementaryArtifacts</w:t>
              </w:r>
              <w:proofErr w:type="spellEnd"/>
              <w:r w:rsidRPr="002C77E9">
                <w:rPr>
                  <w:u w:val="single"/>
                  <w:lang w:val="es-ES_tradnl"/>
                </w:rPr>
                <w:t> </w:t>
              </w:r>
            </w:ins>
          </w:p>
        </w:tc>
        <w:tc>
          <w:tcPr>
            <w:tcW w:w="2736" w:type="dxa"/>
            <w:tcBorders>
              <w:top w:val="single" w:sz="6" w:space="0" w:color="auto"/>
              <w:left w:val="single" w:sz="6" w:space="0" w:color="auto"/>
              <w:bottom w:val="single" w:sz="6" w:space="0" w:color="auto"/>
              <w:right w:val="single" w:sz="6" w:space="0" w:color="auto"/>
            </w:tcBorders>
          </w:tcPr>
          <w:p w14:paraId="3FE0FD74" w14:textId="77777777" w:rsidR="00101D66" w:rsidRPr="002C77E9" w:rsidRDefault="00101D66" w:rsidP="00A62E1A">
            <w:pPr>
              <w:spacing w:before="0" w:after="0"/>
              <w:jc w:val="both"/>
              <w:rPr>
                <w:ins w:id="1951" w:author="Author"/>
                <w:rFonts w:eastAsia="Times New Roman" w:cs="Arial"/>
                <w:iCs/>
                <w:color w:val="000000"/>
                <w:kern w:val="0"/>
                <w:sz w:val="17"/>
                <w:szCs w:val="17"/>
                <w:u w:val="single"/>
                <w:lang w:val="es-ES_tradnl" w:eastAsia="en-GB"/>
                <w14:ligatures w14:val="none"/>
              </w:rPr>
            </w:pPr>
          </w:p>
        </w:tc>
        <w:tc>
          <w:tcPr>
            <w:tcW w:w="4402" w:type="dxa"/>
            <w:tcBorders>
              <w:top w:val="single" w:sz="6" w:space="0" w:color="auto"/>
              <w:left w:val="single" w:sz="6" w:space="0" w:color="auto"/>
              <w:bottom w:val="single" w:sz="6" w:space="0" w:color="auto"/>
              <w:right w:val="single" w:sz="6" w:space="0" w:color="auto"/>
            </w:tcBorders>
          </w:tcPr>
          <w:p w14:paraId="35681459" w14:textId="77777777" w:rsidR="00101D66" w:rsidRPr="002C77E9" w:rsidRDefault="00101D66" w:rsidP="00A62E1A">
            <w:pPr>
              <w:spacing w:before="0" w:after="0"/>
              <w:jc w:val="both"/>
              <w:rPr>
                <w:ins w:id="1952" w:author="Author"/>
                <w:rFonts w:eastAsia="Times New Roman" w:cs="Arial"/>
                <w:iCs/>
                <w:color w:val="000000"/>
                <w:kern w:val="0"/>
                <w:sz w:val="17"/>
                <w:szCs w:val="17"/>
                <w:u w:val="single"/>
                <w:lang w:val="es-ES_tradnl"/>
                <w14:ligatures w14:val="none"/>
              </w:rPr>
            </w:pPr>
            <w:ins w:id="1953" w:author="Author">
              <w:r w:rsidRPr="002C77E9">
                <w:rPr>
                  <w:color w:val="000000"/>
                  <w:sz w:val="17"/>
                  <w:u w:val="single"/>
                  <w:lang w:val="es-ES_tradnl"/>
                </w:rPr>
                <w:t>Documentos intermedios (por ejemplo, notificación de cambio de nombre del solicitante, modificaciones por escrito)</w:t>
              </w:r>
            </w:ins>
          </w:p>
        </w:tc>
      </w:tr>
      <w:tr w:rsidR="00101D66" w:rsidRPr="002C77E9" w14:paraId="4D20EA09" w14:textId="77777777" w:rsidTr="00A62E1A">
        <w:trPr>
          <w:trHeight w:val="53"/>
          <w:ins w:id="1954" w:author="Author"/>
        </w:trPr>
        <w:tc>
          <w:tcPr>
            <w:tcW w:w="2872" w:type="dxa"/>
            <w:vMerge/>
          </w:tcPr>
          <w:p w14:paraId="051C113A" w14:textId="77777777" w:rsidR="00101D66" w:rsidRPr="002C77E9" w:rsidRDefault="00101D66" w:rsidP="00A62E1A">
            <w:pPr>
              <w:rPr>
                <w:ins w:id="1955" w:author="Author"/>
                <w:rFonts w:eastAsia="SimSun" w:cs="Arial"/>
                <w:b/>
                <w:bCs/>
                <w:color w:val="000000"/>
                <w:kern w:val="0"/>
                <w:sz w:val="17"/>
                <w:szCs w:val="17"/>
                <w:u w:val="single"/>
                <w:lang w:val="es-ES_tradnl" w:eastAsia="zh-CN"/>
                <w14:ligatures w14:val="none"/>
              </w:rPr>
            </w:pPr>
          </w:p>
        </w:tc>
        <w:tc>
          <w:tcPr>
            <w:tcW w:w="2736" w:type="dxa"/>
            <w:tcBorders>
              <w:top w:val="single" w:sz="6" w:space="0" w:color="auto"/>
              <w:left w:val="single" w:sz="6" w:space="0" w:color="auto"/>
              <w:bottom w:val="single" w:sz="6" w:space="0" w:color="auto"/>
              <w:right w:val="single" w:sz="6" w:space="0" w:color="auto"/>
            </w:tcBorders>
          </w:tcPr>
          <w:p w14:paraId="20CD7F91" w14:textId="77777777" w:rsidR="00101D66" w:rsidRPr="002C77E9" w:rsidRDefault="00101D66" w:rsidP="00A62E1A">
            <w:pPr>
              <w:spacing w:before="0" w:after="0"/>
              <w:jc w:val="both"/>
              <w:rPr>
                <w:ins w:id="1956" w:author="Author"/>
                <w:rFonts w:eastAsia="Times New Roman" w:cs="Arial"/>
                <w:iCs/>
                <w:color w:val="000000"/>
                <w:kern w:val="0"/>
                <w:sz w:val="17"/>
                <w:szCs w:val="17"/>
                <w:u w:val="single"/>
                <w:lang w:val="es-ES_tradnl" w:eastAsia="en-GB"/>
                <w14:ligatures w14:val="none"/>
              </w:rPr>
            </w:pPr>
          </w:p>
        </w:tc>
        <w:tc>
          <w:tcPr>
            <w:tcW w:w="4402" w:type="dxa"/>
            <w:tcBorders>
              <w:top w:val="single" w:sz="6" w:space="0" w:color="auto"/>
              <w:left w:val="single" w:sz="6" w:space="0" w:color="auto"/>
              <w:bottom w:val="single" w:sz="6" w:space="0" w:color="auto"/>
              <w:right w:val="single" w:sz="6" w:space="0" w:color="auto"/>
            </w:tcBorders>
          </w:tcPr>
          <w:p w14:paraId="06A39893" w14:textId="77777777" w:rsidR="00101D66" w:rsidRPr="002C77E9" w:rsidRDefault="00101D66" w:rsidP="00A62E1A">
            <w:pPr>
              <w:spacing w:before="0" w:after="0"/>
              <w:jc w:val="both"/>
              <w:rPr>
                <w:ins w:id="1957" w:author="Author"/>
                <w:rFonts w:eastAsia="Times New Roman" w:cs="Arial"/>
                <w:iCs/>
                <w:color w:val="000000"/>
                <w:kern w:val="0"/>
                <w:sz w:val="17"/>
                <w:szCs w:val="17"/>
                <w:u w:val="single"/>
                <w:lang w:val="es-ES_tradnl"/>
                <w14:ligatures w14:val="none"/>
              </w:rPr>
            </w:pPr>
            <w:ins w:id="1958" w:author="Author">
              <w:r w:rsidRPr="002C77E9">
                <w:rPr>
                  <w:color w:val="000000"/>
                  <w:sz w:val="17"/>
                  <w:u w:val="single"/>
                  <w:lang w:val="es-ES_tradnl"/>
                </w:rPr>
                <w:t>Se pueden proporcionar archivos multimedia o los enlaces correspondientes.</w:t>
              </w:r>
            </w:ins>
          </w:p>
        </w:tc>
      </w:tr>
    </w:tbl>
    <w:p w14:paraId="4560FBC5" w14:textId="02BF42AD" w:rsidR="00760562" w:rsidRPr="002C77E9" w:rsidRDefault="00101D66" w:rsidP="00101D66">
      <w:pPr>
        <w:autoSpaceDE w:val="0"/>
        <w:autoSpaceDN w:val="0"/>
        <w:adjustRightInd w:val="0"/>
        <w:spacing w:before="0" w:after="120"/>
        <w:jc w:val="center"/>
        <w:outlineLvl w:val="0"/>
        <w:rPr>
          <w:rFonts w:eastAsia="Times New Roman" w:cs="Arial"/>
          <w:kern w:val="0"/>
          <w:sz w:val="17"/>
          <w:szCs w:val="17"/>
          <w:lang w:val="es-ES_tradnl"/>
          <w14:ligatures w14:val="none"/>
        </w:rPr>
      </w:pPr>
      <w:r w:rsidRPr="002C77E9">
        <w:rPr>
          <w:rFonts w:eastAsia="Times New Roman" w:cs="Arial"/>
          <w:kern w:val="0"/>
          <w:sz w:val="17"/>
          <w:szCs w:val="17"/>
          <w:lang w:val="es-ES_tradnl"/>
          <w14:ligatures w14:val="none"/>
        </w:rPr>
        <w:t xml:space="preserve"> </w:t>
      </w:r>
    </w:p>
    <w:p w14:paraId="0EA31DE0" w14:textId="27F7B7DB" w:rsidR="00301EAE" w:rsidRPr="002C77E9" w:rsidRDefault="00301EAE" w:rsidP="008514E6">
      <w:pPr>
        <w:ind w:left="5533"/>
        <w:jc w:val="center"/>
        <w:rPr>
          <w:rFonts w:cs="Arial"/>
          <w:b/>
          <w:color w:val="000000"/>
          <w:kern w:val="0"/>
          <w:lang w:val="es-ES_tradnl"/>
          <w14:ligatures w14:val="none"/>
        </w:rPr>
      </w:pPr>
      <w:r w:rsidRPr="002C77E9">
        <w:rPr>
          <w:lang w:val="es-ES_tradnl"/>
        </w:rPr>
        <w:t>[Sigue el Anexo III de la Norma</w:t>
      </w:r>
      <w:r w:rsidR="002C77E9" w:rsidRPr="002C77E9">
        <w:rPr>
          <w:lang w:val="es-ES_tradnl"/>
        </w:rPr>
        <w:t> </w:t>
      </w:r>
      <w:r w:rsidRPr="002C77E9">
        <w:rPr>
          <w:lang w:val="es-ES_tradnl"/>
        </w:rPr>
        <w:t>ST.92]</w:t>
      </w:r>
    </w:p>
    <w:p w14:paraId="158EBAE6" w14:textId="6B1B33F0" w:rsidR="0036647B" w:rsidRPr="002C77E9" w:rsidRDefault="00301EAE" w:rsidP="00821E18">
      <w:pPr>
        <w:autoSpaceDE w:val="0"/>
        <w:autoSpaceDN w:val="0"/>
        <w:adjustRightInd w:val="0"/>
        <w:spacing w:before="0" w:after="0" w:line="360" w:lineRule="auto"/>
        <w:jc w:val="center"/>
        <w:outlineLvl w:val="0"/>
        <w:rPr>
          <w:rFonts w:eastAsia="SimSun" w:cs="Arial"/>
          <w:b/>
          <w:bCs/>
          <w:color w:val="000000"/>
          <w:kern w:val="0"/>
          <w:sz w:val="17"/>
          <w:szCs w:val="17"/>
          <w:lang w:val="es-ES_tradnl"/>
          <w14:ligatures w14:val="none"/>
        </w:rPr>
      </w:pPr>
      <w:r w:rsidRPr="002C77E9">
        <w:rPr>
          <w:lang w:val="es-ES_tradnl"/>
        </w:rPr>
        <w:br w:type="page"/>
      </w:r>
      <w:bookmarkStart w:id="1959" w:name="_Toc198822813"/>
      <w:bookmarkStart w:id="1960" w:name="_Toc203552061"/>
      <w:bookmarkStart w:id="1961" w:name="_Toc211324047"/>
      <w:bookmarkStart w:id="1962" w:name="_Toc211443167"/>
      <w:bookmarkStart w:id="1963" w:name="_Toc211443362"/>
      <w:bookmarkStart w:id="1964" w:name="_Toc213229653"/>
      <w:bookmarkStart w:id="1965" w:name="_Toc180400506"/>
      <w:r w:rsidRPr="002C77E9">
        <w:rPr>
          <w:b/>
          <w:color w:val="000000"/>
          <w:sz w:val="17"/>
          <w:lang w:val="es-ES_tradnl"/>
        </w:rPr>
        <w:lastRenderedPageBreak/>
        <w:t>ANEXO III</w:t>
      </w:r>
      <w:bookmarkEnd w:id="1741"/>
      <w:bookmarkEnd w:id="1959"/>
      <w:bookmarkEnd w:id="1960"/>
      <w:bookmarkEnd w:id="1961"/>
      <w:bookmarkEnd w:id="1962"/>
      <w:bookmarkEnd w:id="1963"/>
      <w:bookmarkEnd w:id="1964"/>
      <w:bookmarkEnd w:id="1965"/>
      <w:r w:rsidRPr="002C77E9">
        <w:rPr>
          <w:b/>
          <w:color w:val="000000"/>
          <w:sz w:val="17"/>
          <w:lang w:val="es-ES_tradnl"/>
        </w:rPr>
        <w:t xml:space="preserve"> </w:t>
      </w:r>
    </w:p>
    <w:p w14:paraId="0B8F232A" w14:textId="77777777" w:rsidR="0036647B" w:rsidRPr="002C77E9" w:rsidRDefault="0036647B" w:rsidP="00FE3CC5">
      <w:pPr>
        <w:rPr>
          <w:rFonts w:cs="Arial"/>
          <w:sz w:val="17"/>
          <w:szCs w:val="17"/>
          <w:lang w:val="es-ES_tradnl"/>
        </w:rPr>
      </w:pPr>
    </w:p>
    <w:p w14:paraId="5AA815F3" w14:textId="27F4FCEB" w:rsidR="00821E18" w:rsidRPr="002C77E9" w:rsidRDefault="00821E18" w:rsidP="00821E18">
      <w:pPr>
        <w:autoSpaceDE w:val="0"/>
        <w:autoSpaceDN w:val="0"/>
        <w:adjustRightInd w:val="0"/>
        <w:spacing w:before="0" w:after="0" w:line="360" w:lineRule="auto"/>
        <w:jc w:val="center"/>
        <w:outlineLvl w:val="0"/>
        <w:rPr>
          <w:rFonts w:eastAsia="SimSun" w:cs="Arial"/>
          <w:color w:val="000000"/>
          <w:kern w:val="0"/>
          <w:sz w:val="17"/>
          <w:szCs w:val="17"/>
          <w:lang w:val="es-ES_tradnl"/>
          <w14:ligatures w14:val="none"/>
        </w:rPr>
      </w:pPr>
      <w:bookmarkStart w:id="1966" w:name="_Toc198822814"/>
      <w:bookmarkStart w:id="1967" w:name="_Toc203552062"/>
      <w:bookmarkStart w:id="1968" w:name="_Toc180148837"/>
      <w:bookmarkStart w:id="1969" w:name="_Toc211324048"/>
      <w:bookmarkStart w:id="1970" w:name="_Toc211443168"/>
      <w:bookmarkStart w:id="1971" w:name="_Toc211443363"/>
      <w:bookmarkStart w:id="1972" w:name="_Toc213229654"/>
      <w:bookmarkStart w:id="1973" w:name="_Toc180400507"/>
      <w:r w:rsidRPr="002C77E9">
        <w:rPr>
          <w:color w:val="000000"/>
          <w:sz w:val="17"/>
          <w:lang w:val="es-ES_tradnl"/>
        </w:rPr>
        <w:t>EJEMPLO DE CODIFICACIÓN DEL PAQUETE DE DATOS DE DOCUMENTOS DE PRIORIDAD ENVIADO DIRECTAMENTE A LOS SOLICITANTES</w:t>
      </w:r>
      <w:bookmarkEnd w:id="1966"/>
      <w:bookmarkEnd w:id="1967"/>
      <w:bookmarkEnd w:id="1968"/>
      <w:bookmarkEnd w:id="1969"/>
      <w:bookmarkEnd w:id="1970"/>
      <w:bookmarkEnd w:id="1971"/>
      <w:bookmarkEnd w:id="1972"/>
      <w:bookmarkEnd w:id="1973"/>
    </w:p>
    <w:p w14:paraId="7D5EF359" w14:textId="77777777" w:rsidR="00821E18" w:rsidRPr="002C77E9" w:rsidRDefault="00821E18" w:rsidP="00821E18">
      <w:pPr>
        <w:widowControl w:val="0"/>
        <w:kinsoku w:val="0"/>
        <w:spacing w:before="0" w:after="0"/>
        <w:jc w:val="center"/>
        <w:rPr>
          <w:rFonts w:eastAsia="Times New Roman" w:cs="Arial"/>
          <w:i/>
          <w:kern w:val="0"/>
          <w:sz w:val="17"/>
          <w:szCs w:val="17"/>
          <w:lang w:val="es-ES_tradnl"/>
          <w14:ligatures w14:val="none"/>
        </w:rPr>
      </w:pPr>
    </w:p>
    <w:p w14:paraId="3EAAA900" w14:textId="0CA30D77" w:rsidR="00821E18" w:rsidRPr="002C77E9" w:rsidRDefault="00821E18" w:rsidP="00821E18">
      <w:pPr>
        <w:widowControl w:val="0"/>
        <w:kinsoku w:val="0"/>
        <w:spacing w:before="0" w:after="0"/>
        <w:jc w:val="center"/>
        <w:rPr>
          <w:rFonts w:eastAsia="Times New Roman" w:cs="Arial"/>
          <w:i/>
          <w:kern w:val="0"/>
          <w:sz w:val="17"/>
          <w:szCs w:val="17"/>
          <w:lang w:val="es-ES_tradnl"/>
          <w14:ligatures w14:val="none"/>
        </w:rPr>
      </w:pPr>
      <w:r w:rsidRPr="002C77E9">
        <w:rPr>
          <w:i/>
          <w:sz w:val="17"/>
          <w:lang w:val="es-ES_tradnl"/>
        </w:rPr>
        <w:t xml:space="preserve">Versión </w:t>
      </w:r>
      <w:del w:id="1974" w:author="Author">
        <w:r w:rsidRPr="002C77E9">
          <w:rPr>
            <w:i/>
            <w:sz w:val="17"/>
            <w:lang w:val="es-ES_tradnl"/>
          </w:rPr>
          <w:delText>1</w:delText>
        </w:r>
      </w:del>
      <w:ins w:id="1975" w:author="Author">
        <w:r w:rsidRPr="002C77E9">
          <w:rPr>
            <w:i/>
            <w:sz w:val="17"/>
            <w:lang w:val="es-ES_tradnl"/>
          </w:rPr>
          <w:t>2</w:t>
        </w:r>
      </w:ins>
      <w:r w:rsidRPr="002C77E9">
        <w:rPr>
          <w:i/>
          <w:sz w:val="17"/>
          <w:lang w:val="es-ES_tradnl"/>
        </w:rPr>
        <w:t>.0</w:t>
      </w:r>
    </w:p>
    <w:p w14:paraId="34222EA8" w14:textId="77777777" w:rsidR="00821E18" w:rsidRPr="002C77E9" w:rsidRDefault="00821E18" w:rsidP="00821E18">
      <w:pPr>
        <w:widowControl w:val="0"/>
        <w:kinsoku w:val="0"/>
        <w:spacing w:before="0" w:after="0"/>
        <w:jc w:val="center"/>
        <w:rPr>
          <w:rFonts w:eastAsia="Times New Roman" w:cs="Arial"/>
          <w:i/>
          <w:kern w:val="0"/>
          <w:sz w:val="17"/>
          <w:szCs w:val="17"/>
          <w:lang w:val="es-ES_tradnl"/>
          <w14:ligatures w14:val="none"/>
        </w:rPr>
      </w:pPr>
    </w:p>
    <w:p w14:paraId="49CE54A5" w14:textId="7AEDADF1" w:rsidR="00821E18" w:rsidRPr="002C77E9" w:rsidRDefault="00A04383" w:rsidP="00821E18">
      <w:pPr>
        <w:widowControl w:val="0"/>
        <w:kinsoku w:val="0"/>
        <w:spacing w:before="0" w:after="0"/>
        <w:jc w:val="center"/>
        <w:rPr>
          <w:rFonts w:eastAsia="Times New Roman" w:cs="Arial"/>
          <w:i/>
          <w:kern w:val="0"/>
          <w:sz w:val="17"/>
          <w:szCs w:val="17"/>
          <w:lang w:val="es-ES_tradnl"/>
          <w14:ligatures w14:val="none"/>
        </w:rPr>
      </w:pPr>
      <w:r w:rsidRPr="002C77E9">
        <w:rPr>
          <w:i/>
          <w:sz w:val="17"/>
          <w:lang w:val="es-ES_tradnl"/>
        </w:rPr>
        <w:t>Propuesta presentada para su aprobación en la decimotercera sesión del Comité de Normas Técnicas de la OMPI (CWS)</w:t>
      </w:r>
    </w:p>
    <w:p w14:paraId="05B9599B" w14:textId="0B36FD5A" w:rsidR="00D17751" w:rsidRPr="002C77E9" w:rsidRDefault="00D17751" w:rsidP="00821E18">
      <w:pPr>
        <w:widowControl w:val="0"/>
        <w:kinsoku w:val="0"/>
        <w:spacing w:before="0" w:after="0"/>
        <w:jc w:val="center"/>
        <w:rPr>
          <w:rFonts w:eastAsia="SimSun" w:cs="Arial"/>
          <w:i/>
          <w:kern w:val="0"/>
          <w:sz w:val="17"/>
          <w:szCs w:val="17"/>
          <w:lang w:val="es-ES_tradnl" w:eastAsia="zh-CN"/>
          <w14:ligatures w14:val="none"/>
        </w:rPr>
      </w:pPr>
    </w:p>
    <w:p w14:paraId="01B60665" w14:textId="77777777" w:rsidR="007662C7" w:rsidRPr="002C77E9" w:rsidRDefault="007662C7" w:rsidP="007662C7">
      <w:pPr>
        <w:widowControl w:val="0"/>
        <w:kinsoku w:val="0"/>
        <w:spacing w:before="0" w:after="0"/>
        <w:rPr>
          <w:rFonts w:eastAsia="SimSun" w:cs="Arial"/>
          <w:kern w:val="0"/>
          <w:sz w:val="17"/>
          <w:szCs w:val="17"/>
          <w:lang w:val="es-ES_tradnl" w:eastAsia="zh-CN"/>
          <w14:ligatures w14:val="none"/>
        </w:rPr>
      </w:pPr>
    </w:p>
    <w:p w14:paraId="784C4ECF" w14:textId="07C89953" w:rsidR="005B2F62" w:rsidRPr="002C77E9" w:rsidRDefault="005B2F62" w:rsidP="005B2F62">
      <w:pPr>
        <w:keepLines/>
        <w:tabs>
          <w:tab w:val="left" w:pos="567"/>
        </w:tabs>
        <w:spacing w:before="0" w:after="170"/>
        <w:rPr>
          <w:rFonts w:eastAsia="Times New Roman" w:cs="Arial"/>
          <w:kern w:val="0"/>
          <w:sz w:val="17"/>
          <w:szCs w:val="17"/>
          <w:lang w:val="es-ES_tradnl"/>
          <w14:ligatures w14:val="none"/>
        </w:rPr>
      </w:pPr>
      <w:r w:rsidRPr="002C77E9">
        <w:rPr>
          <w:sz w:val="17"/>
          <w:lang w:val="es-ES_tradnl"/>
        </w:rPr>
        <w:t>1.</w:t>
      </w:r>
      <w:r w:rsidRPr="002C77E9">
        <w:rPr>
          <w:sz w:val="17"/>
          <w:lang w:val="es-ES_tradnl"/>
        </w:rPr>
        <w:tab/>
        <w:t>En el Anexo III figura un ejemplo de codificación del archivo zip del paquete de datos de documentos de prioridad cuando una Oficina proveedora envía el archivo directamente al solicitante.</w:t>
      </w:r>
      <w:r w:rsidR="000A2ACD" w:rsidRPr="002C77E9">
        <w:rPr>
          <w:sz w:val="17"/>
          <w:lang w:val="es-ES_tradnl"/>
        </w:rPr>
        <w:t xml:space="preserve"> </w:t>
      </w:r>
      <w:r w:rsidRPr="002C77E9">
        <w:rPr>
          <w:sz w:val="17"/>
          <w:lang w:val="es-ES_tradnl"/>
        </w:rPr>
        <w:t>Este ejemplo no es limitativo y se ofrece a modo de opción.</w:t>
      </w:r>
      <w:r w:rsidR="000A2ACD" w:rsidRPr="002C77E9">
        <w:rPr>
          <w:sz w:val="17"/>
          <w:lang w:val="es-ES_tradnl"/>
        </w:rPr>
        <w:t xml:space="preserve"> </w:t>
      </w:r>
    </w:p>
    <w:p w14:paraId="0A819CC2" w14:textId="098F19F1" w:rsidR="005B2F62" w:rsidRPr="002C77E9" w:rsidRDefault="005B2F62" w:rsidP="005B2F62">
      <w:pPr>
        <w:keepLines/>
        <w:tabs>
          <w:tab w:val="left" w:pos="567"/>
        </w:tabs>
        <w:spacing w:before="0" w:after="170"/>
        <w:rPr>
          <w:rFonts w:eastAsia="Times New Roman" w:cs="Arial"/>
          <w:kern w:val="0"/>
          <w:sz w:val="17"/>
          <w:szCs w:val="17"/>
          <w:lang w:val="es-ES_tradnl"/>
          <w14:ligatures w14:val="none"/>
        </w:rPr>
      </w:pPr>
      <w:r w:rsidRPr="002C77E9">
        <w:rPr>
          <w:sz w:val="17"/>
          <w:lang w:val="es-ES_tradnl"/>
        </w:rPr>
        <w:t>2.</w:t>
      </w:r>
      <w:r w:rsidRPr="002C77E9">
        <w:rPr>
          <w:sz w:val="17"/>
          <w:lang w:val="es-ES_tradnl"/>
        </w:rPr>
        <w:tab/>
        <w:t>Es esencial, tanto para los solicitantes como para las Oficinas, asegurarse de que los documentos de prioridad transmitidos por la Oficina proveedora sean idénticos a los documentos recibidos por la Oficina receptora.</w:t>
      </w:r>
      <w:r w:rsidR="000A2ACD" w:rsidRPr="002C77E9">
        <w:rPr>
          <w:sz w:val="17"/>
          <w:lang w:val="es-ES_tradnl"/>
        </w:rPr>
        <w:t xml:space="preserve"> </w:t>
      </w:r>
    </w:p>
    <w:p w14:paraId="31F7EE13" w14:textId="1B00AC7E" w:rsidR="005B2F62" w:rsidRPr="002C77E9" w:rsidRDefault="005B2F62" w:rsidP="005B2F62">
      <w:pPr>
        <w:keepLines/>
        <w:tabs>
          <w:tab w:val="left" w:pos="567"/>
        </w:tabs>
        <w:spacing w:before="0" w:after="170"/>
        <w:rPr>
          <w:rFonts w:eastAsia="Times New Roman" w:cs="Arial"/>
          <w:kern w:val="0"/>
          <w:sz w:val="17"/>
          <w:szCs w:val="17"/>
          <w:lang w:val="es-ES_tradnl"/>
          <w14:ligatures w14:val="none"/>
        </w:rPr>
      </w:pPr>
      <w:r w:rsidRPr="002C77E9">
        <w:rPr>
          <w:sz w:val="17"/>
          <w:lang w:val="es-ES_tradnl"/>
        </w:rPr>
        <w:t>3.</w:t>
      </w:r>
      <w:r w:rsidRPr="002C77E9">
        <w:rPr>
          <w:sz w:val="17"/>
          <w:lang w:val="es-ES_tradnl"/>
        </w:rPr>
        <w:tab/>
        <w:t>Para garantizar la integridad y aceptación del archivo zip, la Oficina proveedora crea un archivo PDF que lo acompaña.</w:t>
      </w:r>
      <w:r w:rsidR="000A2ACD" w:rsidRPr="002C77E9">
        <w:rPr>
          <w:sz w:val="17"/>
          <w:lang w:val="es-ES_tradnl"/>
        </w:rPr>
        <w:t xml:space="preserve"> </w:t>
      </w:r>
      <w:r w:rsidRPr="002C77E9">
        <w:rPr>
          <w:sz w:val="17"/>
          <w:lang w:val="es-ES_tradnl"/>
        </w:rPr>
        <w:t>Ese archivo PDF contiene una codificación criptográfica del archivo zip y una indicación del algoritmo utilizado.</w:t>
      </w:r>
      <w:r w:rsidR="000A2ACD" w:rsidRPr="002C77E9">
        <w:rPr>
          <w:sz w:val="17"/>
          <w:lang w:val="es-ES_tradnl"/>
        </w:rPr>
        <w:t xml:space="preserve"> </w:t>
      </w:r>
      <w:r w:rsidRPr="002C77E9">
        <w:rPr>
          <w:sz w:val="17"/>
          <w:lang w:val="es-ES_tradnl"/>
        </w:rPr>
        <w:t>Además, la Oficina proveedora firma electrónicamente el archivo PDF, lo que certifica la integridad del contenido y la estructura del archivo zip del paquete de datos.</w:t>
      </w:r>
      <w:r w:rsidR="000A2ACD" w:rsidRPr="002C77E9">
        <w:rPr>
          <w:sz w:val="17"/>
          <w:lang w:val="es-ES_tradnl"/>
        </w:rPr>
        <w:t xml:space="preserve"> </w:t>
      </w:r>
      <w:r w:rsidRPr="002C77E9">
        <w:rPr>
          <w:sz w:val="17"/>
          <w:lang w:val="es-ES_tradnl"/>
        </w:rPr>
        <w:t>De este modo, la Oficina receptora puede comprobar la integridad del archivo zip tras recibirlo del solicitante y en cualquier momento posterior.</w:t>
      </w:r>
      <w:r w:rsidR="000A2ACD" w:rsidRPr="002C77E9">
        <w:rPr>
          <w:sz w:val="17"/>
          <w:lang w:val="es-ES_tradnl"/>
        </w:rPr>
        <w:t xml:space="preserve"> </w:t>
      </w:r>
      <w:r w:rsidRPr="002C77E9">
        <w:rPr>
          <w:sz w:val="17"/>
          <w:lang w:val="es-ES_tradnl"/>
        </w:rPr>
        <w:t>Esta es la manera más recomendable de que la Oficina receptora verifique la codificación a fin de comprobar que el paquete generado por la Oficina proveedora corresponda a la versión genuina y asegurarse de que no se ha producido ninguna pérdida de datos.</w:t>
      </w:r>
      <w:r w:rsidR="000A2ACD" w:rsidRPr="002C77E9">
        <w:rPr>
          <w:sz w:val="17"/>
          <w:lang w:val="es-ES_tradnl"/>
        </w:rPr>
        <w:t xml:space="preserve"> </w:t>
      </w:r>
      <w:r w:rsidRPr="002C77E9">
        <w:rPr>
          <w:sz w:val="17"/>
          <w:lang w:val="es-ES_tradnl"/>
        </w:rPr>
        <w:t xml:space="preserve">La codificación criptográfica debe generarse mediante una función algorítmica estándar ampliamente aceptada en el sector. En la actualidad se trata de SHA-256. </w:t>
      </w:r>
    </w:p>
    <w:p w14:paraId="77066B33" w14:textId="77777777" w:rsidR="00186633" w:rsidRDefault="005B2F62" w:rsidP="005B2F62">
      <w:pPr>
        <w:keepLines/>
        <w:tabs>
          <w:tab w:val="left" w:pos="567"/>
        </w:tabs>
        <w:spacing w:before="0" w:after="170"/>
        <w:rPr>
          <w:sz w:val="17"/>
          <w:lang w:val="es-ES_tradnl"/>
        </w:rPr>
      </w:pPr>
      <w:r w:rsidRPr="002C77E9">
        <w:rPr>
          <w:sz w:val="17"/>
          <w:lang w:val="es-ES_tradnl"/>
        </w:rPr>
        <w:t>4.</w:t>
      </w:r>
      <w:r w:rsidRPr="002C77E9">
        <w:rPr>
          <w:sz w:val="17"/>
          <w:lang w:val="es-ES_tradnl"/>
        </w:rPr>
        <w:tab/>
        <w:t xml:space="preserve">A fin de que el solicitante reciba un único archivo, la Oficina proveedora crea un archivo zip contenedor con el archivo zip del paquete de datos y el </w:t>
      </w:r>
      <w:r w:rsidR="00186633" w:rsidRPr="002C77E9">
        <w:rPr>
          <w:sz w:val="17"/>
          <w:lang w:val="es-ES_tradnl"/>
        </w:rPr>
        <w:t xml:space="preserve">PDF adjunto descrito anteriormente. </w:t>
      </w:r>
    </w:p>
    <w:p w14:paraId="059F6A6A" w14:textId="77777777" w:rsidR="00186633" w:rsidRDefault="00186633" w:rsidP="005B2F62">
      <w:pPr>
        <w:keepLines/>
        <w:tabs>
          <w:tab w:val="left" w:pos="567"/>
        </w:tabs>
        <w:spacing w:before="0" w:after="170"/>
        <w:rPr>
          <w:sz w:val="17"/>
          <w:lang w:val="es-ES_tradnl"/>
        </w:rPr>
      </w:pPr>
    </w:p>
    <w:p w14:paraId="15371971" w14:textId="4C4B739F" w:rsidR="007662C7" w:rsidRPr="002C77E9" w:rsidRDefault="00E3161E" w:rsidP="005B2F62">
      <w:pPr>
        <w:keepLines/>
        <w:tabs>
          <w:tab w:val="left" w:pos="567"/>
        </w:tabs>
        <w:spacing w:before="0" w:after="170"/>
        <w:rPr>
          <w:rFonts w:eastAsia="Times New Roman" w:cs="Arial"/>
          <w:kern w:val="0"/>
          <w:sz w:val="17"/>
          <w:szCs w:val="17"/>
          <w:lang w:val="es-ES_tradnl"/>
          <w14:ligatures w14:val="none"/>
        </w:rPr>
      </w:pPr>
      <w:r w:rsidRPr="002C77E9">
        <w:rPr>
          <w:noProof/>
          <w:sz w:val="17"/>
          <w:szCs w:val="17"/>
          <w:lang w:val="es-ES_tradnl"/>
        </w:rPr>
        <w:drawing>
          <wp:inline distT="0" distB="0" distL="0" distR="0" wp14:anchorId="22EDAB07" wp14:editId="68A36837">
            <wp:extent cx="5941695" cy="2353310"/>
            <wp:effectExtent l="0" t="0" r="1905" b="0"/>
            <wp:docPr id="8" name="Picture 8" descr="A yellow file folder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yellow file folder with a black background&#10;&#10;AI-generated content may be incorrect."/>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1695" cy="2353310"/>
                    </a:xfrm>
                    <a:prstGeom prst="rect">
                      <a:avLst/>
                    </a:prstGeom>
                    <a:noFill/>
                  </pic:spPr>
                </pic:pic>
              </a:graphicData>
            </a:graphic>
          </wp:inline>
        </w:drawing>
      </w:r>
      <w:r w:rsidR="005B2F62" w:rsidRPr="002C77E9">
        <w:rPr>
          <w:sz w:val="17"/>
          <w:lang w:val="es-ES_tradnl"/>
        </w:rPr>
        <w:t xml:space="preserve"> </w:t>
      </w:r>
    </w:p>
    <w:p w14:paraId="30F65CF9" w14:textId="77777777" w:rsidR="00821E18" w:rsidRPr="002C77E9" w:rsidRDefault="00821E18" w:rsidP="00821E18">
      <w:pPr>
        <w:widowControl w:val="0"/>
        <w:kinsoku w:val="0"/>
        <w:spacing w:before="0" w:after="0"/>
        <w:rPr>
          <w:rFonts w:eastAsia="SimSun" w:cs="Arial"/>
          <w:kern w:val="0"/>
          <w:sz w:val="17"/>
          <w:szCs w:val="17"/>
          <w:lang w:val="es-ES_tradnl" w:eastAsia="zh-CN"/>
          <w14:ligatures w14:val="none"/>
        </w:rPr>
      </w:pPr>
    </w:p>
    <w:p w14:paraId="63C86BB9" w14:textId="03E6871F" w:rsidR="00821E18" w:rsidRPr="002C77E9" w:rsidRDefault="00821E18" w:rsidP="00B949B4">
      <w:pPr>
        <w:widowControl w:val="0"/>
        <w:kinsoku w:val="0"/>
        <w:spacing w:before="0" w:after="0"/>
        <w:jc w:val="center"/>
        <w:rPr>
          <w:ins w:id="1976" w:author="Author"/>
          <w:rFonts w:eastAsia="SimSun" w:cs="Arial"/>
          <w:kern w:val="0"/>
          <w:sz w:val="17"/>
          <w:szCs w:val="17"/>
          <w:lang w:val="es-ES_tradnl"/>
          <w14:ligatures w14:val="none"/>
        </w:rPr>
      </w:pPr>
    </w:p>
    <w:p w14:paraId="121BDD82" w14:textId="77777777" w:rsidR="009B2F9A" w:rsidRPr="002C77E9" w:rsidRDefault="009B2F9A" w:rsidP="000F2CF5">
      <w:pPr>
        <w:keepLines/>
        <w:spacing w:before="0" w:after="170"/>
        <w:jc w:val="right"/>
        <w:rPr>
          <w:rFonts w:eastAsia="Times New Roman" w:cs="Arial"/>
          <w:kern w:val="0"/>
          <w:sz w:val="17"/>
          <w:szCs w:val="17"/>
          <w:lang w:val="es-ES_tradnl"/>
          <w14:ligatures w14:val="none"/>
        </w:rPr>
      </w:pPr>
    </w:p>
    <w:p w14:paraId="51B6220C" w14:textId="77777777" w:rsidR="006F1D98" w:rsidRPr="002C77E9" w:rsidRDefault="006F1D98" w:rsidP="000F2CF5">
      <w:pPr>
        <w:keepLines/>
        <w:spacing w:before="0" w:after="170"/>
        <w:jc w:val="right"/>
        <w:rPr>
          <w:rFonts w:eastAsia="Times New Roman" w:cs="Arial"/>
          <w:kern w:val="0"/>
          <w:sz w:val="17"/>
          <w:szCs w:val="17"/>
          <w:lang w:val="es-ES_tradnl"/>
          <w14:ligatures w14:val="none"/>
        </w:rPr>
      </w:pPr>
    </w:p>
    <w:p w14:paraId="4A128818" w14:textId="77777777" w:rsidR="001D7C91" w:rsidRPr="002C77E9" w:rsidRDefault="001D7C91" w:rsidP="000F2CF5">
      <w:pPr>
        <w:keepLines/>
        <w:spacing w:before="0" w:after="170"/>
        <w:jc w:val="right"/>
        <w:rPr>
          <w:rFonts w:eastAsia="Times New Roman" w:cs="Arial"/>
          <w:kern w:val="0"/>
          <w:sz w:val="17"/>
          <w:szCs w:val="17"/>
          <w:lang w:val="es-ES_tradnl"/>
          <w14:ligatures w14:val="none"/>
        </w:rPr>
      </w:pPr>
    </w:p>
    <w:p w14:paraId="4E47980C" w14:textId="7F5F0DA8" w:rsidR="00F76057" w:rsidRPr="002C77E9" w:rsidRDefault="00821E18" w:rsidP="002C77E9">
      <w:pPr>
        <w:keepLines/>
        <w:spacing w:before="0" w:after="600"/>
        <w:ind w:left="5534"/>
        <w:jc w:val="center"/>
        <w:rPr>
          <w:rFonts w:eastAsia="Times New Roman" w:cs="Arial"/>
          <w:kern w:val="0"/>
          <w:lang w:val="es-ES_tradnl"/>
          <w14:ligatures w14:val="none"/>
        </w:rPr>
      </w:pPr>
      <w:r w:rsidRPr="002C77E9">
        <w:rPr>
          <w:lang w:val="es-ES_tradnl"/>
        </w:rPr>
        <w:t>[Fin del Anexo III y de la Norma ST.92]</w:t>
      </w:r>
    </w:p>
    <w:p w14:paraId="14DB112C" w14:textId="2EFE6086" w:rsidR="0064743F" w:rsidRPr="002C77E9" w:rsidRDefault="0064743F" w:rsidP="0064743F">
      <w:pPr>
        <w:spacing w:before="170" w:after="170"/>
        <w:ind w:left="5533"/>
        <w:jc w:val="center"/>
        <w:rPr>
          <w:lang w:val="es-ES_tradnl"/>
        </w:rPr>
      </w:pPr>
      <w:r w:rsidRPr="002C77E9">
        <w:rPr>
          <w:lang w:val="es-ES_tradnl"/>
        </w:rPr>
        <w:t>[Fin del Anexo II y del documento]</w:t>
      </w:r>
    </w:p>
    <w:sectPr w:rsidR="0064743F" w:rsidRPr="002C77E9" w:rsidSect="00DA63A1">
      <w:headerReference w:type="default" r:id="rId40"/>
      <w:footerReference w:type="default" r:id="rId41"/>
      <w:pgSz w:w="11909" w:h="16834" w:code="9"/>
      <w:pgMar w:top="567" w:right="1134" w:bottom="1418" w:left="1418" w:header="510" w:footer="102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FABF5" w14:textId="77777777" w:rsidR="00721C26" w:rsidRDefault="00721C26" w:rsidP="006312A7">
      <w:pPr>
        <w:spacing w:after="0"/>
      </w:pPr>
      <w:r>
        <w:separator/>
      </w:r>
    </w:p>
  </w:endnote>
  <w:endnote w:type="continuationSeparator" w:id="0">
    <w:p w14:paraId="7E5F1211" w14:textId="77777777" w:rsidR="00721C26" w:rsidRDefault="00721C26" w:rsidP="006312A7">
      <w:pPr>
        <w:spacing w:after="0"/>
      </w:pPr>
      <w:r>
        <w:continuationSeparator/>
      </w:r>
    </w:p>
  </w:endnote>
  <w:endnote w:type="continuationNotice" w:id="1">
    <w:p w14:paraId="177AE1EA" w14:textId="77777777" w:rsidR="00721C26" w:rsidRDefault="00721C2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SemiBold">
    <w:altName w:val="Mangal"/>
    <w:charset w:val="00"/>
    <w:family w:val="swiss"/>
    <w:pitch w:val="variable"/>
    <w:sig w:usb0="E00082FF" w:usb1="4000205F" w:usb2="08000029"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963EC" w14:textId="1C608959" w:rsidR="009E34B5" w:rsidRDefault="009E3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0D3A8" w14:textId="7484EBFF" w:rsidR="009E34B5" w:rsidRDefault="009E34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98BB8" w14:textId="03F1D5D3" w:rsidR="009E34B5" w:rsidRDefault="009E34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1F141" w14:textId="209F5D8C" w:rsidR="00AC6C2C" w:rsidRPr="00DA63A1" w:rsidRDefault="00AC6C2C" w:rsidP="00DA63A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08651" w14:textId="6C2BF606" w:rsidR="00AC6C2C" w:rsidRPr="002C77E9" w:rsidRDefault="00AC6C2C" w:rsidP="002C77E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42E9B" w14:textId="7B5B7349" w:rsidR="00AC6C2C" w:rsidRPr="00DA63A1" w:rsidRDefault="00AC6C2C" w:rsidP="00DA63A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83C7C" w14:textId="40330096" w:rsidR="002F1B6E" w:rsidRPr="00DA63A1" w:rsidRDefault="002F1B6E" w:rsidP="00DA63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CD19C" w14:textId="77777777" w:rsidR="00721C26" w:rsidRDefault="00721C26" w:rsidP="006312A7">
      <w:pPr>
        <w:spacing w:after="0"/>
      </w:pPr>
      <w:r>
        <w:separator/>
      </w:r>
    </w:p>
  </w:footnote>
  <w:footnote w:type="continuationSeparator" w:id="0">
    <w:p w14:paraId="5CC2E4BA" w14:textId="77777777" w:rsidR="00721C26" w:rsidRDefault="00721C26" w:rsidP="006312A7">
      <w:pPr>
        <w:spacing w:after="0"/>
      </w:pPr>
      <w:r>
        <w:continuationSeparator/>
      </w:r>
    </w:p>
  </w:footnote>
  <w:footnote w:type="continuationNotice" w:id="1">
    <w:p w14:paraId="59C7AF05" w14:textId="77777777" w:rsidR="00721C26" w:rsidRDefault="00721C26">
      <w:pPr>
        <w:spacing w:before="0" w:after="0"/>
      </w:pPr>
    </w:p>
  </w:footnote>
  <w:footnote w:id="2">
    <w:p w14:paraId="750550AC" w14:textId="71E02C68" w:rsidR="002F1B6E" w:rsidRDefault="002F1B6E" w:rsidP="00940F9C">
      <w:pPr>
        <w:pStyle w:val="FootnoteText"/>
        <w:spacing w:after="240"/>
        <w:ind w:left="0"/>
        <w:rPr>
          <w:sz w:val="16"/>
          <w:szCs w:val="16"/>
        </w:rPr>
      </w:pPr>
      <w:r>
        <w:rPr>
          <w:rStyle w:val="FootnoteReference"/>
          <w:sz w:val="16"/>
          <w:szCs w:val="16"/>
        </w:rPr>
        <w:footnoteRef/>
      </w:r>
      <w:r>
        <w:t xml:space="preserve"> </w:t>
      </w:r>
      <w:r>
        <w:rPr>
          <w:sz w:val="16"/>
        </w:rPr>
        <w:t>Párrafo 9 del documento</w:t>
      </w:r>
      <w:r>
        <w:t xml:space="preserve"> </w:t>
      </w:r>
      <w:hyperlink r:id="rId1" w:history="1">
        <w:r>
          <w:rPr>
            <w:rStyle w:val="Hyperlink"/>
            <w:sz w:val="16"/>
          </w:rPr>
          <w:t>A/40/6</w:t>
        </w:r>
      </w:hyperlink>
      <w:r>
        <w:t>.</w:t>
      </w:r>
    </w:p>
  </w:footnote>
  <w:footnote w:id="3">
    <w:p w14:paraId="01AEBE3F" w14:textId="77777777" w:rsidR="002F1B6E" w:rsidRDefault="002F1B6E" w:rsidP="009F7FF4">
      <w:pPr>
        <w:pStyle w:val="FootnoteText"/>
        <w:ind w:left="0"/>
        <w:rPr>
          <w:sz w:val="16"/>
          <w:szCs w:val="16"/>
        </w:rPr>
      </w:pPr>
      <w:r>
        <w:rPr>
          <w:rStyle w:val="FootnoteReference"/>
          <w:sz w:val="16"/>
          <w:szCs w:val="16"/>
        </w:rPr>
        <w:footnoteRef/>
      </w:r>
      <w:r>
        <w:rPr>
          <w:sz w:val="16"/>
        </w:rPr>
        <w:t xml:space="preserve"> https://www.winzip.com/es/ </w:t>
      </w:r>
    </w:p>
  </w:footnote>
  <w:footnote w:id="4">
    <w:p w14:paraId="27C5265B" w14:textId="77777777" w:rsidR="002F1B6E" w:rsidRDefault="002F1B6E" w:rsidP="009F7FF4">
      <w:pPr>
        <w:pStyle w:val="FootnoteText"/>
        <w:ind w:left="0"/>
        <w:rPr>
          <w:sz w:val="16"/>
          <w:szCs w:val="16"/>
        </w:rPr>
      </w:pPr>
      <w:r>
        <w:rPr>
          <w:rStyle w:val="FootnoteReference"/>
          <w:sz w:val="16"/>
          <w:szCs w:val="16"/>
        </w:rPr>
        <w:footnoteRef/>
      </w:r>
      <w:r>
        <w:rPr>
          <w:sz w:val="16"/>
        </w:rPr>
        <w:t xml:space="preserve"> https://www.7-zip.org/</w:t>
      </w:r>
    </w:p>
  </w:footnote>
  <w:footnote w:id="5">
    <w:p w14:paraId="4EE3157F" w14:textId="77777777" w:rsidR="002F1B6E" w:rsidRDefault="002F1B6E" w:rsidP="00F76057">
      <w:pPr>
        <w:pStyle w:val="FootnoteText"/>
        <w:ind w:left="0"/>
        <w:rPr>
          <w:sz w:val="16"/>
        </w:rPr>
      </w:pPr>
      <w:r>
        <w:rPr>
          <w:rStyle w:val="FootnoteReference"/>
          <w:sz w:val="16"/>
        </w:rPr>
        <w:footnoteRef/>
      </w:r>
      <w:r>
        <w:rPr>
          <w:sz w:val="16"/>
        </w:rPr>
        <w:t xml:space="preserve"> Todas las solicitudes de patente presentadas a partir del 1 de julio de 2022, inclusive, que divulguen secuencias de aminoácidos y nucleótidos deben contener una lista de secuencias conforme a la Norma ST.26 XML. Las listas de secuencias facilitadas con respecto a las solicitudes presentadas antes de esa fecha deberán cumplir las normas técnicas de la OMPI aplicables.</w:t>
      </w:r>
    </w:p>
  </w:footnote>
  <w:footnote w:id="6">
    <w:p w14:paraId="78BC8DD6" w14:textId="77777777" w:rsidR="002F1B6E" w:rsidRDefault="002F1B6E" w:rsidP="00F76057">
      <w:pPr>
        <w:pStyle w:val="FootnoteText"/>
        <w:ind w:left="0"/>
      </w:pPr>
      <w:r>
        <w:rPr>
          <w:rStyle w:val="FootnoteReference"/>
          <w:sz w:val="16"/>
          <w:szCs w:val="16"/>
        </w:rPr>
        <w:footnoteRef/>
      </w:r>
      <w:r>
        <w:rPr>
          <w:sz w:val="16"/>
        </w:rPr>
        <w:t xml:space="preserve"> https://www.wolfram.com/mathematica/</w:t>
      </w:r>
    </w:p>
  </w:footnote>
  <w:footnote w:id="7">
    <w:p w14:paraId="7E2E51C7" w14:textId="77777777" w:rsidR="00F76057" w:rsidRDefault="00F76057" w:rsidP="00F76057">
      <w:pPr>
        <w:pStyle w:val="FootnoteText"/>
        <w:ind w:left="0"/>
      </w:pPr>
      <w:r>
        <w:rPr>
          <w:rStyle w:val="FootnoteReference"/>
          <w:sz w:val="16"/>
          <w:szCs w:val="16"/>
        </w:rPr>
        <w:footnoteRef/>
      </w:r>
      <w:r>
        <w:rPr>
          <w:sz w:val="16"/>
        </w:rPr>
        <w:t xml:space="preserve"> El formato de la fecha debe ser AAAAMMDD, conforme a la Norma ST.2 de la OMPI.</w:t>
      </w:r>
    </w:p>
  </w:footnote>
  <w:footnote w:id="8">
    <w:p w14:paraId="749A4FBD" w14:textId="77777777" w:rsidR="002F1B6E" w:rsidRDefault="002F1B6E" w:rsidP="00F76057">
      <w:pPr>
        <w:pStyle w:val="FootnoteText"/>
        <w:ind w:left="0"/>
      </w:pPr>
      <w:r>
        <w:rPr>
          <w:rStyle w:val="FootnoteReference"/>
          <w:sz w:val="16"/>
          <w:szCs w:val="16"/>
        </w:rPr>
        <w:footnoteRef/>
      </w:r>
      <w:r>
        <w:rPr>
          <w:sz w:val="16"/>
        </w:rPr>
        <w:t xml:space="preserve"> El formato de la fecha debe ser CCAAMMDD, conforme a la Norma ST.2 de la OMPI.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279AE" w14:textId="18FD5455" w:rsidR="00091203" w:rsidRPr="004B09D9" w:rsidRDefault="00091203" w:rsidP="003302F5">
    <w:pPr>
      <w:pStyle w:val="Header"/>
      <w:spacing w:before="0"/>
      <w:jc w:val="right"/>
    </w:pPr>
    <w:r>
      <w:t>CWS/13/20 Rev.</w:t>
    </w:r>
  </w:p>
  <w:p w14:paraId="5EA8CB27" w14:textId="65CF35FC" w:rsidR="00E30D5B" w:rsidRPr="004B09D9" w:rsidRDefault="00091203" w:rsidP="00016636">
    <w:pPr>
      <w:pStyle w:val="Header"/>
      <w:spacing w:before="0"/>
      <w:jc w:val="right"/>
    </w:pPr>
    <w:r>
      <w:t xml:space="preserve">Anexo II, página </w:t>
    </w:r>
    <w:r>
      <w:fldChar w:fldCharType="begin"/>
    </w:r>
    <w:r w:rsidRPr="004B09D9">
      <w:instrText xml:space="preserve"> PAGE  \* Arabic  \* MERGEFORMAT </w:instrText>
    </w:r>
    <w:r>
      <w:fldChar w:fldCharType="separate"/>
    </w:r>
    <w:r w:rsidRPr="004B09D9">
      <w:t>2</w:t>
    </w:r>
    <w:r>
      <w:fldChar w:fldCharType="end"/>
    </w:r>
  </w:p>
  <w:p w14:paraId="77980B5D" w14:textId="77777777" w:rsidR="00016636" w:rsidRPr="000A2ACD" w:rsidRDefault="00016636" w:rsidP="00016636">
    <w:pPr>
      <w:pStyle w:val="Header"/>
      <w:spacing w:before="0"/>
      <w:jc w:val="right"/>
    </w:pPr>
  </w:p>
  <w:p w14:paraId="4C34F16B" w14:textId="784DAFFA" w:rsidR="00E30D5B" w:rsidRPr="000A2ACD" w:rsidRDefault="00E30D5B" w:rsidP="00016636">
    <w:pPr>
      <w:pStyle w:val="Header"/>
      <w:spacing w:before="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85FDA" w14:textId="47DCEDFE" w:rsidR="00091203" w:rsidRPr="00016636" w:rsidRDefault="00091203" w:rsidP="009A0490">
    <w:pPr>
      <w:pStyle w:val="Header"/>
      <w:spacing w:before="0"/>
      <w:jc w:val="right"/>
      <w:rPr>
        <w:rFonts w:cs="Arial"/>
      </w:rPr>
    </w:pPr>
    <w:r>
      <w:t>CWS/13/20 Rev.</w:t>
    </w:r>
  </w:p>
  <w:p w14:paraId="4A101E86" w14:textId="11472BA4" w:rsidR="00091203" w:rsidRDefault="00091203" w:rsidP="00016636">
    <w:pPr>
      <w:pStyle w:val="Header"/>
      <w:spacing w:before="0"/>
      <w:jc w:val="right"/>
      <w:rPr>
        <w:rFonts w:cs="Arial"/>
      </w:rPr>
    </w:pPr>
    <w:r>
      <w:t>ANEXO II</w:t>
    </w:r>
  </w:p>
  <w:p w14:paraId="254A80C0" w14:textId="77777777" w:rsidR="00016636" w:rsidRDefault="00016636" w:rsidP="00016636">
    <w:pPr>
      <w:pStyle w:val="Header"/>
      <w:spacing w:before="0"/>
      <w:jc w:val="right"/>
      <w:rPr>
        <w:rFonts w:cs="Arial"/>
      </w:rPr>
    </w:pPr>
  </w:p>
  <w:p w14:paraId="6A852772" w14:textId="5764F797" w:rsidR="00091203" w:rsidRDefault="00091203" w:rsidP="00016636">
    <w:pPr>
      <w:pStyle w:val="Header"/>
      <w:spacing w:before="0"/>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5774A" w14:textId="1C3B5103" w:rsidR="00DA63A1" w:rsidRPr="004B09D9" w:rsidRDefault="00DA63A1" w:rsidP="005B1420">
    <w:pPr>
      <w:pStyle w:val="Header"/>
      <w:spacing w:before="0"/>
      <w:jc w:val="right"/>
    </w:pPr>
    <w:r>
      <w:t>CWS/13/20 Rev.</w:t>
    </w:r>
  </w:p>
  <w:p w14:paraId="794E243A" w14:textId="4159B395" w:rsidR="00DA63A1" w:rsidRPr="004B09D9" w:rsidRDefault="00DA63A1" w:rsidP="005B1420">
    <w:pPr>
      <w:pStyle w:val="Header"/>
      <w:spacing w:before="0"/>
      <w:jc w:val="right"/>
    </w:pPr>
    <w:r>
      <w:t xml:space="preserve">Anexo II, página </w:t>
    </w:r>
    <w:r>
      <w:fldChar w:fldCharType="begin"/>
    </w:r>
    <w:r w:rsidRPr="004B09D9">
      <w:instrText xml:space="preserve"> PAGE  \* Arabic  \* MERGEFORMAT </w:instrText>
    </w:r>
    <w:r>
      <w:fldChar w:fldCharType="separate"/>
    </w:r>
    <w:r w:rsidRPr="004B09D9">
      <w:t>14</w:t>
    </w:r>
    <w:r>
      <w:fldChar w:fldCharType="end"/>
    </w:r>
  </w:p>
  <w:p w14:paraId="75E67C4A" w14:textId="77777777" w:rsidR="00DC7524" w:rsidRPr="000A2ACD" w:rsidRDefault="00DC7524" w:rsidP="00DC7524">
    <w:pPr>
      <w:pStyle w:val="Header"/>
      <w:spacing w:before="0"/>
      <w:jc w:val="right"/>
    </w:pPr>
  </w:p>
  <w:p w14:paraId="433711EA" w14:textId="77777777" w:rsidR="00181A9E" w:rsidRPr="000A2ACD" w:rsidRDefault="00181A9E" w:rsidP="00DC7524">
    <w:pPr>
      <w:pStyle w:val="Header"/>
      <w:spacing w:before="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86E6C" w14:textId="448E6A7C" w:rsidR="007C222B" w:rsidRPr="004B09D9" w:rsidRDefault="007C222B" w:rsidP="00761E5F">
    <w:pPr>
      <w:pStyle w:val="Header"/>
      <w:spacing w:before="0"/>
      <w:jc w:val="right"/>
    </w:pPr>
    <w:r>
      <w:t>CWS/13/20 Rev.</w:t>
    </w:r>
  </w:p>
  <w:p w14:paraId="20B640D7" w14:textId="77777777" w:rsidR="00F45ACF" w:rsidRPr="004B09D9" w:rsidRDefault="00F45ACF" w:rsidP="00F45ACF">
    <w:pPr>
      <w:pStyle w:val="Header"/>
      <w:spacing w:before="0"/>
      <w:jc w:val="right"/>
    </w:pPr>
    <w:r>
      <w:t xml:space="preserve">Anexo II, página </w:t>
    </w:r>
    <w:r w:rsidRPr="00DC7524">
      <w:fldChar w:fldCharType="begin"/>
    </w:r>
    <w:r w:rsidRPr="004B09D9">
      <w:instrText xml:space="preserve"> PAGE  \* Arabic  \* MERGEFORMAT </w:instrText>
    </w:r>
    <w:r w:rsidRPr="00DC7524">
      <w:fldChar w:fldCharType="separate"/>
    </w:r>
    <w:r w:rsidRPr="004B09D9">
      <w:t>12</w:t>
    </w:r>
    <w:r w:rsidRPr="00DC7524">
      <w:fldChar w:fldCharType="end"/>
    </w:r>
  </w:p>
  <w:p w14:paraId="3DF8E170" w14:textId="77777777" w:rsidR="00F45ACF" w:rsidRPr="000A2ACD" w:rsidRDefault="00F45ACF" w:rsidP="00761E5F">
    <w:pPr>
      <w:pStyle w:val="Header"/>
      <w:spacing w:before="0"/>
      <w:jc w:val="right"/>
    </w:pPr>
  </w:p>
  <w:p w14:paraId="1D9C7091" w14:textId="2D62F85B" w:rsidR="007C222B" w:rsidRPr="000A2ACD" w:rsidRDefault="007C222B" w:rsidP="00761E5F">
    <w:pPr>
      <w:pStyle w:val="Header"/>
      <w:spacing w:before="0"/>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B6ED2" w14:textId="77777777" w:rsidR="002C77E9" w:rsidRPr="004B09D9" w:rsidRDefault="002C77E9" w:rsidP="002C77E9">
    <w:pPr>
      <w:pStyle w:val="Header"/>
      <w:spacing w:before="0"/>
      <w:jc w:val="right"/>
    </w:pPr>
    <w:r>
      <w:t>CWS/13/20 Rev.</w:t>
    </w:r>
  </w:p>
  <w:p w14:paraId="4317528B" w14:textId="77777777" w:rsidR="002C77E9" w:rsidRPr="004B09D9" w:rsidRDefault="002C77E9" w:rsidP="002C77E9">
    <w:pPr>
      <w:pStyle w:val="Header"/>
      <w:spacing w:before="0"/>
      <w:jc w:val="right"/>
    </w:pPr>
    <w:r>
      <w:t xml:space="preserve">Anexo II, página </w:t>
    </w:r>
    <w:r>
      <w:fldChar w:fldCharType="begin"/>
    </w:r>
    <w:r w:rsidRPr="004B09D9">
      <w:instrText xml:space="preserve"> PAGE  \* Arabic  \* MERGEFORMAT </w:instrText>
    </w:r>
    <w:r>
      <w:fldChar w:fldCharType="separate"/>
    </w:r>
    <w:r>
      <w:t>20</w:t>
    </w:r>
    <w:r>
      <w:fldChar w:fldCharType="end"/>
    </w:r>
  </w:p>
  <w:p w14:paraId="70C679AE" w14:textId="77777777" w:rsidR="002C77E9" w:rsidRPr="000A2ACD" w:rsidRDefault="002C77E9" w:rsidP="002C77E9">
    <w:pPr>
      <w:pStyle w:val="Header"/>
      <w:spacing w:before="0"/>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00A09" w14:textId="23068E7C" w:rsidR="00DA63A1" w:rsidRPr="004B09D9" w:rsidRDefault="00DA63A1" w:rsidP="00F45ACF">
    <w:pPr>
      <w:pStyle w:val="Header"/>
      <w:spacing w:before="0"/>
      <w:jc w:val="right"/>
    </w:pPr>
    <w:r>
      <w:t>CWS/13/20 Rev.</w:t>
    </w:r>
  </w:p>
  <w:p w14:paraId="0B7567E6" w14:textId="111B3037" w:rsidR="00AC6C2C" w:rsidRPr="004B09D9" w:rsidRDefault="00DA63A1" w:rsidP="00F45ACF">
    <w:pPr>
      <w:pStyle w:val="Header"/>
      <w:spacing w:before="0"/>
      <w:jc w:val="right"/>
    </w:pPr>
    <w:r>
      <w:t xml:space="preserve">Anexo II, página </w:t>
    </w:r>
    <w:r>
      <w:fldChar w:fldCharType="begin"/>
    </w:r>
    <w:r w:rsidRPr="004B09D9">
      <w:instrText xml:space="preserve"> PAGE  \* Arabic  \* MERGEFORMAT </w:instrText>
    </w:r>
    <w:r>
      <w:fldChar w:fldCharType="separate"/>
    </w:r>
    <w:r w:rsidRPr="004B09D9">
      <w:t>28</w:t>
    </w:r>
    <w:r>
      <w:fldChar w:fldCharType="end"/>
    </w:r>
  </w:p>
  <w:p w14:paraId="4E039A3D" w14:textId="77777777" w:rsidR="00F45ACF" w:rsidRPr="000A2ACD" w:rsidRDefault="00F45ACF" w:rsidP="00F45ACF">
    <w:pPr>
      <w:pStyle w:val="Header"/>
      <w:spacing w:before="0"/>
      <w:jc w:val="right"/>
    </w:pPr>
  </w:p>
  <w:p w14:paraId="05C27BFC" w14:textId="19574307" w:rsidR="00AC6C2C" w:rsidRPr="000A2ACD" w:rsidRDefault="00AC6C2C" w:rsidP="00F45ACF">
    <w:pPr>
      <w:pStyle w:val="Header"/>
      <w:spacing w:before="0"/>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3A0E2" w14:textId="0D8B87DB" w:rsidR="00DA63A1" w:rsidRPr="004B09D9" w:rsidRDefault="00DA63A1" w:rsidP="00F45ACF">
    <w:pPr>
      <w:pStyle w:val="Header"/>
      <w:spacing w:before="0"/>
      <w:jc w:val="right"/>
    </w:pPr>
    <w:r>
      <w:t>CWS/13/20 Rev.</w:t>
    </w:r>
  </w:p>
  <w:p w14:paraId="79FFF29D" w14:textId="7A5E4E9A" w:rsidR="00DA63A1" w:rsidRPr="004B09D9" w:rsidRDefault="00DA63A1" w:rsidP="00F45ACF">
    <w:pPr>
      <w:pStyle w:val="Header"/>
      <w:spacing w:before="0"/>
      <w:jc w:val="right"/>
    </w:pPr>
    <w:r>
      <w:t xml:space="preserve">Anexo II, página </w:t>
    </w:r>
    <w:r>
      <w:fldChar w:fldCharType="begin"/>
    </w:r>
    <w:r w:rsidRPr="004B09D9">
      <w:instrText xml:space="preserve"> PAGE  \* Arabic  \* MERGEFORMAT </w:instrText>
    </w:r>
    <w:r>
      <w:fldChar w:fldCharType="separate"/>
    </w:r>
    <w:r w:rsidRPr="004B09D9">
      <w:t>28</w:t>
    </w:r>
    <w:r>
      <w:fldChar w:fldCharType="end"/>
    </w:r>
  </w:p>
  <w:p w14:paraId="5A012E69" w14:textId="77777777" w:rsidR="002F1B6E" w:rsidRPr="000A2ACD" w:rsidRDefault="002F1B6E" w:rsidP="00F45ACF">
    <w:pPr>
      <w:pStyle w:val="Header"/>
      <w:spacing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09996F06"/>
    <w:multiLevelType w:val="hybridMultilevel"/>
    <w:tmpl w:val="C6322608"/>
    <w:lvl w:ilvl="0" w:tplc="112ACECC">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E1393"/>
    <w:multiLevelType w:val="multilevel"/>
    <w:tmpl w:val="45A424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9994892"/>
    <w:multiLevelType w:val="hybridMultilevel"/>
    <w:tmpl w:val="CCF0B916"/>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B6811EB"/>
    <w:multiLevelType w:val="hybridMultilevel"/>
    <w:tmpl w:val="2B3266F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182584"/>
    <w:multiLevelType w:val="hybridMultilevel"/>
    <w:tmpl w:val="6D0E3128"/>
    <w:lvl w:ilvl="0" w:tplc="DDA6CF12">
      <w:start w:val="1"/>
      <w:numFmt w:val="bullet"/>
      <w:lvlText w:val=""/>
      <w:lvlJc w:val="left"/>
      <w:pPr>
        <w:ind w:left="930" w:hanging="57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1B60D7"/>
    <w:multiLevelType w:val="hybridMultilevel"/>
    <w:tmpl w:val="B85C3648"/>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6CE3FD0"/>
    <w:multiLevelType w:val="hybridMultilevel"/>
    <w:tmpl w:val="10503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263957"/>
    <w:multiLevelType w:val="multilevel"/>
    <w:tmpl w:val="89A62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677A1D"/>
    <w:multiLevelType w:val="multilevel"/>
    <w:tmpl w:val="4B28D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BC1FEC"/>
    <w:multiLevelType w:val="hybridMultilevel"/>
    <w:tmpl w:val="D2DCC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AC0079"/>
    <w:multiLevelType w:val="hybridMultilevel"/>
    <w:tmpl w:val="BB64A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E25565"/>
    <w:multiLevelType w:val="hybridMultilevel"/>
    <w:tmpl w:val="83E2D7F4"/>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30" w15:restartNumberingAfterBreak="0">
    <w:nsid w:val="67FD1523"/>
    <w:multiLevelType w:val="multilevel"/>
    <w:tmpl w:val="2C145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6B304E"/>
    <w:multiLevelType w:val="multilevel"/>
    <w:tmpl w:val="71BC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99500779">
    <w:abstractNumId w:val="9"/>
  </w:num>
  <w:num w:numId="2" w16cid:durableId="504327665">
    <w:abstractNumId w:val="7"/>
  </w:num>
  <w:num w:numId="3" w16cid:durableId="823399680">
    <w:abstractNumId w:val="6"/>
  </w:num>
  <w:num w:numId="4" w16cid:durableId="1701318033">
    <w:abstractNumId w:val="5"/>
  </w:num>
  <w:num w:numId="5" w16cid:durableId="547841762">
    <w:abstractNumId w:val="4"/>
  </w:num>
  <w:num w:numId="6" w16cid:durableId="1191602948">
    <w:abstractNumId w:val="8"/>
  </w:num>
  <w:num w:numId="7" w16cid:durableId="1125195132">
    <w:abstractNumId w:val="3"/>
  </w:num>
  <w:num w:numId="8" w16cid:durableId="1379747852">
    <w:abstractNumId w:val="2"/>
  </w:num>
  <w:num w:numId="9" w16cid:durableId="1276253081">
    <w:abstractNumId w:val="1"/>
  </w:num>
  <w:num w:numId="10" w16cid:durableId="393352577">
    <w:abstractNumId w:val="0"/>
  </w:num>
  <w:num w:numId="11" w16cid:durableId="1684237335">
    <w:abstractNumId w:val="33"/>
  </w:num>
  <w:num w:numId="12" w16cid:durableId="1542210614">
    <w:abstractNumId w:val="22"/>
  </w:num>
  <w:num w:numId="13" w16cid:durableId="2084985590">
    <w:abstractNumId w:val="17"/>
  </w:num>
  <w:num w:numId="14" w16cid:durableId="139033365">
    <w:abstractNumId w:val="26"/>
  </w:num>
  <w:num w:numId="15" w16cid:durableId="1972855293">
    <w:abstractNumId w:val="15"/>
  </w:num>
  <w:num w:numId="16" w16cid:durableId="370108607">
    <w:abstractNumId w:val="20"/>
  </w:num>
  <w:num w:numId="17" w16cid:durableId="1030380315">
    <w:abstractNumId w:val="28"/>
  </w:num>
  <w:num w:numId="18" w16cid:durableId="1004429917">
    <w:abstractNumId w:val="31"/>
  </w:num>
  <w:num w:numId="19" w16cid:durableId="120880974">
    <w:abstractNumId w:val="11"/>
  </w:num>
  <w:num w:numId="20" w16cid:durableId="1001086255">
    <w:abstractNumId w:val="24"/>
  </w:num>
  <w:num w:numId="21" w16cid:durableId="1757288767">
    <w:abstractNumId w:val="29"/>
  </w:num>
  <w:num w:numId="22" w16cid:durableId="1970434639">
    <w:abstractNumId w:val="16"/>
  </w:num>
  <w:num w:numId="23" w16cid:durableId="1750812241">
    <w:abstractNumId w:val="13"/>
  </w:num>
  <w:num w:numId="24" w16cid:durableId="1132941142">
    <w:abstractNumId w:val="10"/>
  </w:num>
  <w:num w:numId="25" w16cid:durableId="635796846">
    <w:abstractNumId w:val="18"/>
  </w:num>
  <w:num w:numId="26" w16cid:durableId="1687094895">
    <w:abstractNumId w:val="27"/>
  </w:num>
  <w:num w:numId="27" w16cid:durableId="1740904918">
    <w:abstractNumId w:val="12"/>
  </w:num>
  <w:num w:numId="28" w16cid:durableId="58600290">
    <w:abstractNumId w:val="25"/>
  </w:num>
  <w:num w:numId="29" w16cid:durableId="1181625113">
    <w:abstractNumId w:val="30"/>
  </w:num>
  <w:num w:numId="30" w16cid:durableId="943881940">
    <w:abstractNumId w:val="19"/>
  </w:num>
  <w:num w:numId="31" w16cid:durableId="397175051">
    <w:abstractNumId w:val="14"/>
  </w:num>
  <w:num w:numId="32" w16cid:durableId="2064057100">
    <w:abstractNumId w:val="23"/>
  </w:num>
  <w:num w:numId="33" w16cid:durableId="1584142385">
    <w:abstractNumId w:val="32"/>
  </w:num>
  <w:num w:numId="34" w16cid:durableId="184655666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CE4"/>
    <w:rsid w:val="00000AC8"/>
    <w:rsid w:val="00001903"/>
    <w:rsid w:val="000038E6"/>
    <w:rsid w:val="00003954"/>
    <w:rsid w:val="000041FD"/>
    <w:rsid w:val="0000543E"/>
    <w:rsid w:val="000064E2"/>
    <w:rsid w:val="000103FD"/>
    <w:rsid w:val="00011E93"/>
    <w:rsid w:val="00013149"/>
    <w:rsid w:val="000143EB"/>
    <w:rsid w:val="00014593"/>
    <w:rsid w:val="0001463A"/>
    <w:rsid w:val="000158B7"/>
    <w:rsid w:val="00015A03"/>
    <w:rsid w:val="00015C74"/>
    <w:rsid w:val="00016636"/>
    <w:rsid w:val="00017949"/>
    <w:rsid w:val="00017F8F"/>
    <w:rsid w:val="000205E8"/>
    <w:rsid w:val="00022036"/>
    <w:rsid w:val="00022167"/>
    <w:rsid w:val="0002360F"/>
    <w:rsid w:val="00024518"/>
    <w:rsid w:val="000247AA"/>
    <w:rsid w:val="00027269"/>
    <w:rsid w:val="00027398"/>
    <w:rsid w:val="00030437"/>
    <w:rsid w:val="000345A6"/>
    <w:rsid w:val="000347BA"/>
    <w:rsid w:val="00034B76"/>
    <w:rsid w:val="00035144"/>
    <w:rsid w:val="00035481"/>
    <w:rsid w:val="000355F6"/>
    <w:rsid w:val="00035EDB"/>
    <w:rsid w:val="0003705B"/>
    <w:rsid w:val="00037BB4"/>
    <w:rsid w:val="00037D0A"/>
    <w:rsid w:val="000429B0"/>
    <w:rsid w:val="00042A0E"/>
    <w:rsid w:val="00043014"/>
    <w:rsid w:val="00043119"/>
    <w:rsid w:val="00043AA4"/>
    <w:rsid w:val="00043AE0"/>
    <w:rsid w:val="00044689"/>
    <w:rsid w:val="00044C11"/>
    <w:rsid w:val="0004670A"/>
    <w:rsid w:val="000512A3"/>
    <w:rsid w:val="00052846"/>
    <w:rsid w:val="000528D3"/>
    <w:rsid w:val="00053ACF"/>
    <w:rsid w:val="00053D0D"/>
    <w:rsid w:val="00055298"/>
    <w:rsid w:val="000568B1"/>
    <w:rsid w:val="000576A3"/>
    <w:rsid w:val="000576FD"/>
    <w:rsid w:val="00061217"/>
    <w:rsid w:val="0006167B"/>
    <w:rsid w:val="000619C5"/>
    <w:rsid w:val="000625F3"/>
    <w:rsid w:val="00062F36"/>
    <w:rsid w:val="000635E0"/>
    <w:rsid w:val="00064880"/>
    <w:rsid w:val="000651E8"/>
    <w:rsid w:val="00065980"/>
    <w:rsid w:val="00065EA1"/>
    <w:rsid w:val="00066017"/>
    <w:rsid w:val="000668A3"/>
    <w:rsid w:val="00066BBD"/>
    <w:rsid w:val="0006747A"/>
    <w:rsid w:val="0006791A"/>
    <w:rsid w:val="00070245"/>
    <w:rsid w:val="00071898"/>
    <w:rsid w:val="00072767"/>
    <w:rsid w:val="00072B7B"/>
    <w:rsid w:val="00073565"/>
    <w:rsid w:val="000748D0"/>
    <w:rsid w:val="00077914"/>
    <w:rsid w:val="000816FD"/>
    <w:rsid w:val="00082321"/>
    <w:rsid w:val="000848B4"/>
    <w:rsid w:val="00085239"/>
    <w:rsid w:val="00085D3E"/>
    <w:rsid w:val="00086161"/>
    <w:rsid w:val="0008697E"/>
    <w:rsid w:val="00087F87"/>
    <w:rsid w:val="00091203"/>
    <w:rsid w:val="00091453"/>
    <w:rsid w:val="0009274F"/>
    <w:rsid w:val="0009411F"/>
    <w:rsid w:val="00094265"/>
    <w:rsid w:val="00094497"/>
    <w:rsid w:val="000947C9"/>
    <w:rsid w:val="000950F3"/>
    <w:rsid w:val="00095F74"/>
    <w:rsid w:val="000A157D"/>
    <w:rsid w:val="000A1C5B"/>
    <w:rsid w:val="000A1F18"/>
    <w:rsid w:val="000A1FCB"/>
    <w:rsid w:val="000A2040"/>
    <w:rsid w:val="000A29C1"/>
    <w:rsid w:val="000A2ACD"/>
    <w:rsid w:val="000A4B58"/>
    <w:rsid w:val="000A5556"/>
    <w:rsid w:val="000A7145"/>
    <w:rsid w:val="000A7865"/>
    <w:rsid w:val="000A7C58"/>
    <w:rsid w:val="000B0B20"/>
    <w:rsid w:val="000B0B69"/>
    <w:rsid w:val="000B5067"/>
    <w:rsid w:val="000B507A"/>
    <w:rsid w:val="000B51D8"/>
    <w:rsid w:val="000B5574"/>
    <w:rsid w:val="000B5B38"/>
    <w:rsid w:val="000B6D23"/>
    <w:rsid w:val="000B74C7"/>
    <w:rsid w:val="000C0047"/>
    <w:rsid w:val="000C02A5"/>
    <w:rsid w:val="000C3059"/>
    <w:rsid w:val="000C48C9"/>
    <w:rsid w:val="000C4B8F"/>
    <w:rsid w:val="000C56FB"/>
    <w:rsid w:val="000C6B74"/>
    <w:rsid w:val="000D0423"/>
    <w:rsid w:val="000D0831"/>
    <w:rsid w:val="000D0E2F"/>
    <w:rsid w:val="000D148C"/>
    <w:rsid w:val="000D21CA"/>
    <w:rsid w:val="000D25D7"/>
    <w:rsid w:val="000D469D"/>
    <w:rsid w:val="000D46F1"/>
    <w:rsid w:val="000D63E3"/>
    <w:rsid w:val="000D79E1"/>
    <w:rsid w:val="000D7AE4"/>
    <w:rsid w:val="000D7BA7"/>
    <w:rsid w:val="000E07C5"/>
    <w:rsid w:val="000E0C34"/>
    <w:rsid w:val="000E0F47"/>
    <w:rsid w:val="000E1638"/>
    <w:rsid w:val="000E236D"/>
    <w:rsid w:val="000E3461"/>
    <w:rsid w:val="000E3677"/>
    <w:rsid w:val="000E38EA"/>
    <w:rsid w:val="000E3A97"/>
    <w:rsid w:val="000E4DF1"/>
    <w:rsid w:val="000E5122"/>
    <w:rsid w:val="000E550B"/>
    <w:rsid w:val="000E56AC"/>
    <w:rsid w:val="000E5F75"/>
    <w:rsid w:val="000E60C9"/>
    <w:rsid w:val="000E6265"/>
    <w:rsid w:val="000E6749"/>
    <w:rsid w:val="000E7E9D"/>
    <w:rsid w:val="000F03FE"/>
    <w:rsid w:val="000F05F7"/>
    <w:rsid w:val="000F06BE"/>
    <w:rsid w:val="000F0D24"/>
    <w:rsid w:val="000F1642"/>
    <w:rsid w:val="000F2CF5"/>
    <w:rsid w:val="000F3FE1"/>
    <w:rsid w:val="000F5328"/>
    <w:rsid w:val="000F64D0"/>
    <w:rsid w:val="000F6968"/>
    <w:rsid w:val="000F6AFD"/>
    <w:rsid w:val="000F71B4"/>
    <w:rsid w:val="000F7819"/>
    <w:rsid w:val="000F7900"/>
    <w:rsid w:val="000F7F40"/>
    <w:rsid w:val="00100736"/>
    <w:rsid w:val="001017D8"/>
    <w:rsid w:val="0010197B"/>
    <w:rsid w:val="00101D66"/>
    <w:rsid w:val="0010362E"/>
    <w:rsid w:val="00103BFB"/>
    <w:rsid w:val="00103C78"/>
    <w:rsid w:val="0010400C"/>
    <w:rsid w:val="0010424F"/>
    <w:rsid w:val="0010459F"/>
    <w:rsid w:val="001049B6"/>
    <w:rsid w:val="00104A45"/>
    <w:rsid w:val="00104A6F"/>
    <w:rsid w:val="0010509D"/>
    <w:rsid w:val="001057DF"/>
    <w:rsid w:val="00105B06"/>
    <w:rsid w:val="00107C42"/>
    <w:rsid w:val="00107DD4"/>
    <w:rsid w:val="00110311"/>
    <w:rsid w:val="00110B9A"/>
    <w:rsid w:val="00111371"/>
    <w:rsid w:val="00111BFE"/>
    <w:rsid w:val="00112591"/>
    <w:rsid w:val="001125E0"/>
    <w:rsid w:val="001129E6"/>
    <w:rsid w:val="00113466"/>
    <w:rsid w:val="00115789"/>
    <w:rsid w:val="0011583F"/>
    <w:rsid w:val="001170ED"/>
    <w:rsid w:val="00117135"/>
    <w:rsid w:val="00120596"/>
    <w:rsid w:val="00121239"/>
    <w:rsid w:val="0012126A"/>
    <w:rsid w:val="00121CBC"/>
    <w:rsid w:val="001227A6"/>
    <w:rsid w:val="00123306"/>
    <w:rsid w:val="001243B2"/>
    <w:rsid w:val="001245C7"/>
    <w:rsid w:val="001249FD"/>
    <w:rsid w:val="00124D22"/>
    <w:rsid w:val="00124E35"/>
    <w:rsid w:val="00124EDE"/>
    <w:rsid w:val="00125A89"/>
    <w:rsid w:val="001262CC"/>
    <w:rsid w:val="00127182"/>
    <w:rsid w:val="0013027F"/>
    <w:rsid w:val="0013259D"/>
    <w:rsid w:val="001328BA"/>
    <w:rsid w:val="00133337"/>
    <w:rsid w:val="00134232"/>
    <w:rsid w:val="001345FF"/>
    <w:rsid w:val="00134BC2"/>
    <w:rsid w:val="00135E90"/>
    <w:rsid w:val="00136212"/>
    <w:rsid w:val="00136AFA"/>
    <w:rsid w:val="00140C40"/>
    <w:rsid w:val="00141891"/>
    <w:rsid w:val="001418CE"/>
    <w:rsid w:val="00141FE6"/>
    <w:rsid w:val="00142A45"/>
    <w:rsid w:val="00142DDE"/>
    <w:rsid w:val="00142E39"/>
    <w:rsid w:val="001439E9"/>
    <w:rsid w:val="00144289"/>
    <w:rsid w:val="00144824"/>
    <w:rsid w:val="00144996"/>
    <w:rsid w:val="001457F9"/>
    <w:rsid w:val="00145E7C"/>
    <w:rsid w:val="00146438"/>
    <w:rsid w:val="001469DE"/>
    <w:rsid w:val="0014733B"/>
    <w:rsid w:val="001474B0"/>
    <w:rsid w:val="00147F95"/>
    <w:rsid w:val="001516ED"/>
    <w:rsid w:val="001523D1"/>
    <w:rsid w:val="0015258B"/>
    <w:rsid w:val="00153C1C"/>
    <w:rsid w:val="00153EDE"/>
    <w:rsid w:val="0015414F"/>
    <w:rsid w:val="00154225"/>
    <w:rsid w:val="0015441F"/>
    <w:rsid w:val="001548E4"/>
    <w:rsid w:val="00154F4A"/>
    <w:rsid w:val="00155715"/>
    <w:rsid w:val="001618E4"/>
    <w:rsid w:val="001629E4"/>
    <w:rsid w:val="00162F8A"/>
    <w:rsid w:val="001639A7"/>
    <w:rsid w:val="00163D2F"/>
    <w:rsid w:val="00164D42"/>
    <w:rsid w:val="0016513B"/>
    <w:rsid w:val="00165DA9"/>
    <w:rsid w:val="001667A1"/>
    <w:rsid w:val="001676CC"/>
    <w:rsid w:val="0017029D"/>
    <w:rsid w:val="001703B4"/>
    <w:rsid w:val="00170D3E"/>
    <w:rsid w:val="001712E7"/>
    <w:rsid w:val="00172549"/>
    <w:rsid w:val="00172FDD"/>
    <w:rsid w:val="001759A3"/>
    <w:rsid w:val="001768F2"/>
    <w:rsid w:val="001774B7"/>
    <w:rsid w:val="001777CE"/>
    <w:rsid w:val="00177CCF"/>
    <w:rsid w:val="00177EEB"/>
    <w:rsid w:val="001808D0"/>
    <w:rsid w:val="00180FD9"/>
    <w:rsid w:val="001816B0"/>
    <w:rsid w:val="00181A9E"/>
    <w:rsid w:val="001824CE"/>
    <w:rsid w:val="00182EC0"/>
    <w:rsid w:val="00183627"/>
    <w:rsid w:val="001836B0"/>
    <w:rsid w:val="001840AD"/>
    <w:rsid w:val="0018563F"/>
    <w:rsid w:val="00185909"/>
    <w:rsid w:val="00186633"/>
    <w:rsid w:val="001870F5"/>
    <w:rsid w:val="00187774"/>
    <w:rsid w:val="00190938"/>
    <w:rsid w:val="00190B0C"/>
    <w:rsid w:val="00191204"/>
    <w:rsid w:val="001927AC"/>
    <w:rsid w:val="00192AD7"/>
    <w:rsid w:val="001940AF"/>
    <w:rsid w:val="00194A1D"/>
    <w:rsid w:val="00197695"/>
    <w:rsid w:val="001A00EC"/>
    <w:rsid w:val="001A060A"/>
    <w:rsid w:val="001A0FEC"/>
    <w:rsid w:val="001A1E01"/>
    <w:rsid w:val="001A1EFA"/>
    <w:rsid w:val="001A2441"/>
    <w:rsid w:val="001A2F07"/>
    <w:rsid w:val="001A31F9"/>
    <w:rsid w:val="001A373D"/>
    <w:rsid w:val="001A4C2B"/>
    <w:rsid w:val="001A5641"/>
    <w:rsid w:val="001A64A0"/>
    <w:rsid w:val="001A6E79"/>
    <w:rsid w:val="001A7C78"/>
    <w:rsid w:val="001B03C2"/>
    <w:rsid w:val="001B109B"/>
    <w:rsid w:val="001B128E"/>
    <w:rsid w:val="001B1BE1"/>
    <w:rsid w:val="001B271E"/>
    <w:rsid w:val="001B2E1E"/>
    <w:rsid w:val="001B3124"/>
    <w:rsid w:val="001B345A"/>
    <w:rsid w:val="001B5155"/>
    <w:rsid w:val="001B686F"/>
    <w:rsid w:val="001B7A53"/>
    <w:rsid w:val="001C1D88"/>
    <w:rsid w:val="001C210A"/>
    <w:rsid w:val="001C3634"/>
    <w:rsid w:val="001C62ED"/>
    <w:rsid w:val="001D009C"/>
    <w:rsid w:val="001D03C6"/>
    <w:rsid w:val="001D1A8A"/>
    <w:rsid w:val="001D1D2F"/>
    <w:rsid w:val="001D270B"/>
    <w:rsid w:val="001D2B49"/>
    <w:rsid w:val="001D2B71"/>
    <w:rsid w:val="001D2E7B"/>
    <w:rsid w:val="001D323B"/>
    <w:rsid w:val="001D3682"/>
    <w:rsid w:val="001D3FFD"/>
    <w:rsid w:val="001D410B"/>
    <w:rsid w:val="001D48DB"/>
    <w:rsid w:val="001D495E"/>
    <w:rsid w:val="001D65C4"/>
    <w:rsid w:val="001D7C91"/>
    <w:rsid w:val="001E0AE2"/>
    <w:rsid w:val="001E0C2F"/>
    <w:rsid w:val="001E19D0"/>
    <w:rsid w:val="001E2904"/>
    <w:rsid w:val="001E3F32"/>
    <w:rsid w:val="001E42CB"/>
    <w:rsid w:val="001E55A4"/>
    <w:rsid w:val="001E716F"/>
    <w:rsid w:val="001E760B"/>
    <w:rsid w:val="001F0D98"/>
    <w:rsid w:val="001F1621"/>
    <w:rsid w:val="001F1825"/>
    <w:rsid w:val="001F1C2E"/>
    <w:rsid w:val="001F24C9"/>
    <w:rsid w:val="001F27F4"/>
    <w:rsid w:val="001F2817"/>
    <w:rsid w:val="001F2843"/>
    <w:rsid w:val="001F3DEF"/>
    <w:rsid w:val="001F4118"/>
    <w:rsid w:val="001F415F"/>
    <w:rsid w:val="001F43B2"/>
    <w:rsid w:val="001F4A72"/>
    <w:rsid w:val="001F71BB"/>
    <w:rsid w:val="001F7F1F"/>
    <w:rsid w:val="00201615"/>
    <w:rsid w:val="00202751"/>
    <w:rsid w:val="00205D8D"/>
    <w:rsid w:val="00205DC9"/>
    <w:rsid w:val="00205F0A"/>
    <w:rsid w:val="0020604E"/>
    <w:rsid w:val="0020704F"/>
    <w:rsid w:val="00210BCC"/>
    <w:rsid w:val="002114A5"/>
    <w:rsid w:val="00212E8C"/>
    <w:rsid w:val="002130FD"/>
    <w:rsid w:val="00213912"/>
    <w:rsid w:val="0021482C"/>
    <w:rsid w:val="00214AC5"/>
    <w:rsid w:val="00216CA6"/>
    <w:rsid w:val="00217519"/>
    <w:rsid w:val="00220366"/>
    <w:rsid w:val="00221BE1"/>
    <w:rsid w:val="00221E9C"/>
    <w:rsid w:val="00222FA9"/>
    <w:rsid w:val="00223F7E"/>
    <w:rsid w:val="002254DB"/>
    <w:rsid w:val="002264A6"/>
    <w:rsid w:val="00226898"/>
    <w:rsid w:val="00226AD5"/>
    <w:rsid w:val="00226E00"/>
    <w:rsid w:val="002270DC"/>
    <w:rsid w:val="00231616"/>
    <w:rsid w:val="00231F92"/>
    <w:rsid w:val="00233291"/>
    <w:rsid w:val="0023368D"/>
    <w:rsid w:val="00233C13"/>
    <w:rsid w:val="00234F8D"/>
    <w:rsid w:val="0023632F"/>
    <w:rsid w:val="00237185"/>
    <w:rsid w:val="00240F7C"/>
    <w:rsid w:val="00242626"/>
    <w:rsid w:val="00242931"/>
    <w:rsid w:val="00243FCD"/>
    <w:rsid w:val="00244F09"/>
    <w:rsid w:val="0024611F"/>
    <w:rsid w:val="00246653"/>
    <w:rsid w:val="00247645"/>
    <w:rsid w:val="002477F9"/>
    <w:rsid w:val="00247B7A"/>
    <w:rsid w:val="00250151"/>
    <w:rsid w:val="00251E10"/>
    <w:rsid w:val="00252B56"/>
    <w:rsid w:val="00252FE5"/>
    <w:rsid w:val="0025440D"/>
    <w:rsid w:val="002573B2"/>
    <w:rsid w:val="00260199"/>
    <w:rsid w:val="002606C1"/>
    <w:rsid w:val="00261CDF"/>
    <w:rsid w:val="002623E3"/>
    <w:rsid w:val="0026380E"/>
    <w:rsid w:val="00263ECC"/>
    <w:rsid w:val="00264626"/>
    <w:rsid w:val="00264B8B"/>
    <w:rsid w:val="00267044"/>
    <w:rsid w:val="002706E3"/>
    <w:rsid w:val="00271E66"/>
    <w:rsid w:val="00272729"/>
    <w:rsid w:val="00272F8D"/>
    <w:rsid w:val="0027312A"/>
    <w:rsid w:val="00273F74"/>
    <w:rsid w:val="0027476A"/>
    <w:rsid w:val="00276036"/>
    <w:rsid w:val="00276BE3"/>
    <w:rsid w:val="00281160"/>
    <w:rsid w:val="002830AF"/>
    <w:rsid w:val="0028551D"/>
    <w:rsid w:val="00286712"/>
    <w:rsid w:val="00286804"/>
    <w:rsid w:val="002869C3"/>
    <w:rsid w:val="00287267"/>
    <w:rsid w:val="00287E79"/>
    <w:rsid w:val="0029001F"/>
    <w:rsid w:val="002904C5"/>
    <w:rsid w:val="00291542"/>
    <w:rsid w:val="00292823"/>
    <w:rsid w:val="00292E67"/>
    <w:rsid w:val="002949AD"/>
    <w:rsid w:val="00294C27"/>
    <w:rsid w:val="00295150"/>
    <w:rsid w:val="002A0221"/>
    <w:rsid w:val="002A0629"/>
    <w:rsid w:val="002A0976"/>
    <w:rsid w:val="002A15A7"/>
    <w:rsid w:val="002A166D"/>
    <w:rsid w:val="002A2F66"/>
    <w:rsid w:val="002A31A2"/>
    <w:rsid w:val="002A38FA"/>
    <w:rsid w:val="002A404A"/>
    <w:rsid w:val="002A43D9"/>
    <w:rsid w:val="002A47E4"/>
    <w:rsid w:val="002A4FF1"/>
    <w:rsid w:val="002A53B9"/>
    <w:rsid w:val="002A5C99"/>
    <w:rsid w:val="002A69A7"/>
    <w:rsid w:val="002A6C6C"/>
    <w:rsid w:val="002A7347"/>
    <w:rsid w:val="002A7D7A"/>
    <w:rsid w:val="002B0296"/>
    <w:rsid w:val="002B2397"/>
    <w:rsid w:val="002B244E"/>
    <w:rsid w:val="002B26D4"/>
    <w:rsid w:val="002B39A8"/>
    <w:rsid w:val="002B3F34"/>
    <w:rsid w:val="002B4289"/>
    <w:rsid w:val="002B6B9D"/>
    <w:rsid w:val="002B7563"/>
    <w:rsid w:val="002B7CEF"/>
    <w:rsid w:val="002C1F46"/>
    <w:rsid w:val="002C2B1B"/>
    <w:rsid w:val="002C3241"/>
    <w:rsid w:val="002C3DF2"/>
    <w:rsid w:val="002C40B6"/>
    <w:rsid w:val="002C46A3"/>
    <w:rsid w:val="002C5971"/>
    <w:rsid w:val="002C63B1"/>
    <w:rsid w:val="002C6BB5"/>
    <w:rsid w:val="002C7085"/>
    <w:rsid w:val="002C77E9"/>
    <w:rsid w:val="002C7972"/>
    <w:rsid w:val="002D2B46"/>
    <w:rsid w:val="002D2F63"/>
    <w:rsid w:val="002D5C52"/>
    <w:rsid w:val="002D625C"/>
    <w:rsid w:val="002D75ED"/>
    <w:rsid w:val="002E0731"/>
    <w:rsid w:val="002E36F3"/>
    <w:rsid w:val="002E3953"/>
    <w:rsid w:val="002E46CD"/>
    <w:rsid w:val="002E4A4B"/>
    <w:rsid w:val="002E54B9"/>
    <w:rsid w:val="002E69F7"/>
    <w:rsid w:val="002E6AD1"/>
    <w:rsid w:val="002E7437"/>
    <w:rsid w:val="002E7D72"/>
    <w:rsid w:val="002F00DD"/>
    <w:rsid w:val="002F0A80"/>
    <w:rsid w:val="002F0CD8"/>
    <w:rsid w:val="002F1B6E"/>
    <w:rsid w:val="002F2FE1"/>
    <w:rsid w:val="002F323D"/>
    <w:rsid w:val="002F3478"/>
    <w:rsid w:val="002F4E5F"/>
    <w:rsid w:val="002F5752"/>
    <w:rsid w:val="002F6427"/>
    <w:rsid w:val="002F6A1F"/>
    <w:rsid w:val="002F6F92"/>
    <w:rsid w:val="00300F7A"/>
    <w:rsid w:val="00301EAE"/>
    <w:rsid w:val="00301FE0"/>
    <w:rsid w:val="00305B04"/>
    <w:rsid w:val="00305DB3"/>
    <w:rsid w:val="003063C1"/>
    <w:rsid w:val="00306510"/>
    <w:rsid w:val="003070D1"/>
    <w:rsid w:val="003076CC"/>
    <w:rsid w:val="00307C56"/>
    <w:rsid w:val="00307CE0"/>
    <w:rsid w:val="0031085D"/>
    <w:rsid w:val="003115CF"/>
    <w:rsid w:val="00311891"/>
    <w:rsid w:val="00311B40"/>
    <w:rsid w:val="003136FA"/>
    <w:rsid w:val="003139FB"/>
    <w:rsid w:val="0031488C"/>
    <w:rsid w:val="00314DE1"/>
    <w:rsid w:val="00315724"/>
    <w:rsid w:val="003160A2"/>
    <w:rsid w:val="00317109"/>
    <w:rsid w:val="0031767F"/>
    <w:rsid w:val="0032021A"/>
    <w:rsid w:val="003232E6"/>
    <w:rsid w:val="003233C6"/>
    <w:rsid w:val="00323C86"/>
    <w:rsid w:val="003249D0"/>
    <w:rsid w:val="00324B70"/>
    <w:rsid w:val="00325FA8"/>
    <w:rsid w:val="00326326"/>
    <w:rsid w:val="0032670E"/>
    <w:rsid w:val="003273D3"/>
    <w:rsid w:val="00330126"/>
    <w:rsid w:val="003302F5"/>
    <w:rsid w:val="00331FB6"/>
    <w:rsid w:val="00333686"/>
    <w:rsid w:val="00334A34"/>
    <w:rsid w:val="00335CB6"/>
    <w:rsid w:val="0033704F"/>
    <w:rsid w:val="00337D1A"/>
    <w:rsid w:val="00337EFD"/>
    <w:rsid w:val="00340697"/>
    <w:rsid w:val="00340AEC"/>
    <w:rsid w:val="00341A49"/>
    <w:rsid w:val="00342305"/>
    <w:rsid w:val="00342C33"/>
    <w:rsid w:val="003432E9"/>
    <w:rsid w:val="003433BA"/>
    <w:rsid w:val="00343817"/>
    <w:rsid w:val="00343F50"/>
    <w:rsid w:val="00344532"/>
    <w:rsid w:val="00344D21"/>
    <w:rsid w:val="00344EF0"/>
    <w:rsid w:val="003459D2"/>
    <w:rsid w:val="00345D75"/>
    <w:rsid w:val="0034609D"/>
    <w:rsid w:val="00347496"/>
    <w:rsid w:val="00347A97"/>
    <w:rsid w:val="00347E99"/>
    <w:rsid w:val="003500C0"/>
    <w:rsid w:val="00350B87"/>
    <w:rsid w:val="00350E7F"/>
    <w:rsid w:val="0035176C"/>
    <w:rsid w:val="00351877"/>
    <w:rsid w:val="003525F5"/>
    <w:rsid w:val="00353F42"/>
    <w:rsid w:val="00353F63"/>
    <w:rsid w:val="00353FBE"/>
    <w:rsid w:val="00354498"/>
    <w:rsid w:val="003545F5"/>
    <w:rsid w:val="00355869"/>
    <w:rsid w:val="003611A8"/>
    <w:rsid w:val="00361C22"/>
    <w:rsid w:val="0036259F"/>
    <w:rsid w:val="00363A90"/>
    <w:rsid w:val="003645C9"/>
    <w:rsid w:val="0036473E"/>
    <w:rsid w:val="00365A6E"/>
    <w:rsid w:val="0036647B"/>
    <w:rsid w:val="003666F0"/>
    <w:rsid w:val="00366FB8"/>
    <w:rsid w:val="003678E4"/>
    <w:rsid w:val="00367C5A"/>
    <w:rsid w:val="00370E49"/>
    <w:rsid w:val="00371B8C"/>
    <w:rsid w:val="003721A6"/>
    <w:rsid w:val="00372CB8"/>
    <w:rsid w:val="0037338A"/>
    <w:rsid w:val="00376C92"/>
    <w:rsid w:val="00377455"/>
    <w:rsid w:val="00377638"/>
    <w:rsid w:val="0038008E"/>
    <w:rsid w:val="003809BE"/>
    <w:rsid w:val="003815DC"/>
    <w:rsid w:val="00381665"/>
    <w:rsid w:val="0038170D"/>
    <w:rsid w:val="0038206E"/>
    <w:rsid w:val="00382811"/>
    <w:rsid w:val="003828E6"/>
    <w:rsid w:val="0038366C"/>
    <w:rsid w:val="00384057"/>
    <w:rsid w:val="003857B2"/>
    <w:rsid w:val="003857CC"/>
    <w:rsid w:val="0038608A"/>
    <w:rsid w:val="003860F6"/>
    <w:rsid w:val="0038615F"/>
    <w:rsid w:val="0038697B"/>
    <w:rsid w:val="00386DCC"/>
    <w:rsid w:val="0038706A"/>
    <w:rsid w:val="00387C7C"/>
    <w:rsid w:val="00387D82"/>
    <w:rsid w:val="00390AC7"/>
    <w:rsid w:val="00392A98"/>
    <w:rsid w:val="0039312A"/>
    <w:rsid w:val="0039388A"/>
    <w:rsid w:val="00395D9F"/>
    <w:rsid w:val="00396036"/>
    <w:rsid w:val="003964B8"/>
    <w:rsid w:val="00397AF5"/>
    <w:rsid w:val="00397CAD"/>
    <w:rsid w:val="003A0080"/>
    <w:rsid w:val="003A0448"/>
    <w:rsid w:val="003A0EB1"/>
    <w:rsid w:val="003A2153"/>
    <w:rsid w:val="003A58B3"/>
    <w:rsid w:val="003A5BEA"/>
    <w:rsid w:val="003A5CC9"/>
    <w:rsid w:val="003A657D"/>
    <w:rsid w:val="003A6D64"/>
    <w:rsid w:val="003B0507"/>
    <w:rsid w:val="003B17E7"/>
    <w:rsid w:val="003B193A"/>
    <w:rsid w:val="003B2DA9"/>
    <w:rsid w:val="003B2E72"/>
    <w:rsid w:val="003B3828"/>
    <w:rsid w:val="003B3B00"/>
    <w:rsid w:val="003B3FDE"/>
    <w:rsid w:val="003B4525"/>
    <w:rsid w:val="003B50FF"/>
    <w:rsid w:val="003B5A50"/>
    <w:rsid w:val="003B5B5E"/>
    <w:rsid w:val="003B6E05"/>
    <w:rsid w:val="003B6EBD"/>
    <w:rsid w:val="003B7815"/>
    <w:rsid w:val="003C024A"/>
    <w:rsid w:val="003C1628"/>
    <w:rsid w:val="003C3483"/>
    <w:rsid w:val="003C40FE"/>
    <w:rsid w:val="003C58D3"/>
    <w:rsid w:val="003C59D1"/>
    <w:rsid w:val="003C5E61"/>
    <w:rsid w:val="003C5FC5"/>
    <w:rsid w:val="003C6E26"/>
    <w:rsid w:val="003C7414"/>
    <w:rsid w:val="003D0444"/>
    <w:rsid w:val="003D33EB"/>
    <w:rsid w:val="003D4BF6"/>
    <w:rsid w:val="003D4DAC"/>
    <w:rsid w:val="003D5311"/>
    <w:rsid w:val="003D6F93"/>
    <w:rsid w:val="003D7480"/>
    <w:rsid w:val="003E0FAF"/>
    <w:rsid w:val="003E2506"/>
    <w:rsid w:val="003E2584"/>
    <w:rsid w:val="003E362D"/>
    <w:rsid w:val="003E3E9B"/>
    <w:rsid w:val="003E3E9E"/>
    <w:rsid w:val="003E4907"/>
    <w:rsid w:val="003E495C"/>
    <w:rsid w:val="003E49A6"/>
    <w:rsid w:val="003E4AD9"/>
    <w:rsid w:val="003E4DEF"/>
    <w:rsid w:val="003E53C5"/>
    <w:rsid w:val="003E5414"/>
    <w:rsid w:val="003E619F"/>
    <w:rsid w:val="003E76CE"/>
    <w:rsid w:val="003E7CDA"/>
    <w:rsid w:val="003F00A0"/>
    <w:rsid w:val="003F10F3"/>
    <w:rsid w:val="003F202E"/>
    <w:rsid w:val="003F30EF"/>
    <w:rsid w:val="003F4371"/>
    <w:rsid w:val="003F4BF5"/>
    <w:rsid w:val="003F4F88"/>
    <w:rsid w:val="003F52B1"/>
    <w:rsid w:val="003F6C4B"/>
    <w:rsid w:val="003F7485"/>
    <w:rsid w:val="00400592"/>
    <w:rsid w:val="00400E07"/>
    <w:rsid w:val="00400EC2"/>
    <w:rsid w:val="00401A98"/>
    <w:rsid w:val="004023E6"/>
    <w:rsid w:val="00402D9A"/>
    <w:rsid w:val="00402FCD"/>
    <w:rsid w:val="00403462"/>
    <w:rsid w:val="00403886"/>
    <w:rsid w:val="00403ACE"/>
    <w:rsid w:val="00403BA4"/>
    <w:rsid w:val="00404988"/>
    <w:rsid w:val="004049AB"/>
    <w:rsid w:val="00404B95"/>
    <w:rsid w:val="004051AF"/>
    <w:rsid w:val="0040528B"/>
    <w:rsid w:val="00405449"/>
    <w:rsid w:val="0040629F"/>
    <w:rsid w:val="00406674"/>
    <w:rsid w:val="004100B3"/>
    <w:rsid w:val="00410BB3"/>
    <w:rsid w:val="0041145F"/>
    <w:rsid w:val="004119A9"/>
    <w:rsid w:val="00411AAE"/>
    <w:rsid w:val="00411C40"/>
    <w:rsid w:val="00412203"/>
    <w:rsid w:val="00413015"/>
    <w:rsid w:val="0041377A"/>
    <w:rsid w:val="00414B2F"/>
    <w:rsid w:val="00416368"/>
    <w:rsid w:val="004163B5"/>
    <w:rsid w:val="004165E9"/>
    <w:rsid w:val="00416A88"/>
    <w:rsid w:val="0041748F"/>
    <w:rsid w:val="00417821"/>
    <w:rsid w:val="00420F85"/>
    <w:rsid w:val="00421AF1"/>
    <w:rsid w:val="004221F5"/>
    <w:rsid w:val="00423650"/>
    <w:rsid w:val="0042419F"/>
    <w:rsid w:val="004245AC"/>
    <w:rsid w:val="00424B4B"/>
    <w:rsid w:val="00425822"/>
    <w:rsid w:val="0042585D"/>
    <w:rsid w:val="00426AD4"/>
    <w:rsid w:val="00427318"/>
    <w:rsid w:val="00427CC1"/>
    <w:rsid w:val="004316A6"/>
    <w:rsid w:val="0043392E"/>
    <w:rsid w:val="004349B0"/>
    <w:rsid w:val="00435B07"/>
    <w:rsid w:val="00435DB9"/>
    <w:rsid w:val="00436EE0"/>
    <w:rsid w:val="00440891"/>
    <w:rsid w:val="00440B67"/>
    <w:rsid w:val="00443763"/>
    <w:rsid w:val="004438B7"/>
    <w:rsid w:val="00444C42"/>
    <w:rsid w:val="004451FE"/>
    <w:rsid w:val="00445CBC"/>
    <w:rsid w:val="00446384"/>
    <w:rsid w:val="00446733"/>
    <w:rsid w:val="004474D0"/>
    <w:rsid w:val="00450016"/>
    <w:rsid w:val="00451675"/>
    <w:rsid w:val="00451E44"/>
    <w:rsid w:val="004533FD"/>
    <w:rsid w:val="00453C52"/>
    <w:rsid w:val="0045451C"/>
    <w:rsid w:val="00454A2A"/>
    <w:rsid w:val="00455B26"/>
    <w:rsid w:val="00456F48"/>
    <w:rsid w:val="00457461"/>
    <w:rsid w:val="004574B8"/>
    <w:rsid w:val="004617BD"/>
    <w:rsid w:val="004628CA"/>
    <w:rsid w:val="00462F6F"/>
    <w:rsid w:val="004644C8"/>
    <w:rsid w:val="00464BC5"/>
    <w:rsid w:val="004657DD"/>
    <w:rsid w:val="0046696E"/>
    <w:rsid w:val="00471CA1"/>
    <w:rsid w:val="004740AF"/>
    <w:rsid w:val="00474A18"/>
    <w:rsid w:val="004757D0"/>
    <w:rsid w:val="0047656E"/>
    <w:rsid w:val="004773A7"/>
    <w:rsid w:val="004775A9"/>
    <w:rsid w:val="0048081D"/>
    <w:rsid w:val="00481E13"/>
    <w:rsid w:val="00482070"/>
    <w:rsid w:val="00482369"/>
    <w:rsid w:val="00486225"/>
    <w:rsid w:val="00487985"/>
    <w:rsid w:val="0049042C"/>
    <w:rsid w:val="004909BE"/>
    <w:rsid w:val="00490DAB"/>
    <w:rsid w:val="00492F36"/>
    <w:rsid w:val="00493762"/>
    <w:rsid w:val="00493CF9"/>
    <w:rsid w:val="00494DDF"/>
    <w:rsid w:val="004961E0"/>
    <w:rsid w:val="00496C2D"/>
    <w:rsid w:val="00497833"/>
    <w:rsid w:val="00497AEE"/>
    <w:rsid w:val="004A0656"/>
    <w:rsid w:val="004A0C29"/>
    <w:rsid w:val="004A22B8"/>
    <w:rsid w:val="004A31BC"/>
    <w:rsid w:val="004A4EA7"/>
    <w:rsid w:val="004A57E4"/>
    <w:rsid w:val="004A5A43"/>
    <w:rsid w:val="004A6C43"/>
    <w:rsid w:val="004A78A6"/>
    <w:rsid w:val="004A7BB0"/>
    <w:rsid w:val="004B09D9"/>
    <w:rsid w:val="004B1326"/>
    <w:rsid w:val="004B258A"/>
    <w:rsid w:val="004B2755"/>
    <w:rsid w:val="004B3B52"/>
    <w:rsid w:val="004B5E26"/>
    <w:rsid w:val="004B60DC"/>
    <w:rsid w:val="004B62D0"/>
    <w:rsid w:val="004C11D9"/>
    <w:rsid w:val="004C1557"/>
    <w:rsid w:val="004C2DAA"/>
    <w:rsid w:val="004C3713"/>
    <w:rsid w:val="004C4446"/>
    <w:rsid w:val="004C55A3"/>
    <w:rsid w:val="004C6B39"/>
    <w:rsid w:val="004C79A7"/>
    <w:rsid w:val="004D02D4"/>
    <w:rsid w:val="004D24C8"/>
    <w:rsid w:val="004D2523"/>
    <w:rsid w:val="004D2E25"/>
    <w:rsid w:val="004D32A8"/>
    <w:rsid w:val="004D3A43"/>
    <w:rsid w:val="004D5ABE"/>
    <w:rsid w:val="004D5DF1"/>
    <w:rsid w:val="004D5FBB"/>
    <w:rsid w:val="004D7E95"/>
    <w:rsid w:val="004E02A0"/>
    <w:rsid w:val="004E1BE5"/>
    <w:rsid w:val="004E32AF"/>
    <w:rsid w:val="004E32EA"/>
    <w:rsid w:val="004E3FF7"/>
    <w:rsid w:val="004E6A1A"/>
    <w:rsid w:val="004E7508"/>
    <w:rsid w:val="004E7DA1"/>
    <w:rsid w:val="004E7FB6"/>
    <w:rsid w:val="004F0373"/>
    <w:rsid w:val="004F08F8"/>
    <w:rsid w:val="004F1BE3"/>
    <w:rsid w:val="004F263D"/>
    <w:rsid w:val="004F2CF0"/>
    <w:rsid w:val="004F2E25"/>
    <w:rsid w:val="004F30A6"/>
    <w:rsid w:val="004F30EB"/>
    <w:rsid w:val="004F4C76"/>
    <w:rsid w:val="004F508E"/>
    <w:rsid w:val="004F6735"/>
    <w:rsid w:val="004F6942"/>
    <w:rsid w:val="00500CF3"/>
    <w:rsid w:val="00501D5E"/>
    <w:rsid w:val="005023BA"/>
    <w:rsid w:val="00502687"/>
    <w:rsid w:val="0050290A"/>
    <w:rsid w:val="00503513"/>
    <w:rsid w:val="0050464D"/>
    <w:rsid w:val="005060E7"/>
    <w:rsid w:val="0050764C"/>
    <w:rsid w:val="005079DF"/>
    <w:rsid w:val="00507BE3"/>
    <w:rsid w:val="00511231"/>
    <w:rsid w:val="0051218D"/>
    <w:rsid w:val="00512874"/>
    <w:rsid w:val="00513B2B"/>
    <w:rsid w:val="00514322"/>
    <w:rsid w:val="005145AE"/>
    <w:rsid w:val="005154F8"/>
    <w:rsid w:val="00515685"/>
    <w:rsid w:val="0051782D"/>
    <w:rsid w:val="00517E9A"/>
    <w:rsid w:val="0052314D"/>
    <w:rsid w:val="00524587"/>
    <w:rsid w:val="005249A5"/>
    <w:rsid w:val="005260D5"/>
    <w:rsid w:val="005261FD"/>
    <w:rsid w:val="00526AFC"/>
    <w:rsid w:val="00527350"/>
    <w:rsid w:val="00527620"/>
    <w:rsid w:val="0053044E"/>
    <w:rsid w:val="00530CA9"/>
    <w:rsid w:val="00530E5E"/>
    <w:rsid w:val="00531002"/>
    <w:rsid w:val="00532947"/>
    <w:rsid w:val="0053401D"/>
    <w:rsid w:val="00535AD3"/>
    <w:rsid w:val="005361EB"/>
    <w:rsid w:val="00537D00"/>
    <w:rsid w:val="005409F9"/>
    <w:rsid w:val="00541AA7"/>
    <w:rsid w:val="00544005"/>
    <w:rsid w:val="005445CB"/>
    <w:rsid w:val="00546011"/>
    <w:rsid w:val="00546433"/>
    <w:rsid w:val="005464DF"/>
    <w:rsid w:val="00546597"/>
    <w:rsid w:val="00546B91"/>
    <w:rsid w:val="005514EF"/>
    <w:rsid w:val="00552B0D"/>
    <w:rsid w:val="00552BA1"/>
    <w:rsid w:val="00553826"/>
    <w:rsid w:val="005543C7"/>
    <w:rsid w:val="00554A3E"/>
    <w:rsid w:val="00555347"/>
    <w:rsid w:val="00555767"/>
    <w:rsid w:val="00555B5F"/>
    <w:rsid w:val="00556644"/>
    <w:rsid w:val="005577BB"/>
    <w:rsid w:val="00560F8F"/>
    <w:rsid w:val="005656B4"/>
    <w:rsid w:val="005666B9"/>
    <w:rsid w:val="005669D4"/>
    <w:rsid w:val="00566FCD"/>
    <w:rsid w:val="00567B28"/>
    <w:rsid w:val="00567B6F"/>
    <w:rsid w:val="005707B5"/>
    <w:rsid w:val="00572074"/>
    <w:rsid w:val="00572889"/>
    <w:rsid w:val="00572E5E"/>
    <w:rsid w:val="00572F2A"/>
    <w:rsid w:val="005742E8"/>
    <w:rsid w:val="00574B61"/>
    <w:rsid w:val="00574F2A"/>
    <w:rsid w:val="00575012"/>
    <w:rsid w:val="0057565D"/>
    <w:rsid w:val="00575C64"/>
    <w:rsid w:val="00575E95"/>
    <w:rsid w:val="005763E2"/>
    <w:rsid w:val="0058037E"/>
    <w:rsid w:val="00580F50"/>
    <w:rsid w:val="00581C9B"/>
    <w:rsid w:val="00581FE5"/>
    <w:rsid w:val="00583200"/>
    <w:rsid w:val="00583225"/>
    <w:rsid w:val="0058324B"/>
    <w:rsid w:val="0058403B"/>
    <w:rsid w:val="005847C5"/>
    <w:rsid w:val="00585D71"/>
    <w:rsid w:val="00586392"/>
    <w:rsid w:val="005865A7"/>
    <w:rsid w:val="00586A67"/>
    <w:rsid w:val="00587190"/>
    <w:rsid w:val="005871F2"/>
    <w:rsid w:val="0058779A"/>
    <w:rsid w:val="005877C2"/>
    <w:rsid w:val="0059153E"/>
    <w:rsid w:val="00591A5F"/>
    <w:rsid w:val="00591BFD"/>
    <w:rsid w:val="0059255E"/>
    <w:rsid w:val="00592720"/>
    <w:rsid w:val="00592E79"/>
    <w:rsid w:val="00593366"/>
    <w:rsid w:val="005936CB"/>
    <w:rsid w:val="00594872"/>
    <w:rsid w:val="005969F7"/>
    <w:rsid w:val="005A00E0"/>
    <w:rsid w:val="005A09DB"/>
    <w:rsid w:val="005A1ABA"/>
    <w:rsid w:val="005A1BFC"/>
    <w:rsid w:val="005A242B"/>
    <w:rsid w:val="005A2E4C"/>
    <w:rsid w:val="005A45F1"/>
    <w:rsid w:val="005A56BB"/>
    <w:rsid w:val="005A58D1"/>
    <w:rsid w:val="005A60A0"/>
    <w:rsid w:val="005A6952"/>
    <w:rsid w:val="005A6A35"/>
    <w:rsid w:val="005A77C0"/>
    <w:rsid w:val="005A780D"/>
    <w:rsid w:val="005B1420"/>
    <w:rsid w:val="005B16E5"/>
    <w:rsid w:val="005B1D39"/>
    <w:rsid w:val="005B22AB"/>
    <w:rsid w:val="005B2455"/>
    <w:rsid w:val="005B2F62"/>
    <w:rsid w:val="005B3ECC"/>
    <w:rsid w:val="005B4435"/>
    <w:rsid w:val="005B4D33"/>
    <w:rsid w:val="005B6061"/>
    <w:rsid w:val="005B6216"/>
    <w:rsid w:val="005B6333"/>
    <w:rsid w:val="005B65E5"/>
    <w:rsid w:val="005C0433"/>
    <w:rsid w:val="005C0996"/>
    <w:rsid w:val="005C14E1"/>
    <w:rsid w:val="005C1B8A"/>
    <w:rsid w:val="005C3D63"/>
    <w:rsid w:val="005C4224"/>
    <w:rsid w:val="005C4688"/>
    <w:rsid w:val="005C5CC4"/>
    <w:rsid w:val="005C6387"/>
    <w:rsid w:val="005C6AAE"/>
    <w:rsid w:val="005C76A5"/>
    <w:rsid w:val="005C7A30"/>
    <w:rsid w:val="005C7EF0"/>
    <w:rsid w:val="005D0891"/>
    <w:rsid w:val="005D1C0A"/>
    <w:rsid w:val="005D22FF"/>
    <w:rsid w:val="005D3984"/>
    <w:rsid w:val="005D449F"/>
    <w:rsid w:val="005D4DD2"/>
    <w:rsid w:val="005E150C"/>
    <w:rsid w:val="005E204B"/>
    <w:rsid w:val="005E3ADB"/>
    <w:rsid w:val="005E3DA9"/>
    <w:rsid w:val="005E41B0"/>
    <w:rsid w:val="005E43C0"/>
    <w:rsid w:val="005E4455"/>
    <w:rsid w:val="005E45A6"/>
    <w:rsid w:val="005E46BB"/>
    <w:rsid w:val="005E4807"/>
    <w:rsid w:val="005E4E05"/>
    <w:rsid w:val="005E552F"/>
    <w:rsid w:val="005E66EA"/>
    <w:rsid w:val="005E67FA"/>
    <w:rsid w:val="005E695A"/>
    <w:rsid w:val="005E6B64"/>
    <w:rsid w:val="005E76A7"/>
    <w:rsid w:val="005F11AA"/>
    <w:rsid w:val="005F1AD8"/>
    <w:rsid w:val="005F1B86"/>
    <w:rsid w:val="005F1D79"/>
    <w:rsid w:val="005F3110"/>
    <w:rsid w:val="005F38E3"/>
    <w:rsid w:val="005F4155"/>
    <w:rsid w:val="005F4DEE"/>
    <w:rsid w:val="005F5549"/>
    <w:rsid w:val="005F5588"/>
    <w:rsid w:val="005F58BA"/>
    <w:rsid w:val="005F655A"/>
    <w:rsid w:val="005F6AB7"/>
    <w:rsid w:val="005F6E6B"/>
    <w:rsid w:val="005F6F46"/>
    <w:rsid w:val="005F7518"/>
    <w:rsid w:val="005F75DB"/>
    <w:rsid w:val="005F76DE"/>
    <w:rsid w:val="005F7EF0"/>
    <w:rsid w:val="0060008D"/>
    <w:rsid w:val="00600243"/>
    <w:rsid w:val="00600CA9"/>
    <w:rsid w:val="00600F65"/>
    <w:rsid w:val="00601711"/>
    <w:rsid w:val="006025D8"/>
    <w:rsid w:val="00603749"/>
    <w:rsid w:val="00603989"/>
    <w:rsid w:val="006042DE"/>
    <w:rsid w:val="0060544A"/>
    <w:rsid w:val="0061040F"/>
    <w:rsid w:val="00610590"/>
    <w:rsid w:val="0061092F"/>
    <w:rsid w:val="00611FFA"/>
    <w:rsid w:val="0061263C"/>
    <w:rsid w:val="0061267A"/>
    <w:rsid w:val="00613F65"/>
    <w:rsid w:val="006148F4"/>
    <w:rsid w:val="00614998"/>
    <w:rsid w:val="006159B7"/>
    <w:rsid w:val="00617A60"/>
    <w:rsid w:val="00617F76"/>
    <w:rsid w:val="006211EB"/>
    <w:rsid w:val="0062525F"/>
    <w:rsid w:val="006259E2"/>
    <w:rsid w:val="00625E08"/>
    <w:rsid w:val="00625F19"/>
    <w:rsid w:val="006312A7"/>
    <w:rsid w:val="00632095"/>
    <w:rsid w:val="00632879"/>
    <w:rsid w:val="006328A4"/>
    <w:rsid w:val="00634E4C"/>
    <w:rsid w:val="006351B0"/>
    <w:rsid w:val="00635850"/>
    <w:rsid w:val="00640DCA"/>
    <w:rsid w:val="00640E6F"/>
    <w:rsid w:val="00641C62"/>
    <w:rsid w:val="00642AE6"/>
    <w:rsid w:val="00642EA8"/>
    <w:rsid w:val="00643324"/>
    <w:rsid w:val="00643F2B"/>
    <w:rsid w:val="006442AA"/>
    <w:rsid w:val="00644D87"/>
    <w:rsid w:val="0064743F"/>
    <w:rsid w:val="0064798A"/>
    <w:rsid w:val="00650A3F"/>
    <w:rsid w:val="0065118C"/>
    <w:rsid w:val="00651C64"/>
    <w:rsid w:val="00652085"/>
    <w:rsid w:val="00652A27"/>
    <w:rsid w:val="00652C17"/>
    <w:rsid w:val="00652F54"/>
    <w:rsid w:val="006543D7"/>
    <w:rsid w:val="006546FA"/>
    <w:rsid w:val="00654D77"/>
    <w:rsid w:val="00655450"/>
    <w:rsid w:val="0065576B"/>
    <w:rsid w:val="00656492"/>
    <w:rsid w:val="006565B5"/>
    <w:rsid w:val="00657C6F"/>
    <w:rsid w:val="006606EB"/>
    <w:rsid w:val="00660C6F"/>
    <w:rsid w:val="006626D7"/>
    <w:rsid w:val="00663562"/>
    <w:rsid w:val="0066375A"/>
    <w:rsid w:val="00663C91"/>
    <w:rsid w:val="00664D36"/>
    <w:rsid w:val="0067062A"/>
    <w:rsid w:val="00671640"/>
    <w:rsid w:val="00671D6B"/>
    <w:rsid w:val="006724A6"/>
    <w:rsid w:val="006726E7"/>
    <w:rsid w:val="00672926"/>
    <w:rsid w:val="00672971"/>
    <w:rsid w:val="00674CE5"/>
    <w:rsid w:val="00674D82"/>
    <w:rsid w:val="0067560D"/>
    <w:rsid w:val="00675848"/>
    <w:rsid w:val="00675A43"/>
    <w:rsid w:val="006763B0"/>
    <w:rsid w:val="006766E9"/>
    <w:rsid w:val="006767CB"/>
    <w:rsid w:val="006768EF"/>
    <w:rsid w:val="00680CEE"/>
    <w:rsid w:val="006819BC"/>
    <w:rsid w:val="00684F84"/>
    <w:rsid w:val="00685D1C"/>
    <w:rsid w:val="00685FA3"/>
    <w:rsid w:val="00686DF1"/>
    <w:rsid w:val="006876BB"/>
    <w:rsid w:val="0068794A"/>
    <w:rsid w:val="00690CE3"/>
    <w:rsid w:val="006916F4"/>
    <w:rsid w:val="00691EAC"/>
    <w:rsid w:val="00693B95"/>
    <w:rsid w:val="0069530D"/>
    <w:rsid w:val="006957DA"/>
    <w:rsid w:val="006968A1"/>
    <w:rsid w:val="006968F9"/>
    <w:rsid w:val="006A0534"/>
    <w:rsid w:val="006A195B"/>
    <w:rsid w:val="006A246E"/>
    <w:rsid w:val="006A295F"/>
    <w:rsid w:val="006A2D65"/>
    <w:rsid w:val="006A3129"/>
    <w:rsid w:val="006A3C07"/>
    <w:rsid w:val="006A480B"/>
    <w:rsid w:val="006A48B5"/>
    <w:rsid w:val="006A5291"/>
    <w:rsid w:val="006A5333"/>
    <w:rsid w:val="006A53DF"/>
    <w:rsid w:val="006A59AA"/>
    <w:rsid w:val="006A7383"/>
    <w:rsid w:val="006A75B8"/>
    <w:rsid w:val="006A7B52"/>
    <w:rsid w:val="006A7EDE"/>
    <w:rsid w:val="006B05C8"/>
    <w:rsid w:val="006B1754"/>
    <w:rsid w:val="006B324C"/>
    <w:rsid w:val="006B33F5"/>
    <w:rsid w:val="006B4FE8"/>
    <w:rsid w:val="006B5665"/>
    <w:rsid w:val="006B59F2"/>
    <w:rsid w:val="006B6B4B"/>
    <w:rsid w:val="006B7225"/>
    <w:rsid w:val="006C2726"/>
    <w:rsid w:val="006C3292"/>
    <w:rsid w:val="006C35AF"/>
    <w:rsid w:val="006C3C5D"/>
    <w:rsid w:val="006C41AB"/>
    <w:rsid w:val="006C4403"/>
    <w:rsid w:val="006C462C"/>
    <w:rsid w:val="006C5119"/>
    <w:rsid w:val="006C5B47"/>
    <w:rsid w:val="006C6F80"/>
    <w:rsid w:val="006C74A3"/>
    <w:rsid w:val="006D1FFC"/>
    <w:rsid w:val="006D2131"/>
    <w:rsid w:val="006D2DF7"/>
    <w:rsid w:val="006D4BDB"/>
    <w:rsid w:val="006D6B02"/>
    <w:rsid w:val="006D77BA"/>
    <w:rsid w:val="006E081E"/>
    <w:rsid w:val="006E0AD4"/>
    <w:rsid w:val="006E2BAC"/>
    <w:rsid w:val="006E56F2"/>
    <w:rsid w:val="006E594C"/>
    <w:rsid w:val="006E6E72"/>
    <w:rsid w:val="006E7D20"/>
    <w:rsid w:val="006F08A6"/>
    <w:rsid w:val="006F09B9"/>
    <w:rsid w:val="006F0DD1"/>
    <w:rsid w:val="006F1545"/>
    <w:rsid w:val="006F196C"/>
    <w:rsid w:val="006F1C06"/>
    <w:rsid w:val="006F1D98"/>
    <w:rsid w:val="006F25ED"/>
    <w:rsid w:val="006F2F42"/>
    <w:rsid w:val="006F37A6"/>
    <w:rsid w:val="006F599F"/>
    <w:rsid w:val="006F5A6E"/>
    <w:rsid w:val="006F6253"/>
    <w:rsid w:val="00700042"/>
    <w:rsid w:val="007009AE"/>
    <w:rsid w:val="00700A1A"/>
    <w:rsid w:val="00700C34"/>
    <w:rsid w:val="0070157B"/>
    <w:rsid w:val="00701FBB"/>
    <w:rsid w:val="007026FB"/>
    <w:rsid w:val="0070341D"/>
    <w:rsid w:val="007036A8"/>
    <w:rsid w:val="007042F7"/>
    <w:rsid w:val="0070552F"/>
    <w:rsid w:val="007056DE"/>
    <w:rsid w:val="00705F36"/>
    <w:rsid w:val="00705F61"/>
    <w:rsid w:val="00705F7D"/>
    <w:rsid w:val="007076A5"/>
    <w:rsid w:val="00713276"/>
    <w:rsid w:val="007135CA"/>
    <w:rsid w:val="00713C25"/>
    <w:rsid w:val="0071478B"/>
    <w:rsid w:val="007148B2"/>
    <w:rsid w:val="0071555E"/>
    <w:rsid w:val="00716A4E"/>
    <w:rsid w:val="007176B4"/>
    <w:rsid w:val="0072107F"/>
    <w:rsid w:val="007217CB"/>
    <w:rsid w:val="00721C26"/>
    <w:rsid w:val="007222F1"/>
    <w:rsid w:val="00722711"/>
    <w:rsid w:val="0072378A"/>
    <w:rsid w:val="00723B44"/>
    <w:rsid w:val="0072419F"/>
    <w:rsid w:val="00724337"/>
    <w:rsid w:val="00725005"/>
    <w:rsid w:val="007250C2"/>
    <w:rsid w:val="007264DE"/>
    <w:rsid w:val="00726563"/>
    <w:rsid w:val="0072767C"/>
    <w:rsid w:val="007279B1"/>
    <w:rsid w:val="0073044A"/>
    <w:rsid w:val="007306D4"/>
    <w:rsid w:val="00731D32"/>
    <w:rsid w:val="00731F3E"/>
    <w:rsid w:val="00732537"/>
    <w:rsid w:val="007329E3"/>
    <w:rsid w:val="00733258"/>
    <w:rsid w:val="0073333E"/>
    <w:rsid w:val="0073364C"/>
    <w:rsid w:val="007338CC"/>
    <w:rsid w:val="00737CC7"/>
    <w:rsid w:val="00741874"/>
    <w:rsid w:val="00741EC5"/>
    <w:rsid w:val="00744207"/>
    <w:rsid w:val="00745020"/>
    <w:rsid w:val="00745D78"/>
    <w:rsid w:val="007463A8"/>
    <w:rsid w:val="007502FD"/>
    <w:rsid w:val="00751407"/>
    <w:rsid w:val="00751CF5"/>
    <w:rsid w:val="00751D07"/>
    <w:rsid w:val="00753137"/>
    <w:rsid w:val="007531A2"/>
    <w:rsid w:val="007538F9"/>
    <w:rsid w:val="00753C66"/>
    <w:rsid w:val="00753ED9"/>
    <w:rsid w:val="007554E2"/>
    <w:rsid w:val="00755737"/>
    <w:rsid w:val="00755850"/>
    <w:rsid w:val="007558CF"/>
    <w:rsid w:val="00755E93"/>
    <w:rsid w:val="00756490"/>
    <w:rsid w:val="00757AF7"/>
    <w:rsid w:val="00757B64"/>
    <w:rsid w:val="00757B90"/>
    <w:rsid w:val="00757FD0"/>
    <w:rsid w:val="0076012C"/>
    <w:rsid w:val="00760562"/>
    <w:rsid w:val="007608D2"/>
    <w:rsid w:val="00761E5F"/>
    <w:rsid w:val="007628DE"/>
    <w:rsid w:val="00762FAD"/>
    <w:rsid w:val="0076302B"/>
    <w:rsid w:val="00763698"/>
    <w:rsid w:val="00763AAD"/>
    <w:rsid w:val="0076407B"/>
    <w:rsid w:val="0076430C"/>
    <w:rsid w:val="0076544C"/>
    <w:rsid w:val="007662C7"/>
    <w:rsid w:val="00767180"/>
    <w:rsid w:val="007671DD"/>
    <w:rsid w:val="007674AA"/>
    <w:rsid w:val="00767DED"/>
    <w:rsid w:val="007704E7"/>
    <w:rsid w:val="00770FF1"/>
    <w:rsid w:val="007715CD"/>
    <w:rsid w:val="007716DA"/>
    <w:rsid w:val="00771AEC"/>
    <w:rsid w:val="00772193"/>
    <w:rsid w:val="0077243C"/>
    <w:rsid w:val="00772D3C"/>
    <w:rsid w:val="007735C9"/>
    <w:rsid w:val="007736A1"/>
    <w:rsid w:val="007742D1"/>
    <w:rsid w:val="00776081"/>
    <w:rsid w:val="00776C9A"/>
    <w:rsid w:val="00776FDA"/>
    <w:rsid w:val="00777015"/>
    <w:rsid w:val="007800A4"/>
    <w:rsid w:val="007804B3"/>
    <w:rsid w:val="00781F39"/>
    <w:rsid w:val="00782457"/>
    <w:rsid w:val="0078254D"/>
    <w:rsid w:val="00783393"/>
    <w:rsid w:val="00783C01"/>
    <w:rsid w:val="00783DE3"/>
    <w:rsid w:val="00784DAE"/>
    <w:rsid w:val="007857D7"/>
    <w:rsid w:val="00785964"/>
    <w:rsid w:val="0078608B"/>
    <w:rsid w:val="0078610B"/>
    <w:rsid w:val="00786399"/>
    <w:rsid w:val="00787286"/>
    <w:rsid w:val="007906C5"/>
    <w:rsid w:val="00790E3F"/>
    <w:rsid w:val="00792432"/>
    <w:rsid w:val="00792984"/>
    <w:rsid w:val="0079474C"/>
    <w:rsid w:val="00794F21"/>
    <w:rsid w:val="00796D0F"/>
    <w:rsid w:val="007971B7"/>
    <w:rsid w:val="007973F0"/>
    <w:rsid w:val="007974BE"/>
    <w:rsid w:val="007A0724"/>
    <w:rsid w:val="007A0AE1"/>
    <w:rsid w:val="007A13E2"/>
    <w:rsid w:val="007A16CC"/>
    <w:rsid w:val="007A208D"/>
    <w:rsid w:val="007A3167"/>
    <w:rsid w:val="007A36EE"/>
    <w:rsid w:val="007A374A"/>
    <w:rsid w:val="007A3861"/>
    <w:rsid w:val="007A3BAD"/>
    <w:rsid w:val="007A3E21"/>
    <w:rsid w:val="007A4351"/>
    <w:rsid w:val="007A5307"/>
    <w:rsid w:val="007A680F"/>
    <w:rsid w:val="007A7715"/>
    <w:rsid w:val="007B0A19"/>
    <w:rsid w:val="007B4D66"/>
    <w:rsid w:val="007B5DCC"/>
    <w:rsid w:val="007B61F1"/>
    <w:rsid w:val="007B63B2"/>
    <w:rsid w:val="007B7375"/>
    <w:rsid w:val="007B79E1"/>
    <w:rsid w:val="007C0596"/>
    <w:rsid w:val="007C1051"/>
    <w:rsid w:val="007C222B"/>
    <w:rsid w:val="007C2333"/>
    <w:rsid w:val="007C3E03"/>
    <w:rsid w:val="007C440F"/>
    <w:rsid w:val="007C489E"/>
    <w:rsid w:val="007C731C"/>
    <w:rsid w:val="007D0B87"/>
    <w:rsid w:val="007D1B0D"/>
    <w:rsid w:val="007D28FA"/>
    <w:rsid w:val="007D2EF3"/>
    <w:rsid w:val="007D2FE8"/>
    <w:rsid w:val="007D3856"/>
    <w:rsid w:val="007D3C94"/>
    <w:rsid w:val="007D4D2B"/>
    <w:rsid w:val="007D4E6B"/>
    <w:rsid w:val="007D7CF3"/>
    <w:rsid w:val="007E0935"/>
    <w:rsid w:val="007E14B1"/>
    <w:rsid w:val="007E1CDB"/>
    <w:rsid w:val="007E2088"/>
    <w:rsid w:val="007E2A8F"/>
    <w:rsid w:val="007E334C"/>
    <w:rsid w:val="007E3528"/>
    <w:rsid w:val="007E4756"/>
    <w:rsid w:val="007E4A7A"/>
    <w:rsid w:val="007E52DB"/>
    <w:rsid w:val="007E56C2"/>
    <w:rsid w:val="007E5D03"/>
    <w:rsid w:val="007E63AA"/>
    <w:rsid w:val="007E6599"/>
    <w:rsid w:val="007E6F03"/>
    <w:rsid w:val="007E7C77"/>
    <w:rsid w:val="007F01DA"/>
    <w:rsid w:val="007F0653"/>
    <w:rsid w:val="007F148F"/>
    <w:rsid w:val="007F210C"/>
    <w:rsid w:val="007F2118"/>
    <w:rsid w:val="007F2F55"/>
    <w:rsid w:val="007F3298"/>
    <w:rsid w:val="007F3880"/>
    <w:rsid w:val="007F4A24"/>
    <w:rsid w:val="007F5009"/>
    <w:rsid w:val="007F59F4"/>
    <w:rsid w:val="007F7AC8"/>
    <w:rsid w:val="00800598"/>
    <w:rsid w:val="008016BA"/>
    <w:rsid w:val="008016F4"/>
    <w:rsid w:val="008017B2"/>
    <w:rsid w:val="00801E84"/>
    <w:rsid w:val="00802668"/>
    <w:rsid w:val="00802861"/>
    <w:rsid w:val="00802B43"/>
    <w:rsid w:val="0080324C"/>
    <w:rsid w:val="008034C2"/>
    <w:rsid w:val="00804926"/>
    <w:rsid w:val="00804A04"/>
    <w:rsid w:val="00804ACF"/>
    <w:rsid w:val="008057C5"/>
    <w:rsid w:val="00806C3E"/>
    <w:rsid w:val="00806E15"/>
    <w:rsid w:val="008070EA"/>
    <w:rsid w:val="00807439"/>
    <w:rsid w:val="00807D3E"/>
    <w:rsid w:val="0081004F"/>
    <w:rsid w:val="008124E0"/>
    <w:rsid w:val="008133BC"/>
    <w:rsid w:val="00813665"/>
    <w:rsid w:val="00814162"/>
    <w:rsid w:val="008145DC"/>
    <w:rsid w:val="008149C8"/>
    <w:rsid w:val="00814F91"/>
    <w:rsid w:val="00815E7C"/>
    <w:rsid w:val="008161A0"/>
    <w:rsid w:val="008168F6"/>
    <w:rsid w:val="00817322"/>
    <w:rsid w:val="008173A5"/>
    <w:rsid w:val="00820B23"/>
    <w:rsid w:val="00820E42"/>
    <w:rsid w:val="00821862"/>
    <w:rsid w:val="00821CF2"/>
    <w:rsid w:val="00821E18"/>
    <w:rsid w:val="00821F6D"/>
    <w:rsid w:val="00823587"/>
    <w:rsid w:val="008242C7"/>
    <w:rsid w:val="008263BA"/>
    <w:rsid w:val="00830036"/>
    <w:rsid w:val="00831B63"/>
    <w:rsid w:val="008326BB"/>
    <w:rsid w:val="00832D88"/>
    <w:rsid w:val="00832F52"/>
    <w:rsid w:val="008331C0"/>
    <w:rsid w:val="0083379A"/>
    <w:rsid w:val="00833FB3"/>
    <w:rsid w:val="0083460E"/>
    <w:rsid w:val="008346CC"/>
    <w:rsid w:val="00834726"/>
    <w:rsid w:val="00834C81"/>
    <w:rsid w:val="00834F8D"/>
    <w:rsid w:val="00835277"/>
    <w:rsid w:val="0083567B"/>
    <w:rsid w:val="00837BB7"/>
    <w:rsid w:val="00837E6F"/>
    <w:rsid w:val="00840A7F"/>
    <w:rsid w:val="00841C14"/>
    <w:rsid w:val="00841C6B"/>
    <w:rsid w:val="00841CD1"/>
    <w:rsid w:val="0084232E"/>
    <w:rsid w:val="0084256B"/>
    <w:rsid w:val="00843152"/>
    <w:rsid w:val="00843239"/>
    <w:rsid w:val="0084401A"/>
    <w:rsid w:val="00844BD3"/>
    <w:rsid w:val="00844E6D"/>
    <w:rsid w:val="00846857"/>
    <w:rsid w:val="00847AB7"/>
    <w:rsid w:val="008514E6"/>
    <w:rsid w:val="0085277D"/>
    <w:rsid w:val="00853145"/>
    <w:rsid w:val="008541C0"/>
    <w:rsid w:val="008544A2"/>
    <w:rsid w:val="00855653"/>
    <w:rsid w:val="00855B3E"/>
    <w:rsid w:val="0085667E"/>
    <w:rsid w:val="00857820"/>
    <w:rsid w:val="00860B6E"/>
    <w:rsid w:val="00860E38"/>
    <w:rsid w:val="00861025"/>
    <w:rsid w:val="008622A7"/>
    <w:rsid w:val="008623A6"/>
    <w:rsid w:val="008638BA"/>
    <w:rsid w:val="00864514"/>
    <w:rsid w:val="00864678"/>
    <w:rsid w:val="008676B7"/>
    <w:rsid w:val="008701FB"/>
    <w:rsid w:val="00870723"/>
    <w:rsid w:val="00871858"/>
    <w:rsid w:val="00872448"/>
    <w:rsid w:val="00874408"/>
    <w:rsid w:val="00874C26"/>
    <w:rsid w:val="00876AC8"/>
    <w:rsid w:val="0088154C"/>
    <w:rsid w:val="00881A42"/>
    <w:rsid w:val="00882619"/>
    <w:rsid w:val="00882BC8"/>
    <w:rsid w:val="00882F99"/>
    <w:rsid w:val="00883B35"/>
    <w:rsid w:val="0088493A"/>
    <w:rsid w:val="00884F3B"/>
    <w:rsid w:val="00885C99"/>
    <w:rsid w:val="00885CE1"/>
    <w:rsid w:val="00885E5E"/>
    <w:rsid w:val="00885EF7"/>
    <w:rsid w:val="00886FD6"/>
    <w:rsid w:val="00887691"/>
    <w:rsid w:val="008902D8"/>
    <w:rsid w:val="008909D9"/>
    <w:rsid w:val="0089149F"/>
    <w:rsid w:val="00892621"/>
    <w:rsid w:val="0089339B"/>
    <w:rsid w:val="0089375F"/>
    <w:rsid w:val="008941F5"/>
    <w:rsid w:val="00894457"/>
    <w:rsid w:val="00896D2E"/>
    <w:rsid w:val="00897D72"/>
    <w:rsid w:val="00897FAB"/>
    <w:rsid w:val="008A0F80"/>
    <w:rsid w:val="008A1678"/>
    <w:rsid w:val="008A1A25"/>
    <w:rsid w:val="008A2230"/>
    <w:rsid w:val="008A25DE"/>
    <w:rsid w:val="008A2A1B"/>
    <w:rsid w:val="008A2B87"/>
    <w:rsid w:val="008A3958"/>
    <w:rsid w:val="008A4298"/>
    <w:rsid w:val="008A5A04"/>
    <w:rsid w:val="008A6F19"/>
    <w:rsid w:val="008B011B"/>
    <w:rsid w:val="008B091A"/>
    <w:rsid w:val="008B09BE"/>
    <w:rsid w:val="008B12BA"/>
    <w:rsid w:val="008B1495"/>
    <w:rsid w:val="008B27DC"/>
    <w:rsid w:val="008B38BC"/>
    <w:rsid w:val="008B442D"/>
    <w:rsid w:val="008B56D8"/>
    <w:rsid w:val="008B5AC8"/>
    <w:rsid w:val="008B6017"/>
    <w:rsid w:val="008B69ED"/>
    <w:rsid w:val="008B6A04"/>
    <w:rsid w:val="008C01B3"/>
    <w:rsid w:val="008C0429"/>
    <w:rsid w:val="008C1104"/>
    <w:rsid w:val="008C1A78"/>
    <w:rsid w:val="008C4407"/>
    <w:rsid w:val="008C48B2"/>
    <w:rsid w:val="008C5F8C"/>
    <w:rsid w:val="008C605D"/>
    <w:rsid w:val="008C642D"/>
    <w:rsid w:val="008D17BC"/>
    <w:rsid w:val="008D2689"/>
    <w:rsid w:val="008D276A"/>
    <w:rsid w:val="008D359F"/>
    <w:rsid w:val="008D3B70"/>
    <w:rsid w:val="008D4340"/>
    <w:rsid w:val="008D51E3"/>
    <w:rsid w:val="008D6473"/>
    <w:rsid w:val="008D6F8C"/>
    <w:rsid w:val="008D704E"/>
    <w:rsid w:val="008D74E9"/>
    <w:rsid w:val="008E0764"/>
    <w:rsid w:val="008E12D2"/>
    <w:rsid w:val="008E21A7"/>
    <w:rsid w:val="008E25E6"/>
    <w:rsid w:val="008E3578"/>
    <w:rsid w:val="008E35B3"/>
    <w:rsid w:val="008E3F68"/>
    <w:rsid w:val="008E478B"/>
    <w:rsid w:val="008E4C3C"/>
    <w:rsid w:val="008E70EB"/>
    <w:rsid w:val="008E74EC"/>
    <w:rsid w:val="008E7E5B"/>
    <w:rsid w:val="008F0CE9"/>
    <w:rsid w:val="008F1F6D"/>
    <w:rsid w:val="008F2387"/>
    <w:rsid w:val="008F3A75"/>
    <w:rsid w:val="008F3FEA"/>
    <w:rsid w:val="008F6815"/>
    <w:rsid w:val="008F6F91"/>
    <w:rsid w:val="009007AC"/>
    <w:rsid w:val="00900C89"/>
    <w:rsid w:val="009015F5"/>
    <w:rsid w:val="0090184B"/>
    <w:rsid w:val="0090225A"/>
    <w:rsid w:val="00903CBB"/>
    <w:rsid w:val="00903CD3"/>
    <w:rsid w:val="00904D93"/>
    <w:rsid w:val="00905099"/>
    <w:rsid w:val="00906E23"/>
    <w:rsid w:val="00906F46"/>
    <w:rsid w:val="009074CA"/>
    <w:rsid w:val="0090788C"/>
    <w:rsid w:val="00910CBA"/>
    <w:rsid w:val="0091209C"/>
    <w:rsid w:val="0091239B"/>
    <w:rsid w:val="0091503D"/>
    <w:rsid w:val="00915544"/>
    <w:rsid w:val="00915E51"/>
    <w:rsid w:val="00916865"/>
    <w:rsid w:val="0091754C"/>
    <w:rsid w:val="00917939"/>
    <w:rsid w:val="00917CB1"/>
    <w:rsid w:val="00917CD3"/>
    <w:rsid w:val="009205C2"/>
    <w:rsid w:val="009211D3"/>
    <w:rsid w:val="00921AF5"/>
    <w:rsid w:val="009226CF"/>
    <w:rsid w:val="0092312B"/>
    <w:rsid w:val="00924425"/>
    <w:rsid w:val="009244AF"/>
    <w:rsid w:val="00925971"/>
    <w:rsid w:val="00927879"/>
    <w:rsid w:val="0093015A"/>
    <w:rsid w:val="0093038B"/>
    <w:rsid w:val="009318C0"/>
    <w:rsid w:val="00932E41"/>
    <w:rsid w:val="009332F5"/>
    <w:rsid w:val="00933C70"/>
    <w:rsid w:val="009346EA"/>
    <w:rsid w:val="009350F3"/>
    <w:rsid w:val="00935FD6"/>
    <w:rsid w:val="0093696A"/>
    <w:rsid w:val="00936B9B"/>
    <w:rsid w:val="00937ADC"/>
    <w:rsid w:val="00937DE2"/>
    <w:rsid w:val="00937FCE"/>
    <w:rsid w:val="00940246"/>
    <w:rsid w:val="00940F9C"/>
    <w:rsid w:val="00941CDE"/>
    <w:rsid w:val="009428C0"/>
    <w:rsid w:val="00943B4B"/>
    <w:rsid w:val="00944469"/>
    <w:rsid w:val="00947C54"/>
    <w:rsid w:val="00947FC6"/>
    <w:rsid w:val="0095067B"/>
    <w:rsid w:val="00950D41"/>
    <w:rsid w:val="00950F7D"/>
    <w:rsid w:val="009538D0"/>
    <w:rsid w:val="009543A1"/>
    <w:rsid w:val="00954894"/>
    <w:rsid w:val="00955B13"/>
    <w:rsid w:val="00956BD1"/>
    <w:rsid w:val="00956C0A"/>
    <w:rsid w:val="00961FAD"/>
    <w:rsid w:val="00962530"/>
    <w:rsid w:val="00963307"/>
    <w:rsid w:val="009639E9"/>
    <w:rsid w:val="00963BBD"/>
    <w:rsid w:val="00965091"/>
    <w:rsid w:val="009654F3"/>
    <w:rsid w:val="00966778"/>
    <w:rsid w:val="00966B8D"/>
    <w:rsid w:val="00967D62"/>
    <w:rsid w:val="00970301"/>
    <w:rsid w:val="00970A0E"/>
    <w:rsid w:val="00970DF0"/>
    <w:rsid w:val="0097118E"/>
    <w:rsid w:val="009744E1"/>
    <w:rsid w:val="00975094"/>
    <w:rsid w:val="009764F0"/>
    <w:rsid w:val="009804B4"/>
    <w:rsid w:val="0098087D"/>
    <w:rsid w:val="009810A9"/>
    <w:rsid w:val="00982254"/>
    <w:rsid w:val="00983D10"/>
    <w:rsid w:val="00983E92"/>
    <w:rsid w:val="00985EF2"/>
    <w:rsid w:val="00986035"/>
    <w:rsid w:val="00987009"/>
    <w:rsid w:val="009875CE"/>
    <w:rsid w:val="00987869"/>
    <w:rsid w:val="0099435C"/>
    <w:rsid w:val="0099460A"/>
    <w:rsid w:val="00994AFD"/>
    <w:rsid w:val="00994D03"/>
    <w:rsid w:val="00995621"/>
    <w:rsid w:val="00995A28"/>
    <w:rsid w:val="00996AEC"/>
    <w:rsid w:val="00996E10"/>
    <w:rsid w:val="009A0490"/>
    <w:rsid w:val="009A1071"/>
    <w:rsid w:val="009A16BA"/>
    <w:rsid w:val="009A3447"/>
    <w:rsid w:val="009A3531"/>
    <w:rsid w:val="009A51D7"/>
    <w:rsid w:val="009A5D23"/>
    <w:rsid w:val="009A6010"/>
    <w:rsid w:val="009A6719"/>
    <w:rsid w:val="009A6C18"/>
    <w:rsid w:val="009A727D"/>
    <w:rsid w:val="009B0A91"/>
    <w:rsid w:val="009B0EFB"/>
    <w:rsid w:val="009B12F2"/>
    <w:rsid w:val="009B1593"/>
    <w:rsid w:val="009B15FD"/>
    <w:rsid w:val="009B1798"/>
    <w:rsid w:val="009B21BF"/>
    <w:rsid w:val="009B2AD6"/>
    <w:rsid w:val="009B2BAF"/>
    <w:rsid w:val="009B2D9F"/>
    <w:rsid w:val="009B2F14"/>
    <w:rsid w:val="009B2F9A"/>
    <w:rsid w:val="009B3C62"/>
    <w:rsid w:val="009B4CDA"/>
    <w:rsid w:val="009B5ACF"/>
    <w:rsid w:val="009B5D70"/>
    <w:rsid w:val="009B6805"/>
    <w:rsid w:val="009B6B32"/>
    <w:rsid w:val="009B77AB"/>
    <w:rsid w:val="009C0855"/>
    <w:rsid w:val="009C2070"/>
    <w:rsid w:val="009C25EC"/>
    <w:rsid w:val="009C2CD0"/>
    <w:rsid w:val="009C453B"/>
    <w:rsid w:val="009C5499"/>
    <w:rsid w:val="009C5BCE"/>
    <w:rsid w:val="009C6022"/>
    <w:rsid w:val="009C62B0"/>
    <w:rsid w:val="009C66A8"/>
    <w:rsid w:val="009C7909"/>
    <w:rsid w:val="009D27C0"/>
    <w:rsid w:val="009D281B"/>
    <w:rsid w:val="009D2B5E"/>
    <w:rsid w:val="009D2C23"/>
    <w:rsid w:val="009D4FC6"/>
    <w:rsid w:val="009D5008"/>
    <w:rsid w:val="009D61AB"/>
    <w:rsid w:val="009D6D20"/>
    <w:rsid w:val="009D7392"/>
    <w:rsid w:val="009E002F"/>
    <w:rsid w:val="009E238D"/>
    <w:rsid w:val="009E34B5"/>
    <w:rsid w:val="009E3BC2"/>
    <w:rsid w:val="009E403D"/>
    <w:rsid w:val="009E43FF"/>
    <w:rsid w:val="009E4A55"/>
    <w:rsid w:val="009E58AD"/>
    <w:rsid w:val="009E5D9A"/>
    <w:rsid w:val="009F0C78"/>
    <w:rsid w:val="009F3050"/>
    <w:rsid w:val="009F38DE"/>
    <w:rsid w:val="009F4912"/>
    <w:rsid w:val="009F5462"/>
    <w:rsid w:val="009F6A92"/>
    <w:rsid w:val="009F711D"/>
    <w:rsid w:val="009F79FD"/>
    <w:rsid w:val="009F7B2A"/>
    <w:rsid w:val="009F7FF4"/>
    <w:rsid w:val="00A00EFE"/>
    <w:rsid w:val="00A01062"/>
    <w:rsid w:val="00A0111C"/>
    <w:rsid w:val="00A01C0E"/>
    <w:rsid w:val="00A01E9B"/>
    <w:rsid w:val="00A02F54"/>
    <w:rsid w:val="00A036F4"/>
    <w:rsid w:val="00A03897"/>
    <w:rsid w:val="00A04383"/>
    <w:rsid w:val="00A043BA"/>
    <w:rsid w:val="00A04EBC"/>
    <w:rsid w:val="00A0584E"/>
    <w:rsid w:val="00A059F3"/>
    <w:rsid w:val="00A064B7"/>
    <w:rsid w:val="00A10A34"/>
    <w:rsid w:val="00A11AB5"/>
    <w:rsid w:val="00A1270D"/>
    <w:rsid w:val="00A12C27"/>
    <w:rsid w:val="00A15194"/>
    <w:rsid w:val="00A15689"/>
    <w:rsid w:val="00A21174"/>
    <w:rsid w:val="00A21356"/>
    <w:rsid w:val="00A21FE4"/>
    <w:rsid w:val="00A22648"/>
    <w:rsid w:val="00A226D1"/>
    <w:rsid w:val="00A23226"/>
    <w:rsid w:val="00A2406F"/>
    <w:rsid w:val="00A24729"/>
    <w:rsid w:val="00A25816"/>
    <w:rsid w:val="00A306FA"/>
    <w:rsid w:val="00A312DD"/>
    <w:rsid w:val="00A31620"/>
    <w:rsid w:val="00A32B4B"/>
    <w:rsid w:val="00A33A0D"/>
    <w:rsid w:val="00A34324"/>
    <w:rsid w:val="00A35639"/>
    <w:rsid w:val="00A358F4"/>
    <w:rsid w:val="00A35B86"/>
    <w:rsid w:val="00A361DB"/>
    <w:rsid w:val="00A369E1"/>
    <w:rsid w:val="00A36C8B"/>
    <w:rsid w:val="00A36CF5"/>
    <w:rsid w:val="00A37A1D"/>
    <w:rsid w:val="00A40939"/>
    <w:rsid w:val="00A40AD7"/>
    <w:rsid w:val="00A4160E"/>
    <w:rsid w:val="00A41D40"/>
    <w:rsid w:val="00A42C4F"/>
    <w:rsid w:val="00A4390C"/>
    <w:rsid w:val="00A43C84"/>
    <w:rsid w:val="00A450DE"/>
    <w:rsid w:val="00A455EF"/>
    <w:rsid w:val="00A45C84"/>
    <w:rsid w:val="00A46044"/>
    <w:rsid w:val="00A46542"/>
    <w:rsid w:val="00A466E5"/>
    <w:rsid w:val="00A46F4D"/>
    <w:rsid w:val="00A47085"/>
    <w:rsid w:val="00A479AD"/>
    <w:rsid w:val="00A47F39"/>
    <w:rsid w:val="00A527F2"/>
    <w:rsid w:val="00A52D2E"/>
    <w:rsid w:val="00A52D7C"/>
    <w:rsid w:val="00A5365B"/>
    <w:rsid w:val="00A550B9"/>
    <w:rsid w:val="00A550D0"/>
    <w:rsid w:val="00A56422"/>
    <w:rsid w:val="00A5681A"/>
    <w:rsid w:val="00A56982"/>
    <w:rsid w:val="00A574D9"/>
    <w:rsid w:val="00A57795"/>
    <w:rsid w:val="00A57F18"/>
    <w:rsid w:val="00A6086F"/>
    <w:rsid w:val="00A6122D"/>
    <w:rsid w:val="00A62242"/>
    <w:rsid w:val="00A628F7"/>
    <w:rsid w:val="00A62A2B"/>
    <w:rsid w:val="00A6337C"/>
    <w:rsid w:val="00A64015"/>
    <w:rsid w:val="00A64CE4"/>
    <w:rsid w:val="00A6591C"/>
    <w:rsid w:val="00A65BDF"/>
    <w:rsid w:val="00A703B9"/>
    <w:rsid w:val="00A73A9A"/>
    <w:rsid w:val="00A74172"/>
    <w:rsid w:val="00A7443B"/>
    <w:rsid w:val="00A7485F"/>
    <w:rsid w:val="00A74F97"/>
    <w:rsid w:val="00A75304"/>
    <w:rsid w:val="00A7594A"/>
    <w:rsid w:val="00A75F62"/>
    <w:rsid w:val="00A76039"/>
    <w:rsid w:val="00A76376"/>
    <w:rsid w:val="00A76A90"/>
    <w:rsid w:val="00A80A77"/>
    <w:rsid w:val="00A816A1"/>
    <w:rsid w:val="00A8350F"/>
    <w:rsid w:val="00A85662"/>
    <w:rsid w:val="00A8594A"/>
    <w:rsid w:val="00A85FD1"/>
    <w:rsid w:val="00A9020E"/>
    <w:rsid w:val="00A9024C"/>
    <w:rsid w:val="00A902D9"/>
    <w:rsid w:val="00A91423"/>
    <w:rsid w:val="00A9194C"/>
    <w:rsid w:val="00A91D25"/>
    <w:rsid w:val="00A923C9"/>
    <w:rsid w:val="00A92B58"/>
    <w:rsid w:val="00A93A82"/>
    <w:rsid w:val="00A93B94"/>
    <w:rsid w:val="00A93C64"/>
    <w:rsid w:val="00A940DA"/>
    <w:rsid w:val="00A94747"/>
    <w:rsid w:val="00A948A4"/>
    <w:rsid w:val="00A9583C"/>
    <w:rsid w:val="00A96F4C"/>
    <w:rsid w:val="00A973AC"/>
    <w:rsid w:val="00A97BB3"/>
    <w:rsid w:val="00AA2E9A"/>
    <w:rsid w:val="00AA304C"/>
    <w:rsid w:val="00AA3525"/>
    <w:rsid w:val="00AA3B0E"/>
    <w:rsid w:val="00AA4DC3"/>
    <w:rsid w:val="00AA596A"/>
    <w:rsid w:val="00AA5CFA"/>
    <w:rsid w:val="00AA7329"/>
    <w:rsid w:val="00AA7C7C"/>
    <w:rsid w:val="00AA7E92"/>
    <w:rsid w:val="00AB05AF"/>
    <w:rsid w:val="00AB05B0"/>
    <w:rsid w:val="00AB0A3D"/>
    <w:rsid w:val="00AB0C6F"/>
    <w:rsid w:val="00AB0E86"/>
    <w:rsid w:val="00AB2068"/>
    <w:rsid w:val="00AB2951"/>
    <w:rsid w:val="00AB2CA4"/>
    <w:rsid w:val="00AB3D7E"/>
    <w:rsid w:val="00AB431D"/>
    <w:rsid w:val="00AB4AF2"/>
    <w:rsid w:val="00AB50F7"/>
    <w:rsid w:val="00AB53B3"/>
    <w:rsid w:val="00AB745F"/>
    <w:rsid w:val="00AB75BD"/>
    <w:rsid w:val="00AB7845"/>
    <w:rsid w:val="00AC0889"/>
    <w:rsid w:val="00AC08CF"/>
    <w:rsid w:val="00AC0AEE"/>
    <w:rsid w:val="00AC1227"/>
    <w:rsid w:val="00AC2278"/>
    <w:rsid w:val="00AC3B77"/>
    <w:rsid w:val="00AC3FE4"/>
    <w:rsid w:val="00AC4946"/>
    <w:rsid w:val="00AC51B5"/>
    <w:rsid w:val="00AC56F3"/>
    <w:rsid w:val="00AC6529"/>
    <w:rsid w:val="00AC6C2C"/>
    <w:rsid w:val="00AC724E"/>
    <w:rsid w:val="00AC7D94"/>
    <w:rsid w:val="00AC7F51"/>
    <w:rsid w:val="00AD0864"/>
    <w:rsid w:val="00AD11C3"/>
    <w:rsid w:val="00AD1647"/>
    <w:rsid w:val="00AD1E44"/>
    <w:rsid w:val="00AD398D"/>
    <w:rsid w:val="00AD3E36"/>
    <w:rsid w:val="00AD45CA"/>
    <w:rsid w:val="00AD48A3"/>
    <w:rsid w:val="00AD518D"/>
    <w:rsid w:val="00AD566C"/>
    <w:rsid w:val="00AD57B8"/>
    <w:rsid w:val="00AD623D"/>
    <w:rsid w:val="00AD6FB4"/>
    <w:rsid w:val="00AD70BE"/>
    <w:rsid w:val="00AD72FF"/>
    <w:rsid w:val="00AD799D"/>
    <w:rsid w:val="00AE060A"/>
    <w:rsid w:val="00AE2418"/>
    <w:rsid w:val="00AE2A0F"/>
    <w:rsid w:val="00AE3048"/>
    <w:rsid w:val="00AE3D05"/>
    <w:rsid w:val="00AE413D"/>
    <w:rsid w:val="00AE43AA"/>
    <w:rsid w:val="00AE4446"/>
    <w:rsid w:val="00AE4EF6"/>
    <w:rsid w:val="00AE5551"/>
    <w:rsid w:val="00AE6862"/>
    <w:rsid w:val="00AE7876"/>
    <w:rsid w:val="00AF0E68"/>
    <w:rsid w:val="00AF11CA"/>
    <w:rsid w:val="00AF1D38"/>
    <w:rsid w:val="00AF2F1F"/>
    <w:rsid w:val="00AF342E"/>
    <w:rsid w:val="00AF3DA6"/>
    <w:rsid w:val="00AF56BB"/>
    <w:rsid w:val="00AF5A0B"/>
    <w:rsid w:val="00AF78CB"/>
    <w:rsid w:val="00B00148"/>
    <w:rsid w:val="00B0023D"/>
    <w:rsid w:val="00B00D6D"/>
    <w:rsid w:val="00B0298F"/>
    <w:rsid w:val="00B02A37"/>
    <w:rsid w:val="00B02CAE"/>
    <w:rsid w:val="00B02F19"/>
    <w:rsid w:val="00B0456E"/>
    <w:rsid w:val="00B04A0D"/>
    <w:rsid w:val="00B05C52"/>
    <w:rsid w:val="00B06E64"/>
    <w:rsid w:val="00B06F2D"/>
    <w:rsid w:val="00B11221"/>
    <w:rsid w:val="00B112C6"/>
    <w:rsid w:val="00B12D93"/>
    <w:rsid w:val="00B12E08"/>
    <w:rsid w:val="00B13112"/>
    <w:rsid w:val="00B13466"/>
    <w:rsid w:val="00B13B5B"/>
    <w:rsid w:val="00B14F9D"/>
    <w:rsid w:val="00B15445"/>
    <w:rsid w:val="00B154DF"/>
    <w:rsid w:val="00B16F39"/>
    <w:rsid w:val="00B17E12"/>
    <w:rsid w:val="00B211AF"/>
    <w:rsid w:val="00B217B0"/>
    <w:rsid w:val="00B21F3B"/>
    <w:rsid w:val="00B2282D"/>
    <w:rsid w:val="00B23F81"/>
    <w:rsid w:val="00B2402F"/>
    <w:rsid w:val="00B24059"/>
    <w:rsid w:val="00B241F8"/>
    <w:rsid w:val="00B25BBD"/>
    <w:rsid w:val="00B2655D"/>
    <w:rsid w:val="00B26BA7"/>
    <w:rsid w:val="00B2779B"/>
    <w:rsid w:val="00B30BC4"/>
    <w:rsid w:val="00B3187E"/>
    <w:rsid w:val="00B31B62"/>
    <w:rsid w:val="00B32E48"/>
    <w:rsid w:val="00B333B2"/>
    <w:rsid w:val="00B34070"/>
    <w:rsid w:val="00B34894"/>
    <w:rsid w:val="00B348CB"/>
    <w:rsid w:val="00B34CA6"/>
    <w:rsid w:val="00B34E4E"/>
    <w:rsid w:val="00B36A86"/>
    <w:rsid w:val="00B3708F"/>
    <w:rsid w:val="00B40786"/>
    <w:rsid w:val="00B40852"/>
    <w:rsid w:val="00B408E5"/>
    <w:rsid w:val="00B410BB"/>
    <w:rsid w:val="00B424CB"/>
    <w:rsid w:val="00B42890"/>
    <w:rsid w:val="00B43AD1"/>
    <w:rsid w:val="00B441C8"/>
    <w:rsid w:val="00B443AB"/>
    <w:rsid w:val="00B45C09"/>
    <w:rsid w:val="00B46D1C"/>
    <w:rsid w:val="00B50838"/>
    <w:rsid w:val="00B50C25"/>
    <w:rsid w:val="00B51FD5"/>
    <w:rsid w:val="00B529DE"/>
    <w:rsid w:val="00B52C0D"/>
    <w:rsid w:val="00B52C86"/>
    <w:rsid w:val="00B531D3"/>
    <w:rsid w:val="00B54BEE"/>
    <w:rsid w:val="00B561B4"/>
    <w:rsid w:val="00B57577"/>
    <w:rsid w:val="00B61157"/>
    <w:rsid w:val="00B616F9"/>
    <w:rsid w:val="00B628A8"/>
    <w:rsid w:val="00B63442"/>
    <w:rsid w:val="00B643F6"/>
    <w:rsid w:val="00B646E6"/>
    <w:rsid w:val="00B64FFB"/>
    <w:rsid w:val="00B658F0"/>
    <w:rsid w:val="00B65C3B"/>
    <w:rsid w:val="00B66886"/>
    <w:rsid w:val="00B66C5E"/>
    <w:rsid w:val="00B67877"/>
    <w:rsid w:val="00B67CF0"/>
    <w:rsid w:val="00B70190"/>
    <w:rsid w:val="00B70A9C"/>
    <w:rsid w:val="00B70FE8"/>
    <w:rsid w:val="00B719AF"/>
    <w:rsid w:val="00B7228B"/>
    <w:rsid w:val="00B725B4"/>
    <w:rsid w:val="00B733FF"/>
    <w:rsid w:val="00B739FF"/>
    <w:rsid w:val="00B76BAF"/>
    <w:rsid w:val="00B76F8B"/>
    <w:rsid w:val="00B7703B"/>
    <w:rsid w:val="00B77ADE"/>
    <w:rsid w:val="00B77B48"/>
    <w:rsid w:val="00B80441"/>
    <w:rsid w:val="00B81089"/>
    <w:rsid w:val="00B811C7"/>
    <w:rsid w:val="00B81422"/>
    <w:rsid w:val="00B816C2"/>
    <w:rsid w:val="00B81BD0"/>
    <w:rsid w:val="00B83EA6"/>
    <w:rsid w:val="00B84244"/>
    <w:rsid w:val="00B84521"/>
    <w:rsid w:val="00B85171"/>
    <w:rsid w:val="00B86638"/>
    <w:rsid w:val="00B86C8D"/>
    <w:rsid w:val="00B87170"/>
    <w:rsid w:val="00B874D2"/>
    <w:rsid w:val="00B879CC"/>
    <w:rsid w:val="00B90E2F"/>
    <w:rsid w:val="00B9107E"/>
    <w:rsid w:val="00B91209"/>
    <w:rsid w:val="00B92F3A"/>
    <w:rsid w:val="00B93C66"/>
    <w:rsid w:val="00B943B1"/>
    <w:rsid w:val="00B949B4"/>
    <w:rsid w:val="00B94F70"/>
    <w:rsid w:val="00B96CC5"/>
    <w:rsid w:val="00B96F28"/>
    <w:rsid w:val="00B979BB"/>
    <w:rsid w:val="00BA0BB7"/>
    <w:rsid w:val="00BA17EB"/>
    <w:rsid w:val="00BA20EA"/>
    <w:rsid w:val="00BA29C8"/>
    <w:rsid w:val="00BA2CBD"/>
    <w:rsid w:val="00BA3092"/>
    <w:rsid w:val="00BA35ED"/>
    <w:rsid w:val="00BA3A01"/>
    <w:rsid w:val="00BA44F3"/>
    <w:rsid w:val="00BA4B17"/>
    <w:rsid w:val="00BA4BE9"/>
    <w:rsid w:val="00BA6257"/>
    <w:rsid w:val="00BA649B"/>
    <w:rsid w:val="00BA69C2"/>
    <w:rsid w:val="00BB0185"/>
    <w:rsid w:val="00BB0652"/>
    <w:rsid w:val="00BB2749"/>
    <w:rsid w:val="00BB3280"/>
    <w:rsid w:val="00BB4026"/>
    <w:rsid w:val="00BB40EE"/>
    <w:rsid w:val="00BB4DCA"/>
    <w:rsid w:val="00BB5382"/>
    <w:rsid w:val="00BB5E1F"/>
    <w:rsid w:val="00BB65AB"/>
    <w:rsid w:val="00BB6F11"/>
    <w:rsid w:val="00BB7558"/>
    <w:rsid w:val="00BB7F4D"/>
    <w:rsid w:val="00BC04D5"/>
    <w:rsid w:val="00BC14C2"/>
    <w:rsid w:val="00BC31AF"/>
    <w:rsid w:val="00BC3587"/>
    <w:rsid w:val="00BC3904"/>
    <w:rsid w:val="00BC402A"/>
    <w:rsid w:val="00BC4160"/>
    <w:rsid w:val="00BC56C9"/>
    <w:rsid w:val="00BC7507"/>
    <w:rsid w:val="00BD038B"/>
    <w:rsid w:val="00BD2E18"/>
    <w:rsid w:val="00BD4973"/>
    <w:rsid w:val="00BD4A9A"/>
    <w:rsid w:val="00BD4B69"/>
    <w:rsid w:val="00BD521F"/>
    <w:rsid w:val="00BD6380"/>
    <w:rsid w:val="00BD6C17"/>
    <w:rsid w:val="00BD71F7"/>
    <w:rsid w:val="00BD7525"/>
    <w:rsid w:val="00BD7DBF"/>
    <w:rsid w:val="00BE0B79"/>
    <w:rsid w:val="00BE1508"/>
    <w:rsid w:val="00BE186F"/>
    <w:rsid w:val="00BE193E"/>
    <w:rsid w:val="00BE2746"/>
    <w:rsid w:val="00BE4311"/>
    <w:rsid w:val="00BE4B2B"/>
    <w:rsid w:val="00BE5690"/>
    <w:rsid w:val="00BE62BE"/>
    <w:rsid w:val="00BE6E45"/>
    <w:rsid w:val="00BE767C"/>
    <w:rsid w:val="00BE76C4"/>
    <w:rsid w:val="00BF0C64"/>
    <w:rsid w:val="00BF0D38"/>
    <w:rsid w:val="00BF2504"/>
    <w:rsid w:val="00BF4CAB"/>
    <w:rsid w:val="00BF63AD"/>
    <w:rsid w:val="00BF6431"/>
    <w:rsid w:val="00BF6C7C"/>
    <w:rsid w:val="00BF6FC2"/>
    <w:rsid w:val="00BF78B5"/>
    <w:rsid w:val="00BF79F5"/>
    <w:rsid w:val="00C00637"/>
    <w:rsid w:val="00C011B5"/>
    <w:rsid w:val="00C0292B"/>
    <w:rsid w:val="00C03069"/>
    <w:rsid w:val="00C034CC"/>
    <w:rsid w:val="00C0391A"/>
    <w:rsid w:val="00C03FFA"/>
    <w:rsid w:val="00C0544A"/>
    <w:rsid w:val="00C0559D"/>
    <w:rsid w:val="00C059E7"/>
    <w:rsid w:val="00C062B5"/>
    <w:rsid w:val="00C06709"/>
    <w:rsid w:val="00C078BE"/>
    <w:rsid w:val="00C10D02"/>
    <w:rsid w:val="00C10E5D"/>
    <w:rsid w:val="00C11430"/>
    <w:rsid w:val="00C12FF6"/>
    <w:rsid w:val="00C140F9"/>
    <w:rsid w:val="00C1625D"/>
    <w:rsid w:val="00C171B1"/>
    <w:rsid w:val="00C17C48"/>
    <w:rsid w:val="00C17EFB"/>
    <w:rsid w:val="00C20188"/>
    <w:rsid w:val="00C201EC"/>
    <w:rsid w:val="00C214A0"/>
    <w:rsid w:val="00C216C7"/>
    <w:rsid w:val="00C21963"/>
    <w:rsid w:val="00C2573E"/>
    <w:rsid w:val="00C258DB"/>
    <w:rsid w:val="00C26A89"/>
    <w:rsid w:val="00C27698"/>
    <w:rsid w:val="00C27732"/>
    <w:rsid w:val="00C27CE0"/>
    <w:rsid w:val="00C30082"/>
    <w:rsid w:val="00C309C3"/>
    <w:rsid w:val="00C30DFC"/>
    <w:rsid w:val="00C3126C"/>
    <w:rsid w:val="00C314A6"/>
    <w:rsid w:val="00C318AE"/>
    <w:rsid w:val="00C31A53"/>
    <w:rsid w:val="00C31A93"/>
    <w:rsid w:val="00C34321"/>
    <w:rsid w:val="00C344CB"/>
    <w:rsid w:val="00C3481F"/>
    <w:rsid w:val="00C34B89"/>
    <w:rsid w:val="00C36187"/>
    <w:rsid w:val="00C364CC"/>
    <w:rsid w:val="00C368C8"/>
    <w:rsid w:val="00C400A6"/>
    <w:rsid w:val="00C42EBF"/>
    <w:rsid w:val="00C42F54"/>
    <w:rsid w:val="00C43B93"/>
    <w:rsid w:val="00C46085"/>
    <w:rsid w:val="00C46DEA"/>
    <w:rsid w:val="00C507B9"/>
    <w:rsid w:val="00C50ABB"/>
    <w:rsid w:val="00C50BBF"/>
    <w:rsid w:val="00C50C6D"/>
    <w:rsid w:val="00C5166E"/>
    <w:rsid w:val="00C52560"/>
    <w:rsid w:val="00C532B6"/>
    <w:rsid w:val="00C533A5"/>
    <w:rsid w:val="00C53A0D"/>
    <w:rsid w:val="00C54C34"/>
    <w:rsid w:val="00C55115"/>
    <w:rsid w:val="00C558B4"/>
    <w:rsid w:val="00C60EC4"/>
    <w:rsid w:val="00C62CB5"/>
    <w:rsid w:val="00C62E09"/>
    <w:rsid w:val="00C63296"/>
    <w:rsid w:val="00C63C0C"/>
    <w:rsid w:val="00C63DE3"/>
    <w:rsid w:val="00C63F3F"/>
    <w:rsid w:val="00C645C1"/>
    <w:rsid w:val="00C645E9"/>
    <w:rsid w:val="00C64A37"/>
    <w:rsid w:val="00C66DC0"/>
    <w:rsid w:val="00C670F2"/>
    <w:rsid w:val="00C71DDE"/>
    <w:rsid w:val="00C71EF5"/>
    <w:rsid w:val="00C71FA8"/>
    <w:rsid w:val="00C74280"/>
    <w:rsid w:val="00C74728"/>
    <w:rsid w:val="00C74E34"/>
    <w:rsid w:val="00C757D6"/>
    <w:rsid w:val="00C77249"/>
    <w:rsid w:val="00C77B94"/>
    <w:rsid w:val="00C83C38"/>
    <w:rsid w:val="00C84457"/>
    <w:rsid w:val="00C85B67"/>
    <w:rsid w:val="00C85C2C"/>
    <w:rsid w:val="00C860F9"/>
    <w:rsid w:val="00C86729"/>
    <w:rsid w:val="00C87150"/>
    <w:rsid w:val="00C877FD"/>
    <w:rsid w:val="00C900D9"/>
    <w:rsid w:val="00C9015A"/>
    <w:rsid w:val="00C905F1"/>
    <w:rsid w:val="00C91965"/>
    <w:rsid w:val="00C923B6"/>
    <w:rsid w:val="00C93749"/>
    <w:rsid w:val="00C94517"/>
    <w:rsid w:val="00C9490D"/>
    <w:rsid w:val="00C9584B"/>
    <w:rsid w:val="00C96CF6"/>
    <w:rsid w:val="00C970D6"/>
    <w:rsid w:val="00C97BD5"/>
    <w:rsid w:val="00CA11CC"/>
    <w:rsid w:val="00CA2149"/>
    <w:rsid w:val="00CA2CA7"/>
    <w:rsid w:val="00CA360C"/>
    <w:rsid w:val="00CA3EE8"/>
    <w:rsid w:val="00CA3F12"/>
    <w:rsid w:val="00CA5679"/>
    <w:rsid w:val="00CA6E82"/>
    <w:rsid w:val="00CA7622"/>
    <w:rsid w:val="00CB124E"/>
    <w:rsid w:val="00CB386C"/>
    <w:rsid w:val="00CB570E"/>
    <w:rsid w:val="00CB5977"/>
    <w:rsid w:val="00CB711B"/>
    <w:rsid w:val="00CB7CDA"/>
    <w:rsid w:val="00CC16F3"/>
    <w:rsid w:val="00CC1BE8"/>
    <w:rsid w:val="00CC1FFF"/>
    <w:rsid w:val="00CC25C4"/>
    <w:rsid w:val="00CC4AEB"/>
    <w:rsid w:val="00CC6201"/>
    <w:rsid w:val="00CC6D5C"/>
    <w:rsid w:val="00CC6FF4"/>
    <w:rsid w:val="00CD261E"/>
    <w:rsid w:val="00CD311B"/>
    <w:rsid w:val="00CD390D"/>
    <w:rsid w:val="00CD40DB"/>
    <w:rsid w:val="00CD4538"/>
    <w:rsid w:val="00CD50A4"/>
    <w:rsid w:val="00CD5FE9"/>
    <w:rsid w:val="00CD6FFD"/>
    <w:rsid w:val="00CD730E"/>
    <w:rsid w:val="00CE0388"/>
    <w:rsid w:val="00CE03FA"/>
    <w:rsid w:val="00CE19CC"/>
    <w:rsid w:val="00CE1B41"/>
    <w:rsid w:val="00CE35D9"/>
    <w:rsid w:val="00CE3660"/>
    <w:rsid w:val="00CE555B"/>
    <w:rsid w:val="00CE5D79"/>
    <w:rsid w:val="00CE5EC1"/>
    <w:rsid w:val="00CE6291"/>
    <w:rsid w:val="00CE6CFA"/>
    <w:rsid w:val="00CF19F5"/>
    <w:rsid w:val="00CF2155"/>
    <w:rsid w:val="00CF3740"/>
    <w:rsid w:val="00CF3863"/>
    <w:rsid w:val="00CF43E0"/>
    <w:rsid w:val="00CF4592"/>
    <w:rsid w:val="00CF50EC"/>
    <w:rsid w:val="00CF773D"/>
    <w:rsid w:val="00CF7FFB"/>
    <w:rsid w:val="00D0010F"/>
    <w:rsid w:val="00D0013A"/>
    <w:rsid w:val="00D0047A"/>
    <w:rsid w:val="00D01C6F"/>
    <w:rsid w:val="00D02E3F"/>
    <w:rsid w:val="00D0397F"/>
    <w:rsid w:val="00D03BA3"/>
    <w:rsid w:val="00D03DAF"/>
    <w:rsid w:val="00D03EA2"/>
    <w:rsid w:val="00D0432E"/>
    <w:rsid w:val="00D04CD3"/>
    <w:rsid w:val="00D05664"/>
    <w:rsid w:val="00D05673"/>
    <w:rsid w:val="00D058C1"/>
    <w:rsid w:val="00D06327"/>
    <w:rsid w:val="00D063B0"/>
    <w:rsid w:val="00D06E1A"/>
    <w:rsid w:val="00D070D2"/>
    <w:rsid w:val="00D07D55"/>
    <w:rsid w:val="00D1009D"/>
    <w:rsid w:val="00D10545"/>
    <w:rsid w:val="00D11AF1"/>
    <w:rsid w:val="00D1282B"/>
    <w:rsid w:val="00D133BF"/>
    <w:rsid w:val="00D133C8"/>
    <w:rsid w:val="00D1499D"/>
    <w:rsid w:val="00D14D7F"/>
    <w:rsid w:val="00D15234"/>
    <w:rsid w:val="00D17751"/>
    <w:rsid w:val="00D177D6"/>
    <w:rsid w:val="00D17968"/>
    <w:rsid w:val="00D202E0"/>
    <w:rsid w:val="00D21524"/>
    <w:rsid w:val="00D21DD8"/>
    <w:rsid w:val="00D2245A"/>
    <w:rsid w:val="00D229F6"/>
    <w:rsid w:val="00D25BC6"/>
    <w:rsid w:val="00D25C42"/>
    <w:rsid w:val="00D26500"/>
    <w:rsid w:val="00D2665C"/>
    <w:rsid w:val="00D2672F"/>
    <w:rsid w:val="00D274B1"/>
    <w:rsid w:val="00D27B0A"/>
    <w:rsid w:val="00D31AA5"/>
    <w:rsid w:val="00D3225E"/>
    <w:rsid w:val="00D324A2"/>
    <w:rsid w:val="00D32FF4"/>
    <w:rsid w:val="00D359A3"/>
    <w:rsid w:val="00D366E5"/>
    <w:rsid w:val="00D36778"/>
    <w:rsid w:val="00D36A57"/>
    <w:rsid w:val="00D36C02"/>
    <w:rsid w:val="00D3771A"/>
    <w:rsid w:val="00D37FA2"/>
    <w:rsid w:val="00D4117C"/>
    <w:rsid w:val="00D41C0F"/>
    <w:rsid w:val="00D431F8"/>
    <w:rsid w:val="00D43917"/>
    <w:rsid w:val="00D43C80"/>
    <w:rsid w:val="00D43D78"/>
    <w:rsid w:val="00D4414E"/>
    <w:rsid w:val="00D4473E"/>
    <w:rsid w:val="00D45A97"/>
    <w:rsid w:val="00D466BA"/>
    <w:rsid w:val="00D47ECC"/>
    <w:rsid w:val="00D47F9E"/>
    <w:rsid w:val="00D50543"/>
    <w:rsid w:val="00D50CC9"/>
    <w:rsid w:val="00D517A0"/>
    <w:rsid w:val="00D51E5D"/>
    <w:rsid w:val="00D520FE"/>
    <w:rsid w:val="00D52B12"/>
    <w:rsid w:val="00D52BA1"/>
    <w:rsid w:val="00D53231"/>
    <w:rsid w:val="00D53757"/>
    <w:rsid w:val="00D53CD8"/>
    <w:rsid w:val="00D547ED"/>
    <w:rsid w:val="00D55A08"/>
    <w:rsid w:val="00D55C86"/>
    <w:rsid w:val="00D55E24"/>
    <w:rsid w:val="00D5752F"/>
    <w:rsid w:val="00D57677"/>
    <w:rsid w:val="00D57B96"/>
    <w:rsid w:val="00D57C31"/>
    <w:rsid w:val="00D6046D"/>
    <w:rsid w:val="00D60CA2"/>
    <w:rsid w:val="00D61D21"/>
    <w:rsid w:val="00D6208E"/>
    <w:rsid w:val="00D62235"/>
    <w:rsid w:val="00D62707"/>
    <w:rsid w:val="00D630CA"/>
    <w:rsid w:val="00D631F7"/>
    <w:rsid w:val="00D64431"/>
    <w:rsid w:val="00D6451E"/>
    <w:rsid w:val="00D64C4F"/>
    <w:rsid w:val="00D65866"/>
    <w:rsid w:val="00D6685C"/>
    <w:rsid w:val="00D670F8"/>
    <w:rsid w:val="00D721F1"/>
    <w:rsid w:val="00D72766"/>
    <w:rsid w:val="00D72F8A"/>
    <w:rsid w:val="00D73D49"/>
    <w:rsid w:val="00D73DF9"/>
    <w:rsid w:val="00D759DF"/>
    <w:rsid w:val="00D76F76"/>
    <w:rsid w:val="00D77433"/>
    <w:rsid w:val="00D7763A"/>
    <w:rsid w:val="00D81B87"/>
    <w:rsid w:val="00D829D5"/>
    <w:rsid w:val="00D83813"/>
    <w:rsid w:val="00D84574"/>
    <w:rsid w:val="00D87396"/>
    <w:rsid w:val="00D877A3"/>
    <w:rsid w:val="00D87EDA"/>
    <w:rsid w:val="00D90184"/>
    <w:rsid w:val="00D90392"/>
    <w:rsid w:val="00D90D44"/>
    <w:rsid w:val="00D920EE"/>
    <w:rsid w:val="00D931D9"/>
    <w:rsid w:val="00D95022"/>
    <w:rsid w:val="00D95DC8"/>
    <w:rsid w:val="00D96190"/>
    <w:rsid w:val="00DA01CF"/>
    <w:rsid w:val="00DA05E1"/>
    <w:rsid w:val="00DA0BF0"/>
    <w:rsid w:val="00DA0C73"/>
    <w:rsid w:val="00DA2BC2"/>
    <w:rsid w:val="00DA2F1B"/>
    <w:rsid w:val="00DA316D"/>
    <w:rsid w:val="00DA35FD"/>
    <w:rsid w:val="00DA45DF"/>
    <w:rsid w:val="00DA497F"/>
    <w:rsid w:val="00DA4DE5"/>
    <w:rsid w:val="00DA4E61"/>
    <w:rsid w:val="00DA6154"/>
    <w:rsid w:val="00DA637B"/>
    <w:rsid w:val="00DA63A1"/>
    <w:rsid w:val="00DA64F9"/>
    <w:rsid w:val="00DA7307"/>
    <w:rsid w:val="00DA7DA0"/>
    <w:rsid w:val="00DB0BE8"/>
    <w:rsid w:val="00DB1328"/>
    <w:rsid w:val="00DB1485"/>
    <w:rsid w:val="00DB2C5C"/>
    <w:rsid w:val="00DB350C"/>
    <w:rsid w:val="00DB3930"/>
    <w:rsid w:val="00DB39DB"/>
    <w:rsid w:val="00DB4445"/>
    <w:rsid w:val="00DB540A"/>
    <w:rsid w:val="00DB58E1"/>
    <w:rsid w:val="00DB6B62"/>
    <w:rsid w:val="00DB75F2"/>
    <w:rsid w:val="00DB7B88"/>
    <w:rsid w:val="00DC1754"/>
    <w:rsid w:val="00DC2660"/>
    <w:rsid w:val="00DC521C"/>
    <w:rsid w:val="00DC5A54"/>
    <w:rsid w:val="00DC7435"/>
    <w:rsid w:val="00DC7524"/>
    <w:rsid w:val="00DD03B0"/>
    <w:rsid w:val="00DD083F"/>
    <w:rsid w:val="00DD1A9B"/>
    <w:rsid w:val="00DD36AC"/>
    <w:rsid w:val="00DD384C"/>
    <w:rsid w:val="00DD3A84"/>
    <w:rsid w:val="00DD4860"/>
    <w:rsid w:val="00DD528B"/>
    <w:rsid w:val="00DD6E6C"/>
    <w:rsid w:val="00DD7F5A"/>
    <w:rsid w:val="00DD7F98"/>
    <w:rsid w:val="00DE0E2B"/>
    <w:rsid w:val="00DE145F"/>
    <w:rsid w:val="00DE3724"/>
    <w:rsid w:val="00DE3941"/>
    <w:rsid w:val="00DE4563"/>
    <w:rsid w:val="00DE5AF1"/>
    <w:rsid w:val="00DE718A"/>
    <w:rsid w:val="00DE7542"/>
    <w:rsid w:val="00DE7D1C"/>
    <w:rsid w:val="00DF0850"/>
    <w:rsid w:val="00DF0ACF"/>
    <w:rsid w:val="00DF1373"/>
    <w:rsid w:val="00DF24BA"/>
    <w:rsid w:val="00DF28E2"/>
    <w:rsid w:val="00DF4204"/>
    <w:rsid w:val="00DF4F2D"/>
    <w:rsid w:val="00DF5B3F"/>
    <w:rsid w:val="00DF68F1"/>
    <w:rsid w:val="00DF71E2"/>
    <w:rsid w:val="00E004EC"/>
    <w:rsid w:val="00E00641"/>
    <w:rsid w:val="00E009CB"/>
    <w:rsid w:val="00E01021"/>
    <w:rsid w:val="00E01A50"/>
    <w:rsid w:val="00E01BF6"/>
    <w:rsid w:val="00E02BF6"/>
    <w:rsid w:val="00E0324A"/>
    <w:rsid w:val="00E03769"/>
    <w:rsid w:val="00E04BF8"/>
    <w:rsid w:val="00E04C43"/>
    <w:rsid w:val="00E04C6F"/>
    <w:rsid w:val="00E04FCD"/>
    <w:rsid w:val="00E0545E"/>
    <w:rsid w:val="00E05930"/>
    <w:rsid w:val="00E05B0C"/>
    <w:rsid w:val="00E06000"/>
    <w:rsid w:val="00E068AC"/>
    <w:rsid w:val="00E06CB7"/>
    <w:rsid w:val="00E06E7B"/>
    <w:rsid w:val="00E0700D"/>
    <w:rsid w:val="00E07AA2"/>
    <w:rsid w:val="00E07AAD"/>
    <w:rsid w:val="00E07BFA"/>
    <w:rsid w:val="00E10251"/>
    <w:rsid w:val="00E10574"/>
    <w:rsid w:val="00E105DA"/>
    <w:rsid w:val="00E1093E"/>
    <w:rsid w:val="00E10B00"/>
    <w:rsid w:val="00E1240A"/>
    <w:rsid w:val="00E13987"/>
    <w:rsid w:val="00E13B2D"/>
    <w:rsid w:val="00E13B63"/>
    <w:rsid w:val="00E1436D"/>
    <w:rsid w:val="00E143BB"/>
    <w:rsid w:val="00E14735"/>
    <w:rsid w:val="00E147A3"/>
    <w:rsid w:val="00E153BA"/>
    <w:rsid w:val="00E159B1"/>
    <w:rsid w:val="00E15BAD"/>
    <w:rsid w:val="00E165FD"/>
    <w:rsid w:val="00E171F6"/>
    <w:rsid w:val="00E2206C"/>
    <w:rsid w:val="00E228D9"/>
    <w:rsid w:val="00E230F6"/>
    <w:rsid w:val="00E23CAD"/>
    <w:rsid w:val="00E251C3"/>
    <w:rsid w:val="00E273FB"/>
    <w:rsid w:val="00E27592"/>
    <w:rsid w:val="00E276EB"/>
    <w:rsid w:val="00E30664"/>
    <w:rsid w:val="00E30D5B"/>
    <w:rsid w:val="00E3161E"/>
    <w:rsid w:val="00E3222B"/>
    <w:rsid w:val="00E3248F"/>
    <w:rsid w:val="00E325E8"/>
    <w:rsid w:val="00E33AD5"/>
    <w:rsid w:val="00E3771A"/>
    <w:rsid w:val="00E41ED3"/>
    <w:rsid w:val="00E426CF"/>
    <w:rsid w:val="00E4274B"/>
    <w:rsid w:val="00E44B44"/>
    <w:rsid w:val="00E4523B"/>
    <w:rsid w:val="00E45D84"/>
    <w:rsid w:val="00E45F1D"/>
    <w:rsid w:val="00E45F2B"/>
    <w:rsid w:val="00E46067"/>
    <w:rsid w:val="00E47FFA"/>
    <w:rsid w:val="00E50A26"/>
    <w:rsid w:val="00E5109F"/>
    <w:rsid w:val="00E51C7E"/>
    <w:rsid w:val="00E5210E"/>
    <w:rsid w:val="00E52A72"/>
    <w:rsid w:val="00E52DE8"/>
    <w:rsid w:val="00E52E2D"/>
    <w:rsid w:val="00E53302"/>
    <w:rsid w:val="00E5395C"/>
    <w:rsid w:val="00E56711"/>
    <w:rsid w:val="00E56E30"/>
    <w:rsid w:val="00E56F0B"/>
    <w:rsid w:val="00E571AB"/>
    <w:rsid w:val="00E6003B"/>
    <w:rsid w:val="00E601EC"/>
    <w:rsid w:val="00E60F54"/>
    <w:rsid w:val="00E61065"/>
    <w:rsid w:val="00E621BE"/>
    <w:rsid w:val="00E62684"/>
    <w:rsid w:val="00E6341C"/>
    <w:rsid w:val="00E6380D"/>
    <w:rsid w:val="00E63C16"/>
    <w:rsid w:val="00E65339"/>
    <w:rsid w:val="00E65CC3"/>
    <w:rsid w:val="00E706D0"/>
    <w:rsid w:val="00E7313F"/>
    <w:rsid w:val="00E742C2"/>
    <w:rsid w:val="00E742C3"/>
    <w:rsid w:val="00E746C6"/>
    <w:rsid w:val="00E77272"/>
    <w:rsid w:val="00E77CAD"/>
    <w:rsid w:val="00E807F7"/>
    <w:rsid w:val="00E819F0"/>
    <w:rsid w:val="00E82EA9"/>
    <w:rsid w:val="00E907B0"/>
    <w:rsid w:val="00E90AD0"/>
    <w:rsid w:val="00E92B0F"/>
    <w:rsid w:val="00E92E8C"/>
    <w:rsid w:val="00E947C7"/>
    <w:rsid w:val="00E96CD3"/>
    <w:rsid w:val="00E97B5A"/>
    <w:rsid w:val="00EA0EFA"/>
    <w:rsid w:val="00EA1D0F"/>
    <w:rsid w:val="00EA3741"/>
    <w:rsid w:val="00EA3A39"/>
    <w:rsid w:val="00EA49CC"/>
    <w:rsid w:val="00EA569D"/>
    <w:rsid w:val="00EA692C"/>
    <w:rsid w:val="00EA70C3"/>
    <w:rsid w:val="00EB0167"/>
    <w:rsid w:val="00EB1008"/>
    <w:rsid w:val="00EB1BD3"/>
    <w:rsid w:val="00EB2668"/>
    <w:rsid w:val="00EB28FF"/>
    <w:rsid w:val="00EB301B"/>
    <w:rsid w:val="00EB30F4"/>
    <w:rsid w:val="00EB414A"/>
    <w:rsid w:val="00EB54B4"/>
    <w:rsid w:val="00EB626C"/>
    <w:rsid w:val="00EB645B"/>
    <w:rsid w:val="00EB6577"/>
    <w:rsid w:val="00EB6704"/>
    <w:rsid w:val="00EB6ADA"/>
    <w:rsid w:val="00EB7A24"/>
    <w:rsid w:val="00EC0366"/>
    <w:rsid w:val="00EC1258"/>
    <w:rsid w:val="00EC2386"/>
    <w:rsid w:val="00EC2553"/>
    <w:rsid w:val="00EC36F2"/>
    <w:rsid w:val="00EC3B2F"/>
    <w:rsid w:val="00EC453A"/>
    <w:rsid w:val="00EC4FA0"/>
    <w:rsid w:val="00EC54F8"/>
    <w:rsid w:val="00EC5E05"/>
    <w:rsid w:val="00ED0828"/>
    <w:rsid w:val="00ED0898"/>
    <w:rsid w:val="00ED15AD"/>
    <w:rsid w:val="00ED2566"/>
    <w:rsid w:val="00ED2B2A"/>
    <w:rsid w:val="00ED3021"/>
    <w:rsid w:val="00ED5AB2"/>
    <w:rsid w:val="00ED5DAA"/>
    <w:rsid w:val="00ED62D2"/>
    <w:rsid w:val="00ED6C05"/>
    <w:rsid w:val="00ED6DD7"/>
    <w:rsid w:val="00EE0370"/>
    <w:rsid w:val="00EE0B0B"/>
    <w:rsid w:val="00EE13E9"/>
    <w:rsid w:val="00EE18A6"/>
    <w:rsid w:val="00EE1DFB"/>
    <w:rsid w:val="00EE236A"/>
    <w:rsid w:val="00EE2ADB"/>
    <w:rsid w:val="00EE311D"/>
    <w:rsid w:val="00EE33BB"/>
    <w:rsid w:val="00EE3FBB"/>
    <w:rsid w:val="00EE4F80"/>
    <w:rsid w:val="00EE551D"/>
    <w:rsid w:val="00EE5AF9"/>
    <w:rsid w:val="00EE6574"/>
    <w:rsid w:val="00EE67F6"/>
    <w:rsid w:val="00EE6FDA"/>
    <w:rsid w:val="00EE77B4"/>
    <w:rsid w:val="00EF06A9"/>
    <w:rsid w:val="00EF1479"/>
    <w:rsid w:val="00EF1F7F"/>
    <w:rsid w:val="00EF3167"/>
    <w:rsid w:val="00EF3301"/>
    <w:rsid w:val="00EF5066"/>
    <w:rsid w:val="00EF529F"/>
    <w:rsid w:val="00EF6322"/>
    <w:rsid w:val="00EF6488"/>
    <w:rsid w:val="00EF7FB2"/>
    <w:rsid w:val="00F0050F"/>
    <w:rsid w:val="00F00EA2"/>
    <w:rsid w:val="00F0121E"/>
    <w:rsid w:val="00F01454"/>
    <w:rsid w:val="00F01ADF"/>
    <w:rsid w:val="00F020D9"/>
    <w:rsid w:val="00F020E9"/>
    <w:rsid w:val="00F02888"/>
    <w:rsid w:val="00F046E9"/>
    <w:rsid w:val="00F04BEE"/>
    <w:rsid w:val="00F062EC"/>
    <w:rsid w:val="00F066C2"/>
    <w:rsid w:val="00F06D33"/>
    <w:rsid w:val="00F0735E"/>
    <w:rsid w:val="00F10A40"/>
    <w:rsid w:val="00F10B6C"/>
    <w:rsid w:val="00F11700"/>
    <w:rsid w:val="00F1189B"/>
    <w:rsid w:val="00F11C70"/>
    <w:rsid w:val="00F12C93"/>
    <w:rsid w:val="00F13C4E"/>
    <w:rsid w:val="00F13C81"/>
    <w:rsid w:val="00F14DE8"/>
    <w:rsid w:val="00F154C1"/>
    <w:rsid w:val="00F159A7"/>
    <w:rsid w:val="00F16878"/>
    <w:rsid w:val="00F174B5"/>
    <w:rsid w:val="00F17B74"/>
    <w:rsid w:val="00F17BBF"/>
    <w:rsid w:val="00F214A1"/>
    <w:rsid w:val="00F21CB6"/>
    <w:rsid w:val="00F2269E"/>
    <w:rsid w:val="00F22D93"/>
    <w:rsid w:val="00F2314A"/>
    <w:rsid w:val="00F2397D"/>
    <w:rsid w:val="00F2432C"/>
    <w:rsid w:val="00F24578"/>
    <w:rsid w:val="00F24A7C"/>
    <w:rsid w:val="00F2559D"/>
    <w:rsid w:val="00F274C8"/>
    <w:rsid w:val="00F2750A"/>
    <w:rsid w:val="00F27C63"/>
    <w:rsid w:val="00F30578"/>
    <w:rsid w:val="00F30B96"/>
    <w:rsid w:val="00F3125D"/>
    <w:rsid w:val="00F338D5"/>
    <w:rsid w:val="00F33DE1"/>
    <w:rsid w:val="00F3507D"/>
    <w:rsid w:val="00F352A5"/>
    <w:rsid w:val="00F364E7"/>
    <w:rsid w:val="00F36F41"/>
    <w:rsid w:val="00F37856"/>
    <w:rsid w:val="00F40746"/>
    <w:rsid w:val="00F40E82"/>
    <w:rsid w:val="00F4127A"/>
    <w:rsid w:val="00F43062"/>
    <w:rsid w:val="00F430FA"/>
    <w:rsid w:val="00F43644"/>
    <w:rsid w:val="00F450A3"/>
    <w:rsid w:val="00F4540A"/>
    <w:rsid w:val="00F45ACF"/>
    <w:rsid w:val="00F465C3"/>
    <w:rsid w:val="00F470D7"/>
    <w:rsid w:val="00F50611"/>
    <w:rsid w:val="00F509E3"/>
    <w:rsid w:val="00F514FA"/>
    <w:rsid w:val="00F5262B"/>
    <w:rsid w:val="00F52A35"/>
    <w:rsid w:val="00F53743"/>
    <w:rsid w:val="00F53D50"/>
    <w:rsid w:val="00F54A22"/>
    <w:rsid w:val="00F54FFD"/>
    <w:rsid w:val="00F553A6"/>
    <w:rsid w:val="00F565CA"/>
    <w:rsid w:val="00F576E2"/>
    <w:rsid w:val="00F600DD"/>
    <w:rsid w:val="00F623D1"/>
    <w:rsid w:val="00F633F4"/>
    <w:rsid w:val="00F6361B"/>
    <w:rsid w:val="00F63CFF"/>
    <w:rsid w:val="00F642EE"/>
    <w:rsid w:val="00F64A9A"/>
    <w:rsid w:val="00F65D82"/>
    <w:rsid w:val="00F65ED3"/>
    <w:rsid w:val="00F66FCB"/>
    <w:rsid w:val="00F673A3"/>
    <w:rsid w:val="00F67990"/>
    <w:rsid w:val="00F67E71"/>
    <w:rsid w:val="00F7055D"/>
    <w:rsid w:val="00F7175C"/>
    <w:rsid w:val="00F717AA"/>
    <w:rsid w:val="00F71C34"/>
    <w:rsid w:val="00F72CF4"/>
    <w:rsid w:val="00F72D30"/>
    <w:rsid w:val="00F72DC5"/>
    <w:rsid w:val="00F7496D"/>
    <w:rsid w:val="00F7537F"/>
    <w:rsid w:val="00F7543E"/>
    <w:rsid w:val="00F76057"/>
    <w:rsid w:val="00F760F8"/>
    <w:rsid w:val="00F76EC0"/>
    <w:rsid w:val="00F80590"/>
    <w:rsid w:val="00F810F5"/>
    <w:rsid w:val="00F81C75"/>
    <w:rsid w:val="00F81FC4"/>
    <w:rsid w:val="00F82C94"/>
    <w:rsid w:val="00F84823"/>
    <w:rsid w:val="00F84950"/>
    <w:rsid w:val="00F8522B"/>
    <w:rsid w:val="00F87A9C"/>
    <w:rsid w:val="00F906F1"/>
    <w:rsid w:val="00F91229"/>
    <w:rsid w:val="00F9237A"/>
    <w:rsid w:val="00F92BC3"/>
    <w:rsid w:val="00F92E05"/>
    <w:rsid w:val="00F93D6B"/>
    <w:rsid w:val="00F94831"/>
    <w:rsid w:val="00F94D9E"/>
    <w:rsid w:val="00F95C3A"/>
    <w:rsid w:val="00F964E4"/>
    <w:rsid w:val="00F96A2D"/>
    <w:rsid w:val="00F97494"/>
    <w:rsid w:val="00F97A54"/>
    <w:rsid w:val="00FA0376"/>
    <w:rsid w:val="00FA03F9"/>
    <w:rsid w:val="00FA0B22"/>
    <w:rsid w:val="00FA128B"/>
    <w:rsid w:val="00FA36D7"/>
    <w:rsid w:val="00FA509E"/>
    <w:rsid w:val="00FA6210"/>
    <w:rsid w:val="00FA7D5D"/>
    <w:rsid w:val="00FB1D42"/>
    <w:rsid w:val="00FB239E"/>
    <w:rsid w:val="00FB2475"/>
    <w:rsid w:val="00FB3C4C"/>
    <w:rsid w:val="00FB3D57"/>
    <w:rsid w:val="00FB457C"/>
    <w:rsid w:val="00FB50BB"/>
    <w:rsid w:val="00FB5548"/>
    <w:rsid w:val="00FB587A"/>
    <w:rsid w:val="00FC12DB"/>
    <w:rsid w:val="00FC1CC9"/>
    <w:rsid w:val="00FC2FC3"/>
    <w:rsid w:val="00FC3A8A"/>
    <w:rsid w:val="00FC4B06"/>
    <w:rsid w:val="00FC5247"/>
    <w:rsid w:val="00FC6815"/>
    <w:rsid w:val="00FC6FAB"/>
    <w:rsid w:val="00FC7484"/>
    <w:rsid w:val="00FC7696"/>
    <w:rsid w:val="00FC7DCF"/>
    <w:rsid w:val="00FD077B"/>
    <w:rsid w:val="00FD13C8"/>
    <w:rsid w:val="00FD1424"/>
    <w:rsid w:val="00FD1B46"/>
    <w:rsid w:val="00FD1D14"/>
    <w:rsid w:val="00FD436C"/>
    <w:rsid w:val="00FD46FA"/>
    <w:rsid w:val="00FD4BA2"/>
    <w:rsid w:val="00FD4F80"/>
    <w:rsid w:val="00FD523A"/>
    <w:rsid w:val="00FD546E"/>
    <w:rsid w:val="00FD5775"/>
    <w:rsid w:val="00FD5F96"/>
    <w:rsid w:val="00FD62FF"/>
    <w:rsid w:val="00FD6AF0"/>
    <w:rsid w:val="00FE01B3"/>
    <w:rsid w:val="00FE184B"/>
    <w:rsid w:val="00FE1F71"/>
    <w:rsid w:val="00FE2439"/>
    <w:rsid w:val="00FE336E"/>
    <w:rsid w:val="00FE3CC5"/>
    <w:rsid w:val="00FE563A"/>
    <w:rsid w:val="00FE7198"/>
    <w:rsid w:val="00FF0E01"/>
    <w:rsid w:val="00FF0F67"/>
    <w:rsid w:val="00FF141C"/>
    <w:rsid w:val="00FF156A"/>
    <w:rsid w:val="00FF1675"/>
    <w:rsid w:val="00FF1D85"/>
    <w:rsid w:val="00FF2346"/>
    <w:rsid w:val="00FF3D34"/>
    <w:rsid w:val="00FF3E3D"/>
    <w:rsid w:val="00FF47AC"/>
    <w:rsid w:val="00FF4B9C"/>
    <w:rsid w:val="00FF4CF2"/>
    <w:rsid w:val="00FF699D"/>
    <w:rsid w:val="00FF6A5D"/>
    <w:rsid w:val="00FF6AC0"/>
    <w:rsid w:val="02D519C7"/>
    <w:rsid w:val="0918F543"/>
    <w:rsid w:val="0C3F01AF"/>
    <w:rsid w:val="0DE03B15"/>
    <w:rsid w:val="0F659F29"/>
    <w:rsid w:val="12A5BFF3"/>
    <w:rsid w:val="12D2C4C9"/>
    <w:rsid w:val="1562EB5F"/>
    <w:rsid w:val="1C157B7B"/>
    <w:rsid w:val="1D42C9B0"/>
    <w:rsid w:val="1F29C2EE"/>
    <w:rsid w:val="228CAF5C"/>
    <w:rsid w:val="22A070B4"/>
    <w:rsid w:val="252E99C6"/>
    <w:rsid w:val="2A030B28"/>
    <w:rsid w:val="2EF8EB0A"/>
    <w:rsid w:val="2F7AF71A"/>
    <w:rsid w:val="2FF625A8"/>
    <w:rsid w:val="3475D6F1"/>
    <w:rsid w:val="3722A8CF"/>
    <w:rsid w:val="3FCF95B5"/>
    <w:rsid w:val="411A8D1C"/>
    <w:rsid w:val="4830690E"/>
    <w:rsid w:val="48F299DC"/>
    <w:rsid w:val="51CEEA6D"/>
    <w:rsid w:val="542F4862"/>
    <w:rsid w:val="54D8F7C4"/>
    <w:rsid w:val="587A0F1F"/>
    <w:rsid w:val="6106E192"/>
    <w:rsid w:val="610EEB19"/>
    <w:rsid w:val="6410CE17"/>
    <w:rsid w:val="65A9E233"/>
    <w:rsid w:val="6ECF6164"/>
    <w:rsid w:val="79B201FE"/>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A00B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Noto Sans"/>
        <w:kern w:val="2"/>
        <w:sz w:val="22"/>
        <w:szCs w:val="22"/>
        <w:lang w:val="es-ES" w:eastAsia="en-US" w:bidi="ar-SA"/>
        <w14:ligatures w14:val="standardContextual"/>
      </w:rPr>
    </w:rPrDefault>
    <w:pPrDefault>
      <w:pPr>
        <w:spacing w:before="18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BFA"/>
    <w:rPr>
      <w:rFonts w:ascii="Arial" w:hAnsi="Arial" w:cs="Noto Sans Display"/>
    </w:rPr>
  </w:style>
  <w:style w:type="paragraph" w:styleId="Heading1">
    <w:name w:val="heading 1"/>
    <w:basedOn w:val="Normal"/>
    <w:next w:val="Normal"/>
    <w:link w:val="Heading1Char"/>
    <w:uiPriority w:val="9"/>
    <w:qFormat/>
    <w:rsid w:val="007264DE"/>
    <w:pPr>
      <w:keepNext/>
      <w:keepLines/>
      <w:spacing w:after="720" w:line="720" w:lineRule="exact"/>
      <w:outlineLvl w:val="0"/>
    </w:pPr>
    <w:rPr>
      <w:rFonts w:eastAsiaTheme="majorEastAsia"/>
      <w:color w:val="7F7F7F"/>
      <w:sz w:val="72"/>
      <w:szCs w:val="72"/>
    </w:rPr>
  </w:style>
  <w:style w:type="paragraph" w:styleId="Heading2">
    <w:name w:val="heading 2"/>
    <w:basedOn w:val="Normal"/>
    <w:next w:val="Normal"/>
    <w:link w:val="Heading2Char"/>
    <w:uiPriority w:val="9"/>
    <w:unhideWhenUsed/>
    <w:qFormat/>
    <w:rsid w:val="007264DE"/>
    <w:pPr>
      <w:keepNext/>
      <w:keepLines/>
      <w:outlineLvl w:val="1"/>
    </w:pPr>
    <w:rPr>
      <w:rFonts w:eastAsiaTheme="majorEastAsia"/>
      <w:b/>
      <w:color w:val="23B9D6"/>
      <w:sz w:val="24"/>
    </w:rPr>
  </w:style>
  <w:style w:type="paragraph" w:styleId="Heading3">
    <w:name w:val="heading 3"/>
    <w:basedOn w:val="Normal"/>
    <w:next w:val="Normal"/>
    <w:link w:val="Heading3Char"/>
    <w:uiPriority w:val="9"/>
    <w:unhideWhenUsed/>
    <w:qFormat/>
    <w:rsid w:val="007264DE"/>
    <w:pPr>
      <w:keepNext/>
      <w:keepLines/>
      <w:outlineLvl w:val="2"/>
    </w:pPr>
    <w:rPr>
      <w:rFonts w:eastAsiaTheme="majorEastAsia"/>
      <w:b/>
      <w:color w:val="4C4C4C"/>
      <w:sz w:val="24"/>
    </w:rPr>
  </w:style>
  <w:style w:type="paragraph" w:styleId="Heading4">
    <w:name w:val="heading 4"/>
    <w:basedOn w:val="Normal"/>
    <w:next w:val="Normal"/>
    <w:link w:val="Heading4Char"/>
    <w:uiPriority w:val="9"/>
    <w:unhideWhenUsed/>
    <w:qFormat/>
    <w:rsid w:val="00037BB4"/>
    <w:pPr>
      <w:keepNext/>
      <w:keepLines/>
      <w:spacing w:before="240" w:after="480"/>
      <w:outlineLvl w:val="3"/>
    </w:pPr>
    <w:rPr>
      <w:rFonts w:eastAsiaTheme="majorEastAsia"/>
      <w:iCs/>
      <w:color w:val="4C4C4C"/>
      <w:sz w:val="24"/>
    </w:rPr>
  </w:style>
  <w:style w:type="paragraph" w:styleId="Heading5">
    <w:name w:val="heading 5"/>
    <w:basedOn w:val="Normal"/>
    <w:next w:val="Normal"/>
    <w:link w:val="Heading5Char"/>
    <w:uiPriority w:val="9"/>
    <w:unhideWhenUsed/>
    <w:qFormat/>
    <w:rsid w:val="00037BB4"/>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037BB4"/>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A64CE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64CE4"/>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64CE4"/>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4DE"/>
    <w:rPr>
      <w:rFonts w:ascii="Noto Sans Display" w:eastAsiaTheme="majorEastAsia" w:hAnsi="Noto Sans Display" w:cs="Noto Sans Display"/>
      <w:color w:val="7F7F7F"/>
      <w:sz w:val="72"/>
      <w:szCs w:val="72"/>
    </w:rPr>
  </w:style>
  <w:style w:type="character" w:customStyle="1" w:styleId="Heading2Char">
    <w:name w:val="Heading 2 Char"/>
    <w:basedOn w:val="DefaultParagraphFont"/>
    <w:link w:val="Heading2"/>
    <w:uiPriority w:val="9"/>
    <w:rsid w:val="007264DE"/>
    <w:rPr>
      <w:rFonts w:ascii="Noto Sans Display" w:eastAsiaTheme="majorEastAsia" w:hAnsi="Noto Sans Display" w:cs="Noto Sans Display"/>
      <w:b/>
      <w:color w:val="23B9D6"/>
      <w:sz w:val="24"/>
    </w:rPr>
  </w:style>
  <w:style w:type="character" w:customStyle="1" w:styleId="Heading3Char">
    <w:name w:val="Heading 3 Char"/>
    <w:basedOn w:val="DefaultParagraphFont"/>
    <w:link w:val="Heading3"/>
    <w:uiPriority w:val="9"/>
    <w:rsid w:val="007264DE"/>
    <w:rPr>
      <w:rFonts w:ascii="Noto Sans Display" w:eastAsiaTheme="majorEastAsia" w:hAnsi="Noto Sans Display" w:cs="Noto Sans Display"/>
      <w:b/>
      <w:color w:val="4C4C4C"/>
      <w:sz w:val="24"/>
    </w:rPr>
  </w:style>
  <w:style w:type="paragraph" w:styleId="Header">
    <w:name w:val="header"/>
    <w:basedOn w:val="Normal"/>
    <w:link w:val="HeaderChar"/>
    <w:uiPriority w:val="99"/>
    <w:unhideWhenUsed/>
    <w:rsid w:val="006312A7"/>
    <w:pPr>
      <w:tabs>
        <w:tab w:val="center" w:pos="4680"/>
        <w:tab w:val="right" w:pos="9360"/>
      </w:tabs>
      <w:spacing w:after="0"/>
    </w:pPr>
  </w:style>
  <w:style w:type="character" w:customStyle="1" w:styleId="HeaderChar">
    <w:name w:val="Header Char"/>
    <w:basedOn w:val="DefaultParagraphFont"/>
    <w:link w:val="Header"/>
    <w:uiPriority w:val="99"/>
    <w:rsid w:val="006312A7"/>
  </w:style>
  <w:style w:type="paragraph" w:styleId="Footer">
    <w:name w:val="footer"/>
    <w:basedOn w:val="Normal"/>
    <w:link w:val="FooterChar"/>
    <w:uiPriority w:val="99"/>
    <w:unhideWhenUsed/>
    <w:rsid w:val="006312A7"/>
    <w:pPr>
      <w:tabs>
        <w:tab w:val="center" w:pos="4680"/>
        <w:tab w:val="right" w:pos="9360"/>
      </w:tabs>
      <w:spacing w:after="0"/>
    </w:pPr>
  </w:style>
  <w:style w:type="character" w:customStyle="1" w:styleId="FooterChar">
    <w:name w:val="Footer Char"/>
    <w:basedOn w:val="DefaultParagraphFont"/>
    <w:link w:val="Footer"/>
    <w:uiPriority w:val="99"/>
    <w:rsid w:val="006312A7"/>
  </w:style>
  <w:style w:type="character" w:customStyle="1" w:styleId="Heading4Char">
    <w:name w:val="Heading 4 Char"/>
    <w:basedOn w:val="DefaultParagraphFont"/>
    <w:link w:val="Heading4"/>
    <w:uiPriority w:val="9"/>
    <w:rsid w:val="00037BB4"/>
    <w:rPr>
      <w:rFonts w:ascii="Noto Sans Display" w:eastAsiaTheme="majorEastAsia" w:hAnsi="Noto Sans Display" w:cs="Noto Sans Display"/>
      <w:iCs/>
      <w:color w:val="4C4C4C"/>
      <w:sz w:val="24"/>
    </w:rPr>
  </w:style>
  <w:style w:type="character" w:customStyle="1" w:styleId="Heading5Char">
    <w:name w:val="Heading 5 Char"/>
    <w:basedOn w:val="DefaultParagraphFont"/>
    <w:link w:val="Heading5"/>
    <w:uiPriority w:val="9"/>
    <w:rsid w:val="00037BB4"/>
    <w:rPr>
      <w:rFonts w:ascii="Noto Sans Display" w:eastAsiaTheme="majorEastAsia" w:hAnsi="Noto Sans Display" w:cs="Noto Sans Display"/>
      <w:b/>
      <w:sz w:val="18"/>
    </w:rPr>
  </w:style>
  <w:style w:type="character" w:customStyle="1" w:styleId="Heading6Char">
    <w:name w:val="Heading 6 Char"/>
    <w:basedOn w:val="DefaultParagraphFont"/>
    <w:link w:val="Heading6"/>
    <w:uiPriority w:val="9"/>
    <w:rsid w:val="00037BB4"/>
    <w:rPr>
      <w:rFonts w:ascii="Noto Sans SemiBold" w:eastAsiaTheme="majorEastAsia" w:hAnsi="Noto Sans SemiBold" w:cs="Noto Sans SemiBold"/>
      <w:bCs/>
      <w:sz w:val="18"/>
    </w:rPr>
  </w:style>
  <w:style w:type="paragraph" w:styleId="Quote">
    <w:name w:val="Quote"/>
    <w:basedOn w:val="Normal"/>
    <w:next w:val="Normal"/>
    <w:link w:val="QuoteChar"/>
    <w:uiPriority w:val="10"/>
    <w:qFormat/>
    <w:rsid w:val="00037BB4"/>
    <w:pPr>
      <w:spacing w:before="0" w:after="480" w:line="480" w:lineRule="exact"/>
      <w:jc w:val="center"/>
    </w:pPr>
    <w:rPr>
      <w:iCs/>
      <w:color w:val="23B9D6"/>
      <w:sz w:val="40"/>
    </w:rPr>
  </w:style>
  <w:style w:type="character" w:customStyle="1" w:styleId="QuoteChar">
    <w:name w:val="Quote Char"/>
    <w:basedOn w:val="DefaultParagraphFont"/>
    <w:link w:val="Quote"/>
    <w:uiPriority w:val="10"/>
    <w:rsid w:val="00037BB4"/>
    <w:rPr>
      <w:rFonts w:ascii="Noto Sans Display" w:hAnsi="Noto Sans Display" w:cs="Noto Sans Display"/>
      <w:iCs/>
      <w:color w:val="23B9D6"/>
      <w:sz w:val="40"/>
    </w:rPr>
  </w:style>
  <w:style w:type="paragraph" w:styleId="List">
    <w:name w:val="List"/>
    <w:basedOn w:val="Normal"/>
    <w:uiPriority w:val="99"/>
    <w:unhideWhenUsed/>
    <w:rsid w:val="00037BB4"/>
    <w:pPr>
      <w:ind w:left="360" w:hanging="360"/>
      <w:contextualSpacing/>
    </w:pPr>
  </w:style>
  <w:style w:type="paragraph" w:styleId="ListBullet">
    <w:name w:val="List Bullet"/>
    <w:basedOn w:val="Normal"/>
    <w:uiPriority w:val="99"/>
    <w:unhideWhenUsed/>
    <w:rsid w:val="008A3958"/>
    <w:pPr>
      <w:numPr>
        <w:numId w:val="1"/>
      </w:numPr>
      <w:spacing w:before="0" w:after="0"/>
      <w:contextualSpacing/>
    </w:pPr>
  </w:style>
  <w:style w:type="paragraph" w:customStyle="1" w:styleId="ColorIndent">
    <w:name w:val="ColorIndent"/>
    <w:basedOn w:val="Normal"/>
    <w:next w:val="Normal"/>
    <w:uiPriority w:val="13"/>
    <w:qFormat/>
    <w:rsid w:val="008A3958"/>
    <w:pPr>
      <w:spacing w:before="0" w:after="0"/>
      <w:ind w:left="1440"/>
    </w:pPr>
    <w:rPr>
      <w:color w:val="00B0F0"/>
      <w:szCs w:val="18"/>
    </w:rPr>
  </w:style>
  <w:style w:type="paragraph" w:styleId="FootnoteText">
    <w:name w:val="footnote text"/>
    <w:basedOn w:val="Normal"/>
    <w:link w:val="FootnoteTextChar"/>
    <w:uiPriority w:val="99"/>
    <w:unhideWhenUsed/>
    <w:rsid w:val="008A3958"/>
    <w:pPr>
      <w:spacing w:before="0" w:after="0"/>
      <w:ind w:left="1440"/>
    </w:pPr>
    <w:rPr>
      <w:sz w:val="14"/>
      <w:szCs w:val="14"/>
    </w:rPr>
  </w:style>
  <w:style w:type="character" w:customStyle="1" w:styleId="FootnoteTextChar">
    <w:name w:val="Footnote Text Char"/>
    <w:basedOn w:val="DefaultParagraphFont"/>
    <w:link w:val="FootnoteText"/>
    <w:uiPriority w:val="99"/>
    <w:rsid w:val="008A3958"/>
    <w:rPr>
      <w:rFonts w:ascii="Noto Sans Display" w:hAnsi="Noto Sans Display" w:cs="Noto Sans Display"/>
      <w:sz w:val="14"/>
      <w:szCs w:val="14"/>
    </w:rPr>
  </w:style>
  <w:style w:type="paragraph" w:customStyle="1" w:styleId="PhotoCredit">
    <w:name w:val="Photo Credit"/>
    <w:basedOn w:val="Normal"/>
    <w:uiPriority w:val="13"/>
    <w:qFormat/>
    <w:rsid w:val="00233291"/>
    <w:rPr>
      <w:color w:val="A6A6A6"/>
      <w:sz w:val="11"/>
      <w:szCs w:val="11"/>
    </w:rPr>
  </w:style>
  <w:style w:type="paragraph" w:customStyle="1" w:styleId="Legend">
    <w:name w:val="Legend"/>
    <w:basedOn w:val="Normal"/>
    <w:uiPriority w:val="14"/>
    <w:qFormat/>
    <w:rsid w:val="00233291"/>
    <w:pPr>
      <w:spacing w:before="120" w:after="0" w:line="120" w:lineRule="exact"/>
      <w:ind w:left="6480"/>
    </w:pPr>
    <w:rPr>
      <w:sz w:val="14"/>
    </w:rPr>
  </w:style>
  <w:style w:type="paragraph" w:styleId="Title">
    <w:name w:val="Title"/>
    <w:basedOn w:val="Normal"/>
    <w:next w:val="Normal"/>
    <w:link w:val="TitleChar"/>
    <w:uiPriority w:val="11"/>
    <w:qFormat/>
    <w:rsid w:val="00233291"/>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1"/>
    <w:rsid w:val="00233291"/>
    <w:rPr>
      <w:rFonts w:asciiTheme="majorHAnsi" w:eastAsiaTheme="majorEastAsia" w:hAnsiTheme="majorHAnsi" w:cstheme="majorBidi"/>
      <w:spacing w:val="-10"/>
      <w:kern w:val="28"/>
      <w:sz w:val="56"/>
      <w:szCs w:val="56"/>
    </w:rPr>
  </w:style>
  <w:style w:type="paragraph" w:customStyle="1" w:styleId="BoxTitle">
    <w:name w:val="Box Title"/>
    <w:basedOn w:val="Title"/>
    <w:next w:val="Box"/>
    <w:uiPriority w:val="15"/>
    <w:qFormat/>
    <w:rsid w:val="00233291"/>
    <w:rPr>
      <w:rFonts w:ascii="Noto Sans Display" w:hAnsi="Noto Sans Display" w:cs="Noto Sans Display"/>
      <w:b/>
      <w:sz w:val="20"/>
      <w:szCs w:val="20"/>
    </w:rPr>
  </w:style>
  <w:style w:type="paragraph" w:customStyle="1" w:styleId="Box">
    <w:name w:val="Box"/>
    <w:basedOn w:val="Normal"/>
    <w:uiPriority w:val="16"/>
    <w:qFormat/>
    <w:rsid w:val="00233291"/>
    <w:rPr>
      <w:color w:val="00B0F0"/>
    </w:rPr>
  </w:style>
  <w:style w:type="paragraph" w:customStyle="1" w:styleId="BoxList">
    <w:name w:val="Box List"/>
    <w:basedOn w:val="ListBullet"/>
    <w:uiPriority w:val="17"/>
    <w:qFormat/>
    <w:rsid w:val="00A46542"/>
    <w:rPr>
      <w:color w:val="00B0F0"/>
    </w:rPr>
  </w:style>
  <w:style w:type="character" w:customStyle="1" w:styleId="Heading7Char">
    <w:name w:val="Heading 7 Char"/>
    <w:basedOn w:val="DefaultParagraphFont"/>
    <w:link w:val="Heading7"/>
    <w:uiPriority w:val="9"/>
    <w:semiHidden/>
    <w:rsid w:val="00A64CE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64CE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64CE4"/>
    <w:rPr>
      <w:rFonts w:asciiTheme="minorHAnsi" w:eastAsiaTheme="majorEastAsia" w:hAnsiTheme="minorHAnsi" w:cstheme="majorBidi"/>
      <w:color w:val="272727" w:themeColor="text1" w:themeTint="D8"/>
    </w:rPr>
  </w:style>
  <w:style w:type="paragraph" w:styleId="Subtitle">
    <w:name w:val="Subtitle"/>
    <w:basedOn w:val="Normal"/>
    <w:next w:val="Normal"/>
    <w:link w:val="SubtitleChar"/>
    <w:uiPriority w:val="12"/>
    <w:qFormat/>
    <w:rsid w:val="00A64C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2"/>
    <w:rsid w:val="00A64CE4"/>
    <w:rPr>
      <w:rFonts w:asciiTheme="minorHAnsi" w:eastAsiaTheme="majorEastAsia" w:hAnsiTheme="minorHAnsi" w:cstheme="majorBidi"/>
      <w:color w:val="595959" w:themeColor="text1" w:themeTint="A6"/>
      <w:spacing w:val="15"/>
      <w:sz w:val="28"/>
      <w:szCs w:val="28"/>
    </w:rPr>
  </w:style>
  <w:style w:type="paragraph" w:styleId="ListParagraph">
    <w:name w:val="List Paragraph"/>
    <w:basedOn w:val="Normal"/>
    <w:uiPriority w:val="34"/>
    <w:qFormat/>
    <w:rsid w:val="00A64CE4"/>
    <w:pPr>
      <w:ind w:left="720"/>
      <w:contextualSpacing/>
    </w:pPr>
  </w:style>
  <w:style w:type="character" w:styleId="IntenseEmphasis">
    <w:name w:val="Intense Emphasis"/>
    <w:basedOn w:val="DefaultParagraphFont"/>
    <w:uiPriority w:val="21"/>
    <w:qFormat/>
    <w:rsid w:val="00A64CE4"/>
    <w:rPr>
      <w:i/>
      <w:iCs/>
      <w:color w:val="0F4761" w:themeColor="accent1" w:themeShade="BF"/>
    </w:rPr>
  </w:style>
  <w:style w:type="paragraph" w:styleId="IntenseQuote">
    <w:name w:val="Intense Quote"/>
    <w:basedOn w:val="Normal"/>
    <w:next w:val="Normal"/>
    <w:link w:val="IntenseQuoteChar"/>
    <w:uiPriority w:val="30"/>
    <w:qFormat/>
    <w:rsid w:val="00A64C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4CE4"/>
    <w:rPr>
      <w:rFonts w:ascii="Arial" w:hAnsi="Arial" w:cs="Noto Sans Display"/>
      <w:i/>
      <w:iCs/>
      <w:color w:val="0F4761" w:themeColor="accent1" w:themeShade="BF"/>
    </w:rPr>
  </w:style>
  <w:style w:type="character" w:styleId="IntenseReference">
    <w:name w:val="Intense Reference"/>
    <w:basedOn w:val="DefaultParagraphFont"/>
    <w:uiPriority w:val="32"/>
    <w:qFormat/>
    <w:rsid w:val="00A64CE4"/>
    <w:rPr>
      <w:b/>
      <w:bCs/>
      <w:smallCaps/>
      <w:color w:val="0F4761" w:themeColor="accent1" w:themeShade="BF"/>
      <w:spacing w:val="5"/>
    </w:rPr>
  </w:style>
  <w:style w:type="paragraph" w:styleId="Revision">
    <w:name w:val="Revision"/>
    <w:hidden/>
    <w:uiPriority w:val="99"/>
    <w:semiHidden/>
    <w:rsid w:val="00AC0AEE"/>
    <w:pPr>
      <w:spacing w:before="0" w:after="0"/>
    </w:pPr>
    <w:rPr>
      <w:rFonts w:ascii="Arial" w:hAnsi="Arial" w:cs="Noto Sans Display"/>
    </w:rPr>
  </w:style>
  <w:style w:type="character" w:styleId="CommentReference">
    <w:name w:val="annotation reference"/>
    <w:basedOn w:val="DefaultParagraphFont"/>
    <w:uiPriority w:val="99"/>
    <w:unhideWhenUsed/>
    <w:rsid w:val="00C27CE0"/>
    <w:rPr>
      <w:sz w:val="16"/>
      <w:szCs w:val="16"/>
    </w:rPr>
  </w:style>
  <w:style w:type="paragraph" w:styleId="CommentText">
    <w:name w:val="annotation text"/>
    <w:basedOn w:val="Normal"/>
    <w:link w:val="CommentTextChar"/>
    <w:uiPriority w:val="99"/>
    <w:unhideWhenUsed/>
    <w:rsid w:val="00C27CE0"/>
    <w:rPr>
      <w:sz w:val="20"/>
      <w:szCs w:val="20"/>
    </w:rPr>
  </w:style>
  <w:style w:type="character" w:customStyle="1" w:styleId="CommentTextChar">
    <w:name w:val="Comment Text Char"/>
    <w:basedOn w:val="DefaultParagraphFont"/>
    <w:link w:val="CommentText"/>
    <w:uiPriority w:val="99"/>
    <w:rsid w:val="00C27CE0"/>
    <w:rPr>
      <w:rFonts w:ascii="Arial" w:hAnsi="Arial" w:cs="Noto Sans Display"/>
      <w:sz w:val="20"/>
      <w:szCs w:val="20"/>
    </w:rPr>
  </w:style>
  <w:style w:type="paragraph" w:styleId="CommentSubject">
    <w:name w:val="annotation subject"/>
    <w:basedOn w:val="CommentText"/>
    <w:next w:val="CommentText"/>
    <w:link w:val="CommentSubjectChar"/>
    <w:uiPriority w:val="99"/>
    <w:semiHidden/>
    <w:unhideWhenUsed/>
    <w:rsid w:val="00C27CE0"/>
    <w:rPr>
      <w:b/>
      <w:bCs/>
    </w:rPr>
  </w:style>
  <w:style w:type="character" w:customStyle="1" w:styleId="CommentSubjectChar">
    <w:name w:val="Comment Subject Char"/>
    <w:basedOn w:val="CommentTextChar"/>
    <w:link w:val="CommentSubject"/>
    <w:uiPriority w:val="99"/>
    <w:semiHidden/>
    <w:rsid w:val="00C27CE0"/>
    <w:rPr>
      <w:rFonts w:ascii="Arial" w:hAnsi="Arial" w:cs="Noto Sans Display"/>
      <w:b/>
      <w:bCs/>
      <w:sz w:val="20"/>
      <w:szCs w:val="20"/>
    </w:rPr>
  </w:style>
  <w:style w:type="paragraph" w:styleId="TOCHeading">
    <w:name w:val="TOC Heading"/>
    <w:basedOn w:val="Heading1"/>
    <w:next w:val="Normal"/>
    <w:uiPriority w:val="39"/>
    <w:unhideWhenUsed/>
    <w:qFormat/>
    <w:rsid w:val="00535AD3"/>
    <w:pPr>
      <w:spacing w:before="240" w:after="0" w:line="259" w:lineRule="auto"/>
      <w:outlineLvl w:val="9"/>
    </w:pPr>
    <w:rPr>
      <w:rFonts w:asciiTheme="majorHAnsi" w:hAnsiTheme="majorHAnsi" w:cstheme="majorBidi"/>
      <w:color w:val="0F4761" w:themeColor="accent1" w:themeShade="BF"/>
      <w:kern w:val="0"/>
      <w:sz w:val="32"/>
      <w:szCs w:val="32"/>
      <w14:ligatures w14:val="none"/>
    </w:rPr>
  </w:style>
  <w:style w:type="paragraph" w:styleId="TOC1">
    <w:name w:val="toc 1"/>
    <w:basedOn w:val="Normal"/>
    <w:next w:val="Normal"/>
    <w:autoRedefine/>
    <w:uiPriority w:val="39"/>
    <w:unhideWhenUsed/>
    <w:rsid w:val="00F717AA"/>
    <w:pPr>
      <w:tabs>
        <w:tab w:val="right" w:leader="dot" w:pos="9347"/>
      </w:tabs>
      <w:spacing w:after="100"/>
    </w:pPr>
    <w:rPr>
      <w:sz w:val="17"/>
    </w:rPr>
  </w:style>
  <w:style w:type="character" w:styleId="Hyperlink">
    <w:name w:val="Hyperlink"/>
    <w:basedOn w:val="DefaultParagraphFont"/>
    <w:uiPriority w:val="99"/>
    <w:unhideWhenUsed/>
    <w:rsid w:val="00535AD3"/>
    <w:rPr>
      <w:color w:val="467886" w:themeColor="hyperlink"/>
      <w:u w:val="single"/>
    </w:rPr>
  </w:style>
  <w:style w:type="character" w:styleId="FootnoteReference">
    <w:name w:val="footnote reference"/>
    <w:basedOn w:val="DefaultParagraphFont"/>
    <w:uiPriority w:val="99"/>
    <w:unhideWhenUsed/>
    <w:rsid w:val="00535AD3"/>
    <w:rPr>
      <w:vertAlign w:val="superscript"/>
    </w:rPr>
  </w:style>
  <w:style w:type="table" w:styleId="TableGrid">
    <w:name w:val="Table Grid"/>
    <w:basedOn w:val="TableNormal"/>
    <w:rsid w:val="00F76057"/>
    <w:pPr>
      <w:suppressAutoHyphens/>
      <w:spacing w:before="0" w:after="0"/>
    </w:pPr>
    <w:rPr>
      <w:rFonts w:ascii="Times New Roman" w:eastAsia="SimSu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D6C05"/>
    <w:rPr>
      <w:color w:val="605E5C"/>
      <w:shd w:val="clear" w:color="auto" w:fill="E1DFDD"/>
    </w:rPr>
  </w:style>
  <w:style w:type="character" w:styleId="FollowedHyperlink">
    <w:name w:val="FollowedHyperlink"/>
    <w:basedOn w:val="DefaultParagraphFont"/>
    <w:uiPriority w:val="99"/>
    <w:semiHidden/>
    <w:unhideWhenUsed/>
    <w:rsid w:val="004C1557"/>
    <w:rPr>
      <w:color w:val="96607D" w:themeColor="followedHyperlink"/>
      <w:u w:val="single"/>
    </w:rPr>
  </w:style>
  <w:style w:type="paragraph" w:styleId="TOC2">
    <w:name w:val="toc 2"/>
    <w:basedOn w:val="Normal"/>
    <w:next w:val="Normal"/>
    <w:autoRedefine/>
    <w:uiPriority w:val="39"/>
    <w:unhideWhenUsed/>
    <w:rsid w:val="00E1093E"/>
    <w:pPr>
      <w:spacing w:after="100"/>
      <w:ind w:left="220"/>
    </w:pPr>
  </w:style>
  <w:style w:type="paragraph" w:styleId="TOC3">
    <w:name w:val="toc 3"/>
    <w:basedOn w:val="Normal"/>
    <w:next w:val="Normal"/>
    <w:autoRedefine/>
    <w:uiPriority w:val="39"/>
    <w:unhideWhenUsed/>
    <w:rsid w:val="00E1093E"/>
    <w:pPr>
      <w:spacing w:after="100"/>
      <w:ind w:left="440"/>
    </w:pPr>
  </w:style>
  <w:style w:type="paragraph" w:styleId="BodyText">
    <w:name w:val="Body Text"/>
    <w:basedOn w:val="Normal"/>
    <w:link w:val="BodyTextChar"/>
    <w:uiPriority w:val="1"/>
    <w:qFormat/>
    <w:rsid w:val="0031488C"/>
    <w:pPr>
      <w:widowControl w:val="0"/>
      <w:autoSpaceDE w:val="0"/>
      <w:autoSpaceDN w:val="0"/>
      <w:spacing w:before="0" w:after="0"/>
    </w:pPr>
    <w:rPr>
      <w:rFonts w:eastAsia="Arial" w:cs="Arial"/>
      <w:kern w:val="0"/>
      <w:sz w:val="17"/>
      <w:szCs w:val="17"/>
      <w14:ligatures w14:val="none"/>
    </w:rPr>
  </w:style>
  <w:style w:type="character" w:customStyle="1" w:styleId="BodyTextChar">
    <w:name w:val="Body Text Char"/>
    <w:basedOn w:val="DefaultParagraphFont"/>
    <w:link w:val="BodyText"/>
    <w:uiPriority w:val="1"/>
    <w:rsid w:val="0031488C"/>
    <w:rPr>
      <w:rFonts w:ascii="Arial" w:eastAsia="Arial" w:hAnsi="Arial" w:cs="Arial"/>
      <w:kern w:val="0"/>
      <w:sz w:val="17"/>
      <w:szCs w:val="17"/>
      <w14:ligatures w14:val="none"/>
    </w:rPr>
  </w:style>
  <w:style w:type="character" w:customStyle="1" w:styleId="ui-provider">
    <w:name w:val="ui-provider"/>
    <w:basedOn w:val="DefaultParagraphFont"/>
    <w:rsid w:val="00CF773D"/>
  </w:style>
  <w:style w:type="paragraph" w:styleId="BalloonText">
    <w:name w:val="Balloon Text"/>
    <w:basedOn w:val="Normal"/>
    <w:link w:val="BalloonTextChar"/>
    <w:uiPriority w:val="99"/>
    <w:semiHidden/>
    <w:unhideWhenUsed/>
    <w:rsid w:val="000E674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6749"/>
    <w:rPr>
      <w:rFonts w:ascii="Segoe UI" w:hAnsi="Segoe UI" w:cs="Segoe UI"/>
      <w:sz w:val="18"/>
      <w:szCs w:val="18"/>
    </w:rPr>
  </w:style>
  <w:style w:type="character" w:styleId="Mention">
    <w:name w:val="Mention"/>
    <w:basedOn w:val="DefaultParagraphFont"/>
    <w:uiPriority w:val="99"/>
    <w:unhideWhenUsed/>
    <w:rsid w:val="00F9237A"/>
    <w:rPr>
      <w:color w:val="2B579A"/>
      <w:shd w:val="clear" w:color="auto" w:fill="E1DFDD"/>
    </w:rPr>
  </w:style>
  <w:style w:type="paragraph" w:styleId="TOC4">
    <w:name w:val="toc 4"/>
    <w:basedOn w:val="Normal"/>
    <w:next w:val="Normal"/>
    <w:autoRedefine/>
    <w:uiPriority w:val="39"/>
    <w:unhideWhenUsed/>
    <w:rsid w:val="00F717AA"/>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5938">
      <w:bodyDiv w:val="1"/>
      <w:marLeft w:val="0"/>
      <w:marRight w:val="0"/>
      <w:marTop w:val="0"/>
      <w:marBottom w:val="0"/>
      <w:divBdr>
        <w:top w:val="none" w:sz="0" w:space="0" w:color="auto"/>
        <w:left w:val="none" w:sz="0" w:space="0" w:color="auto"/>
        <w:bottom w:val="none" w:sz="0" w:space="0" w:color="auto"/>
        <w:right w:val="none" w:sz="0" w:space="0" w:color="auto"/>
      </w:divBdr>
    </w:div>
    <w:div w:id="206457924">
      <w:bodyDiv w:val="1"/>
      <w:marLeft w:val="0"/>
      <w:marRight w:val="0"/>
      <w:marTop w:val="0"/>
      <w:marBottom w:val="0"/>
      <w:divBdr>
        <w:top w:val="none" w:sz="0" w:space="0" w:color="auto"/>
        <w:left w:val="none" w:sz="0" w:space="0" w:color="auto"/>
        <w:bottom w:val="none" w:sz="0" w:space="0" w:color="auto"/>
        <w:right w:val="none" w:sz="0" w:space="0" w:color="auto"/>
      </w:divBdr>
    </w:div>
    <w:div w:id="227501601">
      <w:bodyDiv w:val="1"/>
      <w:marLeft w:val="0"/>
      <w:marRight w:val="0"/>
      <w:marTop w:val="0"/>
      <w:marBottom w:val="0"/>
      <w:divBdr>
        <w:top w:val="none" w:sz="0" w:space="0" w:color="auto"/>
        <w:left w:val="none" w:sz="0" w:space="0" w:color="auto"/>
        <w:bottom w:val="none" w:sz="0" w:space="0" w:color="auto"/>
        <w:right w:val="none" w:sz="0" w:space="0" w:color="auto"/>
      </w:divBdr>
    </w:div>
    <w:div w:id="251160291">
      <w:bodyDiv w:val="1"/>
      <w:marLeft w:val="0"/>
      <w:marRight w:val="0"/>
      <w:marTop w:val="0"/>
      <w:marBottom w:val="0"/>
      <w:divBdr>
        <w:top w:val="none" w:sz="0" w:space="0" w:color="auto"/>
        <w:left w:val="none" w:sz="0" w:space="0" w:color="auto"/>
        <w:bottom w:val="none" w:sz="0" w:space="0" w:color="auto"/>
        <w:right w:val="none" w:sz="0" w:space="0" w:color="auto"/>
      </w:divBdr>
      <w:divsChild>
        <w:div w:id="2065640007">
          <w:marLeft w:val="240"/>
          <w:marRight w:val="0"/>
          <w:marTop w:val="0"/>
          <w:marBottom w:val="0"/>
          <w:divBdr>
            <w:top w:val="none" w:sz="0" w:space="0" w:color="auto"/>
            <w:left w:val="none" w:sz="0" w:space="0" w:color="auto"/>
            <w:bottom w:val="none" w:sz="0" w:space="0" w:color="auto"/>
            <w:right w:val="none" w:sz="0" w:space="0" w:color="auto"/>
          </w:divBdr>
          <w:divsChild>
            <w:div w:id="147285365">
              <w:marLeft w:val="0"/>
              <w:marRight w:val="0"/>
              <w:marTop w:val="0"/>
              <w:marBottom w:val="0"/>
              <w:divBdr>
                <w:top w:val="none" w:sz="0" w:space="0" w:color="auto"/>
                <w:left w:val="none" w:sz="0" w:space="0" w:color="auto"/>
                <w:bottom w:val="none" w:sz="0" w:space="0" w:color="auto"/>
                <w:right w:val="none" w:sz="0" w:space="0" w:color="auto"/>
              </w:divBdr>
              <w:divsChild>
                <w:div w:id="670183362">
                  <w:marLeft w:val="240"/>
                  <w:marRight w:val="0"/>
                  <w:marTop w:val="0"/>
                  <w:marBottom w:val="0"/>
                  <w:divBdr>
                    <w:top w:val="none" w:sz="0" w:space="0" w:color="auto"/>
                    <w:left w:val="none" w:sz="0" w:space="0" w:color="auto"/>
                    <w:bottom w:val="none" w:sz="0" w:space="0" w:color="auto"/>
                    <w:right w:val="none" w:sz="0" w:space="0" w:color="auto"/>
                  </w:divBdr>
                  <w:divsChild>
                    <w:div w:id="434254752">
                      <w:marLeft w:val="0"/>
                      <w:marRight w:val="0"/>
                      <w:marTop w:val="0"/>
                      <w:marBottom w:val="0"/>
                      <w:divBdr>
                        <w:top w:val="none" w:sz="0" w:space="0" w:color="auto"/>
                        <w:left w:val="none" w:sz="0" w:space="0" w:color="auto"/>
                        <w:bottom w:val="none" w:sz="0" w:space="0" w:color="auto"/>
                        <w:right w:val="none" w:sz="0" w:space="0" w:color="auto"/>
                      </w:divBdr>
                      <w:divsChild>
                        <w:div w:id="382217957">
                          <w:marLeft w:val="0"/>
                          <w:marRight w:val="0"/>
                          <w:marTop w:val="0"/>
                          <w:marBottom w:val="0"/>
                          <w:divBdr>
                            <w:top w:val="none" w:sz="0" w:space="0" w:color="auto"/>
                            <w:left w:val="none" w:sz="0" w:space="0" w:color="auto"/>
                            <w:bottom w:val="none" w:sz="0" w:space="0" w:color="auto"/>
                            <w:right w:val="none" w:sz="0" w:space="0" w:color="auto"/>
                          </w:divBdr>
                        </w:div>
                        <w:div w:id="1454321940">
                          <w:marLeft w:val="0"/>
                          <w:marRight w:val="0"/>
                          <w:marTop w:val="0"/>
                          <w:marBottom w:val="0"/>
                          <w:divBdr>
                            <w:top w:val="none" w:sz="0" w:space="0" w:color="auto"/>
                            <w:left w:val="none" w:sz="0" w:space="0" w:color="auto"/>
                            <w:bottom w:val="none" w:sz="0" w:space="0" w:color="auto"/>
                            <w:right w:val="none" w:sz="0" w:space="0" w:color="auto"/>
                          </w:divBdr>
                        </w:div>
                        <w:div w:id="2118257265">
                          <w:marLeft w:val="240"/>
                          <w:marRight w:val="0"/>
                          <w:marTop w:val="0"/>
                          <w:marBottom w:val="0"/>
                          <w:divBdr>
                            <w:top w:val="none" w:sz="0" w:space="0" w:color="auto"/>
                            <w:left w:val="none" w:sz="0" w:space="0" w:color="auto"/>
                            <w:bottom w:val="none" w:sz="0" w:space="0" w:color="auto"/>
                            <w:right w:val="none" w:sz="0" w:space="0" w:color="auto"/>
                          </w:divBdr>
                          <w:divsChild>
                            <w:div w:id="136355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76361">
                  <w:marLeft w:val="0"/>
                  <w:marRight w:val="0"/>
                  <w:marTop w:val="0"/>
                  <w:marBottom w:val="0"/>
                  <w:divBdr>
                    <w:top w:val="none" w:sz="0" w:space="0" w:color="auto"/>
                    <w:left w:val="none" w:sz="0" w:space="0" w:color="auto"/>
                    <w:bottom w:val="none" w:sz="0" w:space="0" w:color="auto"/>
                    <w:right w:val="none" w:sz="0" w:space="0" w:color="auto"/>
                  </w:divBdr>
                </w:div>
                <w:div w:id="2123261197">
                  <w:marLeft w:val="0"/>
                  <w:marRight w:val="0"/>
                  <w:marTop w:val="0"/>
                  <w:marBottom w:val="0"/>
                  <w:divBdr>
                    <w:top w:val="none" w:sz="0" w:space="0" w:color="auto"/>
                    <w:left w:val="none" w:sz="0" w:space="0" w:color="auto"/>
                    <w:bottom w:val="none" w:sz="0" w:space="0" w:color="auto"/>
                    <w:right w:val="none" w:sz="0" w:space="0" w:color="auto"/>
                  </w:divBdr>
                </w:div>
              </w:divsChild>
            </w:div>
            <w:div w:id="1999843595">
              <w:marLeft w:val="0"/>
              <w:marRight w:val="0"/>
              <w:marTop w:val="0"/>
              <w:marBottom w:val="0"/>
              <w:divBdr>
                <w:top w:val="none" w:sz="0" w:space="0" w:color="auto"/>
                <w:left w:val="none" w:sz="0" w:space="0" w:color="auto"/>
                <w:bottom w:val="none" w:sz="0" w:space="0" w:color="auto"/>
                <w:right w:val="none" w:sz="0" w:space="0" w:color="auto"/>
              </w:divBdr>
              <w:divsChild>
                <w:div w:id="1337345179">
                  <w:marLeft w:val="240"/>
                  <w:marRight w:val="0"/>
                  <w:marTop w:val="0"/>
                  <w:marBottom w:val="0"/>
                  <w:divBdr>
                    <w:top w:val="none" w:sz="0" w:space="0" w:color="auto"/>
                    <w:left w:val="none" w:sz="0" w:space="0" w:color="auto"/>
                    <w:bottom w:val="none" w:sz="0" w:space="0" w:color="auto"/>
                    <w:right w:val="none" w:sz="0" w:space="0" w:color="auto"/>
                  </w:divBdr>
                  <w:divsChild>
                    <w:div w:id="30302227">
                      <w:marLeft w:val="0"/>
                      <w:marRight w:val="0"/>
                      <w:marTop w:val="0"/>
                      <w:marBottom w:val="0"/>
                      <w:divBdr>
                        <w:top w:val="none" w:sz="0" w:space="0" w:color="auto"/>
                        <w:left w:val="none" w:sz="0" w:space="0" w:color="auto"/>
                        <w:bottom w:val="none" w:sz="0" w:space="0" w:color="auto"/>
                        <w:right w:val="none" w:sz="0" w:space="0" w:color="auto"/>
                      </w:divBdr>
                      <w:divsChild>
                        <w:div w:id="835457428">
                          <w:marLeft w:val="240"/>
                          <w:marRight w:val="0"/>
                          <w:marTop w:val="0"/>
                          <w:marBottom w:val="0"/>
                          <w:divBdr>
                            <w:top w:val="none" w:sz="0" w:space="0" w:color="auto"/>
                            <w:left w:val="none" w:sz="0" w:space="0" w:color="auto"/>
                            <w:bottom w:val="none" w:sz="0" w:space="0" w:color="auto"/>
                            <w:right w:val="none" w:sz="0" w:space="0" w:color="auto"/>
                          </w:divBdr>
                          <w:divsChild>
                            <w:div w:id="397941900">
                              <w:marLeft w:val="0"/>
                              <w:marRight w:val="0"/>
                              <w:marTop w:val="0"/>
                              <w:marBottom w:val="0"/>
                              <w:divBdr>
                                <w:top w:val="none" w:sz="0" w:space="0" w:color="auto"/>
                                <w:left w:val="none" w:sz="0" w:space="0" w:color="auto"/>
                                <w:bottom w:val="none" w:sz="0" w:space="0" w:color="auto"/>
                                <w:right w:val="none" w:sz="0" w:space="0" w:color="auto"/>
                              </w:divBdr>
                              <w:divsChild>
                                <w:div w:id="1229193224">
                                  <w:marLeft w:val="0"/>
                                  <w:marRight w:val="0"/>
                                  <w:marTop w:val="0"/>
                                  <w:marBottom w:val="0"/>
                                  <w:divBdr>
                                    <w:top w:val="none" w:sz="0" w:space="0" w:color="auto"/>
                                    <w:left w:val="none" w:sz="0" w:space="0" w:color="auto"/>
                                    <w:bottom w:val="none" w:sz="0" w:space="0" w:color="auto"/>
                                    <w:right w:val="none" w:sz="0" w:space="0" w:color="auto"/>
                                  </w:divBdr>
                                </w:div>
                                <w:div w:id="1620259781">
                                  <w:marLeft w:val="0"/>
                                  <w:marRight w:val="0"/>
                                  <w:marTop w:val="0"/>
                                  <w:marBottom w:val="0"/>
                                  <w:divBdr>
                                    <w:top w:val="none" w:sz="0" w:space="0" w:color="auto"/>
                                    <w:left w:val="none" w:sz="0" w:space="0" w:color="auto"/>
                                    <w:bottom w:val="none" w:sz="0" w:space="0" w:color="auto"/>
                                    <w:right w:val="none" w:sz="0" w:space="0" w:color="auto"/>
                                  </w:divBdr>
                                </w:div>
                                <w:div w:id="2050641708">
                                  <w:marLeft w:val="240"/>
                                  <w:marRight w:val="0"/>
                                  <w:marTop w:val="0"/>
                                  <w:marBottom w:val="0"/>
                                  <w:divBdr>
                                    <w:top w:val="none" w:sz="0" w:space="0" w:color="auto"/>
                                    <w:left w:val="none" w:sz="0" w:space="0" w:color="auto"/>
                                    <w:bottom w:val="none" w:sz="0" w:space="0" w:color="auto"/>
                                    <w:right w:val="none" w:sz="0" w:space="0" w:color="auto"/>
                                  </w:divBdr>
                                  <w:divsChild>
                                    <w:div w:id="1547066187">
                                      <w:marLeft w:val="0"/>
                                      <w:marRight w:val="0"/>
                                      <w:marTop w:val="0"/>
                                      <w:marBottom w:val="0"/>
                                      <w:divBdr>
                                        <w:top w:val="none" w:sz="0" w:space="0" w:color="auto"/>
                                        <w:left w:val="none" w:sz="0" w:space="0" w:color="auto"/>
                                        <w:bottom w:val="none" w:sz="0" w:space="0" w:color="auto"/>
                                        <w:right w:val="none" w:sz="0" w:space="0" w:color="auto"/>
                                      </w:divBdr>
                                      <w:divsChild>
                                        <w:div w:id="61106776">
                                          <w:marLeft w:val="240"/>
                                          <w:marRight w:val="0"/>
                                          <w:marTop w:val="0"/>
                                          <w:marBottom w:val="0"/>
                                          <w:divBdr>
                                            <w:top w:val="none" w:sz="0" w:space="0" w:color="auto"/>
                                            <w:left w:val="none" w:sz="0" w:space="0" w:color="auto"/>
                                            <w:bottom w:val="none" w:sz="0" w:space="0" w:color="auto"/>
                                            <w:right w:val="none" w:sz="0" w:space="0" w:color="auto"/>
                                          </w:divBdr>
                                          <w:divsChild>
                                            <w:div w:id="1034235544">
                                              <w:marLeft w:val="0"/>
                                              <w:marRight w:val="0"/>
                                              <w:marTop w:val="0"/>
                                              <w:marBottom w:val="0"/>
                                              <w:divBdr>
                                                <w:top w:val="none" w:sz="0" w:space="0" w:color="auto"/>
                                                <w:left w:val="none" w:sz="0" w:space="0" w:color="auto"/>
                                                <w:bottom w:val="none" w:sz="0" w:space="0" w:color="auto"/>
                                                <w:right w:val="none" w:sz="0" w:space="0" w:color="auto"/>
                                              </w:divBdr>
                                            </w:div>
                                          </w:divsChild>
                                        </w:div>
                                        <w:div w:id="1115829006">
                                          <w:marLeft w:val="0"/>
                                          <w:marRight w:val="0"/>
                                          <w:marTop w:val="0"/>
                                          <w:marBottom w:val="0"/>
                                          <w:divBdr>
                                            <w:top w:val="none" w:sz="0" w:space="0" w:color="auto"/>
                                            <w:left w:val="none" w:sz="0" w:space="0" w:color="auto"/>
                                            <w:bottom w:val="none" w:sz="0" w:space="0" w:color="auto"/>
                                            <w:right w:val="none" w:sz="0" w:space="0" w:color="auto"/>
                                          </w:divBdr>
                                        </w:div>
                                        <w:div w:id="181803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21209">
                              <w:marLeft w:val="0"/>
                              <w:marRight w:val="0"/>
                              <w:marTop w:val="0"/>
                              <w:marBottom w:val="0"/>
                              <w:divBdr>
                                <w:top w:val="none" w:sz="0" w:space="0" w:color="auto"/>
                                <w:left w:val="none" w:sz="0" w:space="0" w:color="auto"/>
                                <w:bottom w:val="none" w:sz="0" w:space="0" w:color="auto"/>
                                <w:right w:val="none" w:sz="0" w:space="0" w:color="auto"/>
                              </w:divBdr>
                              <w:divsChild>
                                <w:div w:id="803080309">
                                  <w:marLeft w:val="0"/>
                                  <w:marRight w:val="0"/>
                                  <w:marTop w:val="0"/>
                                  <w:marBottom w:val="0"/>
                                  <w:divBdr>
                                    <w:top w:val="none" w:sz="0" w:space="0" w:color="auto"/>
                                    <w:left w:val="none" w:sz="0" w:space="0" w:color="auto"/>
                                    <w:bottom w:val="none" w:sz="0" w:space="0" w:color="auto"/>
                                    <w:right w:val="none" w:sz="0" w:space="0" w:color="auto"/>
                                  </w:divBdr>
                                </w:div>
                                <w:div w:id="869298383">
                                  <w:marLeft w:val="240"/>
                                  <w:marRight w:val="0"/>
                                  <w:marTop w:val="0"/>
                                  <w:marBottom w:val="0"/>
                                  <w:divBdr>
                                    <w:top w:val="none" w:sz="0" w:space="0" w:color="auto"/>
                                    <w:left w:val="none" w:sz="0" w:space="0" w:color="auto"/>
                                    <w:bottom w:val="none" w:sz="0" w:space="0" w:color="auto"/>
                                    <w:right w:val="none" w:sz="0" w:space="0" w:color="auto"/>
                                  </w:divBdr>
                                  <w:divsChild>
                                    <w:div w:id="1431202228">
                                      <w:marLeft w:val="0"/>
                                      <w:marRight w:val="0"/>
                                      <w:marTop w:val="0"/>
                                      <w:marBottom w:val="0"/>
                                      <w:divBdr>
                                        <w:top w:val="none" w:sz="0" w:space="0" w:color="auto"/>
                                        <w:left w:val="none" w:sz="0" w:space="0" w:color="auto"/>
                                        <w:bottom w:val="none" w:sz="0" w:space="0" w:color="auto"/>
                                        <w:right w:val="none" w:sz="0" w:space="0" w:color="auto"/>
                                      </w:divBdr>
                                      <w:divsChild>
                                        <w:div w:id="37051872">
                                          <w:marLeft w:val="0"/>
                                          <w:marRight w:val="0"/>
                                          <w:marTop w:val="0"/>
                                          <w:marBottom w:val="0"/>
                                          <w:divBdr>
                                            <w:top w:val="none" w:sz="0" w:space="0" w:color="auto"/>
                                            <w:left w:val="none" w:sz="0" w:space="0" w:color="auto"/>
                                            <w:bottom w:val="none" w:sz="0" w:space="0" w:color="auto"/>
                                            <w:right w:val="none" w:sz="0" w:space="0" w:color="auto"/>
                                          </w:divBdr>
                                        </w:div>
                                        <w:div w:id="224492904">
                                          <w:marLeft w:val="240"/>
                                          <w:marRight w:val="0"/>
                                          <w:marTop w:val="0"/>
                                          <w:marBottom w:val="0"/>
                                          <w:divBdr>
                                            <w:top w:val="none" w:sz="0" w:space="0" w:color="auto"/>
                                            <w:left w:val="none" w:sz="0" w:space="0" w:color="auto"/>
                                            <w:bottom w:val="none" w:sz="0" w:space="0" w:color="auto"/>
                                            <w:right w:val="none" w:sz="0" w:space="0" w:color="auto"/>
                                          </w:divBdr>
                                          <w:divsChild>
                                            <w:div w:id="53743277">
                                              <w:marLeft w:val="0"/>
                                              <w:marRight w:val="0"/>
                                              <w:marTop w:val="0"/>
                                              <w:marBottom w:val="0"/>
                                              <w:divBdr>
                                                <w:top w:val="none" w:sz="0" w:space="0" w:color="auto"/>
                                                <w:left w:val="none" w:sz="0" w:space="0" w:color="auto"/>
                                                <w:bottom w:val="none" w:sz="0" w:space="0" w:color="auto"/>
                                                <w:right w:val="none" w:sz="0" w:space="0" w:color="auto"/>
                                              </w:divBdr>
                                            </w:div>
                                          </w:divsChild>
                                        </w:div>
                                        <w:div w:id="8303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78011">
                                  <w:marLeft w:val="0"/>
                                  <w:marRight w:val="0"/>
                                  <w:marTop w:val="0"/>
                                  <w:marBottom w:val="0"/>
                                  <w:divBdr>
                                    <w:top w:val="none" w:sz="0" w:space="0" w:color="auto"/>
                                    <w:left w:val="none" w:sz="0" w:space="0" w:color="auto"/>
                                    <w:bottom w:val="none" w:sz="0" w:space="0" w:color="auto"/>
                                    <w:right w:val="none" w:sz="0" w:space="0" w:color="auto"/>
                                  </w:divBdr>
                                </w:div>
                              </w:divsChild>
                            </w:div>
                            <w:div w:id="972294339">
                              <w:marLeft w:val="0"/>
                              <w:marRight w:val="0"/>
                              <w:marTop w:val="0"/>
                              <w:marBottom w:val="0"/>
                              <w:divBdr>
                                <w:top w:val="none" w:sz="0" w:space="0" w:color="auto"/>
                                <w:left w:val="none" w:sz="0" w:space="0" w:color="auto"/>
                                <w:bottom w:val="none" w:sz="0" w:space="0" w:color="auto"/>
                                <w:right w:val="none" w:sz="0" w:space="0" w:color="auto"/>
                              </w:divBdr>
                              <w:divsChild>
                                <w:div w:id="576087769">
                                  <w:marLeft w:val="0"/>
                                  <w:marRight w:val="0"/>
                                  <w:marTop w:val="0"/>
                                  <w:marBottom w:val="0"/>
                                  <w:divBdr>
                                    <w:top w:val="none" w:sz="0" w:space="0" w:color="auto"/>
                                    <w:left w:val="none" w:sz="0" w:space="0" w:color="auto"/>
                                    <w:bottom w:val="none" w:sz="0" w:space="0" w:color="auto"/>
                                    <w:right w:val="none" w:sz="0" w:space="0" w:color="auto"/>
                                  </w:divBdr>
                                </w:div>
                                <w:div w:id="966859155">
                                  <w:marLeft w:val="0"/>
                                  <w:marRight w:val="0"/>
                                  <w:marTop w:val="0"/>
                                  <w:marBottom w:val="0"/>
                                  <w:divBdr>
                                    <w:top w:val="none" w:sz="0" w:space="0" w:color="auto"/>
                                    <w:left w:val="none" w:sz="0" w:space="0" w:color="auto"/>
                                    <w:bottom w:val="none" w:sz="0" w:space="0" w:color="auto"/>
                                    <w:right w:val="none" w:sz="0" w:space="0" w:color="auto"/>
                                  </w:divBdr>
                                </w:div>
                                <w:div w:id="2113472237">
                                  <w:marLeft w:val="240"/>
                                  <w:marRight w:val="0"/>
                                  <w:marTop w:val="0"/>
                                  <w:marBottom w:val="0"/>
                                  <w:divBdr>
                                    <w:top w:val="none" w:sz="0" w:space="0" w:color="auto"/>
                                    <w:left w:val="none" w:sz="0" w:space="0" w:color="auto"/>
                                    <w:bottom w:val="none" w:sz="0" w:space="0" w:color="auto"/>
                                    <w:right w:val="none" w:sz="0" w:space="0" w:color="auto"/>
                                  </w:divBdr>
                                  <w:divsChild>
                                    <w:div w:id="502745507">
                                      <w:marLeft w:val="0"/>
                                      <w:marRight w:val="0"/>
                                      <w:marTop w:val="0"/>
                                      <w:marBottom w:val="0"/>
                                      <w:divBdr>
                                        <w:top w:val="none" w:sz="0" w:space="0" w:color="auto"/>
                                        <w:left w:val="none" w:sz="0" w:space="0" w:color="auto"/>
                                        <w:bottom w:val="none" w:sz="0" w:space="0" w:color="auto"/>
                                        <w:right w:val="none" w:sz="0" w:space="0" w:color="auto"/>
                                      </w:divBdr>
                                      <w:divsChild>
                                        <w:div w:id="767237605">
                                          <w:marLeft w:val="0"/>
                                          <w:marRight w:val="0"/>
                                          <w:marTop w:val="0"/>
                                          <w:marBottom w:val="0"/>
                                          <w:divBdr>
                                            <w:top w:val="none" w:sz="0" w:space="0" w:color="auto"/>
                                            <w:left w:val="none" w:sz="0" w:space="0" w:color="auto"/>
                                            <w:bottom w:val="none" w:sz="0" w:space="0" w:color="auto"/>
                                            <w:right w:val="none" w:sz="0" w:space="0" w:color="auto"/>
                                          </w:divBdr>
                                        </w:div>
                                        <w:div w:id="946930215">
                                          <w:marLeft w:val="0"/>
                                          <w:marRight w:val="0"/>
                                          <w:marTop w:val="0"/>
                                          <w:marBottom w:val="0"/>
                                          <w:divBdr>
                                            <w:top w:val="none" w:sz="0" w:space="0" w:color="auto"/>
                                            <w:left w:val="none" w:sz="0" w:space="0" w:color="auto"/>
                                            <w:bottom w:val="none" w:sz="0" w:space="0" w:color="auto"/>
                                            <w:right w:val="none" w:sz="0" w:space="0" w:color="auto"/>
                                          </w:divBdr>
                                        </w:div>
                                        <w:div w:id="1049106615">
                                          <w:marLeft w:val="240"/>
                                          <w:marRight w:val="0"/>
                                          <w:marTop w:val="0"/>
                                          <w:marBottom w:val="0"/>
                                          <w:divBdr>
                                            <w:top w:val="none" w:sz="0" w:space="0" w:color="auto"/>
                                            <w:left w:val="none" w:sz="0" w:space="0" w:color="auto"/>
                                            <w:bottom w:val="none" w:sz="0" w:space="0" w:color="auto"/>
                                            <w:right w:val="none" w:sz="0" w:space="0" w:color="auto"/>
                                          </w:divBdr>
                                          <w:divsChild>
                                            <w:div w:id="184538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043817">
                              <w:marLeft w:val="0"/>
                              <w:marRight w:val="0"/>
                              <w:marTop w:val="0"/>
                              <w:marBottom w:val="0"/>
                              <w:divBdr>
                                <w:top w:val="none" w:sz="0" w:space="0" w:color="auto"/>
                                <w:left w:val="none" w:sz="0" w:space="0" w:color="auto"/>
                                <w:bottom w:val="none" w:sz="0" w:space="0" w:color="auto"/>
                                <w:right w:val="none" w:sz="0" w:space="0" w:color="auto"/>
                              </w:divBdr>
                              <w:divsChild>
                                <w:div w:id="295068262">
                                  <w:marLeft w:val="0"/>
                                  <w:marRight w:val="0"/>
                                  <w:marTop w:val="0"/>
                                  <w:marBottom w:val="0"/>
                                  <w:divBdr>
                                    <w:top w:val="none" w:sz="0" w:space="0" w:color="auto"/>
                                    <w:left w:val="none" w:sz="0" w:space="0" w:color="auto"/>
                                    <w:bottom w:val="none" w:sz="0" w:space="0" w:color="auto"/>
                                    <w:right w:val="none" w:sz="0" w:space="0" w:color="auto"/>
                                  </w:divBdr>
                                </w:div>
                                <w:div w:id="1034499978">
                                  <w:marLeft w:val="0"/>
                                  <w:marRight w:val="0"/>
                                  <w:marTop w:val="0"/>
                                  <w:marBottom w:val="0"/>
                                  <w:divBdr>
                                    <w:top w:val="none" w:sz="0" w:space="0" w:color="auto"/>
                                    <w:left w:val="none" w:sz="0" w:space="0" w:color="auto"/>
                                    <w:bottom w:val="none" w:sz="0" w:space="0" w:color="auto"/>
                                    <w:right w:val="none" w:sz="0" w:space="0" w:color="auto"/>
                                  </w:divBdr>
                                </w:div>
                                <w:div w:id="1493180867">
                                  <w:marLeft w:val="240"/>
                                  <w:marRight w:val="0"/>
                                  <w:marTop w:val="0"/>
                                  <w:marBottom w:val="0"/>
                                  <w:divBdr>
                                    <w:top w:val="none" w:sz="0" w:space="0" w:color="auto"/>
                                    <w:left w:val="none" w:sz="0" w:space="0" w:color="auto"/>
                                    <w:bottom w:val="none" w:sz="0" w:space="0" w:color="auto"/>
                                    <w:right w:val="none" w:sz="0" w:space="0" w:color="auto"/>
                                  </w:divBdr>
                                  <w:divsChild>
                                    <w:div w:id="1644507825">
                                      <w:marLeft w:val="0"/>
                                      <w:marRight w:val="0"/>
                                      <w:marTop w:val="0"/>
                                      <w:marBottom w:val="0"/>
                                      <w:divBdr>
                                        <w:top w:val="none" w:sz="0" w:space="0" w:color="auto"/>
                                        <w:left w:val="none" w:sz="0" w:space="0" w:color="auto"/>
                                        <w:bottom w:val="none" w:sz="0" w:space="0" w:color="auto"/>
                                        <w:right w:val="none" w:sz="0" w:space="0" w:color="auto"/>
                                      </w:divBdr>
                                      <w:divsChild>
                                        <w:div w:id="611281438">
                                          <w:marLeft w:val="240"/>
                                          <w:marRight w:val="0"/>
                                          <w:marTop w:val="0"/>
                                          <w:marBottom w:val="0"/>
                                          <w:divBdr>
                                            <w:top w:val="none" w:sz="0" w:space="0" w:color="auto"/>
                                            <w:left w:val="none" w:sz="0" w:space="0" w:color="auto"/>
                                            <w:bottom w:val="none" w:sz="0" w:space="0" w:color="auto"/>
                                            <w:right w:val="none" w:sz="0" w:space="0" w:color="auto"/>
                                          </w:divBdr>
                                          <w:divsChild>
                                            <w:div w:id="1998263382">
                                              <w:marLeft w:val="0"/>
                                              <w:marRight w:val="0"/>
                                              <w:marTop w:val="0"/>
                                              <w:marBottom w:val="0"/>
                                              <w:divBdr>
                                                <w:top w:val="none" w:sz="0" w:space="0" w:color="auto"/>
                                                <w:left w:val="none" w:sz="0" w:space="0" w:color="auto"/>
                                                <w:bottom w:val="none" w:sz="0" w:space="0" w:color="auto"/>
                                                <w:right w:val="none" w:sz="0" w:space="0" w:color="auto"/>
                                              </w:divBdr>
                                            </w:div>
                                          </w:divsChild>
                                        </w:div>
                                        <w:div w:id="795752865">
                                          <w:marLeft w:val="0"/>
                                          <w:marRight w:val="0"/>
                                          <w:marTop w:val="0"/>
                                          <w:marBottom w:val="0"/>
                                          <w:divBdr>
                                            <w:top w:val="none" w:sz="0" w:space="0" w:color="auto"/>
                                            <w:left w:val="none" w:sz="0" w:space="0" w:color="auto"/>
                                            <w:bottom w:val="none" w:sz="0" w:space="0" w:color="auto"/>
                                            <w:right w:val="none" w:sz="0" w:space="0" w:color="auto"/>
                                          </w:divBdr>
                                        </w:div>
                                        <w:div w:id="210314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24097">
                              <w:marLeft w:val="0"/>
                              <w:marRight w:val="0"/>
                              <w:marTop w:val="0"/>
                              <w:marBottom w:val="0"/>
                              <w:divBdr>
                                <w:top w:val="none" w:sz="0" w:space="0" w:color="auto"/>
                                <w:left w:val="none" w:sz="0" w:space="0" w:color="auto"/>
                                <w:bottom w:val="none" w:sz="0" w:space="0" w:color="auto"/>
                                <w:right w:val="none" w:sz="0" w:space="0" w:color="auto"/>
                              </w:divBdr>
                              <w:divsChild>
                                <w:div w:id="277299276">
                                  <w:marLeft w:val="0"/>
                                  <w:marRight w:val="0"/>
                                  <w:marTop w:val="0"/>
                                  <w:marBottom w:val="0"/>
                                  <w:divBdr>
                                    <w:top w:val="none" w:sz="0" w:space="0" w:color="auto"/>
                                    <w:left w:val="none" w:sz="0" w:space="0" w:color="auto"/>
                                    <w:bottom w:val="none" w:sz="0" w:space="0" w:color="auto"/>
                                    <w:right w:val="none" w:sz="0" w:space="0" w:color="auto"/>
                                  </w:divBdr>
                                </w:div>
                                <w:div w:id="737896699">
                                  <w:marLeft w:val="240"/>
                                  <w:marRight w:val="0"/>
                                  <w:marTop w:val="0"/>
                                  <w:marBottom w:val="0"/>
                                  <w:divBdr>
                                    <w:top w:val="none" w:sz="0" w:space="0" w:color="auto"/>
                                    <w:left w:val="none" w:sz="0" w:space="0" w:color="auto"/>
                                    <w:bottom w:val="none" w:sz="0" w:space="0" w:color="auto"/>
                                    <w:right w:val="none" w:sz="0" w:space="0" w:color="auto"/>
                                  </w:divBdr>
                                  <w:divsChild>
                                    <w:div w:id="1576084640">
                                      <w:marLeft w:val="0"/>
                                      <w:marRight w:val="0"/>
                                      <w:marTop w:val="0"/>
                                      <w:marBottom w:val="0"/>
                                      <w:divBdr>
                                        <w:top w:val="none" w:sz="0" w:space="0" w:color="auto"/>
                                        <w:left w:val="none" w:sz="0" w:space="0" w:color="auto"/>
                                        <w:bottom w:val="none" w:sz="0" w:space="0" w:color="auto"/>
                                        <w:right w:val="none" w:sz="0" w:space="0" w:color="auto"/>
                                      </w:divBdr>
                                      <w:divsChild>
                                        <w:div w:id="203490349">
                                          <w:marLeft w:val="0"/>
                                          <w:marRight w:val="0"/>
                                          <w:marTop w:val="0"/>
                                          <w:marBottom w:val="0"/>
                                          <w:divBdr>
                                            <w:top w:val="none" w:sz="0" w:space="0" w:color="auto"/>
                                            <w:left w:val="none" w:sz="0" w:space="0" w:color="auto"/>
                                            <w:bottom w:val="none" w:sz="0" w:space="0" w:color="auto"/>
                                            <w:right w:val="none" w:sz="0" w:space="0" w:color="auto"/>
                                          </w:divBdr>
                                        </w:div>
                                        <w:div w:id="1052536235">
                                          <w:marLeft w:val="0"/>
                                          <w:marRight w:val="0"/>
                                          <w:marTop w:val="0"/>
                                          <w:marBottom w:val="0"/>
                                          <w:divBdr>
                                            <w:top w:val="none" w:sz="0" w:space="0" w:color="auto"/>
                                            <w:left w:val="none" w:sz="0" w:space="0" w:color="auto"/>
                                            <w:bottom w:val="none" w:sz="0" w:space="0" w:color="auto"/>
                                            <w:right w:val="none" w:sz="0" w:space="0" w:color="auto"/>
                                          </w:divBdr>
                                        </w:div>
                                        <w:div w:id="1789471588">
                                          <w:marLeft w:val="240"/>
                                          <w:marRight w:val="0"/>
                                          <w:marTop w:val="0"/>
                                          <w:marBottom w:val="0"/>
                                          <w:divBdr>
                                            <w:top w:val="none" w:sz="0" w:space="0" w:color="auto"/>
                                            <w:left w:val="none" w:sz="0" w:space="0" w:color="auto"/>
                                            <w:bottom w:val="none" w:sz="0" w:space="0" w:color="auto"/>
                                            <w:right w:val="none" w:sz="0" w:space="0" w:color="auto"/>
                                          </w:divBdr>
                                          <w:divsChild>
                                            <w:div w:id="119395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474709">
                                  <w:marLeft w:val="0"/>
                                  <w:marRight w:val="0"/>
                                  <w:marTop w:val="0"/>
                                  <w:marBottom w:val="0"/>
                                  <w:divBdr>
                                    <w:top w:val="none" w:sz="0" w:space="0" w:color="auto"/>
                                    <w:left w:val="none" w:sz="0" w:space="0" w:color="auto"/>
                                    <w:bottom w:val="none" w:sz="0" w:space="0" w:color="auto"/>
                                    <w:right w:val="none" w:sz="0" w:space="0" w:color="auto"/>
                                  </w:divBdr>
                                </w:div>
                              </w:divsChild>
                            </w:div>
                            <w:div w:id="1132282426">
                              <w:marLeft w:val="0"/>
                              <w:marRight w:val="0"/>
                              <w:marTop w:val="0"/>
                              <w:marBottom w:val="0"/>
                              <w:divBdr>
                                <w:top w:val="none" w:sz="0" w:space="0" w:color="auto"/>
                                <w:left w:val="none" w:sz="0" w:space="0" w:color="auto"/>
                                <w:bottom w:val="none" w:sz="0" w:space="0" w:color="auto"/>
                                <w:right w:val="none" w:sz="0" w:space="0" w:color="auto"/>
                              </w:divBdr>
                              <w:divsChild>
                                <w:div w:id="68819965">
                                  <w:marLeft w:val="0"/>
                                  <w:marRight w:val="0"/>
                                  <w:marTop w:val="0"/>
                                  <w:marBottom w:val="0"/>
                                  <w:divBdr>
                                    <w:top w:val="none" w:sz="0" w:space="0" w:color="auto"/>
                                    <w:left w:val="none" w:sz="0" w:space="0" w:color="auto"/>
                                    <w:bottom w:val="none" w:sz="0" w:space="0" w:color="auto"/>
                                    <w:right w:val="none" w:sz="0" w:space="0" w:color="auto"/>
                                  </w:divBdr>
                                </w:div>
                                <w:div w:id="1400591542">
                                  <w:marLeft w:val="0"/>
                                  <w:marRight w:val="0"/>
                                  <w:marTop w:val="0"/>
                                  <w:marBottom w:val="0"/>
                                  <w:divBdr>
                                    <w:top w:val="none" w:sz="0" w:space="0" w:color="auto"/>
                                    <w:left w:val="none" w:sz="0" w:space="0" w:color="auto"/>
                                    <w:bottom w:val="none" w:sz="0" w:space="0" w:color="auto"/>
                                    <w:right w:val="none" w:sz="0" w:space="0" w:color="auto"/>
                                  </w:divBdr>
                                </w:div>
                                <w:div w:id="1527788137">
                                  <w:marLeft w:val="240"/>
                                  <w:marRight w:val="0"/>
                                  <w:marTop w:val="0"/>
                                  <w:marBottom w:val="0"/>
                                  <w:divBdr>
                                    <w:top w:val="none" w:sz="0" w:space="0" w:color="auto"/>
                                    <w:left w:val="none" w:sz="0" w:space="0" w:color="auto"/>
                                    <w:bottom w:val="none" w:sz="0" w:space="0" w:color="auto"/>
                                    <w:right w:val="none" w:sz="0" w:space="0" w:color="auto"/>
                                  </w:divBdr>
                                  <w:divsChild>
                                    <w:div w:id="1686127219">
                                      <w:marLeft w:val="0"/>
                                      <w:marRight w:val="0"/>
                                      <w:marTop w:val="0"/>
                                      <w:marBottom w:val="0"/>
                                      <w:divBdr>
                                        <w:top w:val="none" w:sz="0" w:space="0" w:color="auto"/>
                                        <w:left w:val="none" w:sz="0" w:space="0" w:color="auto"/>
                                        <w:bottom w:val="none" w:sz="0" w:space="0" w:color="auto"/>
                                        <w:right w:val="none" w:sz="0" w:space="0" w:color="auto"/>
                                      </w:divBdr>
                                      <w:divsChild>
                                        <w:div w:id="141893984">
                                          <w:marLeft w:val="0"/>
                                          <w:marRight w:val="0"/>
                                          <w:marTop w:val="0"/>
                                          <w:marBottom w:val="0"/>
                                          <w:divBdr>
                                            <w:top w:val="none" w:sz="0" w:space="0" w:color="auto"/>
                                            <w:left w:val="none" w:sz="0" w:space="0" w:color="auto"/>
                                            <w:bottom w:val="none" w:sz="0" w:space="0" w:color="auto"/>
                                            <w:right w:val="none" w:sz="0" w:space="0" w:color="auto"/>
                                          </w:divBdr>
                                        </w:div>
                                        <w:div w:id="678040644">
                                          <w:marLeft w:val="240"/>
                                          <w:marRight w:val="0"/>
                                          <w:marTop w:val="0"/>
                                          <w:marBottom w:val="0"/>
                                          <w:divBdr>
                                            <w:top w:val="none" w:sz="0" w:space="0" w:color="auto"/>
                                            <w:left w:val="none" w:sz="0" w:space="0" w:color="auto"/>
                                            <w:bottom w:val="none" w:sz="0" w:space="0" w:color="auto"/>
                                            <w:right w:val="none" w:sz="0" w:space="0" w:color="auto"/>
                                          </w:divBdr>
                                          <w:divsChild>
                                            <w:div w:id="1087582142">
                                              <w:marLeft w:val="0"/>
                                              <w:marRight w:val="0"/>
                                              <w:marTop w:val="0"/>
                                              <w:marBottom w:val="0"/>
                                              <w:divBdr>
                                                <w:top w:val="none" w:sz="0" w:space="0" w:color="auto"/>
                                                <w:left w:val="none" w:sz="0" w:space="0" w:color="auto"/>
                                                <w:bottom w:val="none" w:sz="0" w:space="0" w:color="auto"/>
                                                <w:right w:val="none" w:sz="0" w:space="0" w:color="auto"/>
                                              </w:divBdr>
                                            </w:div>
                                          </w:divsChild>
                                        </w:div>
                                        <w:div w:id="15486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770213">
                              <w:marLeft w:val="0"/>
                              <w:marRight w:val="0"/>
                              <w:marTop w:val="0"/>
                              <w:marBottom w:val="0"/>
                              <w:divBdr>
                                <w:top w:val="none" w:sz="0" w:space="0" w:color="auto"/>
                                <w:left w:val="none" w:sz="0" w:space="0" w:color="auto"/>
                                <w:bottom w:val="none" w:sz="0" w:space="0" w:color="auto"/>
                                <w:right w:val="none" w:sz="0" w:space="0" w:color="auto"/>
                              </w:divBdr>
                              <w:divsChild>
                                <w:div w:id="502745118">
                                  <w:marLeft w:val="240"/>
                                  <w:marRight w:val="0"/>
                                  <w:marTop w:val="0"/>
                                  <w:marBottom w:val="0"/>
                                  <w:divBdr>
                                    <w:top w:val="none" w:sz="0" w:space="0" w:color="auto"/>
                                    <w:left w:val="none" w:sz="0" w:space="0" w:color="auto"/>
                                    <w:bottom w:val="none" w:sz="0" w:space="0" w:color="auto"/>
                                    <w:right w:val="none" w:sz="0" w:space="0" w:color="auto"/>
                                  </w:divBdr>
                                  <w:divsChild>
                                    <w:div w:id="1537280615">
                                      <w:marLeft w:val="0"/>
                                      <w:marRight w:val="0"/>
                                      <w:marTop w:val="0"/>
                                      <w:marBottom w:val="0"/>
                                      <w:divBdr>
                                        <w:top w:val="none" w:sz="0" w:space="0" w:color="auto"/>
                                        <w:left w:val="none" w:sz="0" w:space="0" w:color="auto"/>
                                        <w:bottom w:val="none" w:sz="0" w:space="0" w:color="auto"/>
                                        <w:right w:val="none" w:sz="0" w:space="0" w:color="auto"/>
                                      </w:divBdr>
                                      <w:divsChild>
                                        <w:div w:id="675767529">
                                          <w:marLeft w:val="0"/>
                                          <w:marRight w:val="0"/>
                                          <w:marTop w:val="0"/>
                                          <w:marBottom w:val="0"/>
                                          <w:divBdr>
                                            <w:top w:val="none" w:sz="0" w:space="0" w:color="auto"/>
                                            <w:left w:val="none" w:sz="0" w:space="0" w:color="auto"/>
                                            <w:bottom w:val="none" w:sz="0" w:space="0" w:color="auto"/>
                                            <w:right w:val="none" w:sz="0" w:space="0" w:color="auto"/>
                                          </w:divBdr>
                                        </w:div>
                                        <w:div w:id="1542324856">
                                          <w:marLeft w:val="0"/>
                                          <w:marRight w:val="0"/>
                                          <w:marTop w:val="0"/>
                                          <w:marBottom w:val="0"/>
                                          <w:divBdr>
                                            <w:top w:val="none" w:sz="0" w:space="0" w:color="auto"/>
                                            <w:left w:val="none" w:sz="0" w:space="0" w:color="auto"/>
                                            <w:bottom w:val="none" w:sz="0" w:space="0" w:color="auto"/>
                                            <w:right w:val="none" w:sz="0" w:space="0" w:color="auto"/>
                                          </w:divBdr>
                                        </w:div>
                                        <w:div w:id="2124568083">
                                          <w:marLeft w:val="240"/>
                                          <w:marRight w:val="0"/>
                                          <w:marTop w:val="0"/>
                                          <w:marBottom w:val="0"/>
                                          <w:divBdr>
                                            <w:top w:val="none" w:sz="0" w:space="0" w:color="auto"/>
                                            <w:left w:val="none" w:sz="0" w:space="0" w:color="auto"/>
                                            <w:bottom w:val="none" w:sz="0" w:space="0" w:color="auto"/>
                                            <w:right w:val="none" w:sz="0" w:space="0" w:color="auto"/>
                                          </w:divBdr>
                                          <w:divsChild>
                                            <w:div w:id="122344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999851">
                                  <w:marLeft w:val="0"/>
                                  <w:marRight w:val="0"/>
                                  <w:marTop w:val="0"/>
                                  <w:marBottom w:val="0"/>
                                  <w:divBdr>
                                    <w:top w:val="none" w:sz="0" w:space="0" w:color="auto"/>
                                    <w:left w:val="none" w:sz="0" w:space="0" w:color="auto"/>
                                    <w:bottom w:val="none" w:sz="0" w:space="0" w:color="auto"/>
                                    <w:right w:val="none" w:sz="0" w:space="0" w:color="auto"/>
                                  </w:divBdr>
                                </w:div>
                                <w:div w:id="1706366496">
                                  <w:marLeft w:val="0"/>
                                  <w:marRight w:val="0"/>
                                  <w:marTop w:val="0"/>
                                  <w:marBottom w:val="0"/>
                                  <w:divBdr>
                                    <w:top w:val="none" w:sz="0" w:space="0" w:color="auto"/>
                                    <w:left w:val="none" w:sz="0" w:space="0" w:color="auto"/>
                                    <w:bottom w:val="none" w:sz="0" w:space="0" w:color="auto"/>
                                    <w:right w:val="none" w:sz="0" w:space="0" w:color="auto"/>
                                  </w:divBdr>
                                </w:div>
                              </w:divsChild>
                            </w:div>
                            <w:div w:id="1212352371">
                              <w:marLeft w:val="0"/>
                              <w:marRight w:val="0"/>
                              <w:marTop w:val="0"/>
                              <w:marBottom w:val="0"/>
                              <w:divBdr>
                                <w:top w:val="none" w:sz="0" w:space="0" w:color="auto"/>
                                <w:left w:val="none" w:sz="0" w:space="0" w:color="auto"/>
                                <w:bottom w:val="none" w:sz="0" w:space="0" w:color="auto"/>
                                <w:right w:val="none" w:sz="0" w:space="0" w:color="auto"/>
                              </w:divBdr>
                              <w:divsChild>
                                <w:div w:id="840896683">
                                  <w:marLeft w:val="0"/>
                                  <w:marRight w:val="0"/>
                                  <w:marTop w:val="0"/>
                                  <w:marBottom w:val="0"/>
                                  <w:divBdr>
                                    <w:top w:val="none" w:sz="0" w:space="0" w:color="auto"/>
                                    <w:left w:val="none" w:sz="0" w:space="0" w:color="auto"/>
                                    <w:bottom w:val="none" w:sz="0" w:space="0" w:color="auto"/>
                                    <w:right w:val="none" w:sz="0" w:space="0" w:color="auto"/>
                                  </w:divBdr>
                                </w:div>
                                <w:div w:id="1230654933">
                                  <w:marLeft w:val="240"/>
                                  <w:marRight w:val="0"/>
                                  <w:marTop w:val="0"/>
                                  <w:marBottom w:val="0"/>
                                  <w:divBdr>
                                    <w:top w:val="none" w:sz="0" w:space="0" w:color="auto"/>
                                    <w:left w:val="none" w:sz="0" w:space="0" w:color="auto"/>
                                    <w:bottom w:val="none" w:sz="0" w:space="0" w:color="auto"/>
                                    <w:right w:val="none" w:sz="0" w:space="0" w:color="auto"/>
                                  </w:divBdr>
                                  <w:divsChild>
                                    <w:div w:id="232086216">
                                      <w:marLeft w:val="0"/>
                                      <w:marRight w:val="0"/>
                                      <w:marTop w:val="0"/>
                                      <w:marBottom w:val="0"/>
                                      <w:divBdr>
                                        <w:top w:val="none" w:sz="0" w:space="0" w:color="auto"/>
                                        <w:left w:val="none" w:sz="0" w:space="0" w:color="auto"/>
                                        <w:bottom w:val="none" w:sz="0" w:space="0" w:color="auto"/>
                                        <w:right w:val="none" w:sz="0" w:space="0" w:color="auto"/>
                                      </w:divBdr>
                                      <w:divsChild>
                                        <w:div w:id="562372684">
                                          <w:marLeft w:val="0"/>
                                          <w:marRight w:val="0"/>
                                          <w:marTop w:val="0"/>
                                          <w:marBottom w:val="0"/>
                                          <w:divBdr>
                                            <w:top w:val="none" w:sz="0" w:space="0" w:color="auto"/>
                                            <w:left w:val="none" w:sz="0" w:space="0" w:color="auto"/>
                                            <w:bottom w:val="none" w:sz="0" w:space="0" w:color="auto"/>
                                            <w:right w:val="none" w:sz="0" w:space="0" w:color="auto"/>
                                          </w:divBdr>
                                        </w:div>
                                        <w:div w:id="1380207051">
                                          <w:marLeft w:val="240"/>
                                          <w:marRight w:val="0"/>
                                          <w:marTop w:val="0"/>
                                          <w:marBottom w:val="0"/>
                                          <w:divBdr>
                                            <w:top w:val="none" w:sz="0" w:space="0" w:color="auto"/>
                                            <w:left w:val="none" w:sz="0" w:space="0" w:color="auto"/>
                                            <w:bottom w:val="none" w:sz="0" w:space="0" w:color="auto"/>
                                            <w:right w:val="none" w:sz="0" w:space="0" w:color="auto"/>
                                          </w:divBdr>
                                          <w:divsChild>
                                            <w:div w:id="568468638">
                                              <w:marLeft w:val="0"/>
                                              <w:marRight w:val="0"/>
                                              <w:marTop w:val="0"/>
                                              <w:marBottom w:val="0"/>
                                              <w:divBdr>
                                                <w:top w:val="none" w:sz="0" w:space="0" w:color="auto"/>
                                                <w:left w:val="none" w:sz="0" w:space="0" w:color="auto"/>
                                                <w:bottom w:val="none" w:sz="0" w:space="0" w:color="auto"/>
                                                <w:right w:val="none" w:sz="0" w:space="0" w:color="auto"/>
                                              </w:divBdr>
                                            </w:div>
                                          </w:divsChild>
                                        </w:div>
                                        <w:div w:id="193674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81557">
                                  <w:marLeft w:val="0"/>
                                  <w:marRight w:val="0"/>
                                  <w:marTop w:val="0"/>
                                  <w:marBottom w:val="0"/>
                                  <w:divBdr>
                                    <w:top w:val="none" w:sz="0" w:space="0" w:color="auto"/>
                                    <w:left w:val="none" w:sz="0" w:space="0" w:color="auto"/>
                                    <w:bottom w:val="none" w:sz="0" w:space="0" w:color="auto"/>
                                    <w:right w:val="none" w:sz="0" w:space="0" w:color="auto"/>
                                  </w:divBdr>
                                </w:div>
                              </w:divsChild>
                            </w:div>
                            <w:div w:id="1228764006">
                              <w:marLeft w:val="0"/>
                              <w:marRight w:val="0"/>
                              <w:marTop w:val="0"/>
                              <w:marBottom w:val="0"/>
                              <w:divBdr>
                                <w:top w:val="none" w:sz="0" w:space="0" w:color="auto"/>
                                <w:left w:val="none" w:sz="0" w:space="0" w:color="auto"/>
                                <w:bottom w:val="none" w:sz="0" w:space="0" w:color="auto"/>
                                <w:right w:val="none" w:sz="0" w:space="0" w:color="auto"/>
                              </w:divBdr>
                              <w:divsChild>
                                <w:div w:id="598296141">
                                  <w:marLeft w:val="240"/>
                                  <w:marRight w:val="0"/>
                                  <w:marTop w:val="0"/>
                                  <w:marBottom w:val="0"/>
                                  <w:divBdr>
                                    <w:top w:val="none" w:sz="0" w:space="0" w:color="auto"/>
                                    <w:left w:val="none" w:sz="0" w:space="0" w:color="auto"/>
                                    <w:bottom w:val="none" w:sz="0" w:space="0" w:color="auto"/>
                                    <w:right w:val="none" w:sz="0" w:space="0" w:color="auto"/>
                                  </w:divBdr>
                                  <w:divsChild>
                                    <w:div w:id="1526166967">
                                      <w:marLeft w:val="0"/>
                                      <w:marRight w:val="0"/>
                                      <w:marTop w:val="0"/>
                                      <w:marBottom w:val="0"/>
                                      <w:divBdr>
                                        <w:top w:val="none" w:sz="0" w:space="0" w:color="auto"/>
                                        <w:left w:val="none" w:sz="0" w:space="0" w:color="auto"/>
                                        <w:bottom w:val="none" w:sz="0" w:space="0" w:color="auto"/>
                                        <w:right w:val="none" w:sz="0" w:space="0" w:color="auto"/>
                                      </w:divBdr>
                                      <w:divsChild>
                                        <w:div w:id="160242308">
                                          <w:marLeft w:val="0"/>
                                          <w:marRight w:val="0"/>
                                          <w:marTop w:val="0"/>
                                          <w:marBottom w:val="0"/>
                                          <w:divBdr>
                                            <w:top w:val="none" w:sz="0" w:space="0" w:color="auto"/>
                                            <w:left w:val="none" w:sz="0" w:space="0" w:color="auto"/>
                                            <w:bottom w:val="none" w:sz="0" w:space="0" w:color="auto"/>
                                            <w:right w:val="none" w:sz="0" w:space="0" w:color="auto"/>
                                          </w:divBdr>
                                        </w:div>
                                        <w:div w:id="842629006">
                                          <w:marLeft w:val="240"/>
                                          <w:marRight w:val="0"/>
                                          <w:marTop w:val="0"/>
                                          <w:marBottom w:val="0"/>
                                          <w:divBdr>
                                            <w:top w:val="none" w:sz="0" w:space="0" w:color="auto"/>
                                            <w:left w:val="none" w:sz="0" w:space="0" w:color="auto"/>
                                            <w:bottom w:val="none" w:sz="0" w:space="0" w:color="auto"/>
                                            <w:right w:val="none" w:sz="0" w:space="0" w:color="auto"/>
                                          </w:divBdr>
                                          <w:divsChild>
                                            <w:div w:id="1254128683">
                                              <w:marLeft w:val="0"/>
                                              <w:marRight w:val="0"/>
                                              <w:marTop w:val="0"/>
                                              <w:marBottom w:val="0"/>
                                              <w:divBdr>
                                                <w:top w:val="none" w:sz="0" w:space="0" w:color="auto"/>
                                                <w:left w:val="none" w:sz="0" w:space="0" w:color="auto"/>
                                                <w:bottom w:val="none" w:sz="0" w:space="0" w:color="auto"/>
                                                <w:right w:val="none" w:sz="0" w:space="0" w:color="auto"/>
                                              </w:divBdr>
                                            </w:div>
                                          </w:divsChild>
                                        </w:div>
                                        <w:div w:id="133807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03878">
                                  <w:marLeft w:val="0"/>
                                  <w:marRight w:val="0"/>
                                  <w:marTop w:val="0"/>
                                  <w:marBottom w:val="0"/>
                                  <w:divBdr>
                                    <w:top w:val="none" w:sz="0" w:space="0" w:color="auto"/>
                                    <w:left w:val="none" w:sz="0" w:space="0" w:color="auto"/>
                                    <w:bottom w:val="none" w:sz="0" w:space="0" w:color="auto"/>
                                    <w:right w:val="none" w:sz="0" w:space="0" w:color="auto"/>
                                  </w:divBdr>
                                </w:div>
                                <w:div w:id="1064335244">
                                  <w:marLeft w:val="0"/>
                                  <w:marRight w:val="0"/>
                                  <w:marTop w:val="0"/>
                                  <w:marBottom w:val="0"/>
                                  <w:divBdr>
                                    <w:top w:val="none" w:sz="0" w:space="0" w:color="auto"/>
                                    <w:left w:val="none" w:sz="0" w:space="0" w:color="auto"/>
                                    <w:bottom w:val="none" w:sz="0" w:space="0" w:color="auto"/>
                                    <w:right w:val="none" w:sz="0" w:space="0" w:color="auto"/>
                                  </w:divBdr>
                                </w:div>
                              </w:divsChild>
                            </w:div>
                            <w:div w:id="1239173042">
                              <w:marLeft w:val="0"/>
                              <w:marRight w:val="0"/>
                              <w:marTop w:val="0"/>
                              <w:marBottom w:val="0"/>
                              <w:divBdr>
                                <w:top w:val="none" w:sz="0" w:space="0" w:color="auto"/>
                                <w:left w:val="none" w:sz="0" w:space="0" w:color="auto"/>
                                <w:bottom w:val="none" w:sz="0" w:space="0" w:color="auto"/>
                                <w:right w:val="none" w:sz="0" w:space="0" w:color="auto"/>
                              </w:divBdr>
                              <w:divsChild>
                                <w:div w:id="102581396">
                                  <w:marLeft w:val="240"/>
                                  <w:marRight w:val="0"/>
                                  <w:marTop w:val="0"/>
                                  <w:marBottom w:val="0"/>
                                  <w:divBdr>
                                    <w:top w:val="none" w:sz="0" w:space="0" w:color="auto"/>
                                    <w:left w:val="none" w:sz="0" w:space="0" w:color="auto"/>
                                    <w:bottom w:val="none" w:sz="0" w:space="0" w:color="auto"/>
                                    <w:right w:val="none" w:sz="0" w:space="0" w:color="auto"/>
                                  </w:divBdr>
                                  <w:divsChild>
                                    <w:div w:id="295725694">
                                      <w:marLeft w:val="0"/>
                                      <w:marRight w:val="0"/>
                                      <w:marTop w:val="0"/>
                                      <w:marBottom w:val="0"/>
                                      <w:divBdr>
                                        <w:top w:val="none" w:sz="0" w:space="0" w:color="auto"/>
                                        <w:left w:val="none" w:sz="0" w:space="0" w:color="auto"/>
                                        <w:bottom w:val="none" w:sz="0" w:space="0" w:color="auto"/>
                                        <w:right w:val="none" w:sz="0" w:space="0" w:color="auto"/>
                                      </w:divBdr>
                                      <w:divsChild>
                                        <w:div w:id="28721914">
                                          <w:marLeft w:val="240"/>
                                          <w:marRight w:val="0"/>
                                          <w:marTop w:val="0"/>
                                          <w:marBottom w:val="0"/>
                                          <w:divBdr>
                                            <w:top w:val="none" w:sz="0" w:space="0" w:color="auto"/>
                                            <w:left w:val="none" w:sz="0" w:space="0" w:color="auto"/>
                                            <w:bottom w:val="none" w:sz="0" w:space="0" w:color="auto"/>
                                            <w:right w:val="none" w:sz="0" w:space="0" w:color="auto"/>
                                          </w:divBdr>
                                          <w:divsChild>
                                            <w:div w:id="1151142656">
                                              <w:marLeft w:val="0"/>
                                              <w:marRight w:val="0"/>
                                              <w:marTop w:val="0"/>
                                              <w:marBottom w:val="0"/>
                                              <w:divBdr>
                                                <w:top w:val="none" w:sz="0" w:space="0" w:color="auto"/>
                                                <w:left w:val="none" w:sz="0" w:space="0" w:color="auto"/>
                                                <w:bottom w:val="none" w:sz="0" w:space="0" w:color="auto"/>
                                                <w:right w:val="none" w:sz="0" w:space="0" w:color="auto"/>
                                              </w:divBdr>
                                            </w:div>
                                          </w:divsChild>
                                        </w:div>
                                        <w:div w:id="227545291">
                                          <w:marLeft w:val="0"/>
                                          <w:marRight w:val="0"/>
                                          <w:marTop w:val="0"/>
                                          <w:marBottom w:val="0"/>
                                          <w:divBdr>
                                            <w:top w:val="none" w:sz="0" w:space="0" w:color="auto"/>
                                            <w:left w:val="none" w:sz="0" w:space="0" w:color="auto"/>
                                            <w:bottom w:val="none" w:sz="0" w:space="0" w:color="auto"/>
                                            <w:right w:val="none" w:sz="0" w:space="0" w:color="auto"/>
                                          </w:divBdr>
                                        </w:div>
                                        <w:div w:id="487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59597">
                                  <w:marLeft w:val="0"/>
                                  <w:marRight w:val="0"/>
                                  <w:marTop w:val="0"/>
                                  <w:marBottom w:val="0"/>
                                  <w:divBdr>
                                    <w:top w:val="none" w:sz="0" w:space="0" w:color="auto"/>
                                    <w:left w:val="none" w:sz="0" w:space="0" w:color="auto"/>
                                    <w:bottom w:val="none" w:sz="0" w:space="0" w:color="auto"/>
                                    <w:right w:val="none" w:sz="0" w:space="0" w:color="auto"/>
                                  </w:divBdr>
                                </w:div>
                                <w:div w:id="2146311555">
                                  <w:marLeft w:val="0"/>
                                  <w:marRight w:val="0"/>
                                  <w:marTop w:val="0"/>
                                  <w:marBottom w:val="0"/>
                                  <w:divBdr>
                                    <w:top w:val="none" w:sz="0" w:space="0" w:color="auto"/>
                                    <w:left w:val="none" w:sz="0" w:space="0" w:color="auto"/>
                                    <w:bottom w:val="none" w:sz="0" w:space="0" w:color="auto"/>
                                    <w:right w:val="none" w:sz="0" w:space="0" w:color="auto"/>
                                  </w:divBdr>
                                </w:div>
                              </w:divsChild>
                            </w:div>
                            <w:div w:id="1288505967">
                              <w:marLeft w:val="0"/>
                              <w:marRight w:val="0"/>
                              <w:marTop w:val="0"/>
                              <w:marBottom w:val="0"/>
                              <w:divBdr>
                                <w:top w:val="none" w:sz="0" w:space="0" w:color="auto"/>
                                <w:left w:val="none" w:sz="0" w:space="0" w:color="auto"/>
                                <w:bottom w:val="none" w:sz="0" w:space="0" w:color="auto"/>
                                <w:right w:val="none" w:sz="0" w:space="0" w:color="auto"/>
                              </w:divBdr>
                              <w:divsChild>
                                <w:div w:id="329139484">
                                  <w:marLeft w:val="240"/>
                                  <w:marRight w:val="0"/>
                                  <w:marTop w:val="0"/>
                                  <w:marBottom w:val="0"/>
                                  <w:divBdr>
                                    <w:top w:val="none" w:sz="0" w:space="0" w:color="auto"/>
                                    <w:left w:val="none" w:sz="0" w:space="0" w:color="auto"/>
                                    <w:bottom w:val="none" w:sz="0" w:space="0" w:color="auto"/>
                                    <w:right w:val="none" w:sz="0" w:space="0" w:color="auto"/>
                                  </w:divBdr>
                                  <w:divsChild>
                                    <w:div w:id="868688428">
                                      <w:marLeft w:val="0"/>
                                      <w:marRight w:val="0"/>
                                      <w:marTop w:val="0"/>
                                      <w:marBottom w:val="0"/>
                                      <w:divBdr>
                                        <w:top w:val="none" w:sz="0" w:space="0" w:color="auto"/>
                                        <w:left w:val="none" w:sz="0" w:space="0" w:color="auto"/>
                                        <w:bottom w:val="none" w:sz="0" w:space="0" w:color="auto"/>
                                        <w:right w:val="none" w:sz="0" w:space="0" w:color="auto"/>
                                      </w:divBdr>
                                      <w:divsChild>
                                        <w:div w:id="253515458">
                                          <w:marLeft w:val="240"/>
                                          <w:marRight w:val="0"/>
                                          <w:marTop w:val="0"/>
                                          <w:marBottom w:val="0"/>
                                          <w:divBdr>
                                            <w:top w:val="none" w:sz="0" w:space="0" w:color="auto"/>
                                            <w:left w:val="none" w:sz="0" w:space="0" w:color="auto"/>
                                            <w:bottom w:val="none" w:sz="0" w:space="0" w:color="auto"/>
                                            <w:right w:val="none" w:sz="0" w:space="0" w:color="auto"/>
                                          </w:divBdr>
                                          <w:divsChild>
                                            <w:div w:id="1960261062">
                                              <w:marLeft w:val="0"/>
                                              <w:marRight w:val="0"/>
                                              <w:marTop w:val="0"/>
                                              <w:marBottom w:val="0"/>
                                              <w:divBdr>
                                                <w:top w:val="none" w:sz="0" w:space="0" w:color="auto"/>
                                                <w:left w:val="none" w:sz="0" w:space="0" w:color="auto"/>
                                                <w:bottom w:val="none" w:sz="0" w:space="0" w:color="auto"/>
                                                <w:right w:val="none" w:sz="0" w:space="0" w:color="auto"/>
                                              </w:divBdr>
                                            </w:div>
                                          </w:divsChild>
                                        </w:div>
                                        <w:div w:id="1905332410">
                                          <w:marLeft w:val="0"/>
                                          <w:marRight w:val="0"/>
                                          <w:marTop w:val="0"/>
                                          <w:marBottom w:val="0"/>
                                          <w:divBdr>
                                            <w:top w:val="none" w:sz="0" w:space="0" w:color="auto"/>
                                            <w:left w:val="none" w:sz="0" w:space="0" w:color="auto"/>
                                            <w:bottom w:val="none" w:sz="0" w:space="0" w:color="auto"/>
                                            <w:right w:val="none" w:sz="0" w:space="0" w:color="auto"/>
                                          </w:divBdr>
                                        </w:div>
                                        <w:div w:id="208001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3338">
                                  <w:marLeft w:val="0"/>
                                  <w:marRight w:val="0"/>
                                  <w:marTop w:val="0"/>
                                  <w:marBottom w:val="0"/>
                                  <w:divBdr>
                                    <w:top w:val="none" w:sz="0" w:space="0" w:color="auto"/>
                                    <w:left w:val="none" w:sz="0" w:space="0" w:color="auto"/>
                                    <w:bottom w:val="none" w:sz="0" w:space="0" w:color="auto"/>
                                    <w:right w:val="none" w:sz="0" w:space="0" w:color="auto"/>
                                  </w:divBdr>
                                </w:div>
                                <w:div w:id="1636253936">
                                  <w:marLeft w:val="0"/>
                                  <w:marRight w:val="0"/>
                                  <w:marTop w:val="0"/>
                                  <w:marBottom w:val="0"/>
                                  <w:divBdr>
                                    <w:top w:val="none" w:sz="0" w:space="0" w:color="auto"/>
                                    <w:left w:val="none" w:sz="0" w:space="0" w:color="auto"/>
                                    <w:bottom w:val="none" w:sz="0" w:space="0" w:color="auto"/>
                                    <w:right w:val="none" w:sz="0" w:space="0" w:color="auto"/>
                                  </w:divBdr>
                                </w:div>
                              </w:divsChild>
                            </w:div>
                            <w:div w:id="1364212428">
                              <w:marLeft w:val="0"/>
                              <w:marRight w:val="0"/>
                              <w:marTop w:val="0"/>
                              <w:marBottom w:val="0"/>
                              <w:divBdr>
                                <w:top w:val="none" w:sz="0" w:space="0" w:color="auto"/>
                                <w:left w:val="none" w:sz="0" w:space="0" w:color="auto"/>
                                <w:bottom w:val="none" w:sz="0" w:space="0" w:color="auto"/>
                                <w:right w:val="none" w:sz="0" w:space="0" w:color="auto"/>
                              </w:divBdr>
                              <w:divsChild>
                                <w:div w:id="78063981">
                                  <w:marLeft w:val="0"/>
                                  <w:marRight w:val="0"/>
                                  <w:marTop w:val="0"/>
                                  <w:marBottom w:val="0"/>
                                  <w:divBdr>
                                    <w:top w:val="none" w:sz="0" w:space="0" w:color="auto"/>
                                    <w:left w:val="none" w:sz="0" w:space="0" w:color="auto"/>
                                    <w:bottom w:val="none" w:sz="0" w:space="0" w:color="auto"/>
                                    <w:right w:val="none" w:sz="0" w:space="0" w:color="auto"/>
                                  </w:divBdr>
                                </w:div>
                                <w:div w:id="1673296633">
                                  <w:marLeft w:val="0"/>
                                  <w:marRight w:val="0"/>
                                  <w:marTop w:val="0"/>
                                  <w:marBottom w:val="0"/>
                                  <w:divBdr>
                                    <w:top w:val="none" w:sz="0" w:space="0" w:color="auto"/>
                                    <w:left w:val="none" w:sz="0" w:space="0" w:color="auto"/>
                                    <w:bottom w:val="none" w:sz="0" w:space="0" w:color="auto"/>
                                    <w:right w:val="none" w:sz="0" w:space="0" w:color="auto"/>
                                  </w:divBdr>
                                </w:div>
                                <w:div w:id="1896356655">
                                  <w:marLeft w:val="240"/>
                                  <w:marRight w:val="0"/>
                                  <w:marTop w:val="0"/>
                                  <w:marBottom w:val="0"/>
                                  <w:divBdr>
                                    <w:top w:val="none" w:sz="0" w:space="0" w:color="auto"/>
                                    <w:left w:val="none" w:sz="0" w:space="0" w:color="auto"/>
                                    <w:bottom w:val="none" w:sz="0" w:space="0" w:color="auto"/>
                                    <w:right w:val="none" w:sz="0" w:space="0" w:color="auto"/>
                                  </w:divBdr>
                                  <w:divsChild>
                                    <w:div w:id="1769039669">
                                      <w:marLeft w:val="0"/>
                                      <w:marRight w:val="0"/>
                                      <w:marTop w:val="0"/>
                                      <w:marBottom w:val="0"/>
                                      <w:divBdr>
                                        <w:top w:val="none" w:sz="0" w:space="0" w:color="auto"/>
                                        <w:left w:val="none" w:sz="0" w:space="0" w:color="auto"/>
                                        <w:bottom w:val="none" w:sz="0" w:space="0" w:color="auto"/>
                                        <w:right w:val="none" w:sz="0" w:space="0" w:color="auto"/>
                                      </w:divBdr>
                                      <w:divsChild>
                                        <w:div w:id="824468366">
                                          <w:marLeft w:val="0"/>
                                          <w:marRight w:val="0"/>
                                          <w:marTop w:val="0"/>
                                          <w:marBottom w:val="0"/>
                                          <w:divBdr>
                                            <w:top w:val="none" w:sz="0" w:space="0" w:color="auto"/>
                                            <w:left w:val="none" w:sz="0" w:space="0" w:color="auto"/>
                                            <w:bottom w:val="none" w:sz="0" w:space="0" w:color="auto"/>
                                            <w:right w:val="none" w:sz="0" w:space="0" w:color="auto"/>
                                          </w:divBdr>
                                        </w:div>
                                        <w:div w:id="1154906042">
                                          <w:marLeft w:val="0"/>
                                          <w:marRight w:val="0"/>
                                          <w:marTop w:val="0"/>
                                          <w:marBottom w:val="0"/>
                                          <w:divBdr>
                                            <w:top w:val="none" w:sz="0" w:space="0" w:color="auto"/>
                                            <w:left w:val="none" w:sz="0" w:space="0" w:color="auto"/>
                                            <w:bottom w:val="none" w:sz="0" w:space="0" w:color="auto"/>
                                            <w:right w:val="none" w:sz="0" w:space="0" w:color="auto"/>
                                          </w:divBdr>
                                        </w:div>
                                        <w:div w:id="1432583575">
                                          <w:marLeft w:val="240"/>
                                          <w:marRight w:val="0"/>
                                          <w:marTop w:val="0"/>
                                          <w:marBottom w:val="0"/>
                                          <w:divBdr>
                                            <w:top w:val="none" w:sz="0" w:space="0" w:color="auto"/>
                                            <w:left w:val="none" w:sz="0" w:space="0" w:color="auto"/>
                                            <w:bottom w:val="none" w:sz="0" w:space="0" w:color="auto"/>
                                            <w:right w:val="none" w:sz="0" w:space="0" w:color="auto"/>
                                          </w:divBdr>
                                          <w:divsChild>
                                            <w:div w:id="107000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425014">
                              <w:marLeft w:val="0"/>
                              <w:marRight w:val="0"/>
                              <w:marTop w:val="0"/>
                              <w:marBottom w:val="0"/>
                              <w:divBdr>
                                <w:top w:val="none" w:sz="0" w:space="0" w:color="auto"/>
                                <w:left w:val="none" w:sz="0" w:space="0" w:color="auto"/>
                                <w:bottom w:val="none" w:sz="0" w:space="0" w:color="auto"/>
                                <w:right w:val="none" w:sz="0" w:space="0" w:color="auto"/>
                              </w:divBdr>
                              <w:divsChild>
                                <w:div w:id="301079501">
                                  <w:marLeft w:val="240"/>
                                  <w:marRight w:val="0"/>
                                  <w:marTop w:val="0"/>
                                  <w:marBottom w:val="0"/>
                                  <w:divBdr>
                                    <w:top w:val="none" w:sz="0" w:space="0" w:color="auto"/>
                                    <w:left w:val="none" w:sz="0" w:space="0" w:color="auto"/>
                                    <w:bottom w:val="none" w:sz="0" w:space="0" w:color="auto"/>
                                    <w:right w:val="none" w:sz="0" w:space="0" w:color="auto"/>
                                  </w:divBdr>
                                  <w:divsChild>
                                    <w:div w:id="1731417214">
                                      <w:marLeft w:val="0"/>
                                      <w:marRight w:val="0"/>
                                      <w:marTop w:val="0"/>
                                      <w:marBottom w:val="0"/>
                                      <w:divBdr>
                                        <w:top w:val="none" w:sz="0" w:space="0" w:color="auto"/>
                                        <w:left w:val="none" w:sz="0" w:space="0" w:color="auto"/>
                                        <w:bottom w:val="none" w:sz="0" w:space="0" w:color="auto"/>
                                        <w:right w:val="none" w:sz="0" w:space="0" w:color="auto"/>
                                      </w:divBdr>
                                      <w:divsChild>
                                        <w:div w:id="1237285329">
                                          <w:marLeft w:val="0"/>
                                          <w:marRight w:val="0"/>
                                          <w:marTop w:val="0"/>
                                          <w:marBottom w:val="0"/>
                                          <w:divBdr>
                                            <w:top w:val="none" w:sz="0" w:space="0" w:color="auto"/>
                                            <w:left w:val="none" w:sz="0" w:space="0" w:color="auto"/>
                                            <w:bottom w:val="none" w:sz="0" w:space="0" w:color="auto"/>
                                            <w:right w:val="none" w:sz="0" w:space="0" w:color="auto"/>
                                          </w:divBdr>
                                        </w:div>
                                        <w:div w:id="1760179472">
                                          <w:marLeft w:val="0"/>
                                          <w:marRight w:val="0"/>
                                          <w:marTop w:val="0"/>
                                          <w:marBottom w:val="0"/>
                                          <w:divBdr>
                                            <w:top w:val="none" w:sz="0" w:space="0" w:color="auto"/>
                                            <w:left w:val="none" w:sz="0" w:space="0" w:color="auto"/>
                                            <w:bottom w:val="none" w:sz="0" w:space="0" w:color="auto"/>
                                            <w:right w:val="none" w:sz="0" w:space="0" w:color="auto"/>
                                          </w:divBdr>
                                        </w:div>
                                        <w:div w:id="2005467575">
                                          <w:marLeft w:val="240"/>
                                          <w:marRight w:val="0"/>
                                          <w:marTop w:val="0"/>
                                          <w:marBottom w:val="0"/>
                                          <w:divBdr>
                                            <w:top w:val="none" w:sz="0" w:space="0" w:color="auto"/>
                                            <w:left w:val="none" w:sz="0" w:space="0" w:color="auto"/>
                                            <w:bottom w:val="none" w:sz="0" w:space="0" w:color="auto"/>
                                            <w:right w:val="none" w:sz="0" w:space="0" w:color="auto"/>
                                          </w:divBdr>
                                          <w:divsChild>
                                            <w:div w:id="90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428686">
                                  <w:marLeft w:val="0"/>
                                  <w:marRight w:val="0"/>
                                  <w:marTop w:val="0"/>
                                  <w:marBottom w:val="0"/>
                                  <w:divBdr>
                                    <w:top w:val="none" w:sz="0" w:space="0" w:color="auto"/>
                                    <w:left w:val="none" w:sz="0" w:space="0" w:color="auto"/>
                                    <w:bottom w:val="none" w:sz="0" w:space="0" w:color="auto"/>
                                    <w:right w:val="none" w:sz="0" w:space="0" w:color="auto"/>
                                  </w:divBdr>
                                </w:div>
                                <w:div w:id="633490807">
                                  <w:marLeft w:val="0"/>
                                  <w:marRight w:val="0"/>
                                  <w:marTop w:val="0"/>
                                  <w:marBottom w:val="0"/>
                                  <w:divBdr>
                                    <w:top w:val="none" w:sz="0" w:space="0" w:color="auto"/>
                                    <w:left w:val="none" w:sz="0" w:space="0" w:color="auto"/>
                                    <w:bottom w:val="none" w:sz="0" w:space="0" w:color="auto"/>
                                    <w:right w:val="none" w:sz="0" w:space="0" w:color="auto"/>
                                  </w:divBdr>
                                </w:div>
                              </w:divsChild>
                            </w:div>
                            <w:div w:id="1934897311">
                              <w:marLeft w:val="0"/>
                              <w:marRight w:val="0"/>
                              <w:marTop w:val="0"/>
                              <w:marBottom w:val="0"/>
                              <w:divBdr>
                                <w:top w:val="none" w:sz="0" w:space="0" w:color="auto"/>
                                <w:left w:val="none" w:sz="0" w:space="0" w:color="auto"/>
                                <w:bottom w:val="none" w:sz="0" w:space="0" w:color="auto"/>
                                <w:right w:val="none" w:sz="0" w:space="0" w:color="auto"/>
                              </w:divBdr>
                              <w:divsChild>
                                <w:div w:id="212884742">
                                  <w:marLeft w:val="240"/>
                                  <w:marRight w:val="0"/>
                                  <w:marTop w:val="0"/>
                                  <w:marBottom w:val="0"/>
                                  <w:divBdr>
                                    <w:top w:val="none" w:sz="0" w:space="0" w:color="auto"/>
                                    <w:left w:val="none" w:sz="0" w:space="0" w:color="auto"/>
                                    <w:bottom w:val="none" w:sz="0" w:space="0" w:color="auto"/>
                                    <w:right w:val="none" w:sz="0" w:space="0" w:color="auto"/>
                                  </w:divBdr>
                                  <w:divsChild>
                                    <w:div w:id="783698149">
                                      <w:marLeft w:val="0"/>
                                      <w:marRight w:val="0"/>
                                      <w:marTop w:val="0"/>
                                      <w:marBottom w:val="0"/>
                                      <w:divBdr>
                                        <w:top w:val="none" w:sz="0" w:space="0" w:color="auto"/>
                                        <w:left w:val="none" w:sz="0" w:space="0" w:color="auto"/>
                                        <w:bottom w:val="none" w:sz="0" w:space="0" w:color="auto"/>
                                        <w:right w:val="none" w:sz="0" w:space="0" w:color="auto"/>
                                      </w:divBdr>
                                      <w:divsChild>
                                        <w:div w:id="534541147">
                                          <w:marLeft w:val="0"/>
                                          <w:marRight w:val="0"/>
                                          <w:marTop w:val="0"/>
                                          <w:marBottom w:val="0"/>
                                          <w:divBdr>
                                            <w:top w:val="none" w:sz="0" w:space="0" w:color="auto"/>
                                            <w:left w:val="none" w:sz="0" w:space="0" w:color="auto"/>
                                            <w:bottom w:val="none" w:sz="0" w:space="0" w:color="auto"/>
                                            <w:right w:val="none" w:sz="0" w:space="0" w:color="auto"/>
                                          </w:divBdr>
                                        </w:div>
                                        <w:div w:id="1837913906">
                                          <w:marLeft w:val="0"/>
                                          <w:marRight w:val="0"/>
                                          <w:marTop w:val="0"/>
                                          <w:marBottom w:val="0"/>
                                          <w:divBdr>
                                            <w:top w:val="none" w:sz="0" w:space="0" w:color="auto"/>
                                            <w:left w:val="none" w:sz="0" w:space="0" w:color="auto"/>
                                            <w:bottom w:val="none" w:sz="0" w:space="0" w:color="auto"/>
                                            <w:right w:val="none" w:sz="0" w:space="0" w:color="auto"/>
                                          </w:divBdr>
                                        </w:div>
                                        <w:div w:id="2085952757">
                                          <w:marLeft w:val="240"/>
                                          <w:marRight w:val="0"/>
                                          <w:marTop w:val="0"/>
                                          <w:marBottom w:val="0"/>
                                          <w:divBdr>
                                            <w:top w:val="none" w:sz="0" w:space="0" w:color="auto"/>
                                            <w:left w:val="none" w:sz="0" w:space="0" w:color="auto"/>
                                            <w:bottom w:val="none" w:sz="0" w:space="0" w:color="auto"/>
                                            <w:right w:val="none" w:sz="0" w:space="0" w:color="auto"/>
                                          </w:divBdr>
                                          <w:divsChild>
                                            <w:div w:id="31892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459666">
                                  <w:marLeft w:val="0"/>
                                  <w:marRight w:val="0"/>
                                  <w:marTop w:val="0"/>
                                  <w:marBottom w:val="0"/>
                                  <w:divBdr>
                                    <w:top w:val="none" w:sz="0" w:space="0" w:color="auto"/>
                                    <w:left w:val="none" w:sz="0" w:space="0" w:color="auto"/>
                                    <w:bottom w:val="none" w:sz="0" w:space="0" w:color="auto"/>
                                    <w:right w:val="none" w:sz="0" w:space="0" w:color="auto"/>
                                  </w:divBdr>
                                </w:div>
                                <w:div w:id="1674070778">
                                  <w:marLeft w:val="0"/>
                                  <w:marRight w:val="0"/>
                                  <w:marTop w:val="0"/>
                                  <w:marBottom w:val="0"/>
                                  <w:divBdr>
                                    <w:top w:val="none" w:sz="0" w:space="0" w:color="auto"/>
                                    <w:left w:val="none" w:sz="0" w:space="0" w:color="auto"/>
                                    <w:bottom w:val="none" w:sz="0" w:space="0" w:color="auto"/>
                                    <w:right w:val="none" w:sz="0" w:space="0" w:color="auto"/>
                                  </w:divBdr>
                                </w:div>
                              </w:divsChild>
                            </w:div>
                            <w:div w:id="2093551593">
                              <w:marLeft w:val="0"/>
                              <w:marRight w:val="0"/>
                              <w:marTop w:val="0"/>
                              <w:marBottom w:val="0"/>
                              <w:divBdr>
                                <w:top w:val="none" w:sz="0" w:space="0" w:color="auto"/>
                                <w:left w:val="none" w:sz="0" w:space="0" w:color="auto"/>
                                <w:bottom w:val="none" w:sz="0" w:space="0" w:color="auto"/>
                                <w:right w:val="none" w:sz="0" w:space="0" w:color="auto"/>
                              </w:divBdr>
                              <w:divsChild>
                                <w:div w:id="655303585">
                                  <w:marLeft w:val="0"/>
                                  <w:marRight w:val="0"/>
                                  <w:marTop w:val="0"/>
                                  <w:marBottom w:val="0"/>
                                  <w:divBdr>
                                    <w:top w:val="none" w:sz="0" w:space="0" w:color="auto"/>
                                    <w:left w:val="none" w:sz="0" w:space="0" w:color="auto"/>
                                    <w:bottom w:val="none" w:sz="0" w:space="0" w:color="auto"/>
                                    <w:right w:val="none" w:sz="0" w:space="0" w:color="auto"/>
                                  </w:divBdr>
                                </w:div>
                                <w:div w:id="1432510607">
                                  <w:marLeft w:val="0"/>
                                  <w:marRight w:val="0"/>
                                  <w:marTop w:val="0"/>
                                  <w:marBottom w:val="0"/>
                                  <w:divBdr>
                                    <w:top w:val="none" w:sz="0" w:space="0" w:color="auto"/>
                                    <w:left w:val="none" w:sz="0" w:space="0" w:color="auto"/>
                                    <w:bottom w:val="none" w:sz="0" w:space="0" w:color="auto"/>
                                    <w:right w:val="none" w:sz="0" w:space="0" w:color="auto"/>
                                  </w:divBdr>
                                </w:div>
                                <w:div w:id="1752584906">
                                  <w:marLeft w:val="240"/>
                                  <w:marRight w:val="0"/>
                                  <w:marTop w:val="0"/>
                                  <w:marBottom w:val="0"/>
                                  <w:divBdr>
                                    <w:top w:val="none" w:sz="0" w:space="0" w:color="auto"/>
                                    <w:left w:val="none" w:sz="0" w:space="0" w:color="auto"/>
                                    <w:bottom w:val="none" w:sz="0" w:space="0" w:color="auto"/>
                                    <w:right w:val="none" w:sz="0" w:space="0" w:color="auto"/>
                                  </w:divBdr>
                                  <w:divsChild>
                                    <w:div w:id="185339334">
                                      <w:marLeft w:val="0"/>
                                      <w:marRight w:val="0"/>
                                      <w:marTop w:val="0"/>
                                      <w:marBottom w:val="0"/>
                                      <w:divBdr>
                                        <w:top w:val="none" w:sz="0" w:space="0" w:color="auto"/>
                                        <w:left w:val="none" w:sz="0" w:space="0" w:color="auto"/>
                                        <w:bottom w:val="none" w:sz="0" w:space="0" w:color="auto"/>
                                        <w:right w:val="none" w:sz="0" w:space="0" w:color="auto"/>
                                      </w:divBdr>
                                      <w:divsChild>
                                        <w:div w:id="444348030">
                                          <w:marLeft w:val="0"/>
                                          <w:marRight w:val="0"/>
                                          <w:marTop w:val="0"/>
                                          <w:marBottom w:val="0"/>
                                          <w:divBdr>
                                            <w:top w:val="none" w:sz="0" w:space="0" w:color="auto"/>
                                            <w:left w:val="none" w:sz="0" w:space="0" w:color="auto"/>
                                            <w:bottom w:val="none" w:sz="0" w:space="0" w:color="auto"/>
                                            <w:right w:val="none" w:sz="0" w:space="0" w:color="auto"/>
                                          </w:divBdr>
                                        </w:div>
                                        <w:div w:id="1728332552">
                                          <w:marLeft w:val="240"/>
                                          <w:marRight w:val="0"/>
                                          <w:marTop w:val="0"/>
                                          <w:marBottom w:val="0"/>
                                          <w:divBdr>
                                            <w:top w:val="none" w:sz="0" w:space="0" w:color="auto"/>
                                            <w:left w:val="none" w:sz="0" w:space="0" w:color="auto"/>
                                            <w:bottom w:val="none" w:sz="0" w:space="0" w:color="auto"/>
                                            <w:right w:val="none" w:sz="0" w:space="0" w:color="auto"/>
                                          </w:divBdr>
                                          <w:divsChild>
                                            <w:div w:id="60713500">
                                              <w:marLeft w:val="0"/>
                                              <w:marRight w:val="0"/>
                                              <w:marTop w:val="0"/>
                                              <w:marBottom w:val="0"/>
                                              <w:divBdr>
                                                <w:top w:val="none" w:sz="0" w:space="0" w:color="auto"/>
                                                <w:left w:val="none" w:sz="0" w:space="0" w:color="auto"/>
                                                <w:bottom w:val="none" w:sz="0" w:space="0" w:color="auto"/>
                                                <w:right w:val="none" w:sz="0" w:space="0" w:color="auto"/>
                                              </w:divBdr>
                                            </w:div>
                                          </w:divsChild>
                                        </w:div>
                                        <w:div w:id="194511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155022">
                          <w:marLeft w:val="0"/>
                          <w:marRight w:val="0"/>
                          <w:marTop w:val="0"/>
                          <w:marBottom w:val="0"/>
                          <w:divBdr>
                            <w:top w:val="none" w:sz="0" w:space="0" w:color="auto"/>
                            <w:left w:val="none" w:sz="0" w:space="0" w:color="auto"/>
                            <w:bottom w:val="none" w:sz="0" w:space="0" w:color="auto"/>
                            <w:right w:val="none" w:sz="0" w:space="0" w:color="auto"/>
                          </w:divBdr>
                        </w:div>
                        <w:div w:id="21007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09776">
                  <w:marLeft w:val="0"/>
                  <w:marRight w:val="0"/>
                  <w:marTop w:val="0"/>
                  <w:marBottom w:val="0"/>
                  <w:divBdr>
                    <w:top w:val="none" w:sz="0" w:space="0" w:color="auto"/>
                    <w:left w:val="none" w:sz="0" w:space="0" w:color="auto"/>
                    <w:bottom w:val="none" w:sz="0" w:space="0" w:color="auto"/>
                    <w:right w:val="none" w:sz="0" w:space="0" w:color="auto"/>
                  </w:divBdr>
                </w:div>
                <w:div w:id="20337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3015">
          <w:marLeft w:val="0"/>
          <w:marRight w:val="0"/>
          <w:marTop w:val="0"/>
          <w:marBottom w:val="0"/>
          <w:divBdr>
            <w:top w:val="none" w:sz="0" w:space="0" w:color="auto"/>
            <w:left w:val="none" w:sz="0" w:space="0" w:color="auto"/>
            <w:bottom w:val="none" w:sz="0" w:space="0" w:color="auto"/>
            <w:right w:val="none" w:sz="0" w:space="0" w:color="auto"/>
          </w:divBdr>
        </w:div>
      </w:divsChild>
    </w:div>
    <w:div w:id="440607062">
      <w:bodyDiv w:val="1"/>
      <w:marLeft w:val="0"/>
      <w:marRight w:val="0"/>
      <w:marTop w:val="0"/>
      <w:marBottom w:val="0"/>
      <w:divBdr>
        <w:top w:val="none" w:sz="0" w:space="0" w:color="auto"/>
        <w:left w:val="none" w:sz="0" w:space="0" w:color="auto"/>
        <w:bottom w:val="none" w:sz="0" w:space="0" w:color="auto"/>
        <w:right w:val="none" w:sz="0" w:space="0" w:color="auto"/>
      </w:divBdr>
    </w:div>
    <w:div w:id="464276400">
      <w:bodyDiv w:val="1"/>
      <w:marLeft w:val="0"/>
      <w:marRight w:val="0"/>
      <w:marTop w:val="0"/>
      <w:marBottom w:val="0"/>
      <w:divBdr>
        <w:top w:val="none" w:sz="0" w:space="0" w:color="auto"/>
        <w:left w:val="none" w:sz="0" w:space="0" w:color="auto"/>
        <w:bottom w:val="none" w:sz="0" w:space="0" w:color="auto"/>
        <w:right w:val="none" w:sz="0" w:space="0" w:color="auto"/>
      </w:divBdr>
      <w:divsChild>
        <w:div w:id="361981804">
          <w:marLeft w:val="0"/>
          <w:marRight w:val="0"/>
          <w:marTop w:val="0"/>
          <w:marBottom w:val="0"/>
          <w:divBdr>
            <w:top w:val="none" w:sz="0" w:space="0" w:color="auto"/>
            <w:left w:val="none" w:sz="0" w:space="0" w:color="auto"/>
            <w:bottom w:val="none" w:sz="0" w:space="0" w:color="auto"/>
            <w:right w:val="none" w:sz="0" w:space="0" w:color="auto"/>
          </w:divBdr>
          <w:divsChild>
            <w:div w:id="500893170">
              <w:marLeft w:val="0"/>
              <w:marRight w:val="0"/>
              <w:marTop w:val="0"/>
              <w:marBottom w:val="0"/>
              <w:divBdr>
                <w:top w:val="none" w:sz="0" w:space="0" w:color="auto"/>
                <w:left w:val="none" w:sz="0" w:space="0" w:color="auto"/>
                <w:bottom w:val="none" w:sz="0" w:space="0" w:color="auto"/>
                <w:right w:val="none" w:sz="0" w:space="0" w:color="auto"/>
              </w:divBdr>
            </w:div>
            <w:div w:id="1626428263">
              <w:marLeft w:val="0"/>
              <w:marRight w:val="0"/>
              <w:marTop w:val="0"/>
              <w:marBottom w:val="0"/>
              <w:divBdr>
                <w:top w:val="none" w:sz="0" w:space="0" w:color="auto"/>
                <w:left w:val="none" w:sz="0" w:space="0" w:color="auto"/>
                <w:bottom w:val="none" w:sz="0" w:space="0" w:color="auto"/>
                <w:right w:val="none" w:sz="0" w:space="0" w:color="auto"/>
              </w:divBdr>
            </w:div>
            <w:div w:id="1680547146">
              <w:marLeft w:val="240"/>
              <w:marRight w:val="0"/>
              <w:marTop w:val="0"/>
              <w:marBottom w:val="0"/>
              <w:divBdr>
                <w:top w:val="none" w:sz="0" w:space="0" w:color="auto"/>
                <w:left w:val="none" w:sz="0" w:space="0" w:color="auto"/>
                <w:bottom w:val="none" w:sz="0" w:space="0" w:color="auto"/>
                <w:right w:val="none" w:sz="0" w:space="0" w:color="auto"/>
              </w:divBdr>
              <w:divsChild>
                <w:div w:id="629436490">
                  <w:marLeft w:val="0"/>
                  <w:marRight w:val="0"/>
                  <w:marTop w:val="0"/>
                  <w:marBottom w:val="0"/>
                  <w:divBdr>
                    <w:top w:val="none" w:sz="0" w:space="0" w:color="auto"/>
                    <w:left w:val="none" w:sz="0" w:space="0" w:color="auto"/>
                    <w:bottom w:val="none" w:sz="0" w:space="0" w:color="auto"/>
                    <w:right w:val="none" w:sz="0" w:space="0" w:color="auto"/>
                  </w:divBdr>
                  <w:divsChild>
                    <w:div w:id="503981191">
                      <w:marLeft w:val="240"/>
                      <w:marRight w:val="0"/>
                      <w:marTop w:val="0"/>
                      <w:marBottom w:val="0"/>
                      <w:divBdr>
                        <w:top w:val="none" w:sz="0" w:space="0" w:color="auto"/>
                        <w:left w:val="none" w:sz="0" w:space="0" w:color="auto"/>
                        <w:bottom w:val="none" w:sz="0" w:space="0" w:color="auto"/>
                        <w:right w:val="none" w:sz="0" w:space="0" w:color="auto"/>
                      </w:divBdr>
                      <w:divsChild>
                        <w:div w:id="419104489">
                          <w:marLeft w:val="0"/>
                          <w:marRight w:val="0"/>
                          <w:marTop w:val="0"/>
                          <w:marBottom w:val="0"/>
                          <w:divBdr>
                            <w:top w:val="none" w:sz="0" w:space="0" w:color="auto"/>
                            <w:left w:val="none" w:sz="0" w:space="0" w:color="auto"/>
                            <w:bottom w:val="none" w:sz="0" w:space="0" w:color="auto"/>
                            <w:right w:val="none" w:sz="0" w:space="0" w:color="auto"/>
                          </w:divBdr>
                        </w:div>
                      </w:divsChild>
                    </w:div>
                    <w:div w:id="908928794">
                      <w:marLeft w:val="0"/>
                      <w:marRight w:val="0"/>
                      <w:marTop w:val="0"/>
                      <w:marBottom w:val="0"/>
                      <w:divBdr>
                        <w:top w:val="none" w:sz="0" w:space="0" w:color="auto"/>
                        <w:left w:val="none" w:sz="0" w:space="0" w:color="auto"/>
                        <w:bottom w:val="none" w:sz="0" w:space="0" w:color="auto"/>
                        <w:right w:val="none" w:sz="0" w:space="0" w:color="auto"/>
                      </w:divBdr>
                    </w:div>
                    <w:div w:id="132509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722348">
          <w:marLeft w:val="0"/>
          <w:marRight w:val="0"/>
          <w:marTop w:val="0"/>
          <w:marBottom w:val="0"/>
          <w:divBdr>
            <w:top w:val="none" w:sz="0" w:space="0" w:color="auto"/>
            <w:left w:val="none" w:sz="0" w:space="0" w:color="auto"/>
            <w:bottom w:val="none" w:sz="0" w:space="0" w:color="auto"/>
            <w:right w:val="none" w:sz="0" w:space="0" w:color="auto"/>
          </w:divBdr>
          <w:divsChild>
            <w:div w:id="742799332">
              <w:marLeft w:val="0"/>
              <w:marRight w:val="0"/>
              <w:marTop w:val="0"/>
              <w:marBottom w:val="0"/>
              <w:divBdr>
                <w:top w:val="none" w:sz="0" w:space="0" w:color="auto"/>
                <w:left w:val="none" w:sz="0" w:space="0" w:color="auto"/>
                <w:bottom w:val="none" w:sz="0" w:space="0" w:color="auto"/>
                <w:right w:val="none" w:sz="0" w:space="0" w:color="auto"/>
              </w:divBdr>
            </w:div>
            <w:div w:id="1057783141">
              <w:marLeft w:val="240"/>
              <w:marRight w:val="0"/>
              <w:marTop w:val="0"/>
              <w:marBottom w:val="0"/>
              <w:divBdr>
                <w:top w:val="none" w:sz="0" w:space="0" w:color="auto"/>
                <w:left w:val="none" w:sz="0" w:space="0" w:color="auto"/>
                <w:bottom w:val="none" w:sz="0" w:space="0" w:color="auto"/>
                <w:right w:val="none" w:sz="0" w:space="0" w:color="auto"/>
              </w:divBdr>
              <w:divsChild>
                <w:div w:id="257712934">
                  <w:marLeft w:val="0"/>
                  <w:marRight w:val="0"/>
                  <w:marTop w:val="0"/>
                  <w:marBottom w:val="0"/>
                  <w:divBdr>
                    <w:top w:val="none" w:sz="0" w:space="0" w:color="auto"/>
                    <w:left w:val="none" w:sz="0" w:space="0" w:color="auto"/>
                    <w:bottom w:val="none" w:sz="0" w:space="0" w:color="auto"/>
                    <w:right w:val="none" w:sz="0" w:space="0" w:color="auto"/>
                  </w:divBdr>
                  <w:divsChild>
                    <w:div w:id="137455944">
                      <w:marLeft w:val="0"/>
                      <w:marRight w:val="0"/>
                      <w:marTop w:val="0"/>
                      <w:marBottom w:val="0"/>
                      <w:divBdr>
                        <w:top w:val="none" w:sz="0" w:space="0" w:color="auto"/>
                        <w:left w:val="none" w:sz="0" w:space="0" w:color="auto"/>
                        <w:bottom w:val="none" w:sz="0" w:space="0" w:color="auto"/>
                        <w:right w:val="none" w:sz="0" w:space="0" w:color="auto"/>
                      </w:divBdr>
                    </w:div>
                    <w:div w:id="154492835">
                      <w:marLeft w:val="0"/>
                      <w:marRight w:val="0"/>
                      <w:marTop w:val="0"/>
                      <w:marBottom w:val="0"/>
                      <w:divBdr>
                        <w:top w:val="none" w:sz="0" w:space="0" w:color="auto"/>
                        <w:left w:val="none" w:sz="0" w:space="0" w:color="auto"/>
                        <w:bottom w:val="none" w:sz="0" w:space="0" w:color="auto"/>
                        <w:right w:val="none" w:sz="0" w:space="0" w:color="auto"/>
                      </w:divBdr>
                    </w:div>
                    <w:div w:id="1538204041">
                      <w:marLeft w:val="240"/>
                      <w:marRight w:val="0"/>
                      <w:marTop w:val="0"/>
                      <w:marBottom w:val="0"/>
                      <w:divBdr>
                        <w:top w:val="none" w:sz="0" w:space="0" w:color="auto"/>
                        <w:left w:val="none" w:sz="0" w:space="0" w:color="auto"/>
                        <w:bottom w:val="none" w:sz="0" w:space="0" w:color="auto"/>
                        <w:right w:val="none" w:sz="0" w:space="0" w:color="auto"/>
                      </w:divBdr>
                      <w:divsChild>
                        <w:div w:id="61568224">
                          <w:marLeft w:val="0"/>
                          <w:marRight w:val="0"/>
                          <w:marTop w:val="0"/>
                          <w:marBottom w:val="0"/>
                          <w:divBdr>
                            <w:top w:val="none" w:sz="0" w:space="0" w:color="auto"/>
                            <w:left w:val="none" w:sz="0" w:space="0" w:color="auto"/>
                            <w:bottom w:val="none" w:sz="0" w:space="0" w:color="auto"/>
                            <w:right w:val="none" w:sz="0" w:space="0" w:color="auto"/>
                          </w:divBdr>
                          <w:divsChild>
                            <w:div w:id="635261832">
                              <w:marLeft w:val="0"/>
                              <w:marRight w:val="0"/>
                              <w:marTop w:val="0"/>
                              <w:marBottom w:val="0"/>
                              <w:divBdr>
                                <w:top w:val="none" w:sz="0" w:space="0" w:color="auto"/>
                                <w:left w:val="none" w:sz="0" w:space="0" w:color="auto"/>
                                <w:bottom w:val="none" w:sz="0" w:space="0" w:color="auto"/>
                                <w:right w:val="none" w:sz="0" w:space="0" w:color="auto"/>
                              </w:divBdr>
                            </w:div>
                            <w:div w:id="1586184863">
                              <w:marLeft w:val="240"/>
                              <w:marRight w:val="0"/>
                              <w:marTop w:val="0"/>
                              <w:marBottom w:val="0"/>
                              <w:divBdr>
                                <w:top w:val="none" w:sz="0" w:space="0" w:color="auto"/>
                                <w:left w:val="none" w:sz="0" w:space="0" w:color="auto"/>
                                <w:bottom w:val="none" w:sz="0" w:space="0" w:color="auto"/>
                                <w:right w:val="none" w:sz="0" w:space="0" w:color="auto"/>
                              </w:divBdr>
                              <w:divsChild>
                                <w:div w:id="332075645">
                                  <w:marLeft w:val="0"/>
                                  <w:marRight w:val="0"/>
                                  <w:marTop w:val="0"/>
                                  <w:marBottom w:val="0"/>
                                  <w:divBdr>
                                    <w:top w:val="none" w:sz="0" w:space="0" w:color="auto"/>
                                    <w:left w:val="none" w:sz="0" w:space="0" w:color="auto"/>
                                    <w:bottom w:val="none" w:sz="0" w:space="0" w:color="auto"/>
                                    <w:right w:val="none" w:sz="0" w:space="0" w:color="auto"/>
                                  </w:divBdr>
                                  <w:divsChild>
                                    <w:div w:id="131757545">
                                      <w:marLeft w:val="0"/>
                                      <w:marRight w:val="0"/>
                                      <w:marTop w:val="0"/>
                                      <w:marBottom w:val="0"/>
                                      <w:divBdr>
                                        <w:top w:val="none" w:sz="0" w:space="0" w:color="auto"/>
                                        <w:left w:val="none" w:sz="0" w:space="0" w:color="auto"/>
                                        <w:bottom w:val="none" w:sz="0" w:space="0" w:color="auto"/>
                                        <w:right w:val="none" w:sz="0" w:space="0" w:color="auto"/>
                                      </w:divBdr>
                                    </w:div>
                                    <w:div w:id="929116743">
                                      <w:marLeft w:val="0"/>
                                      <w:marRight w:val="0"/>
                                      <w:marTop w:val="0"/>
                                      <w:marBottom w:val="0"/>
                                      <w:divBdr>
                                        <w:top w:val="none" w:sz="0" w:space="0" w:color="auto"/>
                                        <w:left w:val="none" w:sz="0" w:space="0" w:color="auto"/>
                                        <w:bottom w:val="none" w:sz="0" w:space="0" w:color="auto"/>
                                        <w:right w:val="none" w:sz="0" w:space="0" w:color="auto"/>
                                      </w:divBdr>
                                    </w:div>
                                    <w:div w:id="987705921">
                                      <w:marLeft w:val="240"/>
                                      <w:marRight w:val="0"/>
                                      <w:marTop w:val="0"/>
                                      <w:marBottom w:val="0"/>
                                      <w:divBdr>
                                        <w:top w:val="none" w:sz="0" w:space="0" w:color="auto"/>
                                        <w:left w:val="none" w:sz="0" w:space="0" w:color="auto"/>
                                        <w:bottom w:val="none" w:sz="0" w:space="0" w:color="auto"/>
                                        <w:right w:val="none" w:sz="0" w:space="0" w:color="auto"/>
                                      </w:divBdr>
                                      <w:divsChild>
                                        <w:div w:id="13936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057545">
                              <w:marLeft w:val="0"/>
                              <w:marRight w:val="0"/>
                              <w:marTop w:val="0"/>
                              <w:marBottom w:val="0"/>
                              <w:divBdr>
                                <w:top w:val="none" w:sz="0" w:space="0" w:color="auto"/>
                                <w:left w:val="none" w:sz="0" w:space="0" w:color="auto"/>
                                <w:bottom w:val="none" w:sz="0" w:space="0" w:color="auto"/>
                                <w:right w:val="none" w:sz="0" w:space="0" w:color="auto"/>
                              </w:divBdr>
                            </w:div>
                          </w:divsChild>
                        </w:div>
                        <w:div w:id="362098198">
                          <w:marLeft w:val="0"/>
                          <w:marRight w:val="0"/>
                          <w:marTop w:val="0"/>
                          <w:marBottom w:val="0"/>
                          <w:divBdr>
                            <w:top w:val="none" w:sz="0" w:space="0" w:color="auto"/>
                            <w:left w:val="none" w:sz="0" w:space="0" w:color="auto"/>
                            <w:bottom w:val="none" w:sz="0" w:space="0" w:color="auto"/>
                            <w:right w:val="none" w:sz="0" w:space="0" w:color="auto"/>
                          </w:divBdr>
                          <w:divsChild>
                            <w:div w:id="1187596159">
                              <w:marLeft w:val="240"/>
                              <w:marRight w:val="0"/>
                              <w:marTop w:val="0"/>
                              <w:marBottom w:val="0"/>
                              <w:divBdr>
                                <w:top w:val="none" w:sz="0" w:space="0" w:color="auto"/>
                                <w:left w:val="none" w:sz="0" w:space="0" w:color="auto"/>
                                <w:bottom w:val="none" w:sz="0" w:space="0" w:color="auto"/>
                                <w:right w:val="none" w:sz="0" w:space="0" w:color="auto"/>
                              </w:divBdr>
                              <w:divsChild>
                                <w:div w:id="1324316205">
                                  <w:marLeft w:val="0"/>
                                  <w:marRight w:val="0"/>
                                  <w:marTop w:val="0"/>
                                  <w:marBottom w:val="0"/>
                                  <w:divBdr>
                                    <w:top w:val="none" w:sz="0" w:space="0" w:color="auto"/>
                                    <w:left w:val="none" w:sz="0" w:space="0" w:color="auto"/>
                                    <w:bottom w:val="none" w:sz="0" w:space="0" w:color="auto"/>
                                    <w:right w:val="none" w:sz="0" w:space="0" w:color="auto"/>
                                  </w:divBdr>
                                  <w:divsChild>
                                    <w:div w:id="357897502">
                                      <w:marLeft w:val="240"/>
                                      <w:marRight w:val="0"/>
                                      <w:marTop w:val="0"/>
                                      <w:marBottom w:val="0"/>
                                      <w:divBdr>
                                        <w:top w:val="none" w:sz="0" w:space="0" w:color="auto"/>
                                        <w:left w:val="none" w:sz="0" w:space="0" w:color="auto"/>
                                        <w:bottom w:val="none" w:sz="0" w:space="0" w:color="auto"/>
                                        <w:right w:val="none" w:sz="0" w:space="0" w:color="auto"/>
                                      </w:divBdr>
                                      <w:divsChild>
                                        <w:div w:id="57679231">
                                          <w:marLeft w:val="0"/>
                                          <w:marRight w:val="0"/>
                                          <w:marTop w:val="0"/>
                                          <w:marBottom w:val="0"/>
                                          <w:divBdr>
                                            <w:top w:val="none" w:sz="0" w:space="0" w:color="auto"/>
                                            <w:left w:val="none" w:sz="0" w:space="0" w:color="auto"/>
                                            <w:bottom w:val="none" w:sz="0" w:space="0" w:color="auto"/>
                                            <w:right w:val="none" w:sz="0" w:space="0" w:color="auto"/>
                                          </w:divBdr>
                                        </w:div>
                                      </w:divsChild>
                                    </w:div>
                                    <w:div w:id="806899444">
                                      <w:marLeft w:val="0"/>
                                      <w:marRight w:val="0"/>
                                      <w:marTop w:val="0"/>
                                      <w:marBottom w:val="0"/>
                                      <w:divBdr>
                                        <w:top w:val="none" w:sz="0" w:space="0" w:color="auto"/>
                                        <w:left w:val="none" w:sz="0" w:space="0" w:color="auto"/>
                                        <w:bottom w:val="none" w:sz="0" w:space="0" w:color="auto"/>
                                        <w:right w:val="none" w:sz="0" w:space="0" w:color="auto"/>
                                      </w:divBdr>
                                    </w:div>
                                    <w:div w:id="8398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45688">
                              <w:marLeft w:val="0"/>
                              <w:marRight w:val="0"/>
                              <w:marTop w:val="0"/>
                              <w:marBottom w:val="0"/>
                              <w:divBdr>
                                <w:top w:val="none" w:sz="0" w:space="0" w:color="auto"/>
                                <w:left w:val="none" w:sz="0" w:space="0" w:color="auto"/>
                                <w:bottom w:val="none" w:sz="0" w:space="0" w:color="auto"/>
                                <w:right w:val="none" w:sz="0" w:space="0" w:color="auto"/>
                              </w:divBdr>
                            </w:div>
                            <w:div w:id="2092117249">
                              <w:marLeft w:val="0"/>
                              <w:marRight w:val="0"/>
                              <w:marTop w:val="0"/>
                              <w:marBottom w:val="0"/>
                              <w:divBdr>
                                <w:top w:val="none" w:sz="0" w:space="0" w:color="auto"/>
                                <w:left w:val="none" w:sz="0" w:space="0" w:color="auto"/>
                                <w:bottom w:val="none" w:sz="0" w:space="0" w:color="auto"/>
                                <w:right w:val="none" w:sz="0" w:space="0" w:color="auto"/>
                              </w:divBdr>
                            </w:div>
                          </w:divsChild>
                        </w:div>
                        <w:div w:id="505752014">
                          <w:marLeft w:val="0"/>
                          <w:marRight w:val="0"/>
                          <w:marTop w:val="0"/>
                          <w:marBottom w:val="0"/>
                          <w:divBdr>
                            <w:top w:val="none" w:sz="0" w:space="0" w:color="auto"/>
                            <w:left w:val="none" w:sz="0" w:space="0" w:color="auto"/>
                            <w:bottom w:val="none" w:sz="0" w:space="0" w:color="auto"/>
                            <w:right w:val="none" w:sz="0" w:space="0" w:color="auto"/>
                          </w:divBdr>
                          <w:divsChild>
                            <w:div w:id="820773343">
                              <w:marLeft w:val="240"/>
                              <w:marRight w:val="0"/>
                              <w:marTop w:val="0"/>
                              <w:marBottom w:val="0"/>
                              <w:divBdr>
                                <w:top w:val="none" w:sz="0" w:space="0" w:color="auto"/>
                                <w:left w:val="none" w:sz="0" w:space="0" w:color="auto"/>
                                <w:bottom w:val="none" w:sz="0" w:space="0" w:color="auto"/>
                                <w:right w:val="none" w:sz="0" w:space="0" w:color="auto"/>
                              </w:divBdr>
                              <w:divsChild>
                                <w:div w:id="194392863">
                                  <w:marLeft w:val="0"/>
                                  <w:marRight w:val="0"/>
                                  <w:marTop w:val="0"/>
                                  <w:marBottom w:val="0"/>
                                  <w:divBdr>
                                    <w:top w:val="none" w:sz="0" w:space="0" w:color="auto"/>
                                    <w:left w:val="none" w:sz="0" w:space="0" w:color="auto"/>
                                    <w:bottom w:val="none" w:sz="0" w:space="0" w:color="auto"/>
                                    <w:right w:val="none" w:sz="0" w:space="0" w:color="auto"/>
                                  </w:divBdr>
                                  <w:divsChild>
                                    <w:div w:id="393939685">
                                      <w:marLeft w:val="0"/>
                                      <w:marRight w:val="0"/>
                                      <w:marTop w:val="0"/>
                                      <w:marBottom w:val="0"/>
                                      <w:divBdr>
                                        <w:top w:val="none" w:sz="0" w:space="0" w:color="auto"/>
                                        <w:left w:val="none" w:sz="0" w:space="0" w:color="auto"/>
                                        <w:bottom w:val="none" w:sz="0" w:space="0" w:color="auto"/>
                                        <w:right w:val="none" w:sz="0" w:space="0" w:color="auto"/>
                                      </w:divBdr>
                                    </w:div>
                                    <w:div w:id="1417358222">
                                      <w:marLeft w:val="240"/>
                                      <w:marRight w:val="0"/>
                                      <w:marTop w:val="0"/>
                                      <w:marBottom w:val="0"/>
                                      <w:divBdr>
                                        <w:top w:val="none" w:sz="0" w:space="0" w:color="auto"/>
                                        <w:left w:val="none" w:sz="0" w:space="0" w:color="auto"/>
                                        <w:bottom w:val="none" w:sz="0" w:space="0" w:color="auto"/>
                                        <w:right w:val="none" w:sz="0" w:space="0" w:color="auto"/>
                                      </w:divBdr>
                                      <w:divsChild>
                                        <w:div w:id="107940770">
                                          <w:marLeft w:val="0"/>
                                          <w:marRight w:val="0"/>
                                          <w:marTop w:val="0"/>
                                          <w:marBottom w:val="0"/>
                                          <w:divBdr>
                                            <w:top w:val="none" w:sz="0" w:space="0" w:color="auto"/>
                                            <w:left w:val="none" w:sz="0" w:space="0" w:color="auto"/>
                                            <w:bottom w:val="none" w:sz="0" w:space="0" w:color="auto"/>
                                            <w:right w:val="none" w:sz="0" w:space="0" w:color="auto"/>
                                          </w:divBdr>
                                        </w:div>
                                      </w:divsChild>
                                    </w:div>
                                    <w:div w:id="213393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156412">
                              <w:marLeft w:val="0"/>
                              <w:marRight w:val="0"/>
                              <w:marTop w:val="0"/>
                              <w:marBottom w:val="0"/>
                              <w:divBdr>
                                <w:top w:val="none" w:sz="0" w:space="0" w:color="auto"/>
                                <w:left w:val="none" w:sz="0" w:space="0" w:color="auto"/>
                                <w:bottom w:val="none" w:sz="0" w:space="0" w:color="auto"/>
                                <w:right w:val="none" w:sz="0" w:space="0" w:color="auto"/>
                              </w:divBdr>
                            </w:div>
                            <w:div w:id="1946762175">
                              <w:marLeft w:val="0"/>
                              <w:marRight w:val="0"/>
                              <w:marTop w:val="0"/>
                              <w:marBottom w:val="0"/>
                              <w:divBdr>
                                <w:top w:val="none" w:sz="0" w:space="0" w:color="auto"/>
                                <w:left w:val="none" w:sz="0" w:space="0" w:color="auto"/>
                                <w:bottom w:val="none" w:sz="0" w:space="0" w:color="auto"/>
                                <w:right w:val="none" w:sz="0" w:space="0" w:color="auto"/>
                              </w:divBdr>
                            </w:div>
                          </w:divsChild>
                        </w:div>
                        <w:div w:id="533270760">
                          <w:marLeft w:val="0"/>
                          <w:marRight w:val="0"/>
                          <w:marTop w:val="0"/>
                          <w:marBottom w:val="0"/>
                          <w:divBdr>
                            <w:top w:val="none" w:sz="0" w:space="0" w:color="auto"/>
                            <w:left w:val="none" w:sz="0" w:space="0" w:color="auto"/>
                            <w:bottom w:val="none" w:sz="0" w:space="0" w:color="auto"/>
                            <w:right w:val="none" w:sz="0" w:space="0" w:color="auto"/>
                          </w:divBdr>
                          <w:divsChild>
                            <w:div w:id="1558663088">
                              <w:marLeft w:val="0"/>
                              <w:marRight w:val="0"/>
                              <w:marTop w:val="0"/>
                              <w:marBottom w:val="0"/>
                              <w:divBdr>
                                <w:top w:val="none" w:sz="0" w:space="0" w:color="auto"/>
                                <w:left w:val="none" w:sz="0" w:space="0" w:color="auto"/>
                                <w:bottom w:val="none" w:sz="0" w:space="0" w:color="auto"/>
                                <w:right w:val="none" w:sz="0" w:space="0" w:color="auto"/>
                              </w:divBdr>
                            </w:div>
                            <w:div w:id="1651714302">
                              <w:marLeft w:val="0"/>
                              <w:marRight w:val="0"/>
                              <w:marTop w:val="0"/>
                              <w:marBottom w:val="0"/>
                              <w:divBdr>
                                <w:top w:val="none" w:sz="0" w:space="0" w:color="auto"/>
                                <w:left w:val="none" w:sz="0" w:space="0" w:color="auto"/>
                                <w:bottom w:val="none" w:sz="0" w:space="0" w:color="auto"/>
                                <w:right w:val="none" w:sz="0" w:space="0" w:color="auto"/>
                              </w:divBdr>
                            </w:div>
                            <w:div w:id="1700885885">
                              <w:marLeft w:val="240"/>
                              <w:marRight w:val="0"/>
                              <w:marTop w:val="0"/>
                              <w:marBottom w:val="0"/>
                              <w:divBdr>
                                <w:top w:val="none" w:sz="0" w:space="0" w:color="auto"/>
                                <w:left w:val="none" w:sz="0" w:space="0" w:color="auto"/>
                                <w:bottom w:val="none" w:sz="0" w:space="0" w:color="auto"/>
                                <w:right w:val="none" w:sz="0" w:space="0" w:color="auto"/>
                              </w:divBdr>
                              <w:divsChild>
                                <w:div w:id="822041829">
                                  <w:marLeft w:val="0"/>
                                  <w:marRight w:val="0"/>
                                  <w:marTop w:val="0"/>
                                  <w:marBottom w:val="0"/>
                                  <w:divBdr>
                                    <w:top w:val="none" w:sz="0" w:space="0" w:color="auto"/>
                                    <w:left w:val="none" w:sz="0" w:space="0" w:color="auto"/>
                                    <w:bottom w:val="none" w:sz="0" w:space="0" w:color="auto"/>
                                    <w:right w:val="none" w:sz="0" w:space="0" w:color="auto"/>
                                  </w:divBdr>
                                  <w:divsChild>
                                    <w:div w:id="487988045">
                                      <w:marLeft w:val="0"/>
                                      <w:marRight w:val="0"/>
                                      <w:marTop w:val="0"/>
                                      <w:marBottom w:val="0"/>
                                      <w:divBdr>
                                        <w:top w:val="none" w:sz="0" w:space="0" w:color="auto"/>
                                        <w:left w:val="none" w:sz="0" w:space="0" w:color="auto"/>
                                        <w:bottom w:val="none" w:sz="0" w:space="0" w:color="auto"/>
                                        <w:right w:val="none" w:sz="0" w:space="0" w:color="auto"/>
                                      </w:divBdr>
                                    </w:div>
                                    <w:div w:id="560990770">
                                      <w:marLeft w:val="0"/>
                                      <w:marRight w:val="0"/>
                                      <w:marTop w:val="0"/>
                                      <w:marBottom w:val="0"/>
                                      <w:divBdr>
                                        <w:top w:val="none" w:sz="0" w:space="0" w:color="auto"/>
                                        <w:left w:val="none" w:sz="0" w:space="0" w:color="auto"/>
                                        <w:bottom w:val="none" w:sz="0" w:space="0" w:color="auto"/>
                                        <w:right w:val="none" w:sz="0" w:space="0" w:color="auto"/>
                                      </w:divBdr>
                                    </w:div>
                                    <w:div w:id="1812748925">
                                      <w:marLeft w:val="240"/>
                                      <w:marRight w:val="0"/>
                                      <w:marTop w:val="0"/>
                                      <w:marBottom w:val="0"/>
                                      <w:divBdr>
                                        <w:top w:val="none" w:sz="0" w:space="0" w:color="auto"/>
                                        <w:left w:val="none" w:sz="0" w:space="0" w:color="auto"/>
                                        <w:bottom w:val="none" w:sz="0" w:space="0" w:color="auto"/>
                                        <w:right w:val="none" w:sz="0" w:space="0" w:color="auto"/>
                                      </w:divBdr>
                                      <w:divsChild>
                                        <w:div w:id="17907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204125">
                          <w:marLeft w:val="0"/>
                          <w:marRight w:val="0"/>
                          <w:marTop w:val="0"/>
                          <w:marBottom w:val="0"/>
                          <w:divBdr>
                            <w:top w:val="none" w:sz="0" w:space="0" w:color="auto"/>
                            <w:left w:val="none" w:sz="0" w:space="0" w:color="auto"/>
                            <w:bottom w:val="none" w:sz="0" w:space="0" w:color="auto"/>
                            <w:right w:val="none" w:sz="0" w:space="0" w:color="auto"/>
                          </w:divBdr>
                          <w:divsChild>
                            <w:div w:id="173542875">
                              <w:marLeft w:val="0"/>
                              <w:marRight w:val="0"/>
                              <w:marTop w:val="0"/>
                              <w:marBottom w:val="0"/>
                              <w:divBdr>
                                <w:top w:val="none" w:sz="0" w:space="0" w:color="auto"/>
                                <w:left w:val="none" w:sz="0" w:space="0" w:color="auto"/>
                                <w:bottom w:val="none" w:sz="0" w:space="0" w:color="auto"/>
                                <w:right w:val="none" w:sz="0" w:space="0" w:color="auto"/>
                              </w:divBdr>
                            </w:div>
                            <w:div w:id="783689595">
                              <w:marLeft w:val="0"/>
                              <w:marRight w:val="0"/>
                              <w:marTop w:val="0"/>
                              <w:marBottom w:val="0"/>
                              <w:divBdr>
                                <w:top w:val="none" w:sz="0" w:space="0" w:color="auto"/>
                                <w:left w:val="none" w:sz="0" w:space="0" w:color="auto"/>
                                <w:bottom w:val="none" w:sz="0" w:space="0" w:color="auto"/>
                                <w:right w:val="none" w:sz="0" w:space="0" w:color="auto"/>
                              </w:divBdr>
                            </w:div>
                            <w:div w:id="1913738314">
                              <w:marLeft w:val="240"/>
                              <w:marRight w:val="0"/>
                              <w:marTop w:val="0"/>
                              <w:marBottom w:val="0"/>
                              <w:divBdr>
                                <w:top w:val="none" w:sz="0" w:space="0" w:color="auto"/>
                                <w:left w:val="none" w:sz="0" w:space="0" w:color="auto"/>
                                <w:bottom w:val="none" w:sz="0" w:space="0" w:color="auto"/>
                                <w:right w:val="none" w:sz="0" w:space="0" w:color="auto"/>
                              </w:divBdr>
                              <w:divsChild>
                                <w:div w:id="974335999">
                                  <w:marLeft w:val="0"/>
                                  <w:marRight w:val="0"/>
                                  <w:marTop w:val="0"/>
                                  <w:marBottom w:val="0"/>
                                  <w:divBdr>
                                    <w:top w:val="none" w:sz="0" w:space="0" w:color="auto"/>
                                    <w:left w:val="none" w:sz="0" w:space="0" w:color="auto"/>
                                    <w:bottom w:val="none" w:sz="0" w:space="0" w:color="auto"/>
                                    <w:right w:val="none" w:sz="0" w:space="0" w:color="auto"/>
                                  </w:divBdr>
                                  <w:divsChild>
                                    <w:div w:id="630403353">
                                      <w:marLeft w:val="0"/>
                                      <w:marRight w:val="0"/>
                                      <w:marTop w:val="0"/>
                                      <w:marBottom w:val="0"/>
                                      <w:divBdr>
                                        <w:top w:val="none" w:sz="0" w:space="0" w:color="auto"/>
                                        <w:left w:val="none" w:sz="0" w:space="0" w:color="auto"/>
                                        <w:bottom w:val="none" w:sz="0" w:space="0" w:color="auto"/>
                                        <w:right w:val="none" w:sz="0" w:space="0" w:color="auto"/>
                                      </w:divBdr>
                                    </w:div>
                                    <w:div w:id="987904179">
                                      <w:marLeft w:val="240"/>
                                      <w:marRight w:val="0"/>
                                      <w:marTop w:val="0"/>
                                      <w:marBottom w:val="0"/>
                                      <w:divBdr>
                                        <w:top w:val="none" w:sz="0" w:space="0" w:color="auto"/>
                                        <w:left w:val="none" w:sz="0" w:space="0" w:color="auto"/>
                                        <w:bottom w:val="none" w:sz="0" w:space="0" w:color="auto"/>
                                        <w:right w:val="none" w:sz="0" w:space="0" w:color="auto"/>
                                      </w:divBdr>
                                      <w:divsChild>
                                        <w:div w:id="536240406">
                                          <w:marLeft w:val="0"/>
                                          <w:marRight w:val="0"/>
                                          <w:marTop w:val="0"/>
                                          <w:marBottom w:val="0"/>
                                          <w:divBdr>
                                            <w:top w:val="none" w:sz="0" w:space="0" w:color="auto"/>
                                            <w:left w:val="none" w:sz="0" w:space="0" w:color="auto"/>
                                            <w:bottom w:val="none" w:sz="0" w:space="0" w:color="auto"/>
                                            <w:right w:val="none" w:sz="0" w:space="0" w:color="auto"/>
                                          </w:divBdr>
                                        </w:div>
                                      </w:divsChild>
                                    </w:div>
                                    <w:div w:id="128446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76157">
                          <w:marLeft w:val="0"/>
                          <w:marRight w:val="0"/>
                          <w:marTop w:val="0"/>
                          <w:marBottom w:val="0"/>
                          <w:divBdr>
                            <w:top w:val="none" w:sz="0" w:space="0" w:color="auto"/>
                            <w:left w:val="none" w:sz="0" w:space="0" w:color="auto"/>
                            <w:bottom w:val="none" w:sz="0" w:space="0" w:color="auto"/>
                            <w:right w:val="none" w:sz="0" w:space="0" w:color="auto"/>
                          </w:divBdr>
                          <w:divsChild>
                            <w:div w:id="164825140">
                              <w:marLeft w:val="240"/>
                              <w:marRight w:val="0"/>
                              <w:marTop w:val="0"/>
                              <w:marBottom w:val="0"/>
                              <w:divBdr>
                                <w:top w:val="none" w:sz="0" w:space="0" w:color="auto"/>
                                <w:left w:val="none" w:sz="0" w:space="0" w:color="auto"/>
                                <w:bottom w:val="none" w:sz="0" w:space="0" w:color="auto"/>
                                <w:right w:val="none" w:sz="0" w:space="0" w:color="auto"/>
                              </w:divBdr>
                              <w:divsChild>
                                <w:div w:id="711879971">
                                  <w:marLeft w:val="0"/>
                                  <w:marRight w:val="0"/>
                                  <w:marTop w:val="0"/>
                                  <w:marBottom w:val="0"/>
                                  <w:divBdr>
                                    <w:top w:val="none" w:sz="0" w:space="0" w:color="auto"/>
                                    <w:left w:val="none" w:sz="0" w:space="0" w:color="auto"/>
                                    <w:bottom w:val="none" w:sz="0" w:space="0" w:color="auto"/>
                                    <w:right w:val="none" w:sz="0" w:space="0" w:color="auto"/>
                                  </w:divBdr>
                                  <w:divsChild>
                                    <w:div w:id="333384967">
                                      <w:marLeft w:val="240"/>
                                      <w:marRight w:val="0"/>
                                      <w:marTop w:val="0"/>
                                      <w:marBottom w:val="0"/>
                                      <w:divBdr>
                                        <w:top w:val="none" w:sz="0" w:space="0" w:color="auto"/>
                                        <w:left w:val="none" w:sz="0" w:space="0" w:color="auto"/>
                                        <w:bottom w:val="none" w:sz="0" w:space="0" w:color="auto"/>
                                        <w:right w:val="none" w:sz="0" w:space="0" w:color="auto"/>
                                      </w:divBdr>
                                      <w:divsChild>
                                        <w:div w:id="1146776294">
                                          <w:marLeft w:val="0"/>
                                          <w:marRight w:val="0"/>
                                          <w:marTop w:val="0"/>
                                          <w:marBottom w:val="0"/>
                                          <w:divBdr>
                                            <w:top w:val="none" w:sz="0" w:space="0" w:color="auto"/>
                                            <w:left w:val="none" w:sz="0" w:space="0" w:color="auto"/>
                                            <w:bottom w:val="none" w:sz="0" w:space="0" w:color="auto"/>
                                            <w:right w:val="none" w:sz="0" w:space="0" w:color="auto"/>
                                          </w:divBdr>
                                        </w:div>
                                      </w:divsChild>
                                    </w:div>
                                    <w:div w:id="934627822">
                                      <w:marLeft w:val="0"/>
                                      <w:marRight w:val="0"/>
                                      <w:marTop w:val="0"/>
                                      <w:marBottom w:val="0"/>
                                      <w:divBdr>
                                        <w:top w:val="none" w:sz="0" w:space="0" w:color="auto"/>
                                        <w:left w:val="none" w:sz="0" w:space="0" w:color="auto"/>
                                        <w:bottom w:val="none" w:sz="0" w:space="0" w:color="auto"/>
                                        <w:right w:val="none" w:sz="0" w:space="0" w:color="auto"/>
                                      </w:divBdr>
                                    </w:div>
                                    <w:div w:id="116197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31802">
                              <w:marLeft w:val="0"/>
                              <w:marRight w:val="0"/>
                              <w:marTop w:val="0"/>
                              <w:marBottom w:val="0"/>
                              <w:divBdr>
                                <w:top w:val="none" w:sz="0" w:space="0" w:color="auto"/>
                                <w:left w:val="none" w:sz="0" w:space="0" w:color="auto"/>
                                <w:bottom w:val="none" w:sz="0" w:space="0" w:color="auto"/>
                                <w:right w:val="none" w:sz="0" w:space="0" w:color="auto"/>
                              </w:divBdr>
                            </w:div>
                            <w:div w:id="831871397">
                              <w:marLeft w:val="0"/>
                              <w:marRight w:val="0"/>
                              <w:marTop w:val="0"/>
                              <w:marBottom w:val="0"/>
                              <w:divBdr>
                                <w:top w:val="none" w:sz="0" w:space="0" w:color="auto"/>
                                <w:left w:val="none" w:sz="0" w:space="0" w:color="auto"/>
                                <w:bottom w:val="none" w:sz="0" w:space="0" w:color="auto"/>
                                <w:right w:val="none" w:sz="0" w:space="0" w:color="auto"/>
                              </w:divBdr>
                            </w:div>
                          </w:divsChild>
                        </w:div>
                        <w:div w:id="820658729">
                          <w:marLeft w:val="0"/>
                          <w:marRight w:val="0"/>
                          <w:marTop w:val="0"/>
                          <w:marBottom w:val="0"/>
                          <w:divBdr>
                            <w:top w:val="none" w:sz="0" w:space="0" w:color="auto"/>
                            <w:left w:val="none" w:sz="0" w:space="0" w:color="auto"/>
                            <w:bottom w:val="none" w:sz="0" w:space="0" w:color="auto"/>
                            <w:right w:val="none" w:sz="0" w:space="0" w:color="auto"/>
                          </w:divBdr>
                          <w:divsChild>
                            <w:div w:id="444155343">
                              <w:marLeft w:val="0"/>
                              <w:marRight w:val="0"/>
                              <w:marTop w:val="0"/>
                              <w:marBottom w:val="0"/>
                              <w:divBdr>
                                <w:top w:val="none" w:sz="0" w:space="0" w:color="auto"/>
                                <w:left w:val="none" w:sz="0" w:space="0" w:color="auto"/>
                                <w:bottom w:val="none" w:sz="0" w:space="0" w:color="auto"/>
                                <w:right w:val="none" w:sz="0" w:space="0" w:color="auto"/>
                              </w:divBdr>
                            </w:div>
                            <w:div w:id="578515243">
                              <w:marLeft w:val="0"/>
                              <w:marRight w:val="0"/>
                              <w:marTop w:val="0"/>
                              <w:marBottom w:val="0"/>
                              <w:divBdr>
                                <w:top w:val="none" w:sz="0" w:space="0" w:color="auto"/>
                                <w:left w:val="none" w:sz="0" w:space="0" w:color="auto"/>
                                <w:bottom w:val="none" w:sz="0" w:space="0" w:color="auto"/>
                                <w:right w:val="none" w:sz="0" w:space="0" w:color="auto"/>
                              </w:divBdr>
                            </w:div>
                            <w:div w:id="1502430153">
                              <w:marLeft w:val="240"/>
                              <w:marRight w:val="0"/>
                              <w:marTop w:val="0"/>
                              <w:marBottom w:val="0"/>
                              <w:divBdr>
                                <w:top w:val="none" w:sz="0" w:space="0" w:color="auto"/>
                                <w:left w:val="none" w:sz="0" w:space="0" w:color="auto"/>
                                <w:bottom w:val="none" w:sz="0" w:space="0" w:color="auto"/>
                                <w:right w:val="none" w:sz="0" w:space="0" w:color="auto"/>
                              </w:divBdr>
                              <w:divsChild>
                                <w:div w:id="1260334145">
                                  <w:marLeft w:val="0"/>
                                  <w:marRight w:val="0"/>
                                  <w:marTop w:val="0"/>
                                  <w:marBottom w:val="0"/>
                                  <w:divBdr>
                                    <w:top w:val="none" w:sz="0" w:space="0" w:color="auto"/>
                                    <w:left w:val="none" w:sz="0" w:space="0" w:color="auto"/>
                                    <w:bottom w:val="none" w:sz="0" w:space="0" w:color="auto"/>
                                    <w:right w:val="none" w:sz="0" w:space="0" w:color="auto"/>
                                  </w:divBdr>
                                  <w:divsChild>
                                    <w:div w:id="611934583">
                                      <w:marLeft w:val="0"/>
                                      <w:marRight w:val="0"/>
                                      <w:marTop w:val="0"/>
                                      <w:marBottom w:val="0"/>
                                      <w:divBdr>
                                        <w:top w:val="none" w:sz="0" w:space="0" w:color="auto"/>
                                        <w:left w:val="none" w:sz="0" w:space="0" w:color="auto"/>
                                        <w:bottom w:val="none" w:sz="0" w:space="0" w:color="auto"/>
                                        <w:right w:val="none" w:sz="0" w:space="0" w:color="auto"/>
                                      </w:divBdr>
                                    </w:div>
                                    <w:div w:id="1392146359">
                                      <w:marLeft w:val="0"/>
                                      <w:marRight w:val="0"/>
                                      <w:marTop w:val="0"/>
                                      <w:marBottom w:val="0"/>
                                      <w:divBdr>
                                        <w:top w:val="none" w:sz="0" w:space="0" w:color="auto"/>
                                        <w:left w:val="none" w:sz="0" w:space="0" w:color="auto"/>
                                        <w:bottom w:val="none" w:sz="0" w:space="0" w:color="auto"/>
                                        <w:right w:val="none" w:sz="0" w:space="0" w:color="auto"/>
                                      </w:divBdr>
                                    </w:div>
                                    <w:div w:id="1739326059">
                                      <w:marLeft w:val="240"/>
                                      <w:marRight w:val="0"/>
                                      <w:marTop w:val="0"/>
                                      <w:marBottom w:val="0"/>
                                      <w:divBdr>
                                        <w:top w:val="none" w:sz="0" w:space="0" w:color="auto"/>
                                        <w:left w:val="none" w:sz="0" w:space="0" w:color="auto"/>
                                        <w:bottom w:val="none" w:sz="0" w:space="0" w:color="auto"/>
                                        <w:right w:val="none" w:sz="0" w:space="0" w:color="auto"/>
                                      </w:divBdr>
                                      <w:divsChild>
                                        <w:div w:id="8375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362450">
                          <w:marLeft w:val="0"/>
                          <w:marRight w:val="0"/>
                          <w:marTop w:val="0"/>
                          <w:marBottom w:val="0"/>
                          <w:divBdr>
                            <w:top w:val="none" w:sz="0" w:space="0" w:color="auto"/>
                            <w:left w:val="none" w:sz="0" w:space="0" w:color="auto"/>
                            <w:bottom w:val="none" w:sz="0" w:space="0" w:color="auto"/>
                            <w:right w:val="none" w:sz="0" w:space="0" w:color="auto"/>
                          </w:divBdr>
                          <w:divsChild>
                            <w:div w:id="272709787">
                              <w:marLeft w:val="0"/>
                              <w:marRight w:val="0"/>
                              <w:marTop w:val="0"/>
                              <w:marBottom w:val="0"/>
                              <w:divBdr>
                                <w:top w:val="none" w:sz="0" w:space="0" w:color="auto"/>
                                <w:left w:val="none" w:sz="0" w:space="0" w:color="auto"/>
                                <w:bottom w:val="none" w:sz="0" w:space="0" w:color="auto"/>
                                <w:right w:val="none" w:sz="0" w:space="0" w:color="auto"/>
                              </w:divBdr>
                            </w:div>
                            <w:div w:id="902910409">
                              <w:marLeft w:val="0"/>
                              <w:marRight w:val="0"/>
                              <w:marTop w:val="0"/>
                              <w:marBottom w:val="0"/>
                              <w:divBdr>
                                <w:top w:val="none" w:sz="0" w:space="0" w:color="auto"/>
                                <w:left w:val="none" w:sz="0" w:space="0" w:color="auto"/>
                                <w:bottom w:val="none" w:sz="0" w:space="0" w:color="auto"/>
                                <w:right w:val="none" w:sz="0" w:space="0" w:color="auto"/>
                              </w:divBdr>
                            </w:div>
                            <w:div w:id="1072241090">
                              <w:marLeft w:val="240"/>
                              <w:marRight w:val="0"/>
                              <w:marTop w:val="0"/>
                              <w:marBottom w:val="0"/>
                              <w:divBdr>
                                <w:top w:val="none" w:sz="0" w:space="0" w:color="auto"/>
                                <w:left w:val="none" w:sz="0" w:space="0" w:color="auto"/>
                                <w:bottom w:val="none" w:sz="0" w:space="0" w:color="auto"/>
                                <w:right w:val="none" w:sz="0" w:space="0" w:color="auto"/>
                              </w:divBdr>
                              <w:divsChild>
                                <w:div w:id="1107382329">
                                  <w:marLeft w:val="0"/>
                                  <w:marRight w:val="0"/>
                                  <w:marTop w:val="0"/>
                                  <w:marBottom w:val="0"/>
                                  <w:divBdr>
                                    <w:top w:val="none" w:sz="0" w:space="0" w:color="auto"/>
                                    <w:left w:val="none" w:sz="0" w:space="0" w:color="auto"/>
                                    <w:bottom w:val="none" w:sz="0" w:space="0" w:color="auto"/>
                                    <w:right w:val="none" w:sz="0" w:space="0" w:color="auto"/>
                                  </w:divBdr>
                                  <w:divsChild>
                                    <w:div w:id="827945626">
                                      <w:marLeft w:val="0"/>
                                      <w:marRight w:val="0"/>
                                      <w:marTop w:val="0"/>
                                      <w:marBottom w:val="0"/>
                                      <w:divBdr>
                                        <w:top w:val="none" w:sz="0" w:space="0" w:color="auto"/>
                                        <w:left w:val="none" w:sz="0" w:space="0" w:color="auto"/>
                                        <w:bottom w:val="none" w:sz="0" w:space="0" w:color="auto"/>
                                        <w:right w:val="none" w:sz="0" w:space="0" w:color="auto"/>
                                      </w:divBdr>
                                    </w:div>
                                    <w:div w:id="1318610232">
                                      <w:marLeft w:val="0"/>
                                      <w:marRight w:val="0"/>
                                      <w:marTop w:val="0"/>
                                      <w:marBottom w:val="0"/>
                                      <w:divBdr>
                                        <w:top w:val="none" w:sz="0" w:space="0" w:color="auto"/>
                                        <w:left w:val="none" w:sz="0" w:space="0" w:color="auto"/>
                                        <w:bottom w:val="none" w:sz="0" w:space="0" w:color="auto"/>
                                        <w:right w:val="none" w:sz="0" w:space="0" w:color="auto"/>
                                      </w:divBdr>
                                    </w:div>
                                    <w:div w:id="1964536475">
                                      <w:marLeft w:val="240"/>
                                      <w:marRight w:val="0"/>
                                      <w:marTop w:val="0"/>
                                      <w:marBottom w:val="0"/>
                                      <w:divBdr>
                                        <w:top w:val="none" w:sz="0" w:space="0" w:color="auto"/>
                                        <w:left w:val="none" w:sz="0" w:space="0" w:color="auto"/>
                                        <w:bottom w:val="none" w:sz="0" w:space="0" w:color="auto"/>
                                        <w:right w:val="none" w:sz="0" w:space="0" w:color="auto"/>
                                      </w:divBdr>
                                      <w:divsChild>
                                        <w:div w:id="67503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916546">
                          <w:marLeft w:val="0"/>
                          <w:marRight w:val="0"/>
                          <w:marTop w:val="0"/>
                          <w:marBottom w:val="0"/>
                          <w:divBdr>
                            <w:top w:val="none" w:sz="0" w:space="0" w:color="auto"/>
                            <w:left w:val="none" w:sz="0" w:space="0" w:color="auto"/>
                            <w:bottom w:val="none" w:sz="0" w:space="0" w:color="auto"/>
                            <w:right w:val="none" w:sz="0" w:space="0" w:color="auto"/>
                          </w:divBdr>
                          <w:divsChild>
                            <w:div w:id="366176164">
                              <w:marLeft w:val="0"/>
                              <w:marRight w:val="0"/>
                              <w:marTop w:val="0"/>
                              <w:marBottom w:val="0"/>
                              <w:divBdr>
                                <w:top w:val="none" w:sz="0" w:space="0" w:color="auto"/>
                                <w:left w:val="none" w:sz="0" w:space="0" w:color="auto"/>
                                <w:bottom w:val="none" w:sz="0" w:space="0" w:color="auto"/>
                                <w:right w:val="none" w:sz="0" w:space="0" w:color="auto"/>
                              </w:divBdr>
                            </w:div>
                            <w:div w:id="420681276">
                              <w:marLeft w:val="240"/>
                              <w:marRight w:val="0"/>
                              <w:marTop w:val="0"/>
                              <w:marBottom w:val="0"/>
                              <w:divBdr>
                                <w:top w:val="none" w:sz="0" w:space="0" w:color="auto"/>
                                <w:left w:val="none" w:sz="0" w:space="0" w:color="auto"/>
                                <w:bottom w:val="none" w:sz="0" w:space="0" w:color="auto"/>
                                <w:right w:val="none" w:sz="0" w:space="0" w:color="auto"/>
                              </w:divBdr>
                              <w:divsChild>
                                <w:div w:id="190001039">
                                  <w:marLeft w:val="0"/>
                                  <w:marRight w:val="0"/>
                                  <w:marTop w:val="0"/>
                                  <w:marBottom w:val="0"/>
                                  <w:divBdr>
                                    <w:top w:val="none" w:sz="0" w:space="0" w:color="auto"/>
                                    <w:left w:val="none" w:sz="0" w:space="0" w:color="auto"/>
                                    <w:bottom w:val="none" w:sz="0" w:space="0" w:color="auto"/>
                                    <w:right w:val="none" w:sz="0" w:space="0" w:color="auto"/>
                                  </w:divBdr>
                                  <w:divsChild>
                                    <w:div w:id="458764997">
                                      <w:marLeft w:val="240"/>
                                      <w:marRight w:val="0"/>
                                      <w:marTop w:val="0"/>
                                      <w:marBottom w:val="0"/>
                                      <w:divBdr>
                                        <w:top w:val="none" w:sz="0" w:space="0" w:color="auto"/>
                                        <w:left w:val="none" w:sz="0" w:space="0" w:color="auto"/>
                                        <w:bottom w:val="none" w:sz="0" w:space="0" w:color="auto"/>
                                        <w:right w:val="none" w:sz="0" w:space="0" w:color="auto"/>
                                      </w:divBdr>
                                      <w:divsChild>
                                        <w:div w:id="692658973">
                                          <w:marLeft w:val="0"/>
                                          <w:marRight w:val="0"/>
                                          <w:marTop w:val="0"/>
                                          <w:marBottom w:val="0"/>
                                          <w:divBdr>
                                            <w:top w:val="none" w:sz="0" w:space="0" w:color="auto"/>
                                            <w:left w:val="none" w:sz="0" w:space="0" w:color="auto"/>
                                            <w:bottom w:val="none" w:sz="0" w:space="0" w:color="auto"/>
                                            <w:right w:val="none" w:sz="0" w:space="0" w:color="auto"/>
                                          </w:divBdr>
                                        </w:div>
                                      </w:divsChild>
                                    </w:div>
                                    <w:div w:id="714355610">
                                      <w:marLeft w:val="0"/>
                                      <w:marRight w:val="0"/>
                                      <w:marTop w:val="0"/>
                                      <w:marBottom w:val="0"/>
                                      <w:divBdr>
                                        <w:top w:val="none" w:sz="0" w:space="0" w:color="auto"/>
                                        <w:left w:val="none" w:sz="0" w:space="0" w:color="auto"/>
                                        <w:bottom w:val="none" w:sz="0" w:space="0" w:color="auto"/>
                                        <w:right w:val="none" w:sz="0" w:space="0" w:color="auto"/>
                                      </w:divBdr>
                                    </w:div>
                                    <w:div w:id="122480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90694">
                              <w:marLeft w:val="0"/>
                              <w:marRight w:val="0"/>
                              <w:marTop w:val="0"/>
                              <w:marBottom w:val="0"/>
                              <w:divBdr>
                                <w:top w:val="none" w:sz="0" w:space="0" w:color="auto"/>
                                <w:left w:val="none" w:sz="0" w:space="0" w:color="auto"/>
                                <w:bottom w:val="none" w:sz="0" w:space="0" w:color="auto"/>
                                <w:right w:val="none" w:sz="0" w:space="0" w:color="auto"/>
                              </w:divBdr>
                            </w:div>
                          </w:divsChild>
                        </w:div>
                        <w:div w:id="1209030065">
                          <w:marLeft w:val="0"/>
                          <w:marRight w:val="0"/>
                          <w:marTop w:val="0"/>
                          <w:marBottom w:val="0"/>
                          <w:divBdr>
                            <w:top w:val="none" w:sz="0" w:space="0" w:color="auto"/>
                            <w:left w:val="none" w:sz="0" w:space="0" w:color="auto"/>
                            <w:bottom w:val="none" w:sz="0" w:space="0" w:color="auto"/>
                            <w:right w:val="none" w:sz="0" w:space="0" w:color="auto"/>
                          </w:divBdr>
                          <w:divsChild>
                            <w:div w:id="36394175">
                              <w:marLeft w:val="0"/>
                              <w:marRight w:val="0"/>
                              <w:marTop w:val="0"/>
                              <w:marBottom w:val="0"/>
                              <w:divBdr>
                                <w:top w:val="none" w:sz="0" w:space="0" w:color="auto"/>
                                <w:left w:val="none" w:sz="0" w:space="0" w:color="auto"/>
                                <w:bottom w:val="none" w:sz="0" w:space="0" w:color="auto"/>
                                <w:right w:val="none" w:sz="0" w:space="0" w:color="auto"/>
                              </w:divBdr>
                            </w:div>
                            <w:div w:id="337197593">
                              <w:marLeft w:val="0"/>
                              <w:marRight w:val="0"/>
                              <w:marTop w:val="0"/>
                              <w:marBottom w:val="0"/>
                              <w:divBdr>
                                <w:top w:val="none" w:sz="0" w:space="0" w:color="auto"/>
                                <w:left w:val="none" w:sz="0" w:space="0" w:color="auto"/>
                                <w:bottom w:val="none" w:sz="0" w:space="0" w:color="auto"/>
                                <w:right w:val="none" w:sz="0" w:space="0" w:color="auto"/>
                              </w:divBdr>
                            </w:div>
                            <w:div w:id="1271474125">
                              <w:marLeft w:val="240"/>
                              <w:marRight w:val="0"/>
                              <w:marTop w:val="0"/>
                              <w:marBottom w:val="0"/>
                              <w:divBdr>
                                <w:top w:val="none" w:sz="0" w:space="0" w:color="auto"/>
                                <w:left w:val="none" w:sz="0" w:space="0" w:color="auto"/>
                                <w:bottom w:val="none" w:sz="0" w:space="0" w:color="auto"/>
                                <w:right w:val="none" w:sz="0" w:space="0" w:color="auto"/>
                              </w:divBdr>
                              <w:divsChild>
                                <w:div w:id="1070494713">
                                  <w:marLeft w:val="0"/>
                                  <w:marRight w:val="0"/>
                                  <w:marTop w:val="0"/>
                                  <w:marBottom w:val="0"/>
                                  <w:divBdr>
                                    <w:top w:val="none" w:sz="0" w:space="0" w:color="auto"/>
                                    <w:left w:val="none" w:sz="0" w:space="0" w:color="auto"/>
                                    <w:bottom w:val="none" w:sz="0" w:space="0" w:color="auto"/>
                                    <w:right w:val="none" w:sz="0" w:space="0" w:color="auto"/>
                                  </w:divBdr>
                                  <w:divsChild>
                                    <w:div w:id="1507403891">
                                      <w:marLeft w:val="240"/>
                                      <w:marRight w:val="0"/>
                                      <w:marTop w:val="0"/>
                                      <w:marBottom w:val="0"/>
                                      <w:divBdr>
                                        <w:top w:val="none" w:sz="0" w:space="0" w:color="auto"/>
                                        <w:left w:val="none" w:sz="0" w:space="0" w:color="auto"/>
                                        <w:bottom w:val="none" w:sz="0" w:space="0" w:color="auto"/>
                                        <w:right w:val="none" w:sz="0" w:space="0" w:color="auto"/>
                                      </w:divBdr>
                                      <w:divsChild>
                                        <w:div w:id="1992907111">
                                          <w:marLeft w:val="0"/>
                                          <w:marRight w:val="0"/>
                                          <w:marTop w:val="0"/>
                                          <w:marBottom w:val="0"/>
                                          <w:divBdr>
                                            <w:top w:val="none" w:sz="0" w:space="0" w:color="auto"/>
                                            <w:left w:val="none" w:sz="0" w:space="0" w:color="auto"/>
                                            <w:bottom w:val="none" w:sz="0" w:space="0" w:color="auto"/>
                                            <w:right w:val="none" w:sz="0" w:space="0" w:color="auto"/>
                                          </w:divBdr>
                                        </w:div>
                                      </w:divsChild>
                                    </w:div>
                                    <w:div w:id="1507940615">
                                      <w:marLeft w:val="0"/>
                                      <w:marRight w:val="0"/>
                                      <w:marTop w:val="0"/>
                                      <w:marBottom w:val="0"/>
                                      <w:divBdr>
                                        <w:top w:val="none" w:sz="0" w:space="0" w:color="auto"/>
                                        <w:left w:val="none" w:sz="0" w:space="0" w:color="auto"/>
                                        <w:bottom w:val="none" w:sz="0" w:space="0" w:color="auto"/>
                                        <w:right w:val="none" w:sz="0" w:space="0" w:color="auto"/>
                                      </w:divBdr>
                                    </w:div>
                                    <w:div w:id="175184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520036">
                          <w:marLeft w:val="0"/>
                          <w:marRight w:val="0"/>
                          <w:marTop w:val="0"/>
                          <w:marBottom w:val="0"/>
                          <w:divBdr>
                            <w:top w:val="none" w:sz="0" w:space="0" w:color="auto"/>
                            <w:left w:val="none" w:sz="0" w:space="0" w:color="auto"/>
                            <w:bottom w:val="none" w:sz="0" w:space="0" w:color="auto"/>
                            <w:right w:val="none" w:sz="0" w:space="0" w:color="auto"/>
                          </w:divBdr>
                          <w:divsChild>
                            <w:div w:id="212817696">
                              <w:marLeft w:val="0"/>
                              <w:marRight w:val="0"/>
                              <w:marTop w:val="0"/>
                              <w:marBottom w:val="0"/>
                              <w:divBdr>
                                <w:top w:val="none" w:sz="0" w:space="0" w:color="auto"/>
                                <w:left w:val="none" w:sz="0" w:space="0" w:color="auto"/>
                                <w:bottom w:val="none" w:sz="0" w:space="0" w:color="auto"/>
                                <w:right w:val="none" w:sz="0" w:space="0" w:color="auto"/>
                              </w:divBdr>
                            </w:div>
                            <w:div w:id="1271429968">
                              <w:marLeft w:val="240"/>
                              <w:marRight w:val="0"/>
                              <w:marTop w:val="0"/>
                              <w:marBottom w:val="0"/>
                              <w:divBdr>
                                <w:top w:val="none" w:sz="0" w:space="0" w:color="auto"/>
                                <w:left w:val="none" w:sz="0" w:space="0" w:color="auto"/>
                                <w:bottom w:val="none" w:sz="0" w:space="0" w:color="auto"/>
                                <w:right w:val="none" w:sz="0" w:space="0" w:color="auto"/>
                              </w:divBdr>
                              <w:divsChild>
                                <w:div w:id="1386369368">
                                  <w:marLeft w:val="0"/>
                                  <w:marRight w:val="0"/>
                                  <w:marTop w:val="0"/>
                                  <w:marBottom w:val="0"/>
                                  <w:divBdr>
                                    <w:top w:val="none" w:sz="0" w:space="0" w:color="auto"/>
                                    <w:left w:val="none" w:sz="0" w:space="0" w:color="auto"/>
                                    <w:bottom w:val="none" w:sz="0" w:space="0" w:color="auto"/>
                                    <w:right w:val="none" w:sz="0" w:space="0" w:color="auto"/>
                                  </w:divBdr>
                                  <w:divsChild>
                                    <w:div w:id="30962421">
                                      <w:marLeft w:val="0"/>
                                      <w:marRight w:val="0"/>
                                      <w:marTop w:val="0"/>
                                      <w:marBottom w:val="0"/>
                                      <w:divBdr>
                                        <w:top w:val="none" w:sz="0" w:space="0" w:color="auto"/>
                                        <w:left w:val="none" w:sz="0" w:space="0" w:color="auto"/>
                                        <w:bottom w:val="none" w:sz="0" w:space="0" w:color="auto"/>
                                        <w:right w:val="none" w:sz="0" w:space="0" w:color="auto"/>
                                      </w:divBdr>
                                    </w:div>
                                    <w:div w:id="252781281">
                                      <w:marLeft w:val="0"/>
                                      <w:marRight w:val="0"/>
                                      <w:marTop w:val="0"/>
                                      <w:marBottom w:val="0"/>
                                      <w:divBdr>
                                        <w:top w:val="none" w:sz="0" w:space="0" w:color="auto"/>
                                        <w:left w:val="none" w:sz="0" w:space="0" w:color="auto"/>
                                        <w:bottom w:val="none" w:sz="0" w:space="0" w:color="auto"/>
                                        <w:right w:val="none" w:sz="0" w:space="0" w:color="auto"/>
                                      </w:divBdr>
                                    </w:div>
                                    <w:div w:id="1410348046">
                                      <w:marLeft w:val="240"/>
                                      <w:marRight w:val="0"/>
                                      <w:marTop w:val="0"/>
                                      <w:marBottom w:val="0"/>
                                      <w:divBdr>
                                        <w:top w:val="none" w:sz="0" w:space="0" w:color="auto"/>
                                        <w:left w:val="none" w:sz="0" w:space="0" w:color="auto"/>
                                        <w:bottom w:val="none" w:sz="0" w:space="0" w:color="auto"/>
                                        <w:right w:val="none" w:sz="0" w:space="0" w:color="auto"/>
                                      </w:divBdr>
                                      <w:divsChild>
                                        <w:div w:id="91982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61069">
                              <w:marLeft w:val="0"/>
                              <w:marRight w:val="0"/>
                              <w:marTop w:val="0"/>
                              <w:marBottom w:val="0"/>
                              <w:divBdr>
                                <w:top w:val="none" w:sz="0" w:space="0" w:color="auto"/>
                                <w:left w:val="none" w:sz="0" w:space="0" w:color="auto"/>
                                <w:bottom w:val="none" w:sz="0" w:space="0" w:color="auto"/>
                                <w:right w:val="none" w:sz="0" w:space="0" w:color="auto"/>
                              </w:divBdr>
                            </w:div>
                          </w:divsChild>
                        </w:div>
                        <w:div w:id="1664965685">
                          <w:marLeft w:val="0"/>
                          <w:marRight w:val="0"/>
                          <w:marTop w:val="0"/>
                          <w:marBottom w:val="0"/>
                          <w:divBdr>
                            <w:top w:val="none" w:sz="0" w:space="0" w:color="auto"/>
                            <w:left w:val="none" w:sz="0" w:space="0" w:color="auto"/>
                            <w:bottom w:val="none" w:sz="0" w:space="0" w:color="auto"/>
                            <w:right w:val="none" w:sz="0" w:space="0" w:color="auto"/>
                          </w:divBdr>
                          <w:divsChild>
                            <w:div w:id="282421895">
                              <w:marLeft w:val="0"/>
                              <w:marRight w:val="0"/>
                              <w:marTop w:val="0"/>
                              <w:marBottom w:val="0"/>
                              <w:divBdr>
                                <w:top w:val="none" w:sz="0" w:space="0" w:color="auto"/>
                                <w:left w:val="none" w:sz="0" w:space="0" w:color="auto"/>
                                <w:bottom w:val="none" w:sz="0" w:space="0" w:color="auto"/>
                                <w:right w:val="none" w:sz="0" w:space="0" w:color="auto"/>
                              </w:divBdr>
                            </w:div>
                            <w:div w:id="1136291554">
                              <w:marLeft w:val="0"/>
                              <w:marRight w:val="0"/>
                              <w:marTop w:val="0"/>
                              <w:marBottom w:val="0"/>
                              <w:divBdr>
                                <w:top w:val="none" w:sz="0" w:space="0" w:color="auto"/>
                                <w:left w:val="none" w:sz="0" w:space="0" w:color="auto"/>
                                <w:bottom w:val="none" w:sz="0" w:space="0" w:color="auto"/>
                                <w:right w:val="none" w:sz="0" w:space="0" w:color="auto"/>
                              </w:divBdr>
                            </w:div>
                            <w:div w:id="1942644473">
                              <w:marLeft w:val="240"/>
                              <w:marRight w:val="0"/>
                              <w:marTop w:val="0"/>
                              <w:marBottom w:val="0"/>
                              <w:divBdr>
                                <w:top w:val="none" w:sz="0" w:space="0" w:color="auto"/>
                                <w:left w:val="none" w:sz="0" w:space="0" w:color="auto"/>
                                <w:bottom w:val="none" w:sz="0" w:space="0" w:color="auto"/>
                                <w:right w:val="none" w:sz="0" w:space="0" w:color="auto"/>
                              </w:divBdr>
                              <w:divsChild>
                                <w:div w:id="549339847">
                                  <w:marLeft w:val="0"/>
                                  <w:marRight w:val="0"/>
                                  <w:marTop w:val="0"/>
                                  <w:marBottom w:val="0"/>
                                  <w:divBdr>
                                    <w:top w:val="none" w:sz="0" w:space="0" w:color="auto"/>
                                    <w:left w:val="none" w:sz="0" w:space="0" w:color="auto"/>
                                    <w:bottom w:val="none" w:sz="0" w:space="0" w:color="auto"/>
                                    <w:right w:val="none" w:sz="0" w:space="0" w:color="auto"/>
                                  </w:divBdr>
                                  <w:divsChild>
                                    <w:div w:id="465968768">
                                      <w:marLeft w:val="0"/>
                                      <w:marRight w:val="0"/>
                                      <w:marTop w:val="0"/>
                                      <w:marBottom w:val="0"/>
                                      <w:divBdr>
                                        <w:top w:val="none" w:sz="0" w:space="0" w:color="auto"/>
                                        <w:left w:val="none" w:sz="0" w:space="0" w:color="auto"/>
                                        <w:bottom w:val="none" w:sz="0" w:space="0" w:color="auto"/>
                                        <w:right w:val="none" w:sz="0" w:space="0" w:color="auto"/>
                                      </w:divBdr>
                                    </w:div>
                                    <w:div w:id="1075586134">
                                      <w:marLeft w:val="240"/>
                                      <w:marRight w:val="0"/>
                                      <w:marTop w:val="0"/>
                                      <w:marBottom w:val="0"/>
                                      <w:divBdr>
                                        <w:top w:val="none" w:sz="0" w:space="0" w:color="auto"/>
                                        <w:left w:val="none" w:sz="0" w:space="0" w:color="auto"/>
                                        <w:bottom w:val="none" w:sz="0" w:space="0" w:color="auto"/>
                                        <w:right w:val="none" w:sz="0" w:space="0" w:color="auto"/>
                                      </w:divBdr>
                                      <w:divsChild>
                                        <w:div w:id="1585842435">
                                          <w:marLeft w:val="0"/>
                                          <w:marRight w:val="0"/>
                                          <w:marTop w:val="0"/>
                                          <w:marBottom w:val="0"/>
                                          <w:divBdr>
                                            <w:top w:val="none" w:sz="0" w:space="0" w:color="auto"/>
                                            <w:left w:val="none" w:sz="0" w:space="0" w:color="auto"/>
                                            <w:bottom w:val="none" w:sz="0" w:space="0" w:color="auto"/>
                                            <w:right w:val="none" w:sz="0" w:space="0" w:color="auto"/>
                                          </w:divBdr>
                                        </w:div>
                                      </w:divsChild>
                                    </w:div>
                                    <w:div w:id="205117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167729">
                          <w:marLeft w:val="0"/>
                          <w:marRight w:val="0"/>
                          <w:marTop w:val="0"/>
                          <w:marBottom w:val="0"/>
                          <w:divBdr>
                            <w:top w:val="none" w:sz="0" w:space="0" w:color="auto"/>
                            <w:left w:val="none" w:sz="0" w:space="0" w:color="auto"/>
                            <w:bottom w:val="none" w:sz="0" w:space="0" w:color="auto"/>
                            <w:right w:val="none" w:sz="0" w:space="0" w:color="auto"/>
                          </w:divBdr>
                          <w:divsChild>
                            <w:div w:id="287703151">
                              <w:marLeft w:val="0"/>
                              <w:marRight w:val="0"/>
                              <w:marTop w:val="0"/>
                              <w:marBottom w:val="0"/>
                              <w:divBdr>
                                <w:top w:val="none" w:sz="0" w:space="0" w:color="auto"/>
                                <w:left w:val="none" w:sz="0" w:space="0" w:color="auto"/>
                                <w:bottom w:val="none" w:sz="0" w:space="0" w:color="auto"/>
                                <w:right w:val="none" w:sz="0" w:space="0" w:color="auto"/>
                              </w:divBdr>
                            </w:div>
                            <w:div w:id="648753021">
                              <w:marLeft w:val="0"/>
                              <w:marRight w:val="0"/>
                              <w:marTop w:val="0"/>
                              <w:marBottom w:val="0"/>
                              <w:divBdr>
                                <w:top w:val="none" w:sz="0" w:space="0" w:color="auto"/>
                                <w:left w:val="none" w:sz="0" w:space="0" w:color="auto"/>
                                <w:bottom w:val="none" w:sz="0" w:space="0" w:color="auto"/>
                                <w:right w:val="none" w:sz="0" w:space="0" w:color="auto"/>
                              </w:divBdr>
                            </w:div>
                            <w:div w:id="1298678589">
                              <w:marLeft w:val="240"/>
                              <w:marRight w:val="0"/>
                              <w:marTop w:val="0"/>
                              <w:marBottom w:val="0"/>
                              <w:divBdr>
                                <w:top w:val="none" w:sz="0" w:space="0" w:color="auto"/>
                                <w:left w:val="none" w:sz="0" w:space="0" w:color="auto"/>
                                <w:bottom w:val="none" w:sz="0" w:space="0" w:color="auto"/>
                                <w:right w:val="none" w:sz="0" w:space="0" w:color="auto"/>
                              </w:divBdr>
                              <w:divsChild>
                                <w:div w:id="252739024">
                                  <w:marLeft w:val="0"/>
                                  <w:marRight w:val="0"/>
                                  <w:marTop w:val="0"/>
                                  <w:marBottom w:val="0"/>
                                  <w:divBdr>
                                    <w:top w:val="none" w:sz="0" w:space="0" w:color="auto"/>
                                    <w:left w:val="none" w:sz="0" w:space="0" w:color="auto"/>
                                    <w:bottom w:val="none" w:sz="0" w:space="0" w:color="auto"/>
                                    <w:right w:val="none" w:sz="0" w:space="0" w:color="auto"/>
                                  </w:divBdr>
                                  <w:divsChild>
                                    <w:div w:id="319389670">
                                      <w:marLeft w:val="240"/>
                                      <w:marRight w:val="0"/>
                                      <w:marTop w:val="0"/>
                                      <w:marBottom w:val="0"/>
                                      <w:divBdr>
                                        <w:top w:val="none" w:sz="0" w:space="0" w:color="auto"/>
                                        <w:left w:val="none" w:sz="0" w:space="0" w:color="auto"/>
                                        <w:bottom w:val="none" w:sz="0" w:space="0" w:color="auto"/>
                                        <w:right w:val="none" w:sz="0" w:space="0" w:color="auto"/>
                                      </w:divBdr>
                                      <w:divsChild>
                                        <w:div w:id="669254330">
                                          <w:marLeft w:val="0"/>
                                          <w:marRight w:val="0"/>
                                          <w:marTop w:val="0"/>
                                          <w:marBottom w:val="0"/>
                                          <w:divBdr>
                                            <w:top w:val="none" w:sz="0" w:space="0" w:color="auto"/>
                                            <w:left w:val="none" w:sz="0" w:space="0" w:color="auto"/>
                                            <w:bottom w:val="none" w:sz="0" w:space="0" w:color="auto"/>
                                            <w:right w:val="none" w:sz="0" w:space="0" w:color="auto"/>
                                          </w:divBdr>
                                        </w:div>
                                      </w:divsChild>
                                    </w:div>
                                    <w:div w:id="445972958">
                                      <w:marLeft w:val="0"/>
                                      <w:marRight w:val="0"/>
                                      <w:marTop w:val="0"/>
                                      <w:marBottom w:val="0"/>
                                      <w:divBdr>
                                        <w:top w:val="none" w:sz="0" w:space="0" w:color="auto"/>
                                        <w:left w:val="none" w:sz="0" w:space="0" w:color="auto"/>
                                        <w:bottom w:val="none" w:sz="0" w:space="0" w:color="auto"/>
                                        <w:right w:val="none" w:sz="0" w:space="0" w:color="auto"/>
                                      </w:divBdr>
                                    </w:div>
                                    <w:div w:id="147039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967817">
                          <w:marLeft w:val="0"/>
                          <w:marRight w:val="0"/>
                          <w:marTop w:val="0"/>
                          <w:marBottom w:val="0"/>
                          <w:divBdr>
                            <w:top w:val="none" w:sz="0" w:space="0" w:color="auto"/>
                            <w:left w:val="none" w:sz="0" w:space="0" w:color="auto"/>
                            <w:bottom w:val="none" w:sz="0" w:space="0" w:color="auto"/>
                            <w:right w:val="none" w:sz="0" w:space="0" w:color="auto"/>
                          </w:divBdr>
                          <w:divsChild>
                            <w:div w:id="1237282119">
                              <w:marLeft w:val="0"/>
                              <w:marRight w:val="0"/>
                              <w:marTop w:val="0"/>
                              <w:marBottom w:val="0"/>
                              <w:divBdr>
                                <w:top w:val="none" w:sz="0" w:space="0" w:color="auto"/>
                                <w:left w:val="none" w:sz="0" w:space="0" w:color="auto"/>
                                <w:bottom w:val="none" w:sz="0" w:space="0" w:color="auto"/>
                                <w:right w:val="none" w:sz="0" w:space="0" w:color="auto"/>
                              </w:divBdr>
                            </w:div>
                            <w:div w:id="1863519816">
                              <w:marLeft w:val="240"/>
                              <w:marRight w:val="0"/>
                              <w:marTop w:val="0"/>
                              <w:marBottom w:val="0"/>
                              <w:divBdr>
                                <w:top w:val="none" w:sz="0" w:space="0" w:color="auto"/>
                                <w:left w:val="none" w:sz="0" w:space="0" w:color="auto"/>
                                <w:bottom w:val="none" w:sz="0" w:space="0" w:color="auto"/>
                                <w:right w:val="none" w:sz="0" w:space="0" w:color="auto"/>
                              </w:divBdr>
                              <w:divsChild>
                                <w:div w:id="926764430">
                                  <w:marLeft w:val="0"/>
                                  <w:marRight w:val="0"/>
                                  <w:marTop w:val="0"/>
                                  <w:marBottom w:val="0"/>
                                  <w:divBdr>
                                    <w:top w:val="none" w:sz="0" w:space="0" w:color="auto"/>
                                    <w:left w:val="none" w:sz="0" w:space="0" w:color="auto"/>
                                    <w:bottom w:val="none" w:sz="0" w:space="0" w:color="auto"/>
                                    <w:right w:val="none" w:sz="0" w:space="0" w:color="auto"/>
                                  </w:divBdr>
                                  <w:divsChild>
                                    <w:div w:id="477310566">
                                      <w:marLeft w:val="240"/>
                                      <w:marRight w:val="0"/>
                                      <w:marTop w:val="0"/>
                                      <w:marBottom w:val="0"/>
                                      <w:divBdr>
                                        <w:top w:val="none" w:sz="0" w:space="0" w:color="auto"/>
                                        <w:left w:val="none" w:sz="0" w:space="0" w:color="auto"/>
                                        <w:bottom w:val="none" w:sz="0" w:space="0" w:color="auto"/>
                                        <w:right w:val="none" w:sz="0" w:space="0" w:color="auto"/>
                                      </w:divBdr>
                                      <w:divsChild>
                                        <w:div w:id="583488699">
                                          <w:marLeft w:val="0"/>
                                          <w:marRight w:val="0"/>
                                          <w:marTop w:val="0"/>
                                          <w:marBottom w:val="0"/>
                                          <w:divBdr>
                                            <w:top w:val="none" w:sz="0" w:space="0" w:color="auto"/>
                                            <w:left w:val="none" w:sz="0" w:space="0" w:color="auto"/>
                                            <w:bottom w:val="none" w:sz="0" w:space="0" w:color="auto"/>
                                            <w:right w:val="none" w:sz="0" w:space="0" w:color="auto"/>
                                          </w:divBdr>
                                        </w:div>
                                      </w:divsChild>
                                    </w:div>
                                    <w:div w:id="568224650">
                                      <w:marLeft w:val="0"/>
                                      <w:marRight w:val="0"/>
                                      <w:marTop w:val="0"/>
                                      <w:marBottom w:val="0"/>
                                      <w:divBdr>
                                        <w:top w:val="none" w:sz="0" w:space="0" w:color="auto"/>
                                        <w:left w:val="none" w:sz="0" w:space="0" w:color="auto"/>
                                        <w:bottom w:val="none" w:sz="0" w:space="0" w:color="auto"/>
                                        <w:right w:val="none" w:sz="0" w:space="0" w:color="auto"/>
                                      </w:divBdr>
                                    </w:div>
                                    <w:div w:id="196418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725340">
                              <w:marLeft w:val="0"/>
                              <w:marRight w:val="0"/>
                              <w:marTop w:val="0"/>
                              <w:marBottom w:val="0"/>
                              <w:divBdr>
                                <w:top w:val="none" w:sz="0" w:space="0" w:color="auto"/>
                                <w:left w:val="none" w:sz="0" w:space="0" w:color="auto"/>
                                <w:bottom w:val="none" w:sz="0" w:space="0" w:color="auto"/>
                                <w:right w:val="none" w:sz="0" w:space="0" w:color="auto"/>
                              </w:divBdr>
                            </w:div>
                          </w:divsChild>
                        </w:div>
                        <w:div w:id="2129199711">
                          <w:marLeft w:val="0"/>
                          <w:marRight w:val="0"/>
                          <w:marTop w:val="0"/>
                          <w:marBottom w:val="0"/>
                          <w:divBdr>
                            <w:top w:val="none" w:sz="0" w:space="0" w:color="auto"/>
                            <w:left w:val="none" w:sz="0" w:space="0" w:color="auto"/>
                            <w:bottom w:val="none" w:sz="0" w:space="0" w:color="auto"/>
                            <w:right w:val="none" w:sz="0" w:space="0" w:color="auto"/>
                          </w:divBdr>
                          <w:divsChild>
                            <w:div w:id="674650744">
                              <w:marLeft w:val="0"/>
                              <w:marRight w:val="0"/>
                              <w:marTop w:val="0"/>
                              <w:marBottom w:val="0"/>
                              <w:divBdr>
                                <w:top w:val="none" w:sz="0" w:space="0" w:color="auto"/>
                                <w:left w:val="none" w:sz="0" w:space="0" w:color="auto"/>
                                <w:bottom w:val="none" w:sz="0" w:space="0" w:color="auto"/>
                                <w:right w:val="none" w:sz="0" w:space="0" w:color="auto"/>
                              </w:divBdr>
                            </w:div>
                            <w:div w:id="1201895328">
                              <w:marLeft w:val="240"/>
                              <w:marRight w:val="0"/>
                              <w:marTop w:val="0"/>
                              <w:marBottom w:val="0"/>
                              <w:divBdr>
                                <w:top w:val="none" w:sz="0" w:space="0" w:color="auto"/>
                                <w:left w:val="none" w:sz="0" w:space="0" w:color="auto"/>
                                <w:bottom w:val="none" w:sz="0" w:space="0" w:color="auto"/>
                                <w:right w:val="none" w:sz="0" w:space="0" w:color="auto"/>
                              </w:divBdr>
                              <w:divsChild>
                                <w:div w:id="841820565">
                                  <w:marLeft w:val="0"/>
                                  <w:marRight w:val="0"/>
                                  <w:marTop w:val="0"/>
                                  <w:marBottom w:val="0"/>
                                  <w:divBdr>
                                    <w:top w:val="none" w:sz="0" w:space="0" w:color="auto"/>
                                    <w:left w:val="none" w:sz="0" w:space="0" w:color="auto"/>
                                    <w:bottom w:val="none" w:sz="0" w:space="0" w:color="auto"/>
                                    <w:right w:val="none" w:sz="0" w:space="0" w:color="auto"/>
                                  </w:divBdr>
                                  <w:divsChild>
                                    <w:div w:id="333799389">
                                      <w:marLeft w:val="240"/>
                                      <w:marRight w:val="0"/>
                                      <w:marTop w:val="0"/>
                                      <w:marBottom w:val="0"/>
                                      <w:divBdr>
                                        <w:top w:val="none" w:sz="0" w:space="0" w:color="auto"/>
                                        <w:left w:val="none" w:sz="0" w:space="0" w:color="auto"/>
                                        <w:bottom w:val="none" w:sz="0" w:space="0" w:color="auto"/>
                                        <w:right w:val="none" w:sz="0" w:space="0" w:color="auto"/>
                                      </w:divBdr>
                                      <w:divsChild>
                                        <w:div w:id="2056276244">
                                          <w:marLeft w:val="0"/>
                                          <w:marRight w:val="0"/>
                                          <w:marTop w:val="0"/>
                                          <w:marBottom w:val="0"/>
                                          <w:divBdr>
                                            <w:top w:val="none" w:sz="0" w:space="0" w:color="auto"/>
                                            <w:left w:val="none" w:sz="0" w:space="0" w:color="auto"/>
                                            <w:bottom w:val="none" w:sz="0" w:space="0" w:color="auto"/>
                                            <w:right w:val="none" w:sz="0" w:space="0" w:color="auto"/>
                                          </w:divBdr>
                                        </w:div>
                                      </w:divsChild>
                                    </w:div>
                                    <w:div w:id="1080055175">
                                      <w:marLeft w:val="0"/>
                                      <w:marRight w:val="0"/>
                                      <w:marTop w:val="0"/>
                                      <w:marBottom w:val="0"/>
                                      <w:divBdr>
                                        <w:top w:val="none" w:sz="0" w:space="0" w:color="auto"/>
                                        <w:left w:val="none" w:sz="0" w:space="0" w:color="auto"/>
                                        <w:bottom w:val="none" w:sz="0" w:space="0" w:color="auto"/>
                                        <w:right w:val="none" w:sz="0" w:space="0" w:color="auto"/>
                                      </w:divBdr>
                                    </w:div>
                                    <w:div w:id="10878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9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50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76784">
      <w:bodyDiv w:val="1"/>
      <w:marLeft w:val="0"/>
      <w:marRight w:val="0"/>
      <w:marTop w:val="0"/>
      <w:marBottom w:val="0"/>
      <w:divBdr>
        <w:top w:val="none" w:sz="0" w:space="0" w:color="auto"/>
        <w:left w:val="none" w:sz="0" w:space="0" w:color="auto"/>
        <w:bottom w:val="none" w:sz="0" w:space="0" w:color="auto"/>
        <w:right w:val="none" w:sz="0" w:space="0" w:color="auto"/>
      </w:divBdr>
    </w:div>
    <w:div w:id="616450046">
      <w:bodyDiv w:val="1"/>
      <w:marLeft w:val="0"/>
      <w:marRight w:val="0"/>
      <w:marTop w:val="0"/>
      <w:marBottom w:val="0"/>
      <w:divBdr>
        <w:top w:val="none" w:sz="0" w:space="0" w:color="auto"/>
        <w:left w:val="none" w:sz="0" w:space="0" w:color="auto"/>
        <w:bottom w:val="none" w:sz="0" w:space="0" w:color="auto"/>
        <w:right w:val="none" w:sz="0" w:space="0" w:color="auto"/>
      </w:divBdr>
    </w:div>
    <w:div w:id="677079383">
      <w:bodyDiv w:val="1"/>
      <w:marLeft w:val="0"/>
      <w:marRight w:val="0"/>
      <w:marTop w:val="0"/>
      <w:marBottom w:val="0"/>
      <w:divBdr>
        <w:top w:val="none" w:sz="0" w:space="0" w:color="auto"/>
        <w:left w:val="none" w:sz="0" w:space="0" w:color="auto"/>
        <w:bottom w:val="none" w:sz="0" w:space="0" w:color="auto"/>
        <w:right w:val="none" w:sz="0" w:space="0" w:color="auto"/>
      </w:divBdr>
    </w:div>
    <w:div w:id="812868172">
      <w:bodyDiv w:val="1"/>
      <w:marLeft w:val="0"/>
      <w:marRight w:val="0"/>
      <w:marTop w:val="0"/>
      <w:marBottom w:val="0"/>
      <w:divBdr>
        <w:top w:val="none" w:sz="0" w:space="0" w:color="auto"/>
        <w:left w:val="none" w:sz="0" w:space="0" w:color="auto"/>
        <w:bottom w:val="none" w:sz="0" w:space="0" w:color="auto"/>
        <w:right w:val="none" w:sz="0" w:space="0" w:color="auto"/>
      </w:divBdr>
    </w:div>
    <w:div w:id="821117760">
      <w:bodyDiv w:val="1"/>
      <w:marLeft w:val="0"/>
      <w:marRight w:val="0"/>
      <w:marTop w:val="0"/>
      <w:marBottom w:val="0"/>
      <w:divBdr>
        <w:top w:val="none" w:sz="0" w:space="0" w:color="auto"/>
        <w:left w:val="none" w:sz="0" w:space="0" w:color="auto"/>
        <w:bottom w:val="none" w:sz="0" w:space="0" w:color="auto"/>
        <w:right w:val="none" w:sz="0" w:space="0" w:color="auto"/>
      </w:divBdr>
    </w:div>
    <w:div w:id="854878390">
      <w:bodyDiv w:val="1"/>
      <w:marLeft w:val="0"/>
      <w:marRight w:val="0"/>
      <w:marTop w:val="0"/>
      <w:marBottom w:val="0"/>
      <w:divBdr>
        <w:top w:val="none" w:sz="0" w:space="0" w:color="auto"/>
        <w:left w:val="none" w:sz="0" w:space="0" w:color="auto"/>
        <w:bottom w:val="none" w:sz="0" w:space="0" w:color="auto"/>
        <w:right w:val="none" w:sz="0" w:space="0" w:color="auto"/>
      </w:divBdr>
    </w:div>
    <w:div w:id="866068393">
      <w:bodyDiv w:val="1"/>
      <w:marLeft w:val="0"/>
      <w:marRight w:val="0"/>
      <w:marTop w:val="0"/>
      <w:marBottom w:val="0"/>
      <w:divBdr>
        <w:top w:val="none" w:sz="0" w:space="0" w:color="auto"/>
        <w:left w:val="none" w:sz="0" w:space="0" w:color="auto"/>
        <w:bottom w:val="none" w:sz="0" w:space="0" w:color="auto"/>
        <w:right w:val="none" w:sz="0" w:space="0" w:color="auto"/>
      </w:divBdr>
    </w:div>
    <w:div w:id="897857900">
      <w:bodyDiv w:val="1"/>
      <w:marLeft w:val="0"/>
      <w:marRight w:val="0"/>
      <w:marTop w:val="0"/>
      <w:marBottom w:val="0"/>
      <w:divBdr>
        <w:top w:val="none" w:sz="0" w:space="0" w:color="auto"/>
        <w:left w:val="none" w:sz="0" w:space="0" w:color="auto"/>
        <w:bottom w:val="none" w:sz="0" w:space="0" w:color="auto"/>
        <w:right w:val="none" w:sz="0" w:space="0" w:color="auto"/>
      </w:divBdr>
      <w:divsChild>
        <w:div w:id="1399287225">
          <w:marLeft w:val="240"/>
          <w:marRight w:val="0"/>
          <w:marTop w:val="0"/>
          <w:marBottom w:val="0"/>
          <w:divBdr>
            <w:top w:val="none" w:sz="0" w:space="0" w:color="auto"/>
            <w:left w:val="none" w:sz="0" w:space="0" w:color="auto"/>
            <w:bottom w:val="none" w:sz="0" w:space="0" w:color="auto"/>
            <w:right w:val="none" w:sz="0" w:space="0" w:color="auto"/>
          </w:divBdr>
          <w:divsChild>
            <w:div w:id="796460164">
              <w:marLeft w:val="0"/>
              <w:marRight w:val="0"/>
              <w:marTop w:val="0"/>
              <w:marBottom w:val="0"/>
              <w:divBdr>
                <w:top w:val="none" w:sz="0" w:space="0" w:color="auto"/>
                <w:left w:val="none" w:sz="0" w:space="0" w:color="auto"/>
                <w:bottom w:val="none" w:sz="0" w:space="0" w:color="auto"/>
                <w:right w:val="none" w:sz="0" w:space="0" w:color="auto"/>
              </w:divBdr>
              <w:divsChild>
                <w:div w:id="925378137">
                  <w:marLeft w:val="240"/>
                  <w:marRight w:val="0"/>
                  <w:marTop w:val="0"/>
                  <w:marBottom w:val="0"/>
                  <w:divBdr>
                    <w:top w:val="none" w:sz="0" w:space="0" w:color="auto"/>
                    <w:left w:val="none" w:sz="0" w:space="0" w:color="auto"/>
                    <w:bottom w:val="none" w:sz="0" w:space="0" w:color="auto"/>
                    <w:right w:val="none" w:sz="0" w:space="0" w:color="auto"/>
                  </w:divBdr>
                  <w:divsChild>
                    <w:div w:id="2010014505">
                      <w:marLeft w:val="0"/>
                      <w:marRight w:val="0"/>
                      <w:marTop w:val="0"/>
                      <w:marBottom w:val="0"/>
                      <w:divBdr>
                        <w:top w:val="none" w:sz="0" w:space="0" w:color="auto"/>
                        <w:left w:val="none" w:sz="0" w:space="0" w:color="auto"/>
                        <w:bottom w:val="none" w:sz="0" w:space="0" w:color="auto"/>
                        <w:right w:val="none" w:sz="0" w:space="0" w:color="auto"/>
                      </w:divBdr>
                      <w:divsChild>
                        <w:div w:id="284849156">
                          <w:marLeft w:val="0"/>
                          <w:marRight w:val="0"/>
                          <w:marTop w:val="0"/>
                          <w:marBottom w:val="0"/>
                          <w:divBdr>
                            <w:top w:val="none" w:sz="0" w:space="0" w:color="auto"/>
                            <w:left w:val="none" w:sz="0" w:space="0" w:color="auto"/>
                            <w:bottom w:val="none" w:sz="0" w:space="0" w:color="auto"/>
                            <w:right w:val="none" w:sz="0" w:space="0" w:color="auto"/>
                          </w:divBdr>
                        </w:div>
                        <w:div w:id="661201723">
                          <w:marLeft w:val="240"/>
                          <w:marRight w:val="0"/>
                          <w:marTop w:val="0"/>
                          <w:marBottom w:val="0"/>
                          <w:divBdr>
                            <w:top w:val="none" w:sz="0" w:space="0" w:color="auto"/>
                            <w:left w:val="none" w:sz="0" w:space="0" w:color="auto"/>
                            <w:bottom w:val="none" w:sz="0" w:space="0" w:color="auto"/>
                            <w:right w:val="none" w:sz="0" w:space="0" w:color="auto"/>
                          </w:divBdr>
                          <w:divsChild>
                            <w:div w:id="373701228">
                              <w:marLeft w:val="0"/>
                              <w:marRight w:val="0"/>
                              <w:marTop w:val="0"/>
                              <w:marBottom w:val="0"/>
                              <w:divBdr>
                                <w:top w:val="none" w:sz="0" w:space="0" w:color="auto"/>
                                <w:left w:val="none" w:sz="0" w:space="0" w:color="auto"/>
                                <w:bottom w:val="none" w:sz="0" w:space="0" w:color="auto"/>
                                <w:right w:val="none" w:sz="0" w:space="0" w:color="auto"/>
                              </w:divBdr>
                              <w:divsChild>
                                <w:div w:id="1059014720">
                                  <w:marLeft w:val="240"/>
                                  <w:marRight w:val="0"/>
                                  <w:marTop w:val="0"/>
                                  <w:marBottom w:val="0"/>
                                  <w:divBdr>
                                    <w:top w:val="none" w:sz="0" w:space="0" w:color="auto"/>
                                    <w:left w:val="none" w:sz="0" w:space="0" w:color="auto"/>
                                    <w:bottom w:val="none" w:sz="0" w:space="0" w:color="auto"/>
                                    <w:right w:val="none" w:sz="0" w:space="0" w:color="auto"/>
                                  </w:divBdr>
                                  <w:divsChild>
                                    <w:div w:id="1482844783">
                                      <w:marLeft w:val="0"/>
                                      <w:marRight w:val="0"/>
                                      <w:marTop w:val="0"/>
                                      <w:marBottom w:val="0"/>
                                      <w:divBdr>
                                        <w:top w:val="none" w:sz="0" w:space="0" w:color="auto"/>
                                        <w:left w:val="none" w:sz="0" w:space="0" w:color="auto"/>
                                        <w:bottom w:val="none" w:sz="0" w:space="0" w:color="auto"/>
                                        <w:right w:val="none" w:sz="0" w:space="0" w:color="auto"/>
                                      </w:divBdr>
                                      <w:divsChild>
                                        <w:div w:id="137377933">
                                          <w:marLeft w:val="0"/>
                                          <w:marRight w:val="0"/>
                                          <w:marTop w:val="0"/>
                                          <w:marBottom w:val="0"/>
                                          <w:divBdr>
                                            <w:top w:val="none" w:sz="0" w:space="0" w:color="auto"/>
                                            <w:left w:val="none" w:sz="0" w:space="0" w:color="auto"/>
                                            <w:bottom w:val="none" w:sz="0" w:space="0" w:color="auto"/>
                                            <w:right w:val="none" w:sz="0" w:space="0" w:color="auto"/>
                                          </w:divBdr>
                                        </w:div>
                                        <w:div w:id="678430496">
                                          <w:marLeft w:val="240"/>
                                          <w:marRight w:val="0"/>
                                          <w:marTop w:val="0"/>
                                          <w:marBottom w:val="0"/>
                                          <w:divBdr>
                                            <w:top w:val="none" w:sz="0" w:space="0" w:color="auto"/>
                                            <w:left w:val="none" w:sz="0" w:space="0" w:color="auto"/>
                                            <w:bottom w:val="none" w:sz="0" w:space="0" w:color="auto"/>
                                            <w:right w:val="none" w:sz="0" w:space="0" w:color="auto"/>
                                          </w:divBdr>
                                          <w:divsChild>
                                            <w:div w:id="35324722">
                                              <w:marLeft w:val="0"/>
                                              <w:marRight w:val="0"/>
                                              <w:marTop w:val="0"/>
                                              <w:marBottom w:val="0"/>
                                              <w:divBdr>
                                                <w:top w:val="none" w:sz="0" w:space="0" w:color="auto"/>
                                                <w:left w:val="none" w:sz="0" w:space="0" w:color="auto"/>
                                                <w:bottom w:val="none" w:sz="0" w:space="0" w:color="auto"/>
                                                <w:right w:val="none" w:sz="0" w:space="0" w:color="auto"/>
                                              </w:divBdr>
                                            </w:div>
                                          </w:divsChild>
                                        </w:div>
                                        <w:div w:id="177983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864157">
                                  <w:marLeft w:val="0"/>
                                  <w:marRight w:val="0"/>
                                  <w:marTop w:val="0"/>
                                  <w:marBottom w:val="0"/>
                                  <w:divBdr>
                                    <w:top w:val="none" w:sz="0" w:space="0" w:color="auto"/>
                                    <w:left w:val="none" w:sz="0" w:space="0" w:color="auto"/>
                                    <w:bottom w:val="none" w:sz="0" w:space="0" w:color="auto"/>
                                    <w:right w:val="none" w:sz="0" w:space="0" w:color="auto"/>
                                  </w:divBdr>
                                </w:div>
                                <w:div w:id="1605529712">
                                  <w:marLeft w:val="0"/>
                                  <w:marRight w:val="0"/>
                                  <w:marTop w:val="0"/>
                                  <w:marBottom w:val="0"/>
                                  <w:divBdr>
                                    <w:top w:val="none" w:sz="0" w:space="0" w:color="auto"/>
                                    <w:left w:val="none" w:sz="0" w:space="0" w:color="auto"/>
                                    <w:bottom w:val="none" w:sz="0" w:space="0" w:color="auto"/>
                                    <w:right w:val="none" w:sz="0" w:space="0" w:color="auto"/>
                                  </w:divBdr>
                                </w:div>
                              </w:divsChild>
                            </w:div>
                            <w:div w:id="468672626">
                              <w:marLeft w:val="0"/>
                              <w:marRight w:val="0"/>
                              <w:marTop w:val="0"/>
                              <w:marBottom w:val="0"/>
                              <w:divBdr>
                                <w:top w:val="none" w:sz="0" w:space="0" w:color="auto"/>
                                <w:left w:val="none" w:sz="0" w:space="0" w:color="auto"/>
                                <w:bottom w:val="none" w:sz="0" w:space="0" w:color="auto"/>
                                <w:right w:val="none" w:sz="0" w:space="0" w:color="auto"/>
                              </w:divBdr>
                              <w:divsChild>
                                <w:div w:id="1084452885">
                                  <w:marLeft w:val="240"/>
                                  <w:marRight w:val="0"/>
                                  <w:marTop w:val="0"/>
                                  <w:marBottom w:val="0"/>
                                  <w:divBdr>
                                    <w:top w:val="none" w:sz="0" w:space="0" w:color="auto"/>
                                    <w:left w:val="none" w:sz="0" w:space="0" w:color="auto"/>
                                    <w:bottom w:val="none" w:sz="0" w:space="0" w:color="auto"/>
                                    <w:right w:val="none" w:sz="0" w:space="0" w:color="auto"/>
                                  </w:divBdr>
                                  <w:divsChild>
                                    <w:div w:id="515578033">
                                      <w:marLeft w:val="0"/>
                                      <w:marRight w:val="0"/>
                                      <w:marTop w:val="0"/>
                                      <w:marBottom w:val="0"/>
                                      <w:divBdr>
                                        <w:top w:val="none" w:sz="0" w:space="0" w:color="auto"/>
                                        <w:left w:val="none" w:sz="0" w:space="0" w:color="auto"/>
                                        <w:bottom w:val="none" w:sz="0" w:space="0" w:color="auto"/>
                                        <w:right w:val="none" w:sz="0" w:space="0" w:color="auto"/>
                                      </w:divBdr>
                                      <w:divsChild>
                                        <w:div w:id="67190476">
                                          <w:marLeft w:val="0"/>
                                          <w:marRight w:val="0"/>
                                          <w:marTop w:val="0"/>
                                          <w:marBottom w:val="0"/>
                                          <w:divBdr>
                                            <w:top w:val="none" w:sz="0" w:space="0" w:color="auto"/>
                                            <w:left w:val="none" w:sz="0" w:space="0" w:color="auto"/>
                                            <w:bottom w:val="none" w:sz="0" w:space="0" w:color="auto"/>
                                            <w:right w:val="none" w:sz="0" w:space="0" w:color="auto"/>
                                          </w:divBdr>
                                        </w:div>
                                        <w:div w:id="941692046">
                                          <w:marLeft w:val="0"/>
                                          <w:marRight w:val="0"/>
                                          <w:marTop w:val="0"/>
                                          <w:marBottom w:val="0"/>
                                          <w:divBdr>
                                            <w:top w:val="none" w:sz="0" w:space="0" w:color="auto"/>
                                            <w:left w:val="none" w:sz="0" w:space="0" w:color="auto"/>
                                            <w:bottom w:val="none" w:sz="0" w:space="0" w:color="auto"/>
                                            <w:right w:val="none" w:sz="0" w:space="0" w:color="auto"/>
                                          </w:divBdr>
                                        </w:div>
                                        <w:div w:id="1028026971">
                                          <w:marLeft w:val="240"/>
                                          <w:marRight w:val="0"/>
                                          <w:marTop w:val="0"/>
                                          <w:marBottom w:val="0"/>
                                          <w:divBdr>
                                            <w:top w:val="none" w:sz="0" w:space="0" w:color="auto"/>
                                            <w:left w:val="none" w:sz="0" w:space="0" w:color="auto"/>
                                            <w:bottom w:val="none" w:sz="0" w:space="0" w:color="auto"/>
                                            <w:right w:val="none" w:sz="0" w:space="0" w:color="auto"/>
                                          </w:divBdr>
                                          <w:divsChild>
                                            <w:div w:id="86213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201070">
                                  <w:marLeft w:val="0"/>
                                  <w:marRight w:val="0"/>
                                  <w:marTop w:val="0"/>
                                  <w:marBottom w:val="0"/>
                                  <w:divBdr>
                                    <w:top w:val="none" w:sz="0" w:space="0" w:color="auto"/>
                                    <w:left w:val="none" w:sz="0" w:space="0" w:color="auto"/>
                                    <w:bottom w:val="none" w:sz="0" w:space="0" w:color="auto"/>
                                    <w:right w:val="none" w:sz="0" w:space="0" w:color="auto"/>
                                  </w:divBdr>
                                </w:div>
                                <w:div w:id="1934703641">
                                  <w:marLeft w:val="0"/>
                                  <w:marRight w:val="0"/>
                                  <w:marTop w:val="0"/>
                                  <w:marBottom w:val="0"/>
                                  <w:divBdr>
                                    <w:top w:val="none" w:sz="0" w:space="0" w:color="auto"/>
                                    <w:left w:val="none" w:sz="0" w:space="0" w:color="auto"/>
                                    <w:bottom w:val="none" w:sz="0" w:space="0" w:color="auto"/>
                                    <w:right w:val="none" w:sz="0" w:space="0" w:color="auto"/>
                                  </w:divBdr>
                                </w:div>
                              </w:divsChild>
                            </w:div>
                            <w:div w:id="516770208">
                              <w:marLeft w:val="0"/>
                              <w:marRight w:val="0"/>
                              <w:marTop w:val="0"/>
                              <w:marBottom w:val="0"/>
                              <w:divBdr>
                                <w:top w:val="none" w:sz="0" w:space="0" w:color="auto"/>
                                <w:left w:val="none" w:sz="0" w:space="0" w:color="auto"/>
                                <w:bottom w:val="none" w:sz="0" w:space="0" w:color="auto"/>
                                <w:right w:val="none" w:sz="0" w:space="0" w:color="auto"/>
                              </w:divBdr>
                              <w:divsChild>
                                <w:div w:id="51467481">
                                  <w:marLeft w:val="0"/>
                                  <w:marRight w:val="0"/>
                                  <w:marTop w:val="0"/>
                                  <w:marBottom w:val="0"/>
                                  <w:divBdr>
                                    <w:top w:val="none" w:sz="0" w:space="0" w:color="auto"/>
                                    <w:left w:val="none" w:sz="0" w:space="0" w:color="auto"/>
                                    <w:bottom w:val="none" w:sz="0" w:space="0" w:color="auto"/>
                                    <w:right w:val="none" w:sz="0" w:space="0" w:color="auto"/>
                                  </w:divBdr>
                                </w:div>
                                <w:div w:id="272595676">
                                  <w:marLeft w:val="240"/>
                                  <w:marRight w:val="0"/>
                                  <w:marTop w:val="0"/>
                                  <w:marBottom w:val="0"/>
                                  <w:divBdr>
                                    <w:top w:val="none" w:sz="0" w:space="0" w:color="auto"/>
                                    <w:left w:val="none" w:sz="0" w:space="0" w:color="auto"/>
                                    <w:bottom w:val="none" w:sz="0" w:space="0" w:color="auto"/>
                                    <w:right w:val="none" w:sz="0" w:space="0" w:color="auto"/>
                                  </w:divBdr>
                                  <w:divsChild>
                                    <w:div w:id="1987930960">
                                      <w:marLeft w:val="0"/>
                                      <w:marRight w:val="0"/>
                                      <w:marTop w:val="0"/>
                                      <w:marBottom w:val="0"/>
                                      <w:divBdr>
                                        <w:top w:val="none" w:sz="0" w:space="0" w:color="auto"/>
                                        <w:left w:val="none" w:sz="0" w:space="0" w:color="auto"/>
                                        <w:bottom w:val="none" w:sz="0" w:space="0" w:color="auto"/>
                                        <w:right w:val="none" w:sz="0" w:space="0" w:color="auto"/>
                                      </w:divBdr>
                                      <w:divsChild>
                                        <w:div w:id="243343952">
                                          <w:marLeft w:val="0"/>
                                          <w:marRight w:val="0"/>
                                          <w:marTop w:val="0"/>
                                          <w:marBottom w:val="0"/>
                                          <w:divBdr>
                                            <w:top w:val="none" w:sz="0" w:space="0" w:color="auto"/>
                                            <w:left w:val="none" w:sz="0" w:space="0" w:color="auto"/>
                                            <w:bottom w:val="none" w:sz="0" w:space="0" w:color="auto"/>
                                            <w:right w:val="none" w:sz="0" w:space="0" w:color="auto"/>
                                          </w:divBdr>
                                        </w:div>
                                        <w:div w:id="533232259">
                                          <w:marLeft w:val="0"/>
                                          <w:marRight w:val="0"/>
                                          <w:marTop w:val="0"/>
                                          <w:marBottom w:val="0"/>
                                          <w:divBdr>
                                            <w:top w:val="none" w:sz="0" w:space="0" w:color="auto"/>
                                            <w:left w:val="none" w:sz="0" w:space="0" w:color="auto"/>
                                            <w:bottom w:val="none" w:sz="0" w:space="0" w:color="auto"/>
                                            <w:right w:val="none" w:sz="0" w:space="0" w:color="auto"/>
                                          </w:divBdr>
                                        </w:div>
                                        <w:div w:id="2074307468">
                                          <w:marLeft w:val="240"/>
                                          <w:marRight w:val="0"/>
                                          <w:marTop w:val="0"/>
                                          <w:marBottom w:val="0"/>
                                          <w:divBdr>
                                            <w:top w:val="none" w:sz="0" w:space="0" w:color="auto"/>
                                            <w:left w:val="none" w:sz="0" w:space="0" w:color="auto"/>
                                            <w:bottom w:val="none" w:sz="0" w:space="0" w:color="auto"/>
                                            <w:right w:val="none" w:sz="0" w:space="0" w:color="auto"/>
                                          </w:divBdr>
                                          <w:divsChild>
                                            <w:div w:id="81634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00369">
                                  <w:marLeft w:val="0"/>
                                  <w:marRight w:val="0"/>
                                  <w:marTop w:val="0"/>
                                  <w:marBottom w:val="0"/>
                                  <w:divBdr>
                                    <w:top w:val="none" w:sz="0" w:space="0" w:color="auto"/>
                                    <w:left w:val="none" w:sz="0" w:space="0" w:color="auto"/>
                                    <w:bottom w:val="none" w:sz="0" w:space="0" w:color="auto"/>
                                    <w:right w:val="none" w:sz="0" w:space="0" w:color="auto"/>
                                  </w:divBdr>
                                </w:div>
                              </w:divsChild>
                            </w:div>
                            <w:div w:id="617562553">
                              <w:marLeft w:val="0"/>
                              <w:marRight w:val="0"/>
                              <w:marTop w:val="0"/>
                              <w:marBottom w:val="0"/>
                              <w:divBdr>
                                <w:top w:val="none" w:sz="0" w:space="0" w:color="auto"/>
                                <w:left w:val="none" w:sz="0" w:space="0" w:color="auto"/>
                                <w:bottom w:val="none" w:sz="0" w:space="0" w:color="auto"/>
                                <w:right w:val="none" w:sz="0" w:space="0" w:color="auto"/>
                              </w:divBdr>
                              <w:divsChild>
                                <w:div w:id="1421215809">
                                  <w:marLeft w:val="0"/>
                                  <w:marRight w:val="0"/>
                                  <w:marTop w:val="0"/>
                                  <w:marBottom w:val="0"/>
                                  <w:divBdr>
                                    <w:top w:val="none" w:sz="0" w:space="0" w:color="auto"/>
                                    <w:left w:val="none" w:sz="0" w:space="0" w:color="auto"/>
                                    <w:bottom w:val="none" w:sz="0" w:space="0" w:color="auto"/>
                                    <w:right w:val="none" w:sz="0" w:space="0" w:color="auto"/>
                                  </w:divBdr>
                                </w:div>
                                <w:div w:id="1653868036">
                                  <w:marLeft w:val="240"/>
                                  <w:marRight w:val="0"/>
                                  <w:marTop w:val="0"/>
                                  <w:marBottom w:val="0"/>
                                  <w:divBdr>
                                    <w:top w:val="none" w:sz="0" w:space="0" w:color="auto"/>
                                    <w:left w:val="none" w:sz="0" w:space="0" w:color="auto"/>
                                    <w:bottom w:val="none" w:sz="0" w:space="0" w:color="auto"/>
                                    <w:right w:val="none" w:sz="0" w:space="0" w:color="auto"/>
                                  </w:divBdr>
                                  <w:divsChild>
                                    <w:div w:id="1377775989">
                                      <w:marLeft w:val="0"/>
                                      <w:marRight w:val="0"/>
                                      <w:marTop w:val="0"/>
                                      <w:marBottom w:val="0"/>
                                      <w:divBdr>
                                        <w:top w:val="none" w:sz="0" w:space="0" w:color="auto"/>
                                        <w:left w:val="none" w:sz="0" w:space="0" w:color="auto"/>
                                        <w:bottom w:val="none" w:sz="0" w:space="0" w:color="auto"/>
                                        <w:right w:val="none" w:sz="0" w:space="0" w:color="auto"/>
                                      </w:divBdr>
                                      <w:divsChild>
                                        <w:div w:id="662011509">
                                          <w:marLeft w:val="0"/>
                                          <w:marRight w:val="0"/>
                                          <w:marTop w:val="0"/>
                                          <w:marBottom w:val="0"/>
                                          <w:divBdr>
                                            <w:top w:val="none" w:sz="0" w:space="0" w:color="auto"/>
                                            <w:left w:val="none" w:sz="0" w:space="0" w:color="auto"/>
                                            <w:bottom w:val="none" w:sz="0" w:space="0" w:color="auto"/>
                                            <w:right w:val="none" w:sz="0" w:space="0" w:color="auto"/>
                                          </w:divBdr>
                                        </w:div>
                                        <w:div w:id="1562250199">
                                          <w:marLeft w:val="0"/>
                                          <w:marRight w:val="0"/>
                                          <w:marTop w:val="0"/>
                                          <w:marBottom w:val="0"/>
                                          <w:divBdr>
                                            <w:top w:val="none" w:sz="0" w:space="0" w:color="auto"/>
                                            <w:left w:val="none" w:sz="0" w:space="0" w:color="auto"/>
                                            <w:bottom w:val="none" w:sz="0" w:space="0" w:color="auto"/>
                                            <w:right w:val="none" w:sz="0" w:space="0" w:color="auto"/>
                                          </w:divBdr>
                                        </w:div>
                                        <w:div w:id="2105035467">
                                          <w:marLeft w:val="240"/>
                                          <w:marRight w:val="0"/>
                                          <w:marTop w:val="0"/>
                                          <w:marBottom w:val="0"/>
                                          <w:divBdr>
                                            <w:top w:val="none" w:sz="0" w:space="0" w:color="auto"/>
                                            <w:left w:val="none" w:sz="0" w:space="0" w:color="auto"/>
                                            <w:bottom w:val="none" w:sz="0" w:space="0" w:color="auto"/>
                                            <w:right w:val="none" w:sz="0" w:space="0" w:color="auto"/>
                                          </w:divBdr>
                                          <w:divsChild>
                                            <w:div w:id="18378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702393">
                                  <w:marLeft w:val="0"/>
                                  <w:marRight w:val="0"/>
                                  <w:marTop w:val="0"/>
                                  <w:marBottom w:val="0"/>
                                  <w:divBdr>
                                    <w:top w:val="none" w:sz="0" w:space="0" w:color="auto"/>
                                    <w:left w:val="none" w:sz="0" w:space="0" w:color="auto"/>
                                    <w:bottom w:val="none" w:sz="0" w:space="0" w:color="auto"/>
                                    <w:right w:val="none" w:sz="0" w:space="0" w:color="auto"/>
                                  </w:divBdr>
                                </w:div>
                              </w:divsChild>
                            </w:div>
                            <w:div w:id="636029722">
                              <w:marLeft w:val="0"/>
                              <w:marRight w:val="0"/>
                              <w:marTop w:val="0"/>
                              <w:marBottom w:val="0"/>
                              <w:divBdr>
                                <w:top w:val="none" w:sz="0" w:space="0" w:color="auto"/>
                                <w:left w:val="none" w:sz="0" w:space="0" w:color="auto"/>
                                <w:bottom w:val="none" w:sz="0" w:space="0" w:color="auto"/>
                                <w:right w:val="none" w:sz="0" w:space="0" w:color="auto"/>
                              </w:divBdr>
                              <w:divsChild>
                                <w:div w:id="854882039">
                                  <w:marLeft w:val="0"/>
                                  <w:marRight w:val="0"/>
                                  <w:marTop w:val="0"/>
                                  <w:marBottom w:val="0"/>
                                  <w:divBdr>
                                    <w:top w:val="none" w:sz="0" w:space="0" w:color="auto"/>
                                    <w:left w:val="none" w:sz="0" w:space="0" w:color="auto"/>
                                    <w:bottom w:val="none" w:sz="0" w:space="0" w:color="auto"/>
                                    <w:right w:val="none" w:sz="0" w:space="0" w:color="auto"/>
                                  </w:divBdr>
                                </w:div>
                                <w:div w:id="871847193">
                                  <w:marLeft w:val="240"/>
                                  <w:marRight w:val="0"/>
                                  <w:marTop w:val="0"/>
                                  <w:marBottom w:val="0"/>
                                  <w:divBdr>
                                    <w:top w:val="none" w:sz="0" w:space="0" w:color="auto"/>
                                    <w:left w:val="none" w:sz="0" w:space="0" w:color="auto"/>
                                    <w:bottom w:val="none" w:sz="0" w:space="0" w:color="auto"/>
                                    <w:right w:val="none" w:sz="0" w:space="0" w:color="auto"/>
                                  </w:divBdr>
                                  <w:divsChild>
                                    <w:div w:id="1056586447">
                                      <w:marLeft w:val="0"/>
                                      <w:marRight w:val="0"/>
                                      <w:marTop w:val="0"/>
                                      <w:marBottom w:val="0"/>
                                      <w:divBdr>
                                        <w:top w:val="none" w:sz="0" w:space="0" w:color="auto"/>
                                        <w:left w:val="none" w:sz="0" w:space="0" w:color="auto"/>
                                        <w:bottom w:val="none" w:sz="0" w:space="0" w:color="auto"/>
                                        <w:right w:val="none" w:sz="0" w:space="0" w:color="auto"/>
                                      </w:divBdr>
                                      <w:divsChild>
                                        <w:div w:id="117261216">
                                          <w:marLeft w:val="240"/>
                                          <w:marRight w:val="0"/>
                                          <w:marTop w:val="0"/>
                                          <w:marBottom w:val="0"/>
                                          <w:divBdr>
                                            <w:top w:val="none" w:sz="0" w:space="0" w:color="auto"/>
                                            <w:left w:val="none" w:sz="0" w:space="0" w:color="auto"/>
                                            <w:bottom w:val="none" w:sz="0" w:space="0" w:color="auto"/>
                                            <w:right w:val="none" w:sz="0" w:space="0" w:color="auto"/>
                                          </w:divBdr>
                                          <w:divsChild>
                                            <w:div w:id="749615371">
                                              <w:marLeft w:val="0"/>
                                              <w:marRight w:val="0"/>
                                              <w:marTop w:val="0"/>
                                              <w:marBottom w:val="0"/>
                                              <w:divBdr>
                                                <w:top w:val="none" w:sz="0" w:space="0" w:color="auto"/>
                                                <w:left w:val="none" w:sz="0" w:space="0" w:color="auto"/>
                                                <w:bottom w:val="none" w:sz="0" w:space="0" w:color="auto"/>
                                                <w:right w:val="none" w:sz="0" w:space="0" w:color="auto"/>
                                              </w:divBdr>
                                            </w:div>
                                          </w:divsChild>
                                        </w:div>
                                        <w:div w:id="143010747">
                                          <w:marLeft w:val="0"/>
                                          <w:marRight w:val="0"/>
                                          <w:marTop w:val="0"/>
                                          <w:marBottom w:val="0"/>
                                          <w:divBdr>
                                            <w:top w:val="none" w:sz="0" w:space="0" w:color="auto"/>
                                            <w:left w:val="none" w:sz="0" w:space="0" w:color="auto"/>
                                            <w:bottom w:val="none" w:sz="0" w:space="0" w:color="auto"/>
                                            <w:right w:val="none" w:sz="0" w:space="0" w:color="auto"/>
                                          </w:divBdr>
                                        </w:div>
                                        <w:div w:id="155512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0765">
                                  <w:marLeft w:val="0"/>
                                  <w:marRight w:val="0"/>
                                  <w:marTop w:val="0"/>
                                  <w:marBottom w:val="0"/>
                                  <w:divBdr>
                                    <w:top w:val="none" w:sz="0" w:space="0" w:color="auto"/>
                                    <w:left w:val="none" w:sz="0" w:space="0" w:color="auto"/>
                                    <w:bottom w:val="none" w:sz="0" w:space="0" w:color="auto"/>
                                    <w:right w:val="none" w:sz="0" w:space="0" w:color="auto"/>
                                  </w:divBdr>
                                </w:div>
                              </w:divsChild>
                            </w:div>
                            <w:div w:id="692417745">
                              <w:marLeft w:val="0"/>
                              <w:marRight w:val="0"/>
                              <w:marTop w:val="0"/>
                              <w:marBottom w:val="0"/>
                              <w:divBdr>
                                <w:top w:val="none" w:sz="0" w:space="0" w:color="auto"/>
                                <w:left w:val="none" w:sz="0" w:space="0" w:color="auto"/>
                                <w:bottom w:val="none" w:sz="0" w:space="0" w:color="auto"/>
                                <w:right w:val="none" w:sz="0" w:space="0" w:color="auto"/>
                              </w:divBdr>
                              <w:divsChild>
                                <w:div w:id="62528685">
                                  <w:marLeft w:val="0"/>
                                  <w:marRight w:val="0"/>
                                  <w:marTop w:val="0"/>
                                  <w:marBottom w:val="0"/>
                                  <w:divBdr>
                                    <w:top w:val="none" w:sz="0" w:space="0" w:color="auto"/>
                                    <w:left w:val="none" w:sz="0" w:space="0" w:color="auto"/>
                                    <w:bottom w:val="none" w:sz="0" w:space="0" w:color="auto"/>
                                    <w:right w:val="none" w:sz="0" w:space="0" w:color="auto"/>
                                  </w:divBdr>
                                </w:div>
                                <w:div w:id="1635452405">
                                  <w:marLeft w:val="240"/>
                                  <w:marRight w:val="0"/>
                                  <w:marTop w:val="0"/>
                                  <w:marBottom w:val="0"/>
                                  <w:divBdr>
                                    <w:top w:val="none" w:sz="0" w:space="0" w:color="auto"/>
                                    <w:left w:val="none" w:sz="0" w:space="0" w:color="auto"/>
                                    <w:bottom w:val="none" w:sz="0" w:space="0" w:color="auto"/>
                                    <w:right w:val="none" w:sz="0" w:space="0" w:color="auto"/>
                                  </w:divBdr>
                                  <w:divsChild>
                                    <w:div w:id="1021586674">
                                      <w:marLeft w:val="0"/>
                                      <w:marRight w:val="0"/>
                                      <w:marTop w:val="0"/>
                                      <w:marBottom w:val="0"/>
                                      <w:divBdr>
                                        <w:top w:val="none" w:sz="0" w:space="0" w:color="auto"/>
                                        <w:left w:val="none" w:sz="0" w:space="0" w:color="auto"/>
                                        <w:bottom w:val="none" w:sz="0" w:space="0" w:color="auto"/>
                                        <w:right w:val="none" w:sz="0" w:space="0" w:color="auto"/>
                                      </w:divBdr>
                                      <w:divsChild>
                                        <w:div w:id="63963792">
                                          <w:marLeft w:val="0"/>
                                          <w:marRight w:val="0"/>
                                          <w:marTop w:val="0"/>
                                          <w:marBottom w:val="0"/>
                                          <w:divBdr>
                                            <w:top w:val="none" w:sz="0" w:space="0" w:color="auto"/>
                                            <w:left w:val="none" w:sz="0" w:space="0" w:color="auto"/>
                                            <w:bottom w:val="none" w:sz="0" w:space="0" w:color="auto"/>
                                            <w:right w:val="none" w:sz="0" w:space="0" w:color="auto"/>
                                          </w:divBdr>
                                        </w:div>
                                        <w:div w:id="1412656785">
                                          <w:marLeft w:val="240"/>
                                          <w:marRight w:val="0"/>
                                          <w:marTop w:val="0"/>
                                          <w:marBottom w:val="0"/>
                                          <w:divBdr>
                                            <w:top w:val="none" w:sz="0" w:space="0" w:color="auto"/>
                                            <w:left w:val="none" w:sz="0" w:space="0" w:color="auto"/>
                                            <w:bottom w:val="none" w:sz="0" w:space="0" w:color="auto"/>
                                            <w:right w:val="none" w:sz="0" w:space="0" w:color="auto"/>
                                          </w:divBdr>
                                          <w:divsChild>
                                            <w:div w:id="1562866081">
                                              <w:marLeft w:val="0"/>
                                              <w:marRight w:val="0"/>
                                              <w:marTop w:val="0"/>
                                              <w:marBottom w:val="0"/>
                                              <w:divBdr>
                                                <w:top w:val="none" w:sz="0" w:space="0" w:color="auto"/>
                                                <w:left w:val="none" w:sz="0" w:space="0" w:color="auto"/>
                                                <w:bottom w:val="none" w:sz="0" w:space="0" w:color="auto"/>
                                                <w:right w:val="none" w:sz="0" w:space="0" w:color="auto"/>
                                              </w:divBdr>
                                            </w:div>
                                          </w:divsChild>
                                        </w:div>
                                        <w:div w:id="148480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878458">
                                  <w:marLeft w:val="0"/>
                                  <w:marRight w:val="0"/>
                                  <w:marTop w:val="0"/>
                                  <w:marBottom w:val="0"/>
                                  <w:divBdr>
                                    <w:top w:val="none" w:sz="0" w:space="0" w:color="auto"/>
                                    <w:left w:val="none" w:sz="0" w:space="0" w:color="auto"/>
                                    <w:bottom w:val="none" w:sz="0" w:space="0" w:color="auto"/>
                                    <w:right w:val="none" w:sz="0" w:space="0" w:color="auto"/>
                                  </w:divBdr>
                                </w:div>
                              </w:divsChild>
                            </w:div>
                            <w:div w:id="945040683">
                              <w:marLeft w:val="0"/>
                              <w:marRight w:val="0"/>
                              <w:marTop w:val="0"/>
                              <w:marBottom w:val="0"/>
                              <w:divBdr>
                                <w:top w:val="none" w:sz="0" w:space="0" w:color="auto"/>
                                <w:left w:val="none" w:sz="0" w:space="0" w:color="auto"/>
                                <w:bottom w:val="none" w:sz="0" w:space="0" w:color="auto"/>
                                <w:right w:val="none" w:sz="0" w:space="0" w:color="auto"/>
                              </w:divBdr>
                              <w:divsChild>
                                <w:div w:id="239755085">
                                  <w:marLeft w:val="240"/>
                                  <w:marRight w:val="0"/>
                                  <w:marTop w:val="0"/>
                                  <w:marBottom w:val="0"/>
                                  <w:divBdr>
                                    <w:top w:val="none" w:sz="0" w:space="0" w:color="auto"/>
                                    <w:left w:val="none" w:sz="0" w:space="0" w:color="auto"/>
                                    <w:bottom w:val="none" w:sz="0" w:space="0" w:color="auto"/>
                                    <w:right w:val="none" w:sz="0" w:space="0" w:color="auto"/>
                                  </w:divBdr>
                                  <w:divsChild>
                                    <w:div w:id="1258831823">
                                      <w:marLeft w:val="0"/>
                                      <w:marRight w:val="0"/>
                                      <w:marTop w:val="0"/>
                                      <w:marBottom w:val="0"/>
                                      <w:divBdr>
                                        <w:top w:val="none" w:sz="0" w:space="0" w:color="auto"/>
                                        <w:left w:val="none" w:sz="0" w:space="0" w:color="auto"/>
                                        <w:bottom w:val="none" w:sz="0" w:space="0" w:color="auto"/>
                                        <w:right w:val="none" w:sz="0" w:space="0" w:color="auto"/>
                                      </w:divBdr>
                                      <w:divsChild>
                                        <w:div w:id="1167208797">
                                          <w:marLeft w:val="240"/>
                                          <w:marRight w:val="0"/>
                                          <w:marTop w:val="0"/>
                                          <w:marBottom w:val="0"/>
                                          <w:divBdr>
                                            <w:top w:val="none" w:sz="0" w:space="0" w:color="auto"/>
                                            <w:left w:val="none" w:sz="0" w:space="0" w:color="auto"/>
                                            <w:bottom w:val="none" w:sz="0" w:space="0" w:color="auto"/>
                                            <w:right w:val="none" w:sz="0" w:space="0" w:color="auto"/>
                                          </w:divBdr>
                                          <w:divsChild>
                                            <w:div w:id="165481324">
                                              <w:marLeft w:val="0"/>
                                              <w:marRight w:val="0"/>
                                              <w:marTop w:val="0"/>
                                              <w:marBottom w:val="0"/>
                                              <w:divBdr>
                                                <w:top w:val="none" w:sz="0" w:space="0" w:color="auto"/>
                                                <w:left w:val="none" w:sz="0" w:space="0" w:color="auto"/>
                                                <w:bottom w:val="none" w:sz="0" w:space="0" w:color="auto"/>
                                                <w:right w:val="none" w:sz="0" w:space="0" w:color="auto"/>
                                              </w:divBdr>
                                            </w:div>
                                          </w:divsChild>
                                        </w:div>
                                        <w:div w:id="1198006174">
                                          <w:marLeft w:val="0"/>
                                          <w:marRight w:val="0"/>
                                          <w:marTop w:val="0"/>
                                          <w:marBottom w:val="0"/>
                                          <w:divBdr>
                                            <w:top w:val="none" w:sz="0" w:space="0" w:color="auto"/>
                                            <w:left w:val="none" w:sz="0" w:space="0" w:color="auto"/>
                                            <w:bottom w:val="none" w:sz="0" w:space="0" w:color="auto"/>
                                            <w:right w:val="none" w:sz="0" w:space="0" w:color="auto"/>
                                          </w:divBdr>
                                        </w:div>
                                        <w:div w:id="16521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57654">
                                  <w:marLeft w:val="0"/>
                                  <w:marRight w:val="0"/>
                                  <w:marTop w:val="0"/>
                                  <w:marBottom w:val="0"/>
                                  <w:divBdr>
                                    <w:top w:val="none" w:sz="0" w:space="0" w:color="auto"/>
                                    <w:left w:val="none" w:sz="0" w:space="0" w:color="auto"/>
                                    <w:bottom w:val="none" w:sz="0" w:space="0" w:color="auto"/>
                                    <w:right w:val="none" w:sz="0" w:space="0" w:color="auto"/>
                                  </w:divBdr>
                                </w:div>
                                <w:div w:id="1757510656">
                                  <w:marLeft w:val="0"/>
                                  <w:marRight w:val="0"/>
                                  <w:marTop w:val="0"/>
                                  <w:marBottom w:val="0"/>
                                  <w:divBdr>
                                    <w:top w:val="none" w:sz="0" w:space="0" w:color="auto"/>
                                    <w:left w:val="none" w:sz="0" w:space="0" w:color="auto"/>
                                    <w:bottom w:val="none" w:sz="0" w:space="0" w:color="auto"/>
                                    <w:right w:val="none" w:sz="0" w:space="0" w:color="auto"/>
                                  </w:divBdr>
                                </w:div>
                              </w:divsChild>
                            </w:div>
                            <w:div w:id="1048802435">
                              <w:marLeft w:val="0"/>
                              <w:marRight w:val="0"/>
                              <w:marTop w:val="0"/>
                              <w:marBottom w:val="0"/>
                              <w:divBdr>
                                <w:top w:val="none" w:sz="0" w:space="0" w:color="auto"/>
                                <w:left w:val="none" w:sz="0" w:space="0" w:color="auto"/>
                                <w:bottom w:val="none" w:sz="0" w:space="0" w:color="auto"/>
                                <w:right w:val="none" w:sz="0" w:space="0" w:color="auto"/>
                              </w:divBdr>
                              <w:divsChild>
                                <w:div w:id="591209473">
                                  <w:marLeft w:val="0"/>
                                  <w:marRight w:val="0"/>
                                  <w:marTop w:val="0"/>
                                  <w:marBottom w:val="0"/>
                                  <w:divBdr>
                                    <w:top w:val="none" w:sz="0" w:space="0" w:color="auto"/>
                                    <w:left w:val="none" w:sz="0" w:space="0" w:color="auto"/>
                                    <w:bottom w:val="none" w:sz="0" w:space="0" w:color="auto"/>
                                    <w:right w:val="none" w:sz="0" w:space="0" w:color="auto"/>
                                  </w:divBdr>
                                </w:div>
                                <w:div w:id="595598758">
                                  <w:marLeft w:val="0"/>
                                  <w:marRight w:val="0"/>
                                  <w:marTop w:val="0"/>
                                  <w:marBottom w:val="0"/>
                                  <w:divBdr>
                                    <w:top w:val="none" w:sz="0" w:space="0" w:color="auto"/>
                                    <w:left w:val="none" w:sz="0" w:space="0" w:color="auto"/>
                                    <w:bottom w:val="none" w:sz="0" w:space="0" w:color="auto"/>
                                    <w:right w:val="none" w:sz="0" w:space="0" w:color="auto"/>
                                  </w:divBdr>
                                </w:div>
                                <w:div w:id="1301299646">
                                  <w:marLeft w:val="240"/>
                                  <w:marRight w:val="0"/>
                                  <w:marTop w:val="0"/>
                                  <w:marBottom w:val="0"/>
                                  <w:divBdr>
                                    <w:top w:val="none" w:sz="0" w:space="0" w:color="auto"/>
                                    <w:left w:val="none" w:sz="0" w:space="0" w:color="auto"/>
                                    <w:bottom w:val="none" w:sz="0" w:space="0" w:color="auto"/>
                                    <w:right w:val="none" w:sz="0" w:space="0" w:color="auto"/>
                                  </w:divBdr>
                                  <w:divsChild>
                                    <w:div w:id="891963439">
                                      <w:marLeft w:val="0"/>
                                      <w:marRight w:val="0"/>
                                      <w:marTop w:val="0"/>
                                      <w:marBottom w:val="0"/>
                                      <w:divBdr>
                                        <w:top w:val="none" w:sz="0" w:space="0" w:color="auto"/>
                                        <w:left w:val="none" w:sz="0" w:space="0" w:color="auto"/>
                                        <w:bottom w:val="none" w:sz="0" w:space="0" w:color="auto"/>
                                        <w:right w:val="none" w:sz="0" w:space="0" w:color="auto"/>
                                      </w:divBdr>
                                      <w:divsChild>
                                        <w:div w:id="426583417">
                                          <w:marLeft w:val="0"/>
                                          <w:marRight w:val="0"/>
                                          <w:marTop w:val="0"/>
                                          <w:marBottom w:val="0"/>
                                          <w:divBdr>
                                            <w:top w:val="none" w:sz="0" w:space="0" w:color="auto"/>
                                            <w:left w:val="none" w:sz="0" w:space="0" w:color="auto"/>
                                            <w:bottom w:val="none" w:sz="0" w:space="0" w:color="auto"/>
                                            <w:right w:val="none" w:sz="0" w:space="0" w:color="auto"/>
                                          </w:divBdr>
                                        </w:div>
                                        <w:div w:id="1086338646">
                                          <w:marLeft w:val="240"/>
                                          <w:marRight w:val="0"/>
                                          <w:marTop w:val="0"/>
                                          <w:marBottom w:val="0"/>
                                          <w:divBdr>
                                            <w:top w:val="none" w:sz="0" w:space="0" w:color="auto"/>
                                            <w:left w:val="none" w:sz="0" w:space="0" w:color="auto"/>
                                            <w:bottom w:val="none" w:sz="0" w:space="0" w:color="auto"/>
                                            <w:right w:val="none" w:sz="0" w:space="0" w:color="auto"/>
                                          </w:divBdr>
                                          <w:divsChild>
                                            <w:div w:id="104623477">
                                              <w:marLeft w:val="0"/>
                                              <w:marRight w:val="0"/>
                                              <w:marTop w:val="0"/>
                                              <w:marBottom w:val="0"/>
                                              <w:divBdr>
                                                <w:top w:val="none" w:sz="0" w:space="0" w:color="auto"/>
                                                <w:left w:val="none" w:sz="0" w:space="0" w:color="auto"/>
                                                <w:bottom w:val="none" w:sz="0" w:space="0" w:color="auto"/>
                                                <w:right w:val="none" w:sz="0" w:space="0" w:color="auto"/>
                                              </w:divBdr>
                                            </w:div>
                                          </w:divsChild>
                                        </w:div>
                                        <w:div w:id="175624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834655">
                              <w:marLeft w:val="0"/>
                              <w:marRight w:val="0"/>
                              <w:marTop w:val="0"/>
                              <w:marBottom w:val="0"/>
                              <w:divBdr>
                                <w:top w:val="none" w:sz="0" w:space="0" w:color="auto"/>
                                <w:left w:val="none" w:sz="0" w:space="0" w:color="auto"/>
                                <w:bottom w:val="none" w:sz="0" w:space="0" w:color="auto"/>
                                <w:right w:val="none" w:sz="0" w:space="0" w:color="auto"/>
                              </w:divBdr>
                              <w:divsChild>
                                <w:div w:id="411900425">
                                  <w:marLeft w:val="0"/>
                                  <w:marRight w:val="0"/>
                                  <w:marTop w:val="0"/>
                                  <w:marBottom w:val="0"/>
                                  <w:divBdr>
                                    <w:top w:val="none" w:sz="0" w:space="0" w:color="auto"/>
                                    <w:left w:val="none" w:sz="0" w:space="0" w:color="auto"/>
                                    <w:bottom w:val="none" w:sz="0" w:space="0" w:color="auto"/>
                                    <w:right w:val="none" w:sz="0" w:space="0" w:color="auto"/>
                                  </w:divBdr>
                                </w:div>
                                <w:div w:id="1040978779">
                                  <w:marLeft w:val="240"/>
                                  <w:marRight w:val="0"/>
                                  <w:marTop w:val="0"/>
                                  <w:marBottom w:val="0"/>
                                  <w:divBdr>
                                    <w:top w:val="none" w:sz="0" w:space="0" w:color="auto"/>
                                    <w:left w:val="none" w:sz="0" w:space="0" w:color="auto"/>
                                    <w:bottom w:val="none" w:sz="0" w:space="0" w:color="auto"/>
                                    <w:right w:val="none" w:sz="0" w:space="0" w:color="auto"/>
                                  </w:divBdr>
                                  <w:divsChild>
                                    <w:div w:id="156187120">
                                      <w:marLeft w:val="0"/>
                                      <w:marRight w:val="0"/>
                                      <w:marTop w:val="0"/>
                                      <w:marBottom w:val="0"/>
                                      <w:divBdr>
                                        <w:top w:val="none" w:sz="0" w:space="0" w:color="auto"/>
                                        <w:left w:val="none" w:sz="0" w:space="0" w:color="auto"/>
                                        <w:bottom w:val="none" w:sz="0" w:space="0" w:color="auto"/>
                                        <w:right w:val="none" w:sz="0" w:space="0" w:color="auto"/>
                                      </w:divBdr>
                                      <w:divsChild>
                                        <w:div w:id="356396793">
                                          <w:marLeft w:val="0"/>
                                          <w:marRight w:val="0"/>
                                          <w:marTop w:val="0"/>
                                          <w:marBottom w:val="0"/>
                                          <w:divBdr>
                                            <w:top w:val="none" w:sz="0" w:space="0" w:color="auto"/>
                                            <w:left w:val="none" w:sz="0" w:space="0" w:color="auto"/>
                                            <w:bottom w:val="none" w:sz="0" w:space="0" w:color="auto"/>
                                            <w:right w:val="none" w:sz="0" w:space="0" w:color="auto"/>
                                          </w:divBdr>
                                        </w:div>
                                        <w:div w:id="657345724">
                                          <w:marLeft w:val="0"/>
                                          <w:marRight w:val="0"/>
                                          <w:marTop w:val="0"/>
                                          <w:marBottom w:val="0"/>
                                          <w:divBdr>
                                            <w:top w:val="none" w:sz="0" w:space="0" w:color="auto"/>
                                            <w:left w:val="none" w:sz="0" w:space="0" w:color="auto"/>
                                            <w:bottom w:val="none" w:sz="0" w:space="0" w:color="auto"/>
                                            <w:right w:val="none" w:sz="0" w:space="0" w:color="auto"/>
                                          </w:divBdr>
                                        </w:div>
                                        <w:div w:id="1865167929">
                                          <w:marLeft w:val="240"/>
                                          <w:marRight w:val="0"/>
                                          <w:marTop w:val="0"/>
                                          <w:marBottom w:val="0"/>
                                          <w:divBdr>
                                            <w:top w:val="none" w:sz="0" w:space="0" w:color="auto"/>
                                            <w:left w:val="none" w:sz="0" w:space="0" w:color="auto"/>
                                            <w:bottom w:val="none" w:sz="0" w:space="0" w:color="auto"/>
                                            <w:right w:val="none" w:sz="0" w:space="0" w:color="auto"/>
                                          </w:divBdr>
                                          <w:divsChild>
                                            <w:div w:id="169241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0313">
                                  <w:marLeft w:val="0"/>
                                  <w:marRight w:val="0"/>
                                  <w:marTop w:val="0"/>
                                  <w:marBottom w:val="0"/>
                                  <w:divBdr>
                                    <w:top w:val="none" w:sz="0" w:space="0" w:color="auto"/>
                                    <w:left w:val="none" w:sz="0" w:space="0" w:color="auto"/>
                                    <w:bottom w:val="none" w:sz="0" w:space="0" w:color="auto"/>
                                    <w:right w:val="none" w:sz="0" w:space="0" w:color="auto"/>
                                  </w:divBdr>
                                </w:div>
                              </w:divsChild>
                            </w:div>
                            <w:div w:id="1362516935">
                              <w:marLeft w:val="0"/>
                              <w:marRight w:val="0"/>
                              <w:marTop w:val="0"/>
                              <w:marBottom w:val="0"/>
                              <w:divBdr>
                                <w:top w:val="none" w:sz="0" w:space="0" w:color="auto"/>
                                <w:left w:val="none" w:sz="0" w:space="0" w:color="auto"/>
                                <w:bottom w:val="none" w:sz="0" w:space="0" w:color="auto"/>
                                <w:right w:val="none" w:sz="0" w:space="0" w:color="auto"/>
                              </w:divBdr>
                              <w:divsChild>
                                <w:div w:id="401146765">
                                  <w:marLeft w:val="240"/>
                                  <w:marRight w:val="0"/>
                                  <w:marTop w:val="0"/>
                                  <w:marBottom w:val="0"/>
                                  <w:divBdr>
                                    <w:top w:val="none" w:sz="0" w:space="0" w:color="auto"/>
                                    <w:left w:val="none" w:sz="0" w:space="0" w:color="auto"/>
                                    <w:bottom w:val="none" w:sz="0" w:space="0" w:color="auto"/>
                                    <w:right w:val="none" w:sz="0" w:space="0" w:color="auto"/>
                                  </w:divBdr>
                                  <w:divsChild>
                                    <w:div w:id="683169251">
                                      <w:marLeft w:val="0"/>
                                      <w:marRight w:val="0"/>
                                      <w:marTop w:val="0"/>
                                      <w:marBottom w:val="0"/>
                                      <w:divBdr>
                                        <w:top w:val="none" w:sz="0" w:space="0" w:color="auto"/>
                                        <w:left w:val="none" w:sz="0" w:space="0" w:color="auto"/>
                                        <w:bottom w:val="none" w:sz="0" w:space="0" w:color="auto"/>
                                        <w:right w:val="none" w:sz="0" w:space="0" w:color="auto"/>
                                      </w:divBdr>
                                      <w:divsChild>
                                        <w:div w:id="1023943250">
                                          <w:marLeft w:val="0"/>
                                          <w:marRight w:val="0"/>
                                          <w:marTop w:val="0"/>
                                          <w:marBottom w:val="0"/>
                                          <w:divBdr>
                                            <w:top w:val="none" w:sz="0" w:space="0" w:color="auto"/>
                                            <w:left w:val="none" w:sz="0" w:space="0" w:color="auto"/>
                                            <w:bottom w:val="none" w:sz="0" w:space="0" w:color="auto"/>
                                            <w:right w:val="none" w:sz="0" w:space="0" w:color="auto"/>
                                          </w:divBdr>
                                        </w:div>
                                        <w:div w:id="1130783445">
                                          <w:marLeft w:val="0"/>
                                          <w:marRight w:val="0"/>
                                          <w:marTop w:val="0"/>
                                          <w:marBottom w:val="0"/>
                                          <w:divBdr>
                                            <w:top w:val="none" w:sz="0" w:space="0" w:color="auto"/>
                                            <w:left w:val="none" w:sz="0" w:space="0" w:color="auto"/>
                                            <w:bottom w:val="none" w:sz="0" w:space="0" w:color="auto"/>
                                            <w:right w:val="none" w:sz="0" w:space="0" w:color="auto"/>
                                          </w:divBdr>
                                        </w:div>
                                        <w:div w:id="1605922875">
                                          <w:marLeft w:val="240"/>
                                          <w:marRight w:val="0"/>
                                          <w:marTop w:val="0"/>
                                          <w:marBottom w:val="0"/>
                                          <w:divBdr>
                                            <w:top w:val="none" w:sz="0" w:space="0" w:color="auto"/>
                                            <w:left w:val="none" w:sz="0" w:space="0" w:color="auto"/>
                                            <w:bottom w:val="none" w:sz="0" w:space="0" w:color="auto"/>
                                            <w:right w:val="none" w:sz="0" w:space="0" w:color="auto"/>
                                          </w:divBdr>
                                          <w:divsChild>
                                            <w:div w:id="44855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451642">
                                  <w:marLeft w:val="0"/>
                                  <w:marRight w:val="0"/>
                                  <w:marTop w:val="0"/>
                                  <w:marBottom w:val="0"/>
                                  <w:divBdr>
                                    <w:top w:val="none" w:sz="0" w:space="0" w:color="auto"/>
                                    <w:left w:val="none" w:sz="0" w:space="0" w:color="auto"/>
                                    <w:bottom w:val="none" w:sz="0" w:space="0" w:color="auto"/>
                                    <w:right w:val="none" w:sz="0" w:space="0" w:color="auto"/>
                                  </w:divBdr>
                                </w:div>
                                <w:div w:id="1624340000">
                                  <w:marLeft w:val="0"/>
                                  <w:marRight w:val="0"/>
                                  <w:marTop w:val="0"/>
                                  <w:marBottom w:val="0"/>
                                  <w:divBdr>
                                    <w:top w:val="none" w:sz="0" w:space="0" w:color="auto"/>
                                    <w:left w:val="none" w:sz="0" w:space="0" w:color="auto"/>
                                    <w:bottom w:val="none" w:sz="0" w:space="0" w:color="auto"/>
                                    <w:right w:val="none" w:sz="0" w:space="0" w:color="auto"/>
                                  </w:divBdr>
                                </w:div>
                              </w:divsChild>
                            </w:div>
                            <w:div w:id="1721519338">
                              <w:marLeft w:val="0"/>
                              <w:marRight w:val="0"/>
                              <w:marTop w:val="0"/>
                              <w:marBottom w:val="0"/>
                              <w:divBdr>
                                <w:top w:val="none" w:sz="0" w:space="0" w:color="auto"/>
                                <w:left w:val="none" w:sz="0" w:space="0" w:color="auto"/>
                                <w:bottom w:val="none" w:sz="0" w:space="0" w:color="auto"/>
                                <w:right w:val="none" w:sz="0" w:space="0" w:color="auto"/>
                              </w:divBdr>
                              <w:divsChild>
                                <w:div w:id="475298607">
                                  <w:marLeft w:val="240"/>
                                  <w:marRight w:val="0"/>
                                  <w:marTop w:val="0"/>
                                  <w:marBottom w:val="0"/>
                                  <w:divBdr>
                                    <w:top w:val="none" w:sz="0" w:space="0" w:color="auto"/>
                                    <w:left w:val="none" w:sz="0" w:space="0" w:color="auto"/>
                                    <w:bottom w:val="none" w:sz="0" w:space="0" w:color="auto"/>
                                    <w:right w:val="none" w:sz="0" w:space="0" w:color="auto"/>
                                  </w:divBdr>
                                  <w:divsChild>
                                    <w:div w:id="1994261602">
                                      <w:marLeft w:val="0"/>
                                      <w:marRight w:val="0"/>
                                      <w:marTop w:val="0"/>
                                      <w:marBottom w:val="0"/>
                                      <w:divBdr>
                                        <w:top w:val="none" w:sz="0" w:space="0" w:color="auto"/>
                                        <w:left w:val="none" w:sz="0" w:space="0" w:color="auto"/>
                                        <w:bottom w:val="none" w:sz="0" w:space="0" w:color="auto"/>
                                        <w:right w:val="none" w:sz="0" w:space="0" w:color="auto"/>
                                      </w:divBdr>
                                      <w:divsChild>
                                        <w:div w:id="83262856">
                                          <w:marLeft w:val="0"/>
                                          <w:marRight w:val="0"/>
                                          <w:marTop w:val="0"/>
                                          <w:marBottom w:val="0"/>
                                          <w:divBdr>
                                            <w:top w:val="none" w:sz="0" w:space="0" w:color="auto"/>
                                            <w:left w:val="none" w:sz="0" w:space="0" w:color="auto"/>
                                            <w:bottom w:val="none" w:sz="0" w:space="0" w:color="auto"/>
                                            <w:right w:val="none" w:sz="0" w:space="0" w:color="auto"/>
                                          </w:divBdr>
                                        </w:div>
                                        <w:div w:id="404108164">
                                          <w:marLeft w:val="0"/>
                                          <w:marRight w:val="0"/>
                                          <w:marTop w:val="0"/>
                                          <w:marBottom w:val="0"/>
                                          <w:divBdr>
                                            <w:top w:val="none" w:sz="0" w:space="0" w:color="auto"/>
                                            <w:left w:val="none" w:sz="0" w:space="0" w:color="auto"/>
                                            <w:bottom w:val="none" w:sz="0" w:space="0" w:color="auto"/>
                                            <w:right w:val="none" w:sz="0" w:space="0" w:color="auto"/>
                                          </w:divBdr>
                                        </w:div>
                                        <w:div w:id="832065372">
                                          <w:marLeft w:val="240"/>
                                          <w:marRight w:val="0"/>
                                          <w:marTop w:val="0"/>
                                          <w:marBottom w:val="0"/>
                                          <w:divBdr>
                                            <w:top w:val="none" w:sz="0" w:space="0" w:color="auto"/>
                                            <w:left w:val="none" w:sz="0" w:space="0" w:color="auto"/>
                                            <w:bottom w:val="none" w:sz="0" w:space="0" w:color="auto"/>
                                            <w:right w:val="none" w:sz="0" w:space="0" w:color="auto"/>
                                          </w:divBdr>
                                          <w:divsChild>
                                            <w:div w:id="1649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858107">
                                  <w:marLeft w:val="0"/>
                                  <w:marRight w:val="0"/>
                                  <w:marTop w:val="0"/>
                                  <w:marBottom w:val="0"/>
                                  <w:divBdr>
                                    <w:top w:val="none" w:sz="0" w:space="0" w:color="auto"/>
                                    <w:left w:val="none" w:sz="0" w:space="0" w:color="auto"/>
                                    <w:bottom w:val="none" w:sz="0" w:space="0" w:color="auto"/>
                                    <w:right w:val="none" w:sz="0" w:space="0" w:color="auto"/>
                                  </w:divBdr>
                                </w:div>
                                <w:div w:id="1814986016">
                                  <w:marLeft w:val="0"/>
                                  <w:marRight w:val="0"/>
                                  <w:marTop w:val="0"/>
                                  <w:marBottom w:val="0"/>
                                  <w:divBdr>
                                    <w:top w:val="none" w:sz="0" w:space="0" w:color="auto"/>
                                    <w:left w:val="none" w:sz="0" w:space="0" w:color="auto"/>
                                    <w:bottom w:val="none" w:sz="0" w:space="0" w:color="auto"/>
                                    <w:right w:val="none" w:sz="0" w:space="0" w:color="auto"/>
                                  </w:divBdr>
                                </w:div>
                              </w:divsChild>
                            </w:div>
                            <w:div w:id="1726177420">
                              <w:marLeft w:val="0"/>
                              <w:marRight w:val="0"/>
                              <w:marTop w:val="0"/>
                              <w:marBottom w:val="0"/>
                              <w:divBdr>
                                <w:top w:val="none" w:sz="0" w:space="0" w:color="auto"/>
                                <w:left w:val="none" w:sz="0" w:space="0" w:color="auto"/>
                                <w:bottom w:val="none" w:sz="0" w:space="0" w:color="auto"/>
                                <w:right w:val="none" w:sz="0" w:space="0" w:color="auto"/>
                              </w:divBdr>
                              <w:divsChild>
                                <w:div w:id="681399490">
                                  <w:marLeft w:val="0"/>
                                  <w:marRight w:val="0"/>
                                  <w:marTop w:val="0"/>
                                  <w:marBottom w:val="0"/>
                                  <w:divBdr>
                                    <w:top w:val="none" w:sz="0" w:space="0" w:color="auto"/>
                                    <w:left w:val="none" w:sz="0" w:space="0" w:color="auto"/>
                                    <w:bottom w:val="none" w:sz="0" w:space="0" w:color="auto"/>
                                    <w:right w:val="none" w:sz="0" w:space="0" w:color="auto"/>
                                  </w:divBdr>
                                </w:div>
                                <w:div w:id="1143884548">
                                  <w:marLeft w:val="0"/>
                                  <w:marRight w:val="0"/>
                                  <w:marTop w:val="0"/>
                                  <w:marBottom w:val="0"/>
                                  <w:divBdr>
                                    <w:top w:val="none" w:sz="0" w:space="0" w:color="auto"/>
                                    <w:left w:val="none" w:sz="0" w:space="0" w:color="auto"/>
                                    <w:bottom w:val="none" w:sz="0" w:space="0" w:color="auto"/>
                                    <w:right w:val="none" w:sz="0" w:space="0" w:color="auto"/>
                                  </w:divBdr>
                                </w:div>
                                <w:div w:id="1289387749">
                                  <w:marLeft w:val="240"/>
                                  <w:marRight w:val="0"/>
                                  <w:marTop w:val="0"/>
                                  <w:marBottom w:val="0"/>
                                  <w:divBdr>
                                    <w:top w:val="none" w:sz="0" w:space="0" w:color="auto"/>
                                    <w:left w:val="none" w:sz="0" w:space="0" w:color="auto"/>
                                    <w:bottom w:val="none" w:sz="0" w:space="0" w:color="auto"/>
                                    <w:right w:val="none" w:sz="0" w:space="0" w:color="auto"/>
                                  </w:divBdr>
                                  <w:divsChild>
                                    <w:div w:id="162864836">
                                      <w:marLeft w:val="0"/>
                                      <w:marRight w:val="0"/>
                                      <w:marTop w:val="0"/>
                                      <w:marBottom w:val="0"/>
                                      <w:divBdr>
                                        <w:top w:val="none" w:sz="0" w:space="0" w:color="auto"/>
                                        <w:left w:val="none" w:sz="0" w:space="0" w:color="auto"/>
                                        <w:bottom w:val="none" w:sz="0" w:space="0" w:color="auto"/>
                                        <w:right w:val="none" w:sz="0" w:space="0" w:color="auto"/>
                                      </w:divBdr>
                                      <w:divsChild>
                                        <w:div w:id="770123996">
                                          <w:marLeft w:val="0"/>
                                          <w:marRight w:val="0"/>
                                          <w:marTop w:val="0"/>
                                          <w:marBottom w:val="0"/>
                                          <w:divBdr>
                                            <w:top w:val="none" w:sz="0" w:space="0" w:color="auto"/>
                                            <w:left w:val="none" w:sz="0" w:space="0" w:color="auto"/>
                                            <w:bottom w:val="none" w:sz="0" w:space="0" w:color="auto"/>
                                            <w:right w:val="none" w:sz="0" w:space="0" w:color="auto"/>
                                          </w:divBdr>
                                        </w:div>
                                        <w:div w:id="1212425453">
                                          <w:marLeft w:val="0"/>
                                          <w:marRight w:val="0"/>
                                          <w:marTop w:val="0"/>
                                          <w:marBottom w:val="0"/>
                                          <w:divBdr>
                                            <w:top w:val="none" w:sz="0" w:space="0" w:color="auto"/>
                                            <w:left w:val="none" w:sz="0" w:space="0" w:color="auto"/>
                                            <w:bottom w:val="none" w:sz="0" w:space="0" w:color="auto"/>
                                            <w:right w:val="none" w:sz="0" w:space="0" w:color="auto"/>
                                          </w:divBdr>
                                        </w:div>
                                        <w:div w:id="2035382305">
                                          <w:marLeft w:val="240"/>
                                          <w:marRight w:val="0"/>
                                          <w:marTop w:val="0"/>
                                          <w:marBottom w:val="0"/>
                                          <w:divBdr>
                                            <w:top w:val="none" w:sz="0" w:space="0" w:color="auto"/>
                                            <w:left w:val="none" w:sz="0" w:space="0" w:color="auto"/>
                                            <w:bottom w:val="none" w:sz="0" w:space="0" w:color="auto"/>
                                            <w:right w:val="none" w:sz="0" w:space="0" w:color="auto"/>
                                          </w:divBdr>
                                          <w:divsChild>
                                            <w:div w:id="54075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765023">
                              <w:marLeft w:val="0"/>
                              <w:marRight w:val="0"/>
                              <w:marTop w:val="0"/>
                              <w:marBottom w:val="0"/>
                              <w:divBdr>
                                <w:top w:val="none" w:sz="0" w:space="0" w:color="auto"/>
                                <w:left w:val="none" w:sz="0" w:space="0" w:color="auto"/>
                                <w:bottom w:val="none" w:sz="0" w:space="0" w:color="auto"/>
                                <w:right w:val="none" w:sz="0" w:space="0" w:color="auto"/>
                              </w:divBdr>
                              <w:divsChild>
                                <w:div w:id="163475903">
                                  <w:marLeft w:val="240"/>
                                  <w:marRight w:val="0"/>
                                  <w:marTop w:val="0"/>
                                  <w:marBottom w:val="0"/>
                                  <w:divBdr>
                                    <w:top w:val="none" w:sz="0" w:space="0" w:color="auto"/>
                                    <w:left w:val="none" w:sz="0" w:space="0" w:color="auto"/>
                                    <w:bottom w:val="none" w:sz="0" w:space="0" w:color="auto"/>
                                    <w:right w:val="none" w:sz="0" w:space="0" w:color="auto"/>
                                  </w:divBdr>
                                  <w:divsChild>
                                    <w:div w:id="1521318767">
                                      <w:marLeft w:val="0"/>
                                      <w:marRight w:val="0"/>
                                      <w:marTop w:val="0"/>
                                      <w:marBottom w:val="0"/>
                                      <w:divBdr>
                                        <w:top w:val="none" w:sz="0" w:space="0" w:color="auto"/>
                                        <w:left w:val="none" w:sz="0" w:space="0" w:color="auto"/>
                                        <w:bottom w:val="none" w:sz="0" w:space="0" w:color="auto"/>
                                        <w:right w:val="none" w:sz="0" w:space="0" w:color="auto"/>
                                      </w:divBdr>
                                      <w:divsChild>
                                        <w:div w:id="1076168778">
                                          <w:marLeft w:val="0"/>
                                          <w:marRight w:val="0"/>
                                          <w:marTop w:val="0"/>
                                          <w:marBottom w:val="0"/>
                                          <w:divBdr>
                                            <w:top w:val="none" w:sz="0" w:space="0" w:color="auto"/>
                                            <w:left w:val="none" w:sz="0" w:space="0" w:color="auto"/>
                                            <w:bottom w:val="none" w:sz="0" w:space="0" w:color="auto"/>
                                            <w:right w:val="none" w:sz="0" w:space="0" w:color="auto"/>
                                          </w:divBdr>
                                        </w:div>
                                        <w:div w:id="1702779065">
                                          <w:marLeft w:val="0"/>
                                          <w:marRight w:val="0"/>
                                          <w:marTop w:val="0"/>
                                          <w:marBottom w:val="0"/>
                                          <w:divBdr>
                                            <w:top w:val="none" w:sz="0" w:space="0" w:color="auto"/>
                                            <w:left w:val="none" w:sz="0" w:space="0" w:color="auto"/>
                                            <w:bottom w:val="none" w:sz="0" w:space="0" w:color="auto"/>
                                            <w:right w:val="none" w:sz="0" w:space="0" w:color="auto"/>
                                          </w:divBdr>
                                        </w:div>
                                        <w:div w:id="1977951581">
                                          <w:marLeft w:val="240"/>
                                          <w:marRight w:val="0"/>
                                          <w:marTop w:val="0"/>
                                          <w:marBottom w:val="0"/>
                                          <w:divBdr>
                                            <w:top w:val="none" w:sz="0" w:space="0" w:color="auto"/>
                                            <w:left w:val="none" w:sz="0" w:space="0" w:color="auto"/>
                                            <w:bottom w:val="none" w:sz="0" w:space="0" w:color="auto"/>
                                            <w:right w:val="none" w:sz="0" w:space="0" w:color="auto"/>
                                          </w:divBdr>
                                          <w:divsChild>
                                            <w:div w:id="212592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3452">
                                  <w:marLeft w:val="0"/>
                                  <w:marRight w:val="0"/>
                                  <w:marTop w:val="0"/>
                                  <w:marBottom w:val="0"/>
                                  <w:divBdr>
                                    <w:top w:val="none" w:sz="0" w:space="0" w:color="auto"/>
                                    <w:left w:val="none" w:sz="0" w:space="0" w:color="auto"/>
                                    <w:bottom w:val="none" w:sz="0" w:space="0" w:color="auto"/>
                                    <w:right w:val="none" w:sz="0" w:space="0" w:color="auto"/>
                                  </w:divBdr>
                                </w:div>
                                <w:div w:id="1846700995">
                                  <w:marLeft w:val="0"/>
                                  <w:marRight w:val="0"/>
                                  <w:marTop w:val="0"/>
                                  <w:marBottom w:val="0"/>
                                  <w:divBdr>
                                    <w:top w:val="none" w:sz="0" w:space="0" w:color="auto"/>
                                    <w:left w:val="none" w:sz="0" w:space="0" w:color="auto"/>
                                    <w:bottom w:val="none" w:sz="0" w:space="0" w:color="auto"/>
                                    <w:right w:val="none" w:sz="0" w:space="0" w:color="auto"/>
                                  </w:divBdr>
                                </w:div>
                              </w:divsChild>
                            </w:div>
                            <w:div w:id="2097093242">
                              <w:marLeft w:val="0"/>
                              <w:marRight w:val="0"/>
                              <w:marTop w:val="0"/>
                              <w:marBottom w:val="0"/>
                              <w:divBdr>
                                <w:top w:val="none" w:sz="0" w:space="0" w:color="auto"/>
                                <w:left w:val="none" w:sz="0" w:space="0" w:color="auto"/>
                                <w:bottom w:val="none" w:sz="0" w:space="0" w:color="auto"/>
                                <w:right w:val="none" w:sz="0" w:space="0" w:color="auto"/>
                              </w:divBdr>
                              <w:divsChild>
                                <w:div w:id="588386905">
                                  <w:marLeft w:val="0"/>
                                  <w:marRight w:val="0"/>
                                  <w:marTop w:val="0"/>
                                  <w:marBottom w:val="0"/>
                                  <w:divBdr>
                                    <w:top w:val="none" w:sz="0" w:space="0" w:color="auto"/>
                                    <w:left w:val="none" w:sz="0" w:space="0" w:color="auto"/>
                                    <w:bottom w:val="none" w:sz="0" w:space="0" w:color="auto"/>
                                    <w:right w:val="none" w:sz="0" w:space="0" w:color="auto"/>
                                  </w:divBdr>
                                </w:div>
                                <w:div w:id="601573685">
                                  <w:marLeft w:val="240"/>
                                  <w:marRight w:val="0"/>
                                  <w:marTop w:val="0"/>
                                  <w:marBottom w:val="0"/>
                                  <w:divBdr>
                                    <w:top w:val="none" w:sz="0" w:space="0" w:color="auto"/>
                                    <w:left w:val="none" w:sz="0" w:space="0" w:color="auto"/>
                                    <w:bottom w:val="none" w:sz="0" w:space="0" w:color="auto"/>
                                    <w:right w:val="none" w:sz="0" w:space="0" w:color="auto"/>
                                  </w:divBdr>
                                  <w:divsChild>
                                    <w:div w:id="360323498">
                                      <w:marLeft w:val="0"/>
                                      <w:marRight w:val="0"/>
                                      <w:marTop w:val="0"/>
                                      <w:marBottom w:val="0"/>
                                      <w:divBdr>
                                        <w:top w:val="none" w:sz="0" w:space="0" w:color="auto"/>
                                        <w:left w:val="none" w:sz="0" w:space="0" w:color="auto"/>
                                        <w:bottom w:val="none" w:sz="0" w:space="0" w:color="auto"/>
                                        <w:right w:val="none" w:sz="0" w:space="0" w:color="auto"/>
                                      </w:divBdr>
                                      <w:divsChild>
                                        <w:div w:id="522669543">
                                          <w:marLeft w:val="240"/>
                                          <w:marRight w:val="0"/>
                                          <w:marTop w:val="0"/>
                                          <w:marBottom w:val="0"/>
                                          <w:divBdr>
                                            <w:top w:val="none" w:sz="0" w:space="0" w:color="auto"/>
                                            <w:left w:val="none" w:sz="0" w:space="0" w:color="auto"/>
                                            <w:bottom w:val="none" w:sz="0" w:space="0" w:color="auto"/>
                                            <w:right w:val="none" w:sz="0" w:space="0" w:color="auto"/>
                                          </w:divBdr>
                                          <w:divsChild>
                                            <w:div w:id="2008707721">
                                              <w:marLeft w:val="0"/>
                                              <w:marRight w:val="0"/>
                                              <w:marTop w:val="0"/>
                                              <w:marBottom w:val="0"/>
                                              <w:divBdr>
                                                <w:top w:val="none" w:sz="0" w:space="0" w:color="auto"/>
                                                <w:left w:val="none" w:sz="0" w:space="0" w:color="auto"/>
                                                <w:bottom w:val="none" w:sz="0" w:space="0" w:color="auto"/>
                                                <w:right w:val="none" w:sz="0" w:space="0" w:color="auto"/>
                                              </w:divBdr>
                                            </w:div>
                                          </w:divsChild>
                                        </w:div>
                                        <w:div w:id="807166740">
                                          <w:marLeft w:val="0"/>
                                          <w:marRight w:val="0"/>
                                          <w:marTop w:val="0"/>
                                          <w:marBottom w:val="0"/>
                                          <w:divBdr>
                                            <w:top w:val="none" w:sz="0" w:space="0" w:color="auto"/>
                                            <w:left w:val="none" w:sz="0" w:space="0" w:color="auto"/>
                                            <w:bottom w:val="none" w:sz="0" w:space="0" w:color="auto"/>
                                            <w:right w:val="none" w:sz="0" w:space="0" w:color="auto"/>
                                          </w:divBdr>
                                        </w:div>
                                        <w:div w:id="16672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5816">
                                  <w:marLeft w:val="0"/>
                                  <w:marRight w:val="0"/>
                                  <w:marTop w:val="0"/>
                                  <w:marBottom w:val="0"/>
                                  <w:divBdr>
                                    <w:top w:val="none" w:sz="0" w:space="0" w:color="auto"/>
                                    <w:left w:val="none" w:sz="0" w:space="0" w:color="auto"/>
                                    <w:bottom w:val="none" w:sz="0" w:space="0" w:color="auto"/>
                                    <w:right w:val="none" w:sz="0" w:space="0" w:color="auto"/>
                                  </w:divBdr>
                                </w:div>
                              </w:divsChild>
                            </w:div>
                            <w:div w:id="2121414857">
                              <w:marLeft w:val="0"/>
                              <w:marRight w:val="0"/>
                              <w:marTop w:val="0"/>
                              <w:marBottom w:val="0"/>
                              <w:divBdr>
                                <w:top w:val="none" w:sz="0" w:space="0" w:color="auto"/>
                                <w:left w:val="none" w:sz="0" w:space="0" w:color="auto"/>
                                <w:bottom w:val="none" w:sz="0" w:space="0" w:color="auto"/>
                                <w:right w:val="none" w:sz="0" w:space="0" w:color="auto"/>
                              </w:divBdr>
                              <w:divsChild>
                                <w:div w:id="825171636">
                                  <w:marLeft w:val="0"/>
                                  <w:marRight w:val="0"/>
                                  <w:marTop w:val="0"/>
                                  <w:marBottom w:val="0"/>
                                  <w:divBdr>
                                    <w:top w:val="none" w:sz="0" w:space="0" w:color="auto"/>
                                    <w:left w:val="none" w:sz="0" w:space="0" w:color="auto"/>
                                    <w:bottom w:val="none" w:sz="0" w:space="0" w:color="auto"/>
                                    <w:right w:val="none" w:sz="0" w:space="0" w:color="auto"/>
                                  </w:divBdr>
                                </w:div>
                                <w:div w:id="1626696674">
                                  <w:marLeft w:val="0"/>
                                  <w:marRight w:val="0"/>
                                  <w:marTop w:val="0"/>
                                  <w:marBottom w:val="0"/>
                                  <w:divBdr>
                                    <w:top w:val="none" w:sz="0" w:space="0" w:color="auto"/>
                                    <w:left w:val="none" w:sz="0" w:space="0" w:color="auto"/>
                                    <w:bottom w:val="none" w:sz="0" w:space="0" w:color="auto"/>
                                    <w:right w:val="none" w:sz="0" w:space="0" w:color="auto"/>
                                  </w:divBdr>
                                </w:div>
                                <w:div w:id="1727146598">
                                  <w:marLeft w:val="240"/>
                                  <w:marRight w:val="0"/>
                                  <w:marTop w:val="0"/>
                                  <w:marBottom w:val="0"/>
                                  <w:divBdr>
                                    <w:top w:val="none" w:sz="0" w:space="0" w:color="auto"/>
                                    <w:left w:val="none" w:sz="0" w:space="0" w:color="auto"/>
                                    <w:bottom w:val="none" w:sz="0" w:space="0" w:color="auto"/>
                                    <w:right w:val="none" w:sz="0" w:space="0" w:color="auto"/>
                                  </w:divBdr>
                                  <w:divsChild>
                                    <w:div w:id="244652513">
                                      <w:marLeft w:val="0"/>
                                      <w:marRight w:val="0"/>
                                      <w:marTop w:val="0"/>
                                      <w:marBottom w:val="0"/>
                                      <w:divBdr>
                                        <w:top w:val="none" w:sz="0" w:space="0" w:color="auto"/>
                                        <w:left w:val="none" w:sz="0" w:space="0" w:color="auto"/>
                                        <w:bottom w:val="none" w:sz="0" w:space="0" w:color="auto"/>
                                        <w:right w:val="none" w:sz="0" w:space="0" w:color="auto"/>
                                      </w:divBdr>
                                      <w:divsChild>
                                        <w:div w:id="1105464685">
                                          <w:marLeft w:val="0"/>
                                          <w:marRight w:val="0"/>
                                          <w:marTop w:val="0"/>
                                          <w:marBottom w:val="0"/>
                                          <w:divBdr>
                                            <w:top w:val="none" w:sz="0" w:space="0" w:color="auto"/>
                                            <w:left w:val="none" w:sz="0" w:space="0" w:color="auto"/>
                                            <w:bottom w:val="none" w:sz="0" w:space="0" w:color="auto"/>
                                            <w:right w:val="none" w:sz="0" w:space="0" w:color="auto"/>
                                          </w:divBdr>
                                        </w:div>
                                        <w:div w:id="1667397609">
                                          <w:marLeft w:val="240"/>
                                          <w:marRight w:val="0"/>
                                          <w:marTop w:val="0"/>
                                          <w:marBottom w:val="0"/>
                                          <w:divBdr>
                                            <w:top w:val="none" w:sz="0" w:space="0" w:color="auto"/>
                                            <w:left w:val="none" w:sz="0" w:space="0" w:color="auto"/>
                                            <w:bottom w:val="none" w:sz="0" w:space="0" w:color="auto"/>
                                            <w:right w:val="none" w:sz="0" w:space="0" w:color="auto"/>
                                          </w:divBdr>
                                          <w:divsChild>
                                            <w:div w:id="2039621157">
                                              <w:marLeft w:val="0"/>
                                              <w:marRight w:val="0"/>
                                              <w:marTop w:val="0"/>
                                              <w:marBottom w:val="0"/>
                                              <w:divBdr>
                                                <w:top w:val="none" w:sz="0" w:space="0" w:color="auto"/>
                                                <w:left w:val="none" w:sz="0" w:space="0" w:color="auto"/>
                                                <w:bottom w:val="none" w:sz="0" w:space="0" w:color="auto"/>
                                                <w:right w:val="none" w:sz="0" w:space="0" w:color="auto"/>
                                              </w:divBdr>
                                            </w:div>
                                          </w:divsChild>
                                        </w:div>
                                        <w:div w:id="200280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39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96989">
                  <w:marLeft w:val="0"/>
                  <w:marRight w:val="0"/>
                  <w:marTop w:val="0"/>
                  <w:marBottom w:val="0"/>
                  <w:divBdr>
                    <w:top w:val="none" w:sz="0" w:space="0" w:color="auto"/>
                    <w:left w:val="none" w:sz="0" w:space="0" w:color="auto"/>
                    <w:bottom w:val="none" w:sz="0" w:space="0" w:color="auto"/>
                    <w:right w:val="none" w:sz="0" w:space="0" w:color="auto"/>
                  </w:divBdr>
                </w:div>
                <w:div w:id="1134056692">
                  <w:marLeft w:val="0"/>
                  <w:marRight w:val="0"/>
                  <w:marTop w:val="0"/>
                  <w:marBottom w:val="0"/>
                  <w:divBdr>
                    <w:top w:val="none" w:sz="0" w:space="0" w:color="auto"/>
                    <w:left w:val="none" w:sz="0" w:space="0" w:color="auto"/>
                    <w:bottom w:val="none" w:sz="0" w:space="0" w:color="auto"/>
                    <w:right w:val="none" w:sz="0" w:space="0" w:color="auto"/>
                  </w:divBdr>
                </w:div>
              </w:divsChild>
            </w:div>
            <w:div w:id="1530601833">
              <w:marLeft w:val="0"/>
              <w:marRight w:val="0"/>
              <w:marTop w:val="0"/>
              <w:marBottom w:val="0"/>
              <w:divBdr>
                <w:top w:val="none" w:sz="0" w:space="0" w:color="auto"/>
                <w:left w:val="none" w:sz="0" w:space="0" w:color="auto"/>
                <w:bottom w:val="none" w:sz="0" w:space="0" w:color="auto"/>
                <w:right w:val="none" w:sz="0" w:space="0" w:color="auto"/>
              </w:divBdr>
              <w:divsChild>
                <w:div w:id="89593937">
                  <w:marLeft w:val="0"/>
                  <w:marRight w:val="0"/>
                  <w:marTop w:val="0"/>
                  <w:marBottom w:val="0"/>
                  <w:divBdr>
                    <w:top w:val="none" w:sz="0" w:space="0" w:color="auto"/>
                    <w:left w:val="none" w:sz="0" w:space="0" w:color="auto"/>
                    <w:bottom w:val="none" w:sz="0" w:space="0" w:color="auto"/>
                    <w:right w:val="none" w:sz="0" w:space="0" w:color="auto"/>
                  </w:divBdr>
                </w:div>
                <w:div w:id="1648777269">
                  <w:marLeft w:val="240"/>
                  <w:marRight w:val="0"/>
                  <w:marTop w:val="0"/>
                  <w:marBottom w:val="0"/>
                  <w:divBdr>
                    <w:top w:val="none" w:sz="0" w:space="0" w:color="auto"/>
                    <w:left w:val="none" w:sz="0" w:space="0" w:color="auto"/>
                    <w:bottom w:val="none" w:sz="0" w:space="0" w:color="auto"/>
                    <w:right w:val="none" w:sz="0" w:space="0" w:color="auto"/>
                  </w:divBdr>
                  <w:divsChild>
                    <w:div w:id="734164672">
                      <w:marLeft w:val="0"/>
                      <w:marRight w:val="0"/>
                      <w:marTop w:val="0"/>
                      <w:marBottom w:val="0"/>
                      <w:divBdr>
                        <w:top w:val="none" w:sz="0" w:space="0" w:color="auto"/>
                        <w:left w:val="none" w:sz="0" w:space="0" w:color="auto"/>
                        <w:bottom w:val="none" w:sz="0" w:space="0" w:color="auto"/>
                        <w:right w:val="none" w:sz="0" w:space="0" w:color="auto"/>
                      </w:divBdr>
                      <w:divsChild>
                        <w:div w:id="515194819">
                          <w:marLeft w:val="0"/>
                          <w:marRight w:val="0"/>
                          <w:marTop w:val="0"/>
                          <w:marBottom w:val="0"/>
                          <w:divBdr>
                            <w:top w:val="none" w:sz="0" w:space="0" w:color="auto"/>
                            <w:left w:val="none" w:sz="0" w:space="0" w:color="auto"/>
                            <w:bottom w:val="none" w:sz="0" w:space="0" w:color="auto"/>
                            <w:right w:val="none" w:sz="0" w:space="0" w:color="auto"/>
                          </w:divBdr>
                        </w:div>
                        <w:div w:id="1219896010">
                          <w:marLeft w:val="240"/>
                          <w:marRight w:val="0"/>
                          <w:marTop w:val="0"/>
                          <w:marBottom w:val="0"/>
                          <w:divBdr>
                            <w:top w:val="none" w:sz="0" w:space="0" w:color="auto"/>
                            <w:left w:val="none" w:sz="0" w:space="0" w:color="auto"/>
                            <w:bottom w:val="none" w:sz="0" w:space="0" w:color="auto"/>
                            <w:right w:val="none" w:sz="0" w:space="0" w:color="auto"/>
                          </w:divBdr>
                          <w:divsChild>
                            <w:div w:id="1076786233">
                              <w:marLeft w:val="0"/>
                              <w:marRight w:val="0"/>
                              <w:marTop w:val="0"/>
                              <w:marBottom w:val="0"/>
                              <w:divBdr>
                                <w:top w:val="none" w:sz="0" w:space="0" w:color="auto"/>
                                <w:left w:val="none" w:sz="0" w:space="0" w:color="auto"/>
                                <w:bottom w:val="none" w:sz="0" w:space="0" w:color="auto"/>
                                <w:right w:val="none" w:sz="0" w:space="0" w:color="auto"/>
                              </w:divBdr>
                            </w:div>
                          </w:divsChild>
                        </w:div>
                        <w:div w:id="18708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5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0568">
          <w:marLeft w:val="0"/>
          <w:marRight w:val="0"/>
          <w:marTop w:val="0"/>
          <w:marBottom w:val="0"/>
          <w:divBdr>
            <w:top w:val="none" w:sz="0" w:space="0" w:color="auto"/>
            <w:left w:val="none" w:sz="0" w:space="0" w:color="auto"/>
            <w:bottom w:val="none" w:sz="0" w:space="0" w:color="auto"/>
            <w:right w:val="none" w:sz="0" w:space="0" w:color="auto"/>
          </w:divBdr>
        </w:div>
      </w:divsChild>
    </w:div>
    <w:div w:id="910234289">
      <w:bodyDiv w:val="1"/>
      <w:marLeft w:val="0"/>
      <w:marRight w:val="0"/>
      <w:marTop w:val="0"/>
      <w:marBottom w:val="0"/>
      <w:divBdr>
        <w:top w:val="none" w:sz="0" w:space="0" w:color="auto"/>
        <w:left w:val="none" w:sz="0" w:space="0" w:color="auto"/>
        <w:bottom w:val="none" w:sz="0" w:space="0" w:color="auto"/>
        <w:right w:val="none" w:sz="0" w:space="0" w:color="auto"/>
      </w:divBdr>
    </w:div>
    <w:div w:id="959146519">
      <w:bodyDiv w:val="1"/>
      <w:marLeft w:val="0"/>
      <w:marRight w:val="0"/>
      <w:marTop w:val="0"/>
      <w:marBottom w:val="0"/>
      <w:divBdr>
        <w:top w:val="none" w:sz="0" w:space="0" w:color="auto"/>
        <w:left w:val="none" w:sz="0" w:space="0" w:color="auto"/>
        <w:bottom w:val="none" w:sz="0" w:space="0" w:color="auto"/>
        <w:right w:val="none" w:sz="0" w:space="0" w:color="auto"/>
      </w:divBdr>
    </w:div>
    <w:div w:id="1004162619">
      <w:bodyDiv w:val="1"/>
      <w:marLeft w:val="0"/>
      <w:marRight w:val="0"/>
      <w:marTop w:val="0"/>
      <w:marBottom w:val="0"/>
      <w:divBdr>
        <w:top w:val="none" w:sz="0" w:space="0" w:color="auto"/>
        <w:left w:val="none" w:sz="0" w:space="0" w:color="auto"/>
        <w:bottom w:val="none" w:sz="0" w:space="0" w:color="auto"/>
        <w:right w:val="none" w:sz="0" w:space="0" w:color="auto"/>
      </w:divBdr>
    </w:div>
    <w:div w:id="1018969521">
      <w:bodyDiv w:val="1"/>
      <w:marLeft w:val="0"/>
      <w:marRight w:val="0"/>
      <w:marTop w:val="0"/>
      <w:marBottom w:val="0"/>
      <w:divBdr>
        <w:top w:val="none" w:sz="0" w:space="0" w:color="auto"/>
        <w:left w:val="none" w:sz="0" w:space="0" w:color="auto"/>
        <w:bottom w:val="none" w:sz="0" w:space="0" w:color="auto"/>
        <w:right w:val="none" w:sz="0" w:space="0" w:color="auto"/>
      </w:divBdr>
    </w:div>
    <w:div w:id="1019311801">
      <w:bodyDiv w:val="1"/>
      <w:marLeft w:val="0"/>
      <w:marRight w:val="0"/>
      <w:marTop w:val="0"/>
      <w:marBottom w:val="0"/>
      <w:divBdr>
        <w:top w:val="none" w:sz="0" w:space="0" w:color="auto"/>
        <w:left w:val="none" w:sz="0" w:space="0" w:color="auto"/>
        <w:bottom w:val="none" w:sz="0" w:space="0" w:color="auto"/>
        <w:right w:val="none" w:sz="0" w:space="0" w:color="auto"/>
      </w:divBdr>
    </w:div>
    <w:div w:id="1085492158">
      <w:bodyDiv w:val="1"/>
      <w:marLeft w:val="0"/>
      <w:marRight w:val="0"/>
      <w:marTop w:val="0"/>
      <w:marBottom w:val="0"/>
      <w:divBdr>
        <w:top w:val="none" w:sz="0" w:space="0" w:color="auto"/>
        <w:left w:val="none" w:sz="0" w:space="0" w:color="auto"/>
        <w:bottom w:val="none" w:sz="0" w:space="0" w:color="auto"/>
        <w:right w:val="none" w:sz="0" w:space="0" w:color="auto"/>
      </w:divBdr>
      <w:divsChild>
        <w:div w:id="888684681">
          <w:marLeft w:val="240"/>
          <w:marRight w:val="0"/>
          <w:marTop w:val="0"/>
          <w:marBottom w:val="0"/>
          <w:divBdr>
            <w:top w:val="none" w:sz="0" w:space="0" w:color="auto"/>
            <w:left w:val="none" w:sz="0" w:space="0" w:color="auto"/>
            <w:bottom w:val="none" w:sz="0" w:space="0" w:color="auto"/>
            <w:right w:val="none" w:sz="0" w:space="0" w:color="auto"/>
          </w:divBdr>
          <w:divsChild>
            <w:div w:id="18549486">
              <w:marLeft w:val="0"/>
              <w:marRight w:val="0"/>
              <w:marTop w:val="0"/>
              <w:marBottom w:val="0"/>
              <w:divBdr>
                <w:top w:val="none" w:sz="0" w:space="0" w:color="auto"/>
                <w:left w:val="none" w:sz="0" w:space="0" w:color="auto"/>
                <w:bottom w:val="none" w:sz="0" w:space="0" w:color="auto"/>
                <w:right w:val="none" w:sz="0" w:space="0" w:color="auto"/>
              </w:divBdr>
              <w:divsChild>
                <w:div w:id="246623574">
                  <w:marLeft w:val="0"/>
                  <w:marRight w:val="0"/>
                  <w:marTop w:val="0"/>
                  <w:marBottom w:val="0"/>
                  <w:divBdr>
                    <w:top w:val="none" w:sz="0" w:space="0" w:color="auto"/>
                    <w:left w:val="none" w:sz="0" w:space="0" w:color="auto"/>
                    <w:bottom w:val="none" w:sz="0" w:space="0" w:color="auto"/>
                    <w:right w:val="none" w:sz="0" w:space="0" w:color="auto"/>
                  </w:divBdr>
                </w:div>
                <w:div w:id="843667716">
                  <w:marLeft w:val="0"/>
                  <w:marRight w:val="0"/>
                  <w:marTop w:val="0"/>
                  <w:marBottom w:val="0"/>
                  <w:divBdr>
                    <w:top w:val="none" w:sz="0" w:space="0" w:color="auto"/>
                    <w:left w:val="none" w:sz="0" w:space="0" w:color="auto"/>
                    <w:bottom w:val="none" w:sz="0" w:space="0" w:color="auto"/>
                    <w:right w:val="none" w:sz="0" w:space="0" w:color="auto"/>
                  </w:divBdr>
                </w:div>
                <w:div w:id="1570575266">
                  <w:marLeft w:val="240"/>
                  <w:marRight w:val="0"/>
                  <w:marTop w:val="0"/>
                  <w:marBottom w:val="0"/>
                  <w:divBdr>
                    <w:top w:val="none" w:sz="0" w:space="0" w:color="auto"/>
                    <w:left w:val="none" w:sz="0" w:space="0" w:color="auto"/>
                    <w:bottom w:val="none" w:sz="0" w:space="0" w:color="auto"/>
                    <w:right w:val="none" w:sz="0" w:space="0" w:color="auto"/>
                  </w:divBdr>
                  <w:divsChild>
                    <w:div w:id="1301300171">
                      <w:marLeft w:val="0"/>
                      <w:marRight w:val="0"/>
                      <w:marTop w:val="0"/>
                      <w:marBottom w:val="0"/>
                      <w:divBdr>
                        <w:top w:val="none" w:sz="0" w:space="0" w:color="auto"/>
                        <w:left w:val="none" w:sz="0" w:space="0" w:color="auto"/>
                        <w:bottom w:val="none" w:sz="0" w:space="0" w:color="auto"/>
                        <w:right w:val="none" w:sz="0" w:space="0" w:color="auto"/>
                      </w:divBdr>
                      <w:divsChild>
                        <w:div w:id="353383783">
                          <w:marLeft w:val="0"/>
                          <w:marRight w:val="0"/>
                          <w:marTop w:val="0"/>
                          <w:marBottom w:val="0"/>
                          <w:divBdr>
                            <w:top w:val="none" w:sz="0" w:space="0" w:color="auto"/>
                            <w:left w:val="none" w:sz="0" w:space="0" w:color="auto"/>
                            <w:bottom w:val="none" w:sz="0" w:space="0" w:color="auto"/>
                            <w:right w:val="none" w:sz="0" w:space="0" w:color="auto"/>
                          </w:divBdr>
                        </w:div>
                        <w:div w:id="907232778">
                          <w:marLeft w:val="240"/>
                          <w:marRight w:val="0"/>
                          <w:marTop w:val="0"/>
                          <w:marBottom w:val="0"/>
                          <w:divBdr>
                            <w:top w:val="none" w:sz="0" w:space="0" w:color="auto"/>
                            <w:left w:val="none" w:sz="0" w:space="0" w:color="auto"/>
                            <w:bottom w:val="none" w:sz="0" w:space="0" w:color="auto"/>
                            <w:right w:val="none" w:sz="0" w:space="0" w:color="auto"/>
                          </w:divBdr>
                          <w:divsChild>
                            <w:div w:id="1321346659">
                              <w:marLeft w:val="0"/>
                              <w:marRight w:val="0"/>
                              <w:marTop w:val="0"/>
                              <w:marBottom w:val="0"/>
                              <w:divBdr>
                                <w:top w:val="none" w:sz="0" w:space="0" w:color="auto"/>
                                <w:left w:val="none" w:sz="0" w:space="0" w:color="auto"/>
                                <w:bottom w:val="none" w:sz="0" w:space="0" w:color="auto"/>
                                <w:right w:val="none" w:sz="0" w:space="0" w:color="auto"/>
                              </w:divBdr>
                            </w:div>
                          </w:divsChild>
                        </w:div>
                        <w:div w:id="155053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38207">
              <w:marLeft w:val="0"/>
              <w:marRight w:val="0"/>
              <w:marTop w:val="0"/>
              <w:marBottom w:val="0"/>
              <w:divBdr>
                <w:top w:val="none" w:sz="0" w:space="0" w:color="auto"/>
                <w:left w:val="none" w:sz="0" w:space="0" w:color="auto"/>
                <w:bottom w:val="none" w:sz="0" w:space="0" w:color="auto"/>
                <w:right w:val="none" w:sz="0" w:space="0" w:color="auto"/>
              </w:divBdr>
              <w:divsChild>
                <w:div w:id="74743426">
                  <w:marLeft w:val="240"/>
                  <w:marRight w:val="0"/>
                  <w:marTop w:val="0"/>
                  <w:marBottom w:val="0"/>
                  <w:divBdr>
                    <w:top w:val="none" w:sz="0" w:space="0" w:color="auto"/>
                    <w:left w:val="none" w:sz="0" w:space="0" w:color="auto"/>
                    <w:bottom w:val="none" w:sz="0" w:space="0" w:color="auto"/>
                    <w:right w:val="none" w:sz="0" w:space="0" w:color="auto"/>
                  </w:divBdr>
                  <w:divsChild>
                    <w:div w:id="268245251">
                      <w:marLeft w:val="0"/>
                      <w:marRight w:val="0"/>
                      <w:marTop w:val="0"/>
                      <w:marBottom w:val="0"/>
                      <w:divBdr>
                        <w:top w:val="none" w:sz="0" w:space="0" w:color="auto"/>
                        <w:left w:val="none" w:sz="0" w:space="0" w:color="auto"/>
                        <w:bottom w:val="none" w:sz="0" w:space="0" w:color="auto"/>
                        <w:right w:val="none" w:sz="0" w:space="0" w:color="auto"/>
                      </w:divBdr>
                      <w:divsChild>
                        <w:div w:id="1023482730">
                          <w:marLeft w:val="240"/>
                          <w:marRight w:val="0"/>
                          <w:marTop w:val="0"/>
                          <w:marBottom w:val="0"/>
                          <w:divBdr>
                            <w:top w:val="none" w:sz="0" w:space="0" w:color="auto"/>
                            <w:left w:val="none" w:sz="0" w:space="0" w:color="auto"/>
                            <w:bottom w:val="none" w:sz="0" w:space="0" w:color="auto"/>
                            <w:right w:val="none" w:sz="0" w:space="0" w:color="auto"/>
                          </w:divBdr>
                          <w:divsChild>
                            <w:div w:id="700516934">
                              <w:marLeft w:val="0"/>
                              <w:marRight w:val="0"/>
                              <w:marTop w:val="0"/>
                              <w:marBottom w:val="0"/>
                              <w:divBdr>
                                <w:top w:val="none" w:sz="0" w:space="0" w:color="auto"/>
                                <w:left w:val="none" w:sz="0" w:space="0" w:color="auto"/>
                                <w:bottom w:val="none" w:sz="0" w:space="0" w:color="auto"/>
                                <w:right w:val="none" w:sz="0" w:space="0" w:color="auto"/>
                              </w:divBdr>
                            </w:div>
                          </w:divsChild>
                        </w:div>
                        <w:div w:id="1071386796">
                          <w:marLeft w:val="0"/>
                          <w:marRight w:val="0"/>
                          <w:marTop w:val="0"/>
                          <w:marBottom w:val="0"/>
                          <w:divBdr>
                            <w:top w:val="none" w:sz="0" w:space="0" w:color="auto"/>
                            <w:left w:val="none" w:sz="0" w:space="0" w:color="auto"/>
                            <w:bottom w:val="none" w:sz="0" w:space="0" w:color="auto"/>
                            <w:right w:val="none" w:sz="0" w:space="0" w:color="auto"/>
                          </w:divBdr>
                        </w:div>
                        <w:div w:id="114951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13319">
                  <w:marLeft w:val="0"/>
                  <w:marRight w:val="0"/>
                  <w:marTop w:val="0"/>
                  <w:marBottom w:val="0"/>
                  <w:divBdr>
                    <w:top w:val="none" w:sz="0" w:space="0" w:color="auto"/>
                    <w:left w:val="none" w:sz="0" w:space="0" w:color="auto"/>
                    <w:bottom w:val="none" w:sz="0" w:space="0" w:color="auto"/>
                    <w:right w:val="none" w:sz="0" w:space="0" w:color="auto"/>
                  </w:divBdr>
                </w:div>
                <w:div w:id="1685400811">
                  <w:marLeft w:val="0"/>
                  <w:marRight w:val="0"/>
                  <w:marTop w:val="0"/>
                  <w:marBottom w:val="0"/>
                  <w:divBdr>
                    <w:top w:val="none" w:sz="0" w:space="0" w:color="auto"/>
                    <w:left w:val="none" w:sz="0" w:space="0" w:color="auto"/>
                    <w:bottom w:val="none" w:sz="0" w:space="0" w:color="auto"/>
                    <w:right w:val="none" w:sz="0" w:space="0" w:color="auto"/>
                  </w:divBdr>
                </w:div>
              </w:divsChild>
            </w:div>
            <w:div w:id="238834585">
              <w:marLeft w:val="0"/>
              <w:marRight w:val="0"/>
              <w:marTop w:val="0"/>
              <w:marBottom w:val="0"/>
              <w:divBdr>
                <w:top w:val="none" w:sz="0" w:space="0" w:color="auto"/>
                <w:left w:val="none" w:sz="0" w:space="0" w:color="auto"/>
                <w:bottom w:val="none" w:sz="0" w:space="0" w:color="auto"/>
                <w:right w:val="none" w:sz="0" w:space="0" w:color="auto"/>
              </w:divBdr>
              <w:divsChild>
                <w:div w:id="341863322">
                  <w:marLeft w:val="0"/>
                  <w:marRight w:val="0"/>
                  <w:marTop w:val="0"/>
                  <w:marBottom w:val="0"/>
                  <w:divBdr>
                    <w:top w:val="none" w:sz="0" w:space="0" w:color="auto"/>
                    <w:left w:val="none" w:sz="0" w:space="0" w:color="auto"/>
                    <w:bottom w:val="none" w:sz="0" w:space="0" w:color="auto"/>
                    <w:right w:val="none" w:sz="0" w:space="0" w:color="auto"/>
                  </w:divBdr>
                </w:div>
                <w:div w:id="345058007">
                  <w:marLeft w:val="0"/>
                  <w:marRight w:val="0"/>
                  <w:marTop w:val="0"/>
                  <w:marBottom w:val="0"/>
                  <w:divBdr>
                    <w:top w:val="none" w:sz="0" w:space="0" w:color="auto"/>
                    <w:left w:val="none" w:sz="0" w:space="0" w:color="auto"/>
                    <w:bottom w:val="none" w:sz="0" w:space="0" w:color="auto"/>
                    <w:right w:val="none" w:sz="0" w:space="0" w:color="auto"/>
                  </w:divBdr>
                </w:div>
                <w:div w:id="452558200">
                  <w:marLeft w:val="240"/>
                  <w:marRight w:val="0"/>
                  <w:marTop w:val="0"/>
                  <w:marBottom w:val="0"/>
                  <w:divBdr>
                    <w:top w:val="none" w:sz="0" w:space="0" w:color="auto"/>
                    <w:left w:val="none" w:sz="0" w:space="0" w:color="auto"/>
                    <w:bottom w:val="none" w:sz="0" w:space="0" w:color="auto"/>
                    <w:right w:val="none" w:sz="0" w:space="0" w:color="auto"/>
                  </w:divBdr>
                  <w:divsChild>
                    <w:div w:id="409541801">
                      <w:marLeft w:val="0"/>
                      <w:marRight w:val="0"/>
                      <w:marTop w:val="0"/>
                      <w:marBottom w:val="0"/>
                      <w:divBdr>
                        <w:top w:val="none" w:sz="0" w:space="0" w:color="auto"/>
                        <w:left w:val="none" w:sz="0" w:space="0" w:color="auto"/>
                        <w:bottom w:val="none" w:sz="0" w:space="0" w:color="auto"/>
                        <w:right w:val="none" w:sz="0" w:space="0" w:color="auto"/>
                      </w:divBdr>
                      <w:divsChild>
                        <w:div w:id="25450871">
                          <w:marLeft w:val="240"/>
                          <w:marRight w:val="0"/>
                          <w:marTop w:val="0"/>
                          <w:marBottom w:val="0"/>
                          <w:divBdr>
                            <w:top w:val="none" w:sz="0" w:space="0" w:color="auto"/>
                            <w:left w:val="none" w:sz="0" w:space="0" w:color="auto"/>
                            <w:bottom w:val="none" w:sz="0" w:space="0" w:color="auto"/>
                            <w:right w:val="none" w:sz="0" w:space="0" w:color="auto"/>
                          </w:divBdr>
                          <w:divsChild>
                            <w:div w:id="772014390">
                              <w:marLeft w:val="0"/>
                              <w:marRight w:val="0"/>
                              <w:marTop w:val="0"/>
                              <w:marBottom w:val="0"/>
                              <w:divBdr>
                                <w:top w:val="none" w:sz="0" w:space="0" w:color="auto"/>
                                <w:left w:val="none" w:sz="0" w:space="0" w:color="auto"/>
                                <w:bottom w:val="none" w:sz="0" w:space="0" w:color="auto"/>
                                <w:right w:val="none" w:sz="0" w:space="0" w:color="auto"/>
                              </w:divBdr>
                            </w:div>
                          </w:divsChild>
                        </w:div>
                        <w:div w:id="342047793">
                          <w:marLeft w:val="0"/>
                          <w:marRight w:val="0"/>
                          <w:marTop w:val="0"/>
                          <w:marBottom w:val="0"/>
                          <w:divBdr>
                            <w:top w:val="none" w:sz="0" w:space="0" w:color="auto"/>
                            <w:left w:val="none" w:sz="0" w:space="0" w:color="auto"/>
                            <w:bottom w:val="none" w:sz="0" w:space="0" w:color="auto"/>
                            <w:right w:val="none" w:sz="0" w:space="0" w:color="auto"/>
                          </w:divBdr>
                        </w:div>
                        <w:div w:id="14830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87622">
              <w:marLeft w:val="0"/>
              <w:marRight w:val="0"/>
              <w:marTop w:val="0"/>
              <w:marBottom w:val="0"/>
              <w:divBdr>
                <w:top w:val="none" w:sz="0" w:space="0" w:color="auto"/>
                <w:left w:val="none" w:sz="0" w:space="0" w:color="auto"/>
                <w:bottom w:val="none" w:sz="0" w:space="0" w:color="auto"/>
                <w:right w:val="none" w:sz="0" w:space="0" w:color="auto"/>
              </w:divBdr>
              <w:divsChild>
                <w:div w:id="149174603">
                  <w:marLeft w:val="0"/>
                  <w:marRight w:val="0"/>
                  <w:marTop w:val="0"/>
                  <w:marBottom w:val="0"/>
                  <w:divBdr>
                    <w:top w:val="none" w:sz="0" w:space="0" w:color="auto"/>
                    <w:left w:val="none" w:sz="0" w:space="0" w:color="auto"/>
                    <w:bottom w:val="none" w:sz="0" w:space="0" w:color="auto"/>
                    <w:right w:val="none" w:sz="0" w:space="0" w:color="auto"/>
                  </w:divBdr>
                </w:div>
                <w:div w:id="667563675">
                  <w:marLeft w:val="0"/>
                  <w:marRight w:val="0"/>
                  <w:marTop w:val="0"/>
                  <w:marBottom w:val="0"/>
                  <w:divBdr>
                    <w:top w:val="none" w:sz="0" w:space="0" w:color="auto"/>
                    <w:left w:val="none" w:sz="0" w:space="0" w:color="auto"/>
                    <w:bottom w:val="none" w:sz="0" w:space="0" w:color="auto"/>
                    <w:right w:val="none" w:sz="0" w:space="0" w:color="auto"/>
                  </w:divBdr>
                </w:div>
                <w:div w:id="2128890285">
                  <w:marLeft w:val="240"/>
                  <w:marRight w:val="0"/>
                  <w:marTop w:val="0"/>
                  <w:marBottom w:val="0"/>
                  <w:divBdr>
                    <w:top w:val="none" w:sz="0" w:space="0" w:color="auto"/>
                    <w:left w:val="none" w:sz="0" w:space="0" w:color="auto"/>
                    <w:bottom w:val="none" w:sz="0" w:space="0" w:color="auto"/>
                    <w:right w:val="none" w:sz="0" w:space="0" w:color="auto"/>
                  </w:divBdr>
                  <w:divsChild>
                    <w:div w:id="415054622">
                      <w:marLeft w:val="0"/>
                      <w:marRight w:val="0"/>
                      <w:marTop w:val="0"/>
                      <w:marBottom w:val="0"/>
                      <w:divBdr>
                        <w:top w:val="none" w:sz="0" w:space="0" w:color="auto"/>
                        <w:left w:val="none" w:sz="0" w:space="0" w:color="auto"/>
                        <w:bottom w:val="none" w:sz="0" w:space="0" w:color="auto"/>
                        <w:right w:val="none" w:sz="0" w:space="0" w:color="auto"/>
                      </w:divBdr>
                      <w:divsChild>
                        <w:div w:id="321935897">
                          <w:marLeft w:val="0"/>
                          <w:marRight w:val="0"/>
                          <w:marTop w:val="0"/>
                          <w:marBottom w:val="0"/>
                          <w:divBdr>
                            <w:top w:val="none" w:sz="0" w:space="0" w:color="auto"/>
                            <w:left w:val="none" w:sz="0" w:space="0" w:color="auto"/>
                            <w:bottom w:val="none" w:sz="0" w:space="0" w:color="auto"/>
                            <w:right w:val="none" w:sz="0" w:space="0" w:color="auto"/>
                          </w:divBdr>
                        </w:div>
                        <w:div w:id="1397166879">
                          <w:marLeft w:val="240"/>
                          <w:marRight w:val="0"/>
                          <w:marTop w:val="0"/>
                          <w:marBottom w:val="0"/>
                          <w:divBdr>
                            <w:top w:val="none" w:sz="0" w:space="0" w:color="auto"/>
                            <w:left w:val="none" w:sz="0" w:space="0" w:color="auto"/>
                            <w:bottom w:val="none" w:sz="0" w:space="0" w:color="auto"/>
                            <w:right w:val="none" w:sz="0" w:space="0" w:color="auto"/>
                          </w:divBdr>
                          <w:divsChild>
                            <w:div w:id="177087747">
                              <w:marLeft w:val="0"/>
                              <w:marRight w:val="0"/>
                              <w:marTop w:val="0"/>
                              <w:marBottom w:val="0"/>
                              <w:divBdr>
                                <w:top w:val="none" w:sz="0" w:space="0" w:color="auto"/>
                                <w:left w:val="none" w:sz="0" w:space="0" w:color="auto"/>
                                <w:bottom w:val="none" w:sz="0" w:space="0" w:color="auto"/>
                                <w:right w:val="none" w:sz="0" w:space="0" w:color="auto"/>
                              </w:divBdr>
                              <w:divsChild>
                                <w:div w:id="328561670">
                                  <w:marLeft w:val="0"/>
                                  <w:marRight w:val="0"/>
                                  <w:marTop w:val="0"/>
                                  <w:marBottom w:val="0"/>
                                  <w:divBdr>
                                    <w:top w:val="none" w:sz="0" w:space="0" w:color="auto"/>
                                    <w:left w:val="none" w:sz="0" w:space="0" w:color="auto"/>
                                    <w:bottom w:val="none" w:sz="0" w:space="0" w:color="auto"/>
                                    <w:right w:val="none" w:sz="0" w:space="0" w:color="auto"/>
                                  </w:divBdr>
                                </w:div>
                                <w:div w:id="1041368494">
                                  <w:marLeft w:val="240"/>
                                  <w:marRight w:val="0"/>
                                  <w:marTop w:val="0"/>
                                  <w:marBottom w:val="0"/>
                                  <w:divBdr>
                                    <w:top w:val="none" w:sz="0" w:space="0" w:color="auto"/>
                                    <w:left w:val="none" w:sz="0" w:space="0" w:color="auto"/>
                                    <w:bottom w:val="none" w:sz="0" w:space="0" w:color="auto"/>
                                    <w:right w:val="none" w:sz="0" w:space="0" w:color="auto"/>
                                  </w:divBdr>
                                  <w:divsChild>
                                    <w:div w:id="426930422">
                                      <w:marLeft w:val="0"/>
                                      <w:marRight w:val="0"/>
                                      <w:marTop w:val="0"/>
                                      <w:marBottom w:val="0"/>
                                      <w:divBdr>
                                        <w:top w:val="none" w:sz="0" w:space="0" w:color="auto"/>
                                        <w:left w:val="none" w:sz="0" w:space="0" w:color="auto"/>
                                        <w:bottom w:val="none" w:sz="0" w:space="0" w:color="auto"/>
                                        <w:right w:val="none" w:sz="0" w:space="0" w:color="auto"/>
                                      </w:divBdr>
                                      <w:divsChild>
                                        <w:div w:id="924269421">
                                          <w:marLeft w:val="0"/>
                                          <w:marRight w:val="0"/>
                                          <w:marTop w:val="0"/>
                                          <w:marBottom w:val="0"/>
                                          <w:divBdr>
                                            <w:top w:val="none" w:sz="0" w:space="0" w:color="auto"/>
                                            <w:left w:val="none" w:sz="0" w:space="0" w:color="auto"/>
                                            <w:bottom w:val="none" w:sz="0" w:space="0" w:color="auto"/>
                                            <w:right w:val="none" w:sz="0" w:space="0" w:color="auto"/>
                                          </w:divBdr>
                                        </w:div>
                                        <w:div w:id="1826625501">
                                          <w:marLeft w:val="240"/>
                                          <w:marRight w:val="0"/>
                                          <w:marTop w:val="0"/>
                                          <w:marBottom w:val="0"/>
                                          <w:divBdr>
                                            <w:top w:val="none" w:sz="0" w:space="0" w:color="auto"/>
                                            <w:left w:val="none" w:sz="0" w:space="0" w:color="auto"/>
                                            <w:bottom w:val="none" w:sz="0" w:space="0" w:color="auto"/>
                                            <w:right w:val="none" w:sz="0" w:space="0" w:color="auto"/>
                                          </w:divBdr>
                                          <w:divsChild>
                                            <w:div w:id="1808743494">
                                              <w:marLeft w:val="0"/>
                                              <w:marRight w:val="0"/>
                                              <w:marTop w:val="0"/>
                                              <w:marBottom w:val="0"/>
                                              <w:divBdr>
                                                <w:top w:val="none" w:sz="0" w:space="0" w:color="auto"/>
                                                <w:left w:val="none" w:sz="0" w:space="0" w:color="auto"/>
                                                <w:bottom w:val="none" w:sz="0" w:space="0" w:color="auto"/>
                                                <w:right w:val="none" w:sz="0" w:space="0" w:color="auto"/>
                                              </w:divBdr>
                                            </w:div>
                                          </w:divsChild>
                                        </w:div>
                                        <w:div w:id="204756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979364">
                                  <w:marLeft w:val="0"/>
                                  <w:marRight w:val="0"/>
                                  <w:marTop w:val="0"/>
                                  <w:marBottom w:val="0"/>
                                  <w:divBdr>
                                    <w:top w:val="none" w:sz="0" w:space="0" w:color="auto"/>
                                    <w:left w:val="none" w:sz="0" w:space="0" w:color="auto"/>
                                    <w:bottom w:val="none" w:sz="0" w:space="0" w:color="auto"/>
                                    <w:right w:val="none" w:sz="0" w:space="0" w:color="auto"/>
                                  </w:divBdr>
                                </w:div>
                              </w:divsChild>
                            </w:div>
                            <w:div w:id="217476035">
                              <w:marLeft w:val="0"/>
                              <w:marRight w:val="0"/>
                              <w:marTop w:val="0"/>
                              <w:marBottom w:val="0"/>
                              <w:divBdr>
                                <w:top w:val="none" w:sz="0" w:space="0" w:color="auto"/>
                                <w:left w:val="none" w:sz="0" w:space="0" w:color="auto"/>
                                <w:bottom w:val="none" w:sz="0" w:space="0" w:color="auto"/>
                                <w:right w:val="none" w:sz="0" w:space="0" w:color="auto"/>
                              </w:divBdr>
                              <w:divsChild>
                                <w:div w:id="773868529">
                                  <w:marLeft w:val="0"/>
                                  <w:marRight w:val="0"/>
                                  <w:marTop w:val="0"/>
                                  <w:marBottom w:val="0"/>
                                  <w:divBdr>
                                    <w:top w:val="none" w:sz="0" w:space="0" w:color="auto"/>
                                    <w:left w:val="none" w:sz="0" w:space="0" w:color="auto"/>
                                    <w:bottom w:val="none" w:sz="0" w:space="0" w:color="auto"/>
                                    <w:right w:val="none" w:sz="0" w:space="0" w:color="auto"/>
                                  </w:divBdr>
                                </w:div>
                                <w:div w:id="1278560059">
                                  <w:marLeft w:val="0"/>
                                  <w:marRight w:val="0"/>
                                  <w:marTop w:val="0"/>
                                  <w:marBottom w:val="0"/>
                                  <w:divBdr>
                                    <w:top w:val="none" w:sz="0" w:space="0" w:color="auto"/>
                                    <w:left w:val="none" w:sz="0" w:space="0" w:color="auto"/>
                                    <w:bottom w:val="none" w:sz="0" w:space="0" w:color="auto"/>
                                    <w:right w:val="none" w:sz="0" w:space="0" w:color="auto"/>
                                  </w:divBdr>
                                </w:div>
                                <w:div w:id="1972861068">
                                  <w:marLeft w:val="240"/>
                                  <w:marRight w:val="0"/>
                                  <w:marTop w:val="0"/>
                                  <w:marBottom w:val="0"/>
                                  <w:divBdr>
                                    <w:top w:val="none" w:sz="0" w:space="0" w:color="auto"/>
                                    <w:left w:val="none" w:sz="0" w:space="0" w:color="auto"/>
                                    <w:bottom w:val="none" w:sz="0" w:space="0" w:color="auto"/>
                                    <w:right w:val="none" w:sz="0" w:space="0" w:color="auto"/>
                                  </w:divBdr>
                                  <w:divsChild>
                                    <w:div w:id="560138701">
                                      <w:marLeft w:val="0"/>
                                      <w:marRight w:val="0"/>
                                      <w:marTop w:val="0"/>
                                      <w:marBottom w:val="0"/>
                                      <w:divBdr>
                                        <w:top w:val="none" w:sz="0" w:space="0" w:color="auto"/>
                                        <w:left w:val="none" w:sz="0" w:space="0" w:color="auto"/>
                                        <w:bottom w:val="none" w:sz="0" w:space="0" w:color="auto"/>
                                        <w:right w:val="none" w:sz="0" w:space="0" w:color="auto"/>
                                      </w:divBdr>
                                      <w:divsChild>
                                        <w:div w:id="242371490">
                                          <w:marLeft w:val="0"/>
                                          <w:marRight w:val="0"/>
                                          <w:marTop w:val="0"/>
                                          <w:marBottom w:val="0"/>
                                          <w:divBdr>
                                            <w:top w:val="none" w:sz="0" w:space="0" w:color="auto"/>
                                            <w:left w:val="none" w:sz="0" w:space="0" w:color="auto"/>
                                            <w:bottom w:val="none" w:sz="0" w:space="0" w:color="auto"/>
                                            <w:right w:val="none" w:sz="0" w:space="0" w:color="auto"/>
                                          </w:divBdr>
                                        </w:div>
                                        <w:div w:id="1048922209">
                                          <w:marLeft w:val="0"/>
                                          <w:marRight w:val="0"/>
                                          <w:marTop w:val="0"/>
                                          <w:marBottom w:val="0"/>
                                          <w:divBdr>
                                            <w:top w:val="none" w:sz="0" w:space="0" w:color="auto"/>
                                            <w:left w:val="none" w:sz="0" w:space="0" w:color="auto"/>
                                            <w:bottom w:val="none" w:sz="0" w:space="0" w:color="auto"/>
                                            <w:right w:val="none" w:sz="0" w:space="0" w:color="auto"/>
                                          </w:divBdr>
                                        </w:div>
                                        <w:div w:id="2037657894">
                                          <w:marLeft w:val="240"/>
                                          <w:marRight w:val="0"/>
                                          <w:marTop w:val="0"/>
                                          <w:marBottom w:val="0"/>
                                          <w:divBdr>
                                            <w:top w:val="none" w:sz="0" w:space="0" w:color="auto"/>
                                            <w:left w:val="none" w:sz="0" w:space="0" w:color="auto"/>
                                            <w:bottom w:val="none" w:sz="0" w:space="0" w:color="auto"/>
                                            <w:right w:val="none" w:sz="0" w:space="0" w:color="auto"/>
                                          </w:divBdr>
                                          <w:divsChild>
                                            <w:div w:id="154313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903981">
                              <w:marLeft w:val="0"/>
                              <w:marRight w:val="0"/>
                              <w:marTop w:val="0"/>
                              <w:marBottom w:val="0"/>
                              <w:divBdr>
                                <w:top w:val="none" w:sz="0" w:space="0" w:color="auto"/>
                                <w:left w:val="none" w:sz="0" w:space="0" w:color="auto"/>
                                <w:bottom w:val="none" w:sz="0" w:space="0" w:color="auto"/>
                                <w:right w:val="none" w:sz="0" w:space="0" w:color="auto"/>
                              </w:divBdr>
                              <w:divsChild>
                                <w:div w:id="353120134">
                                  <w:marLeft w:val="0"/>
                                  <w:marRight w:val="0"/>
                                  <w:marTop w:val="0"/>
                                  <w:marBottom w:val="0"/>
                                  <w:divBdr>
                                    <w:top w:val="none" w:sz="0" w:space="0" w:color="auto"/>
                                    <w:left w:val="none" w:sz="0" w:space="0" w:color="auto"/>
                                    <w:bottom w:val="none" w:sz="0" w:space="0" w:color="auto"/>
                                    <w:right w:val="none" w:sz="0" w:space="0" w:color="auto"/>
                                  </w:divBdr>
                                </w:div>
                                <w:div w:id="814221842">
                                  <w:marLeft w:val="240"/>
                                  <w:marRight w:val="0"/>
                                  <w:marTop w:val="0"/>
                                  <w:marBottom w:val="0"/>
                                  <w:divBdr>
                                    <w:top w:val="none" w:sz="0" w:space="0" w:color="auto"/>
                                    <w:left w:val="none" w:sz="0" w:space="0" w:color="auto"/>
                                    <w:bottom w:val="none" w:sz="0" w:space="0" w:color="auto"/>
                                    <w:right w:val="none" w:sz="0" w:space="0" w:color="auto"/>
                                  </w:divBdr>
                                  <w:divsChild>
                                    <w:div w:id="1412385245">
                                      <w:marLeft w:val="0"/>
                                      <w:marRight w:val="0"/>
                                      <w:marTop w:val="0"/>
                                      <w:marBottom w:val="0"/>
                                      <w:divBdr>
                                        <w:top w:val="none" w:sz="0" w:space="0" w:color="auto"/>
                                        <w:left w:val="none" w:sz="0" w:space="0" w:color="auto"/>
                                        <w:bottom w:val="none" w:sz="0" w:space="0" w:color="auto"/>
                                        <w:right w:val="none" w:sz="0" w:space="0" w:color="auto"/>
                                      </w:divBdr>
                                      <w:divsChild>
                                        <w:div w:id="443770789">
                                          <w:marLeft w:val="0"/>
                                          <w:marRight w:val="0"/>
                                          <w:marTop w:val="0"/>
                                          <w:marBottom w:val="0"/>
                                          <w:divBdr>
                                            <w:top w:val="none" w:sz="0" w:space="0" w:color="auto"/>
                                            <w:left w:val="none" w:sz="0" w:space="0" w:color="auto"/>
                                            <w:bottom w:val="none" w:sz="0" w:space="0" w:color="auto"/>
                                            <w:right w:val="none" w:sz="0" w:space="0" w:color="auto"/>
                                          </w:divBdr>
                                        </w:div>
                                        <w:div w:id="954751586">
                                          <w:marLeft w:val="0"/>
                                          <w:marRight w:val="0"/>
                                          <w:marTop w:val="0"/>
                                          <w:marBottom w:val="0"/>
                                          <w:divBdr>
                                            <w:top w:val="none" w:sz="0" w:space="0" w:color="auto"/>
                                            <w:left w:val="none" w:sz="0" w:space="0" w:color="auto"/>
                                            <w:bottom w:val="none" w:sz="0" w:space="0" w:color="auto"/>
                                            <w:right w:val="none" w:sz="0" w:space="0" w:color="auto"/>
                                          </w:divBdr>
                                        </w:div>
                                        <w:div w:id="1398437794">
                                          <w:marLeft w:val="240"/>
                                          <w:marRight w:val="0"/>
                                          <w:marTop w:val="0"/>
                                          <w:marBottom w:val="0"/>
                                          <w:divBdr>
                                            <w:top w:val="none" w:sz="0" w:space="0" w:color="auto"/>
                                            <w:left w:val="none" w:sz="0" w:space="0" w:color="auto"/>
                                            <w:bottom w:val="none" w:sz="0" w:space="0" w:color="auto"/>
                                            <w:right w:val="none" w:sz="0" w:space="0" w:color="auto"/>
                                          </w:divBdr>
                                          <w:divsChild>
                                            <w:div w:id="195555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08306">
                                  <w:marLeft w:val="0"/>
                                  <w:marRight w:val="0"/>
                                  <w:marTop w:val="0"/>
                                  <w:marBottom w:val="0"/>
                                  <w:divBdr>
                                    <w:top w:val="none" w:sz="0" w:space="0" w:color="auto"/>
                                    <w:left w:val="none" w:sz="0" w:space="0" w:color="auto"/>
                                    <w:bottom w:val="none" w:sz="0" w:space="0" w:color="auto"/>
                                    <w:right w:val="none" w:sz="0" w:space="0" w:color="auto"/>
                                  </w:divBdr>
                                </w:div>
                              </w:divsChild>
                            </w:div>
                            <w:div w:id="348918859">
                              <w:marLeft w:val="0"/>
                              <w:marRight w:val="0"/>
                              <w:marTop w:val="0"/>
                              <w:marBottom w:val="0"/>
                              <w:divBdr>
                                <w:top w:val="none" w:sz="0" w:space="0" w:color="auto"/>
                                <w:left w:val="none" w:sz="0" w:space="0" w:color="auto"/>
                                <w:bottom w:val="none" w:sz="0" w:space="0" w:color="auto"/>
                                <w:right w:val="none" w:sz="0" w:space="0" w:color="auto"/>
                              </w:divBdr>
                              <w:divsChild>
                                <w:div w:id="147985888">
                                  <w:marLeft w:val="240"/>
                                  <w:marRight w:val="0"/>
                                  <w:marTop w:val="0"/>
                                  <w:marBottom w:val="0"/>
                                  <w:divBdr>
                                    <w:top w:val="none" w:sz="0" w:space="0" w:color="auto"/>
                                    <w:left w:val="none" w:sz="0" w:space="0" w:color="auto"/>
                                    <w:bottom w:val="none" w:sz="0" w:space="0" w:color="auto"/>
                                    <w:right w:val="none" w:sz="0" w:space="0" w:color="auto"/>
                                  </w:divBdr>
                                  <w:divsChild>
                                    <w:div w:id="687826775">
                                      <w:marLeft w:val="0"/>
                                      <w:marRight w:val="0"/>
                                      <w:marTop w:val="0"/>
                                      <w:marBottom w:val="0"/>
                                      <w:divBdr>
                                        <w:top w:val="none" w:sz="0" w:space="0" w:color="auto"/>
                                        <w:left w:val="none" w:sz="0" w:space="0" w:color="auto"/>
                                        <w:bottom w:val="none" w:sz="0" w:space="0" w:color="auto"/>
                                        <w:right w:val="none" w:sz="0" w:space="0" w:color="auto"/>
                                      </w:divBdr>
                                      <w:divsChild>
                                        <w:div w:id="207108842">
                                          <w:marLeft w:val="240"/>
                                          <w:marRight w:val="0"/>
                                          <w:marTop w:val="0"/>
                                          <w:marBottom w:val="0"/>
                                          <w:divBdr>
                                            <w:top w:val="none" w:sz="0" w:space="0" w:color="auto"/>
                                            <w:left w:val="none" w:sz="0" w:space="0" w:color="auto"/>
                                            <w:bottom w:val="none" w:sz="0" w:space="0" w:color="auto"/>
                                            <w:right w:val="none" w:sz="0" w:space="0" w:color="auto"/>
                                          </w:divBdr>
                                          <w:divsChild>
                                            <w:div w:id="2040088171">
                                              <w:marLeft w:val="0"/>
                                              <w:marRight w:val="0"/>
                                              <w:marTop w:val="0"/>
                                              <w:marBottom w:val="0"/>
                                              <w:divBdr>
                                                <w:top w:val="none" w:sz="0" w:space="0" w:color="auto"/>
                                                <w:left w:val="none" w:sz="0" w:space="0" w:color="auto"/>
                                                <w:bottom w:val="none" w:sz="0" w:space="0" w:color="auto"/>
                                                <w:right w:val="none" w:sz="0" w:space="0" w:color="auto"/>
                                              </w:divBdr>
                                            </w:div>
                                          </w:divsChild>
                                        </w:div>
                                        <w:div w:id="694498734">
                                          <w:marLeft w:val="0"/>
                                          <w:marRight w:val="0"/>
                                          <w:marTop w:val="0"/>
                                          <w:marBottom w:val="0"/>
                                          <w:divBdr>
                                            <w:top w:val="none" w:sz="0" w:space="0" w:color="auto"/>
                                            <w:left w:val="none" w:sz="0" w:space="0" w:color="auto"/>
                                            <w:bottom w:val="none" w:sz="0" w:space="0" w:color="auto"/>
                                            <w:right w:val="none" w:sz="0" w:space="0" w:color="auto"/>
                                          </w:divBdr>
                                        </w:div>
                                        <w:div w:id="132369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90338">
                                  <w:marLeft w:val="0"/>
                                  <w:marRight w:val="0"/>
                                  <w:marTop w:val="0"/>
                                  <w:marBottom w:val="0"/>
                                  <w:divBdr>
                                    <w:top w:val="none" w:sz="0" w:space="0" w:color="auto"/>
                                    <w:left w:val="none" w:sz="0" w:space="0" w:color="auto"/>
                                    <w:bottom w:val="none" w:sz="0" w:space="0" w:color="auto"/>
                                    <w:right w:val="none" w:sz="0" w:space="0" w:color="auto"/>
                                  </w:divBdr>
                                </w:div>
                                <w:div w:id="1402412385">
                                  <w:marLeft w:val="0"/>
                                  <w:marRight w:val="0"/>
                                  <w:marTop w:val="0"/>
                                  <w:marBottom w:val="0"/>
                                  <w:divBdr>
                                    <w:top w:val="none" w:sz="0" w:space="0" w:color="auto"/>
                                    <w:left w:val="none" w:sz="0" w:space="0" w:color="auto"/>
                                    <w:bottom w:val="none" w:sz="0" w:space="0" w:color="auto"/>
                                    <w:right w:val="none" w:sz="0" w:space="0" w:color="auto"/>
                                  </w:divBdr>
                                </w:div>
                              </w:divsChild>
                            </w:div>
                            <w:div w:id="359168107">
                              <w:marLeft w:val="0"/>
                              <w:marRight w:val="0"/>
                              <w:marTop w:val="0"/>
                              <w:marBottom w:val="0"/>
                              <w:divBdr>
                                <w:top w:val="none" w:sz="0" w:space="0" w:color="auto"/>
                                <w:left w:val="none" w:sz="0" w:space="0" w:color="auto"/>
                                <w:bottom w:val="none" w:sz="0" w:space="0" w:color="auto"/>
                                <w:right w:val="none" w:sz="0" w:space="0" w:color="auto"/>
                              </w:divBdr>
                              <w:divsChild>
                                <w:div w:id="969438932">
                                  <w:marLeft w:val="0"/>
                                  <w:marRight w:val="0"/>
                                  <w:marTop w:val="0"/>
                                  <w:marBottom w:val="0"/>
                                  <w:divBdr>
                                    <w:top w:val="none" w:sz="0" w:space="0" w:color="auto"/>
                                    <w:left w:val="none" w:sz="0" w:space="0" w:color="auto"/>
                                    <w:bottom w:val="none" w:sz="0" w:space="0" w:color="auto"/>
                                    <w:right w:val="none" w:sz="0" w:space="0" w:color="auto"/>
                                  </w:divBdr>
                                </w:div>
                                <w:div w:id="1078937369">
                                  <w:marLeft w:val="0"/>
                                  <w:marRight w:val="0"/>
                                  <w:marTop w:val="0"/>
                                  <w:marBottom w:val="0"/>
                                  <w:divBdr>
                                    <w:top w:val="none" w:sz="0" w:space="0" w:color="auto"/>
                                    <w:left w:val="none" w:sz="0" w:space="0" w:color="auto"/>
                                    <w:bottom w:val="none" w:sz="0" w:space="0" w:color="auto"/>
                                    <w:right w:val="none" w:sz="0" w:space="0" w:color="auto"/>
                                  </w:divBdr>
                                </w:div>
                                <w:div w:id="1362978261">
                                  <w:marLeft w:val="240"/>
                                  <w:marRight w:val="0"/>
                                  <w:marTop w:val="0"/>
                                  <w:marBottom w:val="0"/>
                                  <w:divBdr>
                                    <w:top w:val="none" w:sz="0" w:space="0" w:color="auto"/>
                                    <w:left w:val="none" w:sz="0" w:space="0" w:color="auto"/>
                                    <w:bottom w:val="none" w:sz="0" w:space="0" w:color="auto"/>
                                    <w:right w:val="none" w:sz="0" w:space="0" w:color="auto"/>
                                  </w:divBdr>
                                  <w:divsChild>
                                    <w:div w:id="1691712516">
                                      <w:marLeft w:val="0"/>
                                      <w:marRight w:val="0"/>
                                      <w:marTop w:val="0"/>
                                      <w:marBottom w:val="0"/>
                                      <w:divBdr>
                                        <w:top w:val="none" w:sz="0" w:space="0" w:color="auto"/>
                                        <w:left w:val="none" w:sz="0" w:space="0" w:color="auto"/>
                                        <w:bottom w:val="none" w:sz="0" w:space="0" w:color="auto"/>
                                        <w:right w:val="none" w:sz="0" w:space="0" w:color="auto"/>
                                      </w:divBdr>
                                      <w:divsChild>
                                        <w:div w:id="633490667">
                                          <w:marLeft w:val="240"/>
                                          <w:marRight w:val="0"/>
                                          <w:marTop w:val="0"/>
                                          <w:marBottom w:val="0"/>
                                          <w:divBdr>
                                            <w:top w:val="none" w:sz="0" w:space="0" w:color="auto"/>
                                            <w:left w:val="none" w:sz="0" w:space="0" w:color="auto"/>
                                            <w:bottom w:val="none" w:sz="0" w:space="0" w:color="auto"/>
                                            <w:right w:val="none" w:sz="0" w:space="0" w:color="auto"/>
                                          </w:divBdr>
                                          <w:divsChild>
                                            <w:div w:id="1435637742">
                                              <w:marLeft w:val="0"/>
                                              <w:marRight w:val="0"/>
                                              <w:marTop w:val="0"/>
                                              <w:marBottom w:val="0"/>
                                              <w:divBdr>
                                                <w:top w:val="none" w:sz="0" w:space="0" w:color="auto"/>
                                                <w:left w:val="none" w:sz="0" w:space="0" w:color="auto"/>
                                                <w:bottom w:val="none" w:sz="0" w:space="0" w:color="auto"/>
                                                <w:right w:val="none" w:sz="0" w:space="0" w:color="auto"/>
                                              </w:divBdr>
                                            </w:div>
                                          </w:divsChild>
                                        </w:div>
                                        <w:div w:id="1449928592">
                                          <w:marLeft w:val="0"/>
                                          <w:marRight w:val="0"/>
                                          <w:marTop w:val="0"/>
                                          <w:marBottom w:val="0"/>
                                          <w:divBdr>
                                            <w:top w:val="none" w:sz="0" w:space="0" w:color="auto"/>
                                            <w:left w:val="none" w:sz="0" w:space="0" w:color="auto"/>
                                            <w:bottom w:val="none" w:sz="0" w:space="0" w:color="auto"/>
                                            <w:right w:val="none" w:sz="0" w:space="0" w:color="auto"/>
                                          </w:divBdr>
                                        </w:div>
                                        <w:div w:id="16201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1893">
                              <w:marLeft w:val="0"/>
                              <w:marRight w:val="0"/>
                              <w:marTop w:val="0"/>
                              <w:marBottom w:val="0"/>
                              <w:divBdr>
                                <w:top w:val="none" w:sz="0" w:space="0" w:color="auto"/>
                                <w:left w:val="none" w:sz="0" w:space="0" w:color="auto"/>
                                <w:bottom w:val="none" w:sz="0" w:space="0" w:color="auto"/>
                                <w:right w:val="none" w:sz="0" w:space="0" w:color="auto"/>
                              </w:divBdr>
                              <w:divsChild>
                                <w:div w:id="1506557653">
                                  <w:marLeft w:val="0"/>
                                  <w:marRight w:val="0"/>
                                  <w:marTop w:val="0"/>
                                  <w:marBottom w:val="0"/>
                                  <w:divBdr>
                                    <w:top w:val="none" w:sz="0" w:space="0" w:color="auto"/>
                                    <w:left w:val="none" w:sz="0" w:space="0" w:color="auto"/>
                                    <w:bottom w:val="none" w:sz="0" w:space="0" w:color="auto"/>
                                    <w:right w:val="none" w:sz="0" w:space="0" w:color="auto"/>
                                  </w:divBdr>
                                </w:div>
                                <w:div w:id="1965043501">
                                  <w:marLeft w:val="240"/>
                                  <w:marRight w:val="0"/>
                                  <w:marTop w:val="0"/>
                                  <w:marBottom w:val="0"/>
                                  <w:divBdr>
                                    <w:top w:val="none" w:sz="0" w:space="0" w:color="auto"/>
                                    <w:left w:val="none" w:sz="0" w:space="0" w:color="auto"/>
                                    <w:bottom w:val="none" w:sz="0" w:space="0" w:color="auto"/>
                                    <w:right w:val="none" w:sz="0" w:space="0" w:color="auto"/>
                                  </w:divBdr>
                                  <w:divsChild>
                                    <w:div w:id="720136916">
                                      <w:marLeft w:val="0"/>
                                      <w:marRight w:val="0"/>
                                      <w:marTop w:val="0"/>
                                      <w:marBottom w:val="0"/>
                                      <w:divBdr>
                                        <w:top w:val="none" w:sz="0" w:space="0" w:color="auto"/>
                                        <w:left w:val="none" w:sz="0" w:space="0" w:color="auto"/>
                                        <w:bottom w:val="none" w:sz="0" w:space="0" w:color="auto"/>
                                        <w:right w:val="none" w:sz="0" w:space="0" w:color="auto"/>
                                      </w:divBdr>
                                      <w:divsChild>
                                        <w:div w:id="228156387">
                                          <w:marLeft w:val="0"/>
                                          <w:marRight w:val="0"/>
                                          <w:marTop w:val="0"/>
                                          <w:marBottom w:val="0"/>
                                          <w:divBdr>
                                            <w:top w:val="none" w:sz="0" w:space="0" w:color="auto"/>
                                            <w:left w:val="none" w:sz="0" w:space="0" w:color="auto"/>
                                            <w:bottom w:val="none" w:sz="0" w:space="0" w:color="auto"/>
                                            <w:right w:val="none" w:sz="0" w:space="0" w:color="auto"/>
                                          </w:divBdr>
                                        </w:div>
                                        <w:div w:id="675036365">
                                          <w:marLeft w:val="0"/>
                                          <w:marRight w:val="0"/>
                                          <w:marTop w:val="0"/>
                                          <w:marBottom w:val="0"/>
                                          <w:divBdr>
                                            <w:top w:val="none" w:sz="0" w:space="0" w:color="auto"/>
                                            <w:left w:val="none" w:sz="0" w:space="0" w:color="auto"/>
                                            <w:bottom w:val="none" w:sz="0" w:space="0" w:color="auto"/>
                                            <w:right w:val="none" w:sz="0" w:space="0" w:color="auto"/>
                                          </w:divBdr>
                                        </w:div>
                                        <w:div w:id="1191794582">
                                          <w:marLeft w:val="240"/>
                                          <w:marRight w:val="0"/>
                                          <w:marTop w:val="0"/>
                                          <w:marBottom w:val="0"/>
                                          <w:divBdr>
                                            <w:top w:val="none" w:sz="0" w:space="0" w:color="auto"/>
                                            <w:left w:val="none" w:sz="0" w:space="0" w:color="auto"/>
                                            <w:bottom w:val="none" w:sz="0" w:space="0" w:color="auto"/>
                                            <w:right w:val="none" w:sz="0" w:space="0" w:color="auto"/>
                                          </w:divBdr>
                                          <w:divsChild>
                                            <w:div w:id="48340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384193">
                                  <w:marLeft w:val="0"/>
                                  <w:marRight w:val="0"/>
                                  <w:marTop w:val="0"/>
                                  <w:marBottom w:val="0"/>
                                  <w:divBdr>
                                    <w:top w:val="none" w:sz="0" w:space="0" w:color="auto"/>
                                    <w:left w:val="none" w:sz="0" w:space="0" w:color="auto"/>
                                    <w:bottom w:val="none" w:sz="0" w:space="0" w:color="auto"/>
                                    <w:right w:val="none" w:sz="0" w:space="0" w:color="auto"/>
                                  </w:divBdr>
                                </w:div>
                              </w:divsChild>
                            </w:div>
                            <w:div w:id="628323347">
                              <w:marLeft w:val="0"/>
                              <w:marRight w:val="0"/>
                              <w:marTop w:val="0"/>
                              <w:marBottom w:val="0"/>
                              <w:divBdr>
                                <w:top w:val="none" w:sz="0" w:space="0" w:color="auto"/>
                                <w:left w:val="none" w:sz="0" w:space="0" w:color="auto"/>
                                <w:bottom w:val="none" w:sz="0" w:space="0" w:color="auto"/>
                                <w:right w:val="none" w:sz="0" w:space="0" w:color="auto"/>
                              </w:divBdr>
                              <w:divsChild>
                                <w:div w:id="837115497">
                                  <w:marLeft w:val="240"/>
                                  <w:marRight w:val="0"/>
                                  <w:marTop w:val="0"/>
                                  <w:marBottom w:val="0"/>
                                  <w:divBdr>
                                    <w:top w:val="none" w:sz="0" w:space="0" w:color="auto"/>
                                    <w:left w:val="none" w:sz="0" w:space="0" w:color="auto"/>
                                    <w:bottom w:val="none" w:sz="0" w:space="0" w:color="auto"/>
                                    <w:right w:val="none" w:sz="0" w:space="0" w:color="auto"/>
                                  </w:divBdr>
                                  <w:divsChild>
                                    <w:div w:id="756369668">
                                      <w:marLeft w:val="0"/>
                                      <w:marRight w:val="0"/>
                                      <w:marTop w:val="0"/>
                                      <w:marBottom w:val="0"/>
                                      <w:divBdr>
                                        <w:top w:val="none" w:sz="0" w:space="0" w:color="auto"/>
                                        <w:left w:val="none" w:sz="0" w:space="0" w:color="auto"/>
                                        <w:bottom w:val="none" w:sz="0" w:space="0" w:color="auto"/>
                                        <w:right w:val="none" w:sz="0" w:space="0" w:color="auto"/>
                                      </w:divBdr>
                                      <w:divsChild>
                                        <w:div w:id="1471551365">
                                          <w:marLeft w:val="240"/>
                                          <w:marRight w:val="0"/>
                                          <w:marTop w:val="0"/>
                                          <w:marBottom w:val="0"/>
                                          <w:divBdr>
                                            <w:top w:val="none" w:sz="0" w:space="0" w:color="auto"/>
                                            <w:left w:val="none" w:sz="0" w:space="0" w:color="auto"/>
                                            <w:bottom w:val="none" w:sz="0" w:space="0" w:color="auto"/>
                                            <w:right w:val="none" w:sz="0" w:space="0" w:color="auto"/>
                                          </w:divBdr>
                                          <w:divsChild>
                                            <w:div w:id="1913466258">
                                              <w:marLeft w:val="0"/>
                                              <w:marRight w:val="0"/>
                                              <w:marTop w:val="0"/>
                                              <w:marBottom w:val="0"/>
                                              <w:divBdr>
                                                <w:top w:val="none" w:sz="0" w:space="0" w:color="auto"/>
                                                <w:left w:val="none" w:sz="0" w:space="0" w:color="auto"/>
                                                <w:bottom w:val="none" w:sz="0" w:space="0" w:color="auto"/>
                                                <w:right w:val="none" w:sz="0" w:space="0" w:color="auto"/>
                                              </w:divBdr>
                                            </w:div>
                                          </w:divsChild>
                                        </w:div>
                                        <w:div w:id="1516185354">
                                          <w:marLeft w:val="0"/>
                                          <w:marRight w:val="0"/>
                                          <w:marTop w:val="0"/>
                                          <w:marBottom w:val="0"/>
                                          <w:divBdr>
                                            <w:top w:val="none" w:sz="0" w:space="0" w:color="auto"/>
                                            <w:left w:val="none" w:sz="0" w:space="0" w:color="auto"/>
                                            <w:bottom w:val="none" w:sz="0" w:space="0" w:color="auto"/>
                                            <w:right w:val="none" w:sz="0" w:space="0" w:color="auto"/>
                                          </w:divBdr>
                                        </w:div>
                                        <w:div w:id="18662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744411">
                                  <w:marLeft w:val="0"/>
                                  <w:marRight w:val="0"/>
                                  <w:marTop w:val="0"/>
                                  <w:marBottom w:val="0"/>
                                  <w:divBdr>
                                    <w:top w:val="none" w:sz="0" w:space="0" w:color="auto"/>
                                    <w:left w:val="none" w:sz="0" w:space="0" w:color="auto"/>
                                    <w:bottom w:val="none" w:sz="0" w:space="0" w:color="auto"/>
                                    <w:right w:val="none" w:sz="0" w:space="0" w:color="auto"/>
                                  </w:divBdr>
                                </w:div>
                                <w:div w:id="2055035124">
                                  <w:marLeft w:val="0"/>
                                  <w:marRight w:val="0"/>
                                  <w:marTop w:val="0"/>
                                  <w:marBottom w:val="0"/>
                                  <w:divBdr>
                                    <w:top w:val="none" w:sz="0" w:space="0" w:color="auto"/>
                                    <w:left w:val="none" w:sz="0" w:space="0" w:color="auto"/>
                                    <w:bottom w:val="none" w:sz="0" w:space="0" w:color="auto"/>
                                    <w:right w:val="none" w:sz="0" w:space="0" w:color="auto"/>
                                  </w:divBdr>
                                </w:div>
                              </w:divsChild>
                            </w:div>
                            <w:div w:id="669061908">
                              <w:marLeft w:val="0"/>
                              <w:marRight w:val="0"/>
                              <w:marTop w:val="0"/>
                              <w:marBottom w:val="0"/>
                              <w:divBdr>
                                <w:top w:val="none" w:sz="0" w:space="0" w:color="auto"/>
                                <w:left w:val="none" w:sz="0" w:space="0" w:color="auto"/>
                                <w:bottom w:val="none" w:sz="0" w:space="0" w:color="auto"/>
                                <w:right w:val="none" w:sz="0" w:space="0" w:color="auto"/>
                              </w:divBdr>
                              <w:divsChild>
                                <w:div w:id="855464030">
                                  <w:marLeft w:val="0"/>
                                  <w:marRight w:val="0"/>
                                  <w:marTop w:val="0"/>
                                  <w:marBottom w:val="0"/>
                                  <w:divBdr>
                                    <w:top w:val="none" w:sz="0" w:space="0" w:color="auto"/>
                                    <w:left w:val="none" w:sz="0" w:space="0" w:color="auto"/>
                                    <w:bottom w:val="none" w:sz="0" w:space="0" w:color="auto"/>
                                    <w:right w:val="none" w:sz="0" w:space="0" w:color="auto"/>
                                  </w:divBdr>
                                </w:div>
                                <w:div w:id="855850483">
                                  <w:marLeft w:val="0"/>
                                  <w:marRight w:val="0"/>
                                  <w:marTop w:val="0"/>
                                  <w:marBottom w:val="0"/>
                                  <w:divBdr>
                                    <w:top w:val="none" w:sz="0" w:space="0" w:color="auto"/>
                                    <w:left w:val="none" w:sz="0" w:space="0" w:color="auto"/>
                                    <w:bottom w:val="none" w:sz="0" w:space="0" w:color="auto"/>
                                    <w:right w:val="none" w:sz="0" w:space="0" w:color="auto"/>
                                  </w:divBdr>
                                </w:div>
                                <w:div w:id="2051303316">
                                  <w:marLeft w:val="240"/>
                                  <w:marRight w:val="0"/>
                                  <w:marTop w:val="0"/>
                                  <w:marBottom w:val="0"/>
                                  <w:divBdr>
                                    <w:top w:val="none" w:sz="0" w:space="0" w:color="auto"/>
                                    <w:left w:val="none" w:sz="0" w:space="0" w:color="auto"/>
                                    <w:bottom w:val="none" w:sz="0" w:space="0" w:color="auto"/>
                                    <w:right w:val="none" w:sz="0" w:space="0" w:color="auto"/>
                                  </w:divBdr>
                                  <w:divsChild>
                                    <w:div w:id="627320487">
                                      <w:marLeft w:val="0"/>
                                      <w:marRight w:val="0"/>
                                      <w:marTop w:val="0"/>
                                      <w:marBottom w:val="0"/>
                                      <w:divBdr>
                                        <w:top w:val="none" w:sz="0" w:space="0" w:color="auto"/>
                                        <w:left w:val="none" w:sz="0" w:space="0" w:color="auto"/>
                                        <w:bottom w:val="none" w:sz="0" w:space="0" w:color="auto"/>
                                        <w:right w:val="none" w:sz="0" w:space="0" w:color="auto"/>
                                      </w:divBdr>
                                      <w:divsChild>
                                        <w:div w:id="1060976669">
                                          <w:marLeft w:val="0"/>
                                          <w:marRight w:val="0"/>
                                          <w:marTop w:val="0"/>
                                          <w:marBottom w:val="0"/>
                                          <w:divBdr>
                                            <w:top w:val="none" w:sz="0" w:space="0" w:color="auto"/>
                                            <w:left w:val="none" w:sz="0" w:space="0" w:color="auto"/>
                                            <w:bottom w:val="none" w:sz="0" w:space="0" w:color="auto"/>
                                            <w:right w:val="none" w:sz="0" w:space="0" w:color="auto"/>
                                          </w:divBdr>
                                        </w:div>
                                        <w:div w:id="1492745958">
                                          <w:marLeft w:val="240"/>
                                          <w:marRight w:val="0"/>
                                          <w:marTop w:val="0"/>
                                          <w:marBottom w:val="0"/>
                                          <w:divBdr>
                                            <w:top w:val="none" w:sz="0" w:space="0" w:color="auto"/>
                                            <w:left w:val="none" w:sz="0" w:space="0" w:color="auto"/>
                                            <w:bottom w:val="none" w:sz="0" w:space="0" w:color="auto"/>
                                            <w:right w:val="none" w:sz="0" w:space="0" w:color="auto"/>
                                          </w:divBdr>
                                          <w:divsChild>
                                            <w:div w:id="1066607137">
                                              <w:marLeft w:val="0"/>
                                              <w:marRight w:val="0"/>
                                              <w:marTop w:val="0"/>
                                              <w:marBottom w:val="0"/>
                                              <w:divBdr>
                                                <w:top w:val="none" w:sz="0" w:space="0" w:color="auto"/>
                                                <w:left w:val="none" w:sz="0" w:space="0" w:color="auto"/>
                                                <w:bottom w:val="none" w:sz="0" w:space="0" w:color="auto"/>
                                                <w:right w:val="none" w:sz="0" w:space="0" w:color="auto"/>
                                              </w:divBdr>
                                            </w:div>
                                          </w:divsChild>
                                        </w:div>
                                        <w:div w:id="168901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19761">
                              <w:marLeft w:val="0"/>
                              <w:marRight w:val="0"/>
                              <w:marTop w:val="0"/>
                              <w:marBottom w:val="0"/>
                              <w:divBdr>
                                <w:top w:val="none" w:sz="0" w:space="0" w:color="auto"/>
                                <w:left w:val="none" w:sz="0" w:space="0" w:color="auto"/>
                                <w:bottom w:val="none" w:sz="0" w:space="0" w:color="auto"/>
                                <w:right w:val="none" w:sz="0" w:space="0" w:color="auto"/>
                              </w:divBdr>
                              <w:divsChild>
                                <w:div w:id="1181045350">
                                  <w:marLeft w:val="0"/>
                                  <w:marRight w:val="0"/>
                                  <w:marTop w:val="0"/>
                                  <w:marBottom w:val="0"/>
                                  <w:divBdr>
                                    <w:top w:val="none" w:sz="0" w:space="0" w:color="auto"/>
                                    <w:left w:val="none" w:sz="0" w:space="0" w:color="auto"/>
                                    <w:bottom w:val="none" w:sz="0" w:space="0" w:color="auto"/>
                                    <w:right w:val="none" w:sz="0" w:space="0" w:color="auto"/>
                                  </w:divBdr>
                                </w:div>
                                <w:div w:id="1397510607">
                                  <w:marLeft w:val="0"/>
                                  <w:marRight w:val="0"/>
                                  <w:marTop w:val="0"/>
                                  <w:marBottom w:val="0"/>
                                  <w:divBdr>
                                    <w:top w:val="none" w:sz="0" w:space="0" w:color="auto"/>
                                    <w:left w:val="none" w:sz="0" w:space="0" w:color="auto"/>
                                    <w:bottom w:val="none" w:sz="0" w:space="0" w:color="auto"/>
                                    <w:right w:val="none" w:sz="0" w:space="0" w:color="auto"/>
                                  </w:divBdr>
                                </w:div>
                                <w:div w:id="2116093257">
                                  <w:marLeft w:val="240"/>
                                  <w:marRight w:val="0"/>
                                  <w:marTop w:val="0"/>
                                  <w:marBottom w:val="0"/>
                                  <w:divBdr>
                                    <w:top w:val="none" w:sz="0" w:space="0" w:color="auto"/>
                                    <w:left w:val="none" w:sz="0" w:space="0" w:color="auto"/>
                                    <w:bottom w:val="none" w:sz="0" w:space="0" w:color="auto"/>
                                    <w:right w:val="none" w:sz="0" w:space="0" w:color="auto"/>
                                  </w:divBdr>
                                  <w:divsChild>
                                    <w:div w:id="1544832802">
                                      <w:marLeft w:val="0"/>
                                      <w:marRight w:val="0"/>
                                      <w:marTop w:val="0"/>
                                      <w:marBottom w:val="0"/>
                                      <w:divBdr>
                                        <w:top w:val="none" w:sz="0" w:space="0" w:color="auto"/>
                                        <w:left w:val="none" w:sz="0" w:space="0" w:color="auto"/>
                                        <w:bottom w:val="none" w:sz="0" w:space="0" w:color="auto"/>
                                        <w:right w:val="none" w:sz="0" w:space="0" w:color="auto"/>
                                      </w:divBdr>
                                      <w:divsChild>
                                        <w:div w:id="478158809">
                                          <w:marLeft w:val="0"/>
                                          <w:marRight w:val="0"/>
                                          <w:marTop w:val="0"/>
                                          <w:marBottom w:val="0"/>
                                          <w:divBdr>
                                            <w:top w:val="none" w:sz="0" w:space="0" w:color="auto"/>
                                            <w:left w:val="none" w:sz="0" w:space="0" w:color="auto"/>
                                            <w:bottom w:val="none" w:sz="0" w:space="0" w:color="auto"/>
                                            <w:right w:val="none" w:sz="0" w:space="0" w:color="auto"/>
                                          </w:divBdr>
                                        </w:div>
                                        <w:div w:id="994533058">
                                          <w:marLeft w:val="0"/>
                                          <w:marRight w:val="0"/>
                                          <w:marTop w:val="0"/>
                                          <w:marBottom w:val="0"/>
                                          <w:divBdr>
                                            <w:top w:val="none" w:sz="0" w:space="0" w:color="auto"/>
                                            <w:left w:val="none" w:sz="0" w:space="0" w:color="auto"/>
                                            <w:bottom w:val="none" w:sz="0" w:space="0" w:color="auto"/>
                                            <w:right w:val="none" w:sz="0" w:space="0" w:color="auto"/>
                                          </w:divBdr>
                                        </w:div>
                                        <w:div w:id="1235436527">
                                          <w:marLeft w:val="240"/>
                                          <w:marRight w:val="0"/>
                                          <w:marTop w:val="0"/>
                                          <w:marBottom w:val="0"/>
                                          <w:divBdr>
                                            <w:top w:val="none" w:sz="0" w:space="0" w:color="auto"/>
                                            <w:left w:val="none" w:sz="0" w:space="0" w:color="auto"/>
                                            <w:bottom w:val="none" w:sz="0" w:space="0" w:color="auto"/>
                                            <w:right w:val="none" w:sz="0" w:space="0" w:color="auto"/>
                                          </w:divBdr>
                                          <w:divsChild>
                                            <w:div w:id="161015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461401">
                              <w:marLeft w:val="0"/>
                              <w:marRight w:val="0"/>
                              <w:marTop w:val="0"/>
                              <w:marBottom w:val="0"/>
                              <w:divBdr>
                                <w:top w:val="none" w:sz="0" w:space="0" w:color="auto"/>
                                <w:left w:val="none" w:sz="0" w:space="0" w:color="auto"/>
                                <w:bottom w:val="none" w:sz="0" w:space="0" w:color="auto"/>
                                <w:right w:val="none" w:sz="0" w:space="0" w:color="auto"/>
                              </w:divBdr>
                              <w:divsChild>
                                <w:div w:id="818569251">
                                  <w:marLeft w:val="0"/>
                                  <w:marRight w:val="0"/>
                                  <w:marTop w:val="0"/>
                                  <w:marBottom w:val="0"/>
                                  <w:divBdr>
                                    <w:top w:val="none" w:sz="0" w:space="0" w:color="auto"/>
                                    <w:left w:val="none" w:sz="0" w:space="0" w:color="auto"/>
                                    <w:bottom w:val="none" w:sz="0" w:space="0" w:color="auto"/>
                                    <w:right w:val="none" w:sz="0" w:space="0" w:color="auto"/>
                                  </w:divBdr>
                                </w:div>
                                <w:div w:id="1343557294">
                                  <w:marLeft w:val="0"/>
                                  <w:marRight w:val="0"/>
                                  <w:marTop w:val="0"/>
                                  <w:marBottom w:val="0"/>
                                  <w:divBdr>
                                    <w:top w:val="none" w:sz="0" w:space="0" w:color="auto"/>
                                    <w:left w:val="none" w:sz="0" w:space="0" w:color="auto"/>
                                    <w:bottom w:val="none" w:sz="0" w:space="0" w:color="auto"/>
                                    <w:right w:val="none" w:sz="0" w:space="0" w:color="auto"/>
                                  </w:divBdr>
                                </w:div>
                                <w:div w:id="1674602085">
                                  <w:marLeft w:val="240"/>
                                  <w:marRight w:val="0"/>
                                  <w:marTop w:val="0"/>
                                  <w:marBottom w:val="0"/>
                                  <w:divBdr>
                                    <w:top w:val="none" w:sz="0" w:space="0" w:color="auto"/>
                                    <w:left w:val="none" w:sz="0" w:space="0" w:color="auto"/>
                                    <w:bottom w:val="none" w:sz="0" w:space="0" w:color="auto"/>
                                    <w:right w:val="none" w:sz="0" w:space="0" w:color="auto"/>
                                  </w:divBdr>
                                  <w:divsChild>
                                    <w:div w:id="1134953214">
                                      <w:marLeft w:val="0"/>
                                      <w:marRight w:val="0"/>
                                      <w:marTop w:val="0"/>
                                      <w:marBottom w:val="0"/>
                                      <w:divBdr>
                                        <w:top w:val="none" w:sz="0" w:space="0" w:color="auto"/>
                                        <w:left w:val="none" w:sz="0" w:space="0" w:color="auto"/>
                                        <w:bottom w:val="none" w:sz="0" w:space="0" w:color="auto"/>
                                        <w:right w:val="none" w:sz="0" w:space="0" w:color="auto"/>
                                      </w:divBdr>
                                      <w:divsChild>
                                        <w:div w:id="435488796">
                                          <w:marLeft w:val="240"/>
                                          <w:marRight w:val="0"/>
                                          <w:marTop w:val="0"/>
                                          <w:marBottom w:val="0"/>
                                          <w:divBdr>
                                            <w:top w:val="none" w:sz="0" w:space="0" w:color="auto"/>
                                            <w:left w:val="none" w:sz="0" w:space="0" w:color="auto"/>
                                            <w:bottom w:val="none" w:sz="0" w:space="0" w:color="auto"/>
                                            <w:right w:val="none" w:sz="0" w:space="0" w:color="auto"/>
                                          </w:divBdr>
                                          <w:divsChild>
                                            <w:div w:id="598410928">
                                              <w:marLeft w:val="0"/>
                                              <w:marRight w:val="0"/>
                                              <w:marTop w:val="0"/>
                                              <w:marBottom w:val="0"/>
                                              <w:divBdr>
                                                <w:top w:val="none" w:sz="0" w:space="0" w:color="auto"/>
                                                <w:left w:val="none" w:sz="0" w:space="0" w:color="auto"/>
                                                <w:bottom w:val="none" w:sz="0" w:space="0" w:color="auto"/>
                                                <w:right w:val="none" w:sz="0" w:space="0" w:color="auto"/>
                                              </w:divBdr>
                                            </w:div>
                                          </w:divsChild>
                                        </w:div>
                                        <w:div w:id="816144309">
                                          <w:marLeft w:val="0"/>
                                          <w:marRight w:val="0"/>
                                          <w:marTop w:val="0"/>
                                          <w:marBottom w:val="0"/>
                                          <w:divBdr>
                                            <w:top w:val="none" w:sz="0" w:space="0" w:color="auto"/>
                                            <w:left w:val="none" w:sz="0" w:space="0" w:color="auto"/>
                                            <w:bottom w:val="none" w:sz="0" w:space="0" w:color="auto"/>
                                            <w:right w:val="none" w:sz="0" w:space="0" w:color="auto"/>
                                          </w:divBdr>
                                        </w:div>
                                        <w:div w:id="120514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201376">
                              <w:marLeft w:val="0"/>
                              <w:marRight w:val="0"/>
                              <w:marTop w:val="0"/>
                              <w:marBottom w:val="0"/>
                              <w:divBdr>
                                <w:top w:val="none" w:sz="0" w:space="0" w:color="auto"/>
                                <w:left w:val="none" w:sz="0" w:space="0" w:color="auto"/>
                                <w:bottom w:val="none" w:sz="0" w:space="0" w:color="auto"/>
                                <w:right w:val="none" w:sz="0" w:space="0" w:color="auto"/>
                              </w:divBdr>
                              <w:divsChild>
                                <w:div w:id="375351918">
                                  <w:marLeft w:val="240"/>
                                  <w:marRight w:val="0"/>
                                  <w:marTop w:val="0"/>
                                  <w:marBottom w:val="0"/>
                                  <w:divBdr>
                                    <w:top w:val="none" w:sz="0" w:space="0" w:color="auto"/>
                                    <w:left w:val="none" w:sz="0" w:space="0" w:color="auto"/>
                                    <w:bottom w:val="none" w:sz="0" w:space="0" w:color="auto"/>
                                    <w:right w:val="none" w:sz="0" w:space="0" w:color="auto"/>
                                  </w:divBdr>
                                  <w:divsChild>
                                    <w:div w:id="656959786">
                                      <w:marLeft w:val="0"/>
                                      <w:marRight w:val="0"/>
                                      <w:marTop w:val="0"/>
                                      <w:marBottom w:val="0"/>
                                      <w:divBdr>
                                        <w:top w:val="none" w:sz="0" w:space="0" w:color="auto"/>
                                        <w:left w:val="none" w:sz="0" w:space="0" w:color="auto"/>
                                        <w:bottom w:val="none" w:sz="0" w:space="0" w:color="auto"/>
                                        <w:right w:val="none" w:sz="0" w:space="0" w:color="auto"/>
                                      </w:divBdr>
                                      <w:divsChild>
                                        <w:div w:id="986400620">
                                          <w:marLeft w:val="0"/>
                                          <w:marRight w:val="0"/>
                                          <w:marTop w:val="0"/>
                                          <w:marBottom w:val="0"/>
                                          <w:divBdr>
                                            <w:top w:val="none" w:sz="0" w:space="0" w:color="auto"/>
                                            <w:left w:val="none" w:sz="0" w:space="0" w:color="auto"/>
                                            <w:bottom w:val="none" w:sz="0" w:space="0" w:color="auto"/>
                                            <w:right w:val="none" w:sz="0" w:space="0" w:color="auto"/>
                                          </w:divBdr>
                                        </w:div>
                                        <w:div w:id="1397900884">
                                          <w:marLeft w:val="0"/>
                                          <w:marRight w:val="0"/>
                                          <w:marTop w:val="0"/>
                                          <w:marBottom w:val="0"/>
                                          <w:divBdr>
                                            <w:top w:val="none" w:sz="0" w:space="0" w:color="auto"/>
                                            <w:left w:val="none" w:sz="0" w:space="0" w:color="auto"/>
                                            <w:bottom w:val="none" w:sz="0" w:space="0" w:color="auto"/>
                                            <w:right w:val="none" w:sz="0" w:space="0" w:color="auto"/>
                                          </w:divBdr>
                                        </w:div>
                                        <w:div w:id="2075198823">
                                          <w:marLeft w:val="240"/>
                                          <w:marRight w:val="0"/>
                                          <w:marTop w:val="0"/>
                                          <w:marBottom w:val="0"/>
                                          <w:divBdr>
                                            <w:top w:val="none" w:sz="0" w:space="0" w:color="auto"/>
                                            <w:left w:val="none" w:sz="0" w:space="0" w:color="auto"/>
                                            <w:bottom w:val="none" w:sz="0" w:space="0" w:color="auto"/>
                                            <w:right w:val="none" w:sz="0" w:space="0" w:color="auto"/>
                                          </w:divBdr>
                                          <w:divsChild>
                                            <w:div w:id="8691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16909">
                                  <w:marLeft w:val="0"/>
                                  <w:marRight w:val="0"/>
                                  <w:marTop w:val="0"/>
                                  <w:marBottom w:val="0"/>
                                  <w:divBdr>
                                    <w:top w:val="none" w:sz="0" w:space="0" w:color="auto"/>
                                    <w:left w:val="none" w:sz="0" w:space="0" w:color="auto"/>
                                    <w:bottom w:val="none" w:sz="0" w:space="0" w:color="auto"/>
                                    <w:right w:val="none" w:sz="0" w:space="0" w:color="auto"/>
                                  </w:divBdr>
                                </w:div>
                                <w:div w:id="1273242749">
                                  <w:marLeft w:val="0"/>
                                  <w:marRight w:val="0"/>
                                  <w:marTop w:val="0"/>
                                  <w:marBottom w:val="0"/>
                                  <w:divBdr>
                                    <w:top w:val="none" w:sz="0" w:space="0" w:color="auto"/>
                                    <w:left w:val="none" w:sz="0" w:space="0" w:color="auto"/>
                                    <w:bottom w:val="none" w:sz="0" w:space="0" w:color="auto"/>
                                    <w:right w:val="none" w:sz="0" w:space="0" w:color="auto"/>
                                  </w:divBdr>
                                </w:div>
                              </w:divsChild>
                            </w:div>
                            <w:div w:id="1732650712">
                              <w:marLeft w:val="0"/>
                              <w:marRight w:val="0"/>
                              <w:marTop w:val="0"/>
                              <w:marBottom w:val="0"/>
                              <w:divBdr>
                                <w:top w:val="none" w:sz="0" w:space="0" w:color="auto"/>
                                <w:left w:val="none" w:sz="0" w:space="0" w:color="auto"/>
                                <w:bottom w:val="none" w:sz="0" w:space="0" w:color="auto"/>
                                <w:right w:val="none" w:sz="0" w:space="0" w:color="auto"/>
                              </w:divBdr>
                              <w:divsChild>
                                <w:div w:id="1158808055">
                                  <w:marLeft w:val="0"/>
                                  <w:marRight w:val="0"/>
                                  <w:marTop w:val="0"/>
                                  <w:marBottom w:val="0"/>
                                  <w:divBdr>
                                    <w:top w:val="none" w:sz="0" w:space="0" w:color="auto"/>
                                    <w:left w:val="none" w:sz="0" w:space="0" w:color="auto"/>
                                    <w:bottom w:val="none" w:sz="0" w:space="0" w:color="auto"/>
                                    <w:right w:val="none" w:sz="0" w:space="0" w:color="auto"/>
                                  </w:divBdr>
                                </w:div>
                                <w:div w:id="1222716623">
                                  <w:marLeft w:val="0"/>
                                  <w:marRight w:val="0"/>
                                  <w:marTop w:val="0"/>
                                  <w:marBottom w:val="0"/>
                                  <w:divBdr>
                                    <w:top w:val="none" w:sz="0" w:space="0" w:color="auto"/>
                                    <w:left w:val="none" w:sz="0" w:space="0" w:color="auto"/>
                                    <w:bottom w:val="none" w:sz="0" w:space="0" w:color="auto"/>
                                    <w:right w:val="none" w:sz="0" w:space="0" w:color="auto"/>
                                  </w:divBdr>
                                </w:div>
                                <w:div w:id="1265922221">
                                  <w:marLeft w:val="240"/>
                                  <w:marRight w:val="0"/>
                                  <w:marTop w:val="0"/>
                                  <w:marBottom w:val="0"/>
                                  <w:divBdr>
                                    <w:top w:val="none" w:sz="0" w:space="0" w:color="auto"/>
                                    <w:left w:val="none" w:sz="0" w:space="0" w:color="auto"/>
                                    <w:bottom w:val="none" w:sz="0" w:space="0" w:color="auto"/>
                                    <w:right w:val="none" w:sz="0" w:space="0" w:color="auto"/>
                                  </w:divBdr>
                                  <w:divsChild>
                                    <w:div w:id="842671966">
                                      <w:marLeft w:val="0"/>
                                      <w:marRight w:val="0"/>
                                      <w:marTop w:val="0"/>
                                      <w:marBottom w:val="0"/>
                                      <w:divBdr>
                                        <w:top w:val="none" w:sz="0" w:space="0" w:color="auto"/>
                                        <w:left w:val="none" w:sz="0" w:space="0" w:color="auto"/>
                                        <w:bottom w:val="none" w:sz="0" w:space="0" w:color="auto"/>
                                        <w:right w:val="none" w:sz="0" w:space="0" w:color="auto"/>
                                      </w:divBdr>
                                      <w:divsChild>
                                        <w:div w:id="386537056">
                                          <w:marLeft w:val="0"/>
                                          <w:marRight w:val="0"/>
                                          <w:marTop w:val="0"/>
                                          <w:marBottom w:val="0"/>
                                          <w:divBdr>
                                            <w:top w:val="none" w:sz="0" w:space="0" w:color="auto"/>
                                            <w:left w:val="none" w:sz="0" w:space="0" w:color="auto"/>
                                            <w:bottom w:val="none" w:sz="0" w:space="0" w:color="auto"/>
                                            <w:right w:val="none" w:sz="0" w:space="0" w:color="auto"/>
                                          </w:divBdr>
                                        </w:div>
                                        <w:div w:id="1279029389">
                                          <w:marLeft w:val="240"/>
                                          <w:marRight w:val="0"/>
                                          <w:marTop w:val="0"/>
                                          <w:marBottom w:val="0"/>
                                          <w:divBdr>
                                            <w:top w:val="none" w:sz="0" w:space="0" w:color="auto"/>
                                            <w:left w:val="none" w:sz="0" w:space="0" w:color="auto"/>
                                            <w:bottom w:val="none" w:sz="0" w:space="0" w:color="auto"/>
                                            <w:right w:val="none" w:sz="0" w:space="0" w:color="auto"/>
                                          </w:divBdr>
                                          <w:divsChild>
                                            <w:div w:id="8725328">
                                              <w:marLeft w:val="0"/>
                                              <w:marRight w:val="0"/>
                                              <w:marTop w:val="0"/>
                                              <w:marBottom w:val="0"/>
                                              <w:divBdr>
                                                <w:top w:val="none" w:sz="0" w:space="0" w:color="auto"/>
                                                <w:left w:val="none" w:sz="0" w:space="0" w:color="auto"/>
                                                <w:bottom w:val="none" w:sz="0" w:space="0" w:color="auto"/>
                                                <w:right w:val="none" w:sz="0" w:space="0" w:color="auto"/>
                                              </w:divBdr>
                                            </w:div>
                                          </w:divsChild>
                                        </w:div>
                                        <w:div w:id="183595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202763">
                              <w:marLeft w:val="0"/>
                              <w:marRight w:val="0"/>
                              <w:marTop w:val="0"/>
                              <w:marBottom w:val="0"/>
                              <w:divBdr>
                                <w:top w:val="none" w:sz="0" w:space="0" w:color="auto"/>
                                <w:left w:val="none" w:sz="0" w:space="0" w:color="auto"/>
                                <w:bottom w:val="none" w:sz="0" w:space="0" w:color="auto"/>
                                <w:right w:val="none" w:sz="0" w:space="0" w:color="auto"/>
                              </w:divBdr>
                              <w:divsChild>
                                <w:div w:id="9526251">
                                  <w:marLeft w:val="0"/>
                                  <w:marRight w:val="0"/>
                                  <w:marTop w:val="0"/>
                                  <w:marBottom w:val="0"/>
                                  <w:divBdr>
                                    <w:top w:val="none" w:sz="0" w:space="0" w:color="auto"/>
                                    <w:left w:val="none" w:sz="0" w:space="0" w:color="auto"/>
                                    <w:bottom w:val="none" w:sz="0" w:space="0" w:color="auto"/>
                                    <w:right w:val="none" w:sz="0" w:space="0" w:color="auto"/>
                                  </w:divBdr>
                                </w:div>
                                <w:div w:id="23219819">
                                  <w:marLeft w:val="240"/>
                                  <w:marRight w:val="0"/>
                                  <w:marTop w:val="0"/>
                                  <w:marBottom w:val="0"/>
                                  <w:divBdr>
                                    <w:top w:val="none" w:sz="0" w:space="0" w:color="auto"/>
                                    <w:left w:val="none" w:sz="0" w:space="0" w:color="auto"/>
                                    <w:bottom w:val="none" w:sz="0" w:space="0" w:color="auto"/>
                                    <w:right w:val="none" w:sz="0" w:space="0" w:color="auto"/>
                                  </w:divBdr>
                                  <w:divsChild>
                                    <w:div w:id="1139884287">
                                      <w:marLeft w:val="0"/>
                                      <w:marRight w:val="0"/>
                                      <w:marTop w:val="0"/>
                                      <w:marBottom w:val="0"/>
                                      <w:divBdr>
                                        <w:top w:val="none" w:sz="0" w:space="0" w:color="auto"/>
                                        <w:left w:val="none" w:sz="0" w:space="0" w:color="auto"/>
                                        <w:bottom w:val="none" w:sz="0" w:space="0" w:color="auto"/>
                                        <w:right w:val="none" w:sz="0" w:space="0" w:color="auto"/>
                                      </w:divBdr>
                                      <w:divsChild>
                                        <w:div w:id="999693119">
                                          <w:marLeft w:val="0"/>
                                          <w:marRight w:val="0"/>
                                          <w:marTop w:val="0"/>
                                          <w:marBottom w:val="0"/>
                                          <w:divBdr>
                                            <w:top w:val="none" w:sz="0" w:space="0" w:color="auto"/>
                                            <w:left w:val="none" w:sz="0" w:space="0" w:color="auto"/>
                                            <w:bottom w:val="none" w:sz="0" w:space="0" w:color="auto"/>
                                            <w:right w:val="none" w:sz="0" w:space="0" w:color="auto"/>
                                          </w:divBdr>
                                        </w:div>
                                        <w:div w:id="1102652648">
                                          <w:marLeft w:val="0"/>
                                          <w:marRight w:val="0"/>
                                          <w:marTop w:val="0"/>
                                          <w:marBottom w:val="0"/>
                                          <w:divBdr>
                                            <w:top w:val="none" w:sz="0" w:space="0" w:color="auto"/>
                                            <w:left w:val="none" w:sz="0" w:space="0" w:color="auto"/>
                                            <w:bottom w:val="none" w:sz="0" w:space="0" w:color="auto"/>
                                            <w:right w:val="none" w:sz="0" w:space="0" w:color="auto"/>
                                          </w:divBdr>
                                        </w:div>
                                        <w:div w:id="1885556266">
                                          <w:marLeft w:val="240"/>
                                          <w:marRight w:val="0"/>
                                          <w:marTop w:val="0"/>
                                          <w:marBottom w:val="0"/>
                                          <w:divBdr>
                                            <w:top w:val="none" w:sz="0" w:space="0" w:color="auto"/>
                                            <w:left w:val="none" w:sz="0" w:space="0" w:color="auto"/>
                                            <w:bottom w:val="none" w:sz="0" w:space="0" w:color="auto"/>
                                            <w:right w:val="none" w:sz="0" w:space="0" w:color="auto"/>
                                          </w:divBdr>
                                          <w:divsChild>
                                            <w:div w:id="165232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768199">
                                  <w:marLeft w:val="0"/>
                                  <w:marRight w:val="0"/>
                                  <w:marTop w:val="0"/>
                                  <w:marBottom w:val="0"/>
                                  <w:divBdr>
                                    <w:top w:val="none" w:sz="0" w:space="0" w:color="auto"/>
                                    <w:left w:val="none" w:sz="0" w:space="0" w:color="auto"/>
                                    <w:bottom w:val="none" w:sz="0" w:space="0" w:color="auto"/>
                                    <w:right w:val="none" w:sz="0" w:space="0" w:color="auto"/>
                                  </w:divBdr>
                                </w:div>
                              </w:divsChild>
                            </w:div>
                            <w:div w:id="2001039659">
                              <w:marLeft w:val="0"/>
                              <w:marRight w:val="0"/>
                              <w:marTop w:val="0"/>
                              <w:marBottom w:val="0"/>
                              <w:divBdr>
                                <w:top w:val="none" w:sz="0" w:space="0" w:color="auto"/>
                                <w:left w:val="none" w:sz="0" w:space="0" w:color="auto"/>
                                <w:bottom w:val="none" w:sz="0" w:space="0" w:color="auto"/>
                                <w:right w:val="none" w:sz="0" w:space="0" w:color="auto"/>
                              </w:divBdr>
                              <w:divsChild>
                                <w:div w:id="55472338">
                                  <w:marLeft w:val="0"/>
                                  <w:marRight w:val="0"/>
                                  <w:marTop w:val="0"/>
                                  <w:marBottom w:val="0"/>
                                  <w:divBdr>
                                    <w:top w:val="none" w:sz="0" w:space="0" w:color="auto"/>
                                    <w:left w:val="none" w:sz="0" w:space="0" w:color="auto"/>
                                    <w:bottom w:val="none" w:sz="0" w:space="0" w:color="auto"/>
                                    <w:right w:val="none" w:sz="0" w:space="0" w:color="auto"/>
                                  </w:divBdr>
                                </w:div>
                                <w:div w:id="1013386336">
                                  <w:marLeft w:val="240"/>
                                  <w:marRight w:val="0"/>
                                  <w:marTop w:val="0"/>
                                  <w:marBottom w:val="0"/>
                                  <w:divBdr>
                                    <w:top w:val="none" w:sz="0" w:space="0" w:color="auto"/>
                                    <w:left w:val="none" w:sz="0" w:space="0" w:color="auto"/>
                                    <w:bottom w:val="none" w:sz="0" w:space="0" w:color="auto"/>
                                    <w:right w:val="none" w:sz="0" w:space="0" w:color="auto"/>
                                  </w:divBdr>
                                  <w:divsChild>
                                    <w:div w:id="2118912643">
                                      <w:marLeft w:val="0"/>
                                      <w:marRight w:val="0"/>
                                      <w:marTop w:val="0"/>
                                      <w:marBottom w:val="0"/>
                                      <w:divBdr>
                                        <w:top w:val="none" w:sz="0" w:space="0" w:color="auto"/>
                                        <w:left w:val="none" w:sz="0" w:space="0" w:color="auto"/>
                                        <w:bottom w:val="none" w:sz="0" w:space="0" w:color="auto"/>
                                        <w:right w:val="none" w:sz="0" w:space="0" w:color="auto"/>
                                      </w:divBdr>
                                      <w:divsChild>
                                        <w:div w:id="238058551">
                                          <w:marLeft w:val="0"/>
                                          <w:marRight w:val="0"/>
                                          <w:marTop w:val="0"/>
                                          <w:marBottom w:val="0"/>
                                          <w:divBdr>
                                            <w:top w:val="none" w:sz="0" w:space="0" w:color="auto"/>
                                            <w:left w:val="none" w:sz="0" w:space="0" w:color="auto"/>
                                            <w:bottom w:val="none" w:sz="0" w:space="0" w:color="auto"/>
                                            <w:right w:val="none" w:sz="0" w:space="0" w:color="auto"/>
                                          </w:divBdr>
                                        </w:div>
                                        <w:div w:id="870534570">
                                          <w:marLeft w:val="240"/>
                                          <w:marRight w:val="0"/>
                                          <w:marTop w:val="0"/>
                                          <w:marBottom w:val="0"/>
                                          <w:divBdr>
                                            <w:top w:val="none" w:sz="0" w:space="0" w:color="auto"/>
                                            <w:left w:val="none" w:sz="0" w:space="0" w:color="auto"/>
                                            <w:bottom w:val="none" w:sz="0" w:space="0" w:color="auto"/>
                                            <w:right w:val="none" w:sz="0" w:space="0" w:color="auto"/>
                                          </w:divBdr>
                                          <w:divsChild>
                                            <w:div w:id="1539469384">
                                              <w:marLeft w:val="0"/>
                                              <w:marRight w:val="0"/>
                                              <w:marTop w:val="0"/>
                                              <w:marBottom w:val="0"/>
                                              <w:divBdr>
                                                <w:top w:val="none" w:sz="0" w:space="0" w:color="auto"/>
                                                <w:left w:val="none" w:sz="0" w:space="0" w:color="auto"/>
                                                <w:bottom w:val="none" w:sz="0" w:space="0" w:color="auto"/>
                                                <w:right w:val="none" w:sz="0" w:space="0" w:color="auto"/>
                                              </w:divBdr>
                                            </w:div>
                                          </w:divsChild>
                                        </w:div>
                                        <w:div w:id="156568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384500">
                                  <w:marLeft w:val="0"/>
                                  <w:marRight w:val="0"/>
                                  <w:marTop w:val="0"/>
                                  <w:marBottom w:val="0"/>
                                  <w:divBdr>
                                    <w:top w:val="none" w:sz="0" w:space="0" w:color="auto"/>
                                    <w:left w:val="none" w:sz="0" w:space="0" w:color="auto"/>
                                    <w:bottom w:val="none" w:sz="0" w:space="0" w:color="auto"/>
                                    <w:right w:val="none" w:sz="0" w:space="0" w:color="auto"/>
                                  </w:divBdr>
                                </w:div>
                              </w:divsChild>
                            </w:div>
                            <w:div w:id="2048142281">
                              <w:marLeft w:val="0"/>
                              <w:marRight w:val="0"/>
                              <w:marTop w:val="0"/>
                              <w:marBottom w:val="0"/>
                              <w:divBdr>
                                <w:top w:val="none" w:sz="0" w:space="0" w:color="auto"/>
                                <w:left w:val="none" w:sz="0" w:space="0" w:color="auto"/>
                                <w:bottom w:val="none" w:sz="0" w:space="0" w:color="auto"/>
                                <w:right w:val="none" w:sz="0" w:space="0" w:color="auto"/>
                              </w:divBdr>
                              <w:divsChild>
                                <w:div w:id="110319505">
                                  <w:marLeft w:val="0"/>
                                  <w:marRight w:val="0"/>
                                  <w:marTop w:val="0"/>
                                  <w:marBottom w:val="0"/>
                                  <w:divBdr>
                                    <w:top w:val="none" w:sz="0" w:space="0" w:color="auto"/>
                                    <w:left w:val="none" w:sz="0" w:space="0" w:color="auto"/>
                                    <w:bottom w:val="none" w:sz="0" w:space="0" w:color="auto"/>
                                    <w:right w:val="none" w:sz="0" w:space="0" w:color="auto"/>
                                  </w:divBdr>
                                </w:div>
                                <w:div w:id="371424748">
                                  <w:marLeft w:val="240"/>
                                  <w:marRight w:val="0"/>
                                  <w:marTop w:val="0"/>
                                  <w:marBottom w:val="0"/>
                                  <w:divBdr>
                                    <w:top w:val="none" w:sz="0" w:space="0" w:color="auto"/>
                                    <w:left w:val="none" w:sz="0" w:space="0" w:color="auto"/>
                                    <w:bottom w:val="none" w:sz="0" w:space="0" w:color="auto"/>
                                    <w:right w:val="none" w:sz="0" w:space="0" w:color="auto"/>
                                  </w:divBdr>
                                  <w:divsChild>
                                    <w:div w:id="1469593204">
                                      <w:marLeft w:val="0"/>
                                      <w:marRight w:val="0"/>
                                      <w:marTop w:val="0"/>
                                      <w:marBottom w:val="0"/>
                                      <w:divBdr>
                                        <w:top w:val="none" w:sz="0" w:space="0" w:color="auto"/>
                                        <w:left w:val="none" w:sz="0" w:space="0" w:color="auto"/>
                                        <w:bottom w:val="none" w:sz="0" w:space="0" w:color="auto"/>
                                        <w:right w:val="none" w:sz="0" w:space="0" w:color="auto"/>
                                      </w:divBdr>
                                      <w:divsChild>
                                        <w:div w:id="1626883436">
                                          <w:marLeft w:val="240"/>
                                          <w:marRight w:val="0"/>
                                          <w:marTop w:val="0"/>
                                          <w:marBottom w:val="0"/>
                                          <w:divBdr>
                                            <w:top w:val="none" w:sz="0" w:space="0" w:color="auto"/>
                                            <w:left w:val="none" w:sz="0" w:space="0" w:color="auto"/>
                                            <w:bottom w:val="none" w:sz="0" w:space="0" w:color="auto"/>
                                            <w:right w:val="none" w:sz="0" w:space="0" w:color="auto"/>
                                          </w:divBdr>
                                          <w:divsChild>
                                            <w:div w:id="1702127799">
                                              <w:marLeft w:val="0"/>
                                              <w:marRight w:val="0"/>
                                              <w:marTop w:val="0"/>
                                              <w:marBottom w:val="0"/>
                                              <w:divBdr>
                                                <w:top w:val="none" w:sz="0" w:space="0" w:color="auto"/>
                                                <w:left w:val="none" w:sz="0" w:space="0" w:color="auto"/>
                                                <w:bottom w:val="none" w:sz="0" w:space="0" w:color="auto"/>
                                                <w:right w:val="none" w:sz="0" w:space="0" w:color="auto"/>
                                              </w:divBdr>
                                            </w:div>
                                          </w:divsChild>
                                        </w:div>
                                        <w:div w:id="1735817627">
                                          <w:marLeft w:val="0"/>
                                          <w:marRight w:val="0"/>
                                          <w:marTop w:val="0"/>
                                          <w:marBottom w:val="0"/>
                                          <w:divBdr>
                                            <w:top w:val="none" w:sz="0" w:space="0" w:color="auto"/>
                                            <w:left w:val="none" w:sz="0" w:space="0" w:color="auto"/>
                                            <w:bottom w:val="none" w:sz="0" w:space="0" w:color="auto"/>
                                            <w:right w:val="none" w:sz="0" w:space="0" w:color="auto"/>
                                          </w:divBdr>
                                        </w:div>
                                        <w:div w:id="179039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95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32802">
              <w:marLeft w:val="0"/>
              <w:marRight w:val="0"/>
              <w:marTop w:val="0"/>
              <w:marBottom w:val="0"/>
              <w:divBdr>
                <w:top w:val="none" w:sz="0" w:space="0" w:color="auto"/>
                <w:left w:val="none" w:sz="0" w:space="0" w:color="auto"/>
                <w:bottom w:val="none" w:sz="0" w:space="0" w:color="auto"/>
                <w:right w:val="none" w:sz="0" w:space="0" w:color="auto"/>
              </w:divBdr>
              <w:divsChild>
                <w:div w:id="991720236">
                  <w:marLeft w:val="0"/>
                  <w:marRight w:val="0"/>
                  <w:marTop w:val="0"/>
                  <w:marBottom w:val="0"/>
                  <w:divBdr>
                    <w:top w:val="none" w:sz="0" w:space="0" w:color="auto"/>
                    <w:left w:val="none" w:sz="0" w:space="0" w:color="auto"/>
                    <w:bottom w:val="none" w:sz="0" w:space="0" w:color="auto"/>
                    <w:right w:val="none" w:sz="0" w:space="0" w:color="auto"/>
                  </w:divBdr>
                </w:div>
                <w:div w:id="1036736708">
                  <w:marLeft w:val="240"/>
                  <w:marRight w:val="0"/>
                  <w:marTop w:val="0"/>
                  <w:marBottom w:val="0"/>
                  <w:divBdr>
                    <w:top w:val="none" w:sz="0" w:space="0" w:color="auto"/>
                    <w:left w:val="none" w:sz="0" w:space="0" w:color="auto"/>
                    <w:bottom w:val="none" w:sz="0" w:space="0" w:color="auto"/>
                    <w:right w:val="none" w:sz="0" w:space="0" w:color="auto"/>
                  </w:divBdr>
                  <w:divsChild>
                    <w:div w:id="252474975">
                      <w:marLeft w:val="0"/>
                      <w:marRight w:val="0"/>
                      <w:marTop w:val="0"/>
                      <w:marBottom w:val="0"/>
                      <w:divBdr>
                        <w:top w:val="none" w:sz="0" w:space="0" w:color="auto"/>
                        <w:left w:val="none" w:sz="0" w:space="0" w:color="auto"/>
                        <w:bottom w:val="none" w:sz="0" w:space="0" w:color="auto"/>
                        <w:right w:val="none" w:sz="0" w:space="0" w:color="auto"/>
                      </w:divBdr>
                      <w:divsChild>
                        <w:div w:id="87433661">
                          <w:marLeft w:val="0"/>
                          <w:marRight w:val="0"/>
                          <w:marTop w:val="0"/>
                          <w:marBottom w:val="0"/>
                          <w:divBdr>
                            <w:top w:val="none" w:sz="0" w:space="0" w:color="auto"/>
                            <w:left w:val="none" w:sz="0" w:space="0" w:color="auto"/>
                            <w:bottom w:val="none" w:sz="0" w:space="0" w:color="auto"/>
                            <w:right w:val="none" w:sz="0" w:space="0" w:color="auto"/>
                          </w:divBdr>
                        </w:div>
                        <w:div w:id="1017653151">
                          <w:marLeft w:val="240"/>
                          <w:marRight w:val="0"/>
                          <w:marTop w:val="0"/>
                          <w:marBottom w:val="0"/>
                          <w:divBdr>
                            <w:top w:val="none" w:sz="0" w:space="0" w:color="auto"/>
                            <w:left w:val="none" w:sz="0" w:space="0" w:color="auto"/>
                            <w:bottom w:val="none" w:sz="0" w:space="0" w:color="auto"/>
                            <w:right w:val="none" w:sz="0" w:space="0" w:color="auto"/>
                          </w:divBdr>
                          <w:divsChild>
                            <w:div w:id="389697166">
                              <w:marLeft w:val="0"/>
                              <w:marRight w:val="0"/>
                              <w:marTop w:val="0"/>
                              <w:marBottom w:val="0"/>
                              <w:divBdr>
                                <w:top w:val="none" w:sz="0" w:space="0" w:color="auto"/>
                                <w:left w:val="none" w:sz="0" w:space="0" w:color="auto"/>
                                <w:bottom w:val="none" w:sz="0" w:space="0" w:color="auto"/>
                                <w:right w:val="none" w:sz="0" w:space="0" w:color="auto"/>
                              </w:divBdr>
                              <w:divsChild>
                                <w:div w:id="64499047">
                                  <w:marLeft w:val="240"/>
                                  <w:marRight w:val="0"/>
                                  <w:marTop w:val="0"/>
                                  <w:marBottom w:val="0"/>
                                  <w:divBdr>
                                    <w:top w:val="none" w:sz="0" w:space="0" w:color="auto"/>
                                    <w:left w:val="none" w:sz="0" w:space="0" w:color="auto"/>
                                    <w:bottom w:val="none" w:sz="0" w:space="0" w:color="auto"/>
                                    <w:right w:val="none" w:sz="0" w:space="0" w:color="auto"/>
                                  </w:divBdr>
                                  <w:divsChild>
                                    <w:div w:id="1144195666">
                                      <w:marLeft w:val="0"/>
                                      <w:marRight w:val="0"/>
                                      <w:marTop w:val="0"/>
                                      <w:marBottom w:val="0"/>
                                      <w:divBdr>
                                        <w:top w:val="none" w:sz="0" w:space="0" w:color="auto"/>
                                        <w:left w:val="none" w:sz="0" w:space="0" w:color="auto"/>
                                        <w:bottom w:val="none" w:sz="0" w:space="0" w:color="auto"/>
                                        <w:right w:val="none" w:sz="0" w:space="0" w:color="auto"/>
                                      </w:divBdr>
                                      <w:divsChild>
                                        <w:div w:id="79378357">
                                          <w:marLeft w:val="0"/>
                                          <w:marRight w:val="0"/>
                                          <w:marTop w:val="0"/>
                                          <w:marBottom w:val="0"/>
                                          <w:divBdr>
                                            <w:top w:val="none" w:sz="0" w:space="0" w:color="auto"/>
                                            <w:left w:val="none" w:sz="0" w:space="0" w:color="auto"/>
                                            <w:bottom w:val="none" w:sz="0" w:space="0" w:color="auto"/>
                                            <w:right w:val="none" w:sz="0" w:space="0" w:color="auto"/>
                                          </w:divBdr>
                                        </w:div>
                                        <w:div w:id="81609849">
                                          <w:marLeft w:val="240"/>
                                          <w:marRight w:val="0"/>
                                          <w:marTop w:val="0"/>
                                          <w:marBottom w:val="0"/>
                                          <w:divBdr>
                                            <w:top w:val="none" w:sz="0" w:space="0" w:color="auto"/>
                                            <w:left w:val="none" w:sz="0" w:space="0" w:color="auto"/>
                                            <w:bottom w:val="none" w:sz="0" w:space="0" w:color="auto"/>
                                            <w:right w:val="none" w:sz="0" w:space="0" w:color="auto"/>
                                          </w:divBdr>
                                          <w:divsChild>
                                            <w:div w:id="402681737">
                                              <w:marLeft w:val="0"/>
                                              <w:marRight w:val="0"/>
                                              <w:marTop w:val="0"/>
                                              <w:marBottom w:val="0"/>
                                              <w:divBdr>
                                                <w:top w:val="none" w:sz="0" w:space="0" w:color="auto"/>
                                                <w:left w:val="none" w:sz="0" w:space="0" w:color="auto"/>
                                                <w:bottom w:val="none" w:sz="0" w:space="0" w:color="auto"/>
                                                <w:right w:val="none" w:sz="0" w:space="0" w:color="auto"/>
                                              </w:divBdr>
                                            </w:div>
                                          </w:divsChild>
                                        </w:div>
                                        <w:div w:id="7988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3078">
                                  <w:marLeft w:val="0"/>
                                  <w:marRight w:val="0"/>
                                  <w:marTop w:val="0"/>
                                  <w:marBottom w:val="0"/>
                                  <w:divBdr>
                                    <w:top w:val="none" w:sz="0" w:space="0" w:color="auto"/>
                                    <w:left w:val="none" w:sz="0" w:space="0" w:color="auto"/>
                                    <w:bottom w:val="none" w:sz="0" w:space="0" w:color="auto"/>
                                    <w:right w:val="none" w:sz="0" w:space="0" w:color="auto"/>
                                  </w:divBdr>
                                </w:div>
                                <w:div w:id="183036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92497">
                  <w:marLeft w:val="0"/>
                  <w:marRight w:val="0"/>
                  <w:marTop w:val="0"/>
                  <w:marBottom w:val="0"/>
                  <w:divBdr>
                    <w:top w:val="none" w:sz="0" w:space="0" w:color="auto"/>
                    <w:left w:val="none" w:sz="0" w:space="0" w:color="auto"/>
                    <w:bottom w:val="none" w:sz="0" w:space="0" w:color="auto"/>
                    <w:right w:val="none" w:sz="0" w:space="0" w:color="auto"/>
                  </w:divBdr>
                </w:div>
              </w:divsChild>
            </w:div>
            <w:div w:id="600382991">
              <w:marLeft w:val="0"/>
              <w:marRight w:val="0"/>
              <w:marTop w:val="0"/>
              <w:marBottom w:val="0"/>
              <w:divBdr>
                <w:top w:val="none" w:sz="0" w:space="0" w:color="auto"/>
                <w:left w:val="none" w:sz="0" w:space="0" w:color="auto"/>
                <w:bottom w:val="none" w:sz="0" w:space="0" w:color="auto"/>
                <w:right w:val="none" w:sz="0" w:space="0" w:color="auto"/>
              </w:divBdr>
              <w:divsChild>
                <w:div w:id="885222804">
                  <w:marLeft w:val="240"/>
                  <w:marRight w:val="0"/>
                  <w:marTop w:val="0"/>
                  <w:marBottom w:val="0"/>
                  <w:divBdr>
                    <w:top w:val="none" w:sz="0" w:space="0" w:color="auto"/>
                    <w:left w:val="none" w:sz="0" w:space="0" w:color="auto"/>
                    <w:bottom w:val="none" w:sz="0" w:space="0" w:color="auto"/>
                    <w:right w:val="none" w:sz="0" w:space="0" w:color="auto"/>
                  </w:divBdr>
                  <w:divsChild>
                    <w:div w:id="2024671074">
                      <w:marLeft w:val="0"/>
                      <w:marRight w:val="0"/>
                      <w:marTop w:val="0"/>
                      <w:marBottom w:val="0"/>
                      <w:divBdr>
                        <w:top w:val="none" w:sz="0" w:space="0" w:color="auto"/>
                        <w:left w:val="none" w:sz="0" w:space="0" w:color="auto"/>
                        <w:bottom w:val="none" w:sz="0" w:space="0" w:color="auto"/>
                        <w:right w:val="none" w:sz="0" w:space="0" w:color="auto"/>
                      </w:divBdr>
                      <w:divsChild>
                        <w:div w:id="809177799">
                          <w:marLeft w:val="0"/>
                          <w:marRight w:val="0"/>
                          <w:marTop w:val="0"/>
                          <w:marBottom w:val="0"/>
                          <w:divBdr>
                            <w:top w:val="none" w:sz="0" w:space="0" w:color="auto"/>
                            <w:left w:val="none" w:sz="0" w:space="0" w:color="auto"/>
                            <w:bottom w:val="none" w:sz="0" w:space="0" w:color="auto"/>
                            <w:right w:val="none" w:sz="0" w:space="0" w:color="auto"/>
                          </w:divBdr>
                        </w:div>
                        <w:div w:id="1637639640">
                          <w:marLeft w:val="240"/>
                          <w:marRight w:val="0"/>
                          <w:marTop w:val="0"/>
                          <w:marBottom w:val="0"/>
                          <w:divBdr>
                            <w:top w:val="none" w:sz="0" w:space="0" w:color="auto"/>
                            <w:left w:val="none" w:sz="0" w:space="0" w:color="auto"/>
                            <w:bottom w:val="none" w:sz="0" w:space="0" w:color="auto"/>
                            <w:right w:val="none" w:sz="0" w:space="0" w:color="auto"/>
                          </w:divBdr>
                          <w:divsChild>
                            <w:div w:id="298727788">
                              <w:marLeft w:val="0"/>
                              <w:marRight w:val="0"/>
                              <w:marTop w:val="0"/>
                              <w:marBottom w:val="0"/>
                              <w:divBdr>
                                <w:top w:val="none" w:sz="0" w:space="0" w:color="auto"/>
                                <w:left w:val="none" w:sz="0" w:space="0" w:color="auto"/>
                                <w:bottom w:val="none" w:sz="0" w:space="0" w:color="auto"/>
                                <w:right w:val="none" w:sz="0" w:space="0" w:color="auto"/>
                              </w:divBdr>
                              <w:divsChild>
                                <w:div w:id="226384544">
                                  <w:marLeft w:val="240"/>
                                  <w:marRight w:val="0"/>
                                  <w:marTop w:val="0"/>
                                  <w:marBottom w:val="0"/>
                                  <w:divBdr>
                                    <w:top w:val="none" w:sz="0" w:space="0" w:color="auto"/>
                                    <w:left w:val="none" w:sz="0" w:space="0" w:color="auto"/>
                                    <w:bottom w:val="none" w:sz="0" w:space="0" w:color="auto"/>
                                    <w:right w:val="none" w:sz="0" w:space="0" w:color="auto"/>
                                  </w:divBdr>
                                  <w:divsChild>
                                    <w:div w:id="126776171">
                                      <w:marLeft w:val="0"/>
                                      <w:marRight w:val="0"/>
                                      <w:marTop w:val="0"/>
                                      <w:marBottom w:val="0"/>
                                      <w:divBdr>
                                        <w:top w:val="none" w:sz="0" w:space="0" w:color="auto"/>
                                        <w:left w:val="none" w:sz="0" w:space="0" w:color="auto"/>
                                        <w:bottom w:val="none" w:sz="0" w:space="0" w:color="auto"/>
                                        <w:right w:val="none" w:sz="0" w:space="0" w:color="auto"/>
                                      </w:divBdr>
                                      <w:divsChild>
                                        <w:div w:id="678384930">
                                          <w:marLeft w:val="0"/>
                                          <w:marRight w:val="0"/>
                                          <w:marTop w:val="0"/>
                                          <w:marBottom w:val="0"/>
                                          <w:divBdr>
                                            <w:top w:val="none" w:sz="0" w:space="0" w:color="auto"/>
                                            <w:left w:val="none" w:sz="0" w:space="0" w:color="auto"/>
                                            <w:bottom w:val="none" w:sz="0" w:space="0" w:color="auto"/>
                                            <w:right w:val="none" w:sz="0" w:space="0" w:color="auto"/>
                                          </w:divBdr>
                                        </w:div>
                                        <w:div w:id="1628773139">
                                          <w:marLeft w:val="0"/>
                                          <w:marRight w:val="0"/>
                                          <w:marTop w:val="0"/>
                                          <w:marBottom w:val="0"/>
                                          <w:divBdr>
                                            <w:top w:val="none" w:sz="0" w:space="0" w:color="auto"/>
                                            <w:left w:val="none" w:sz="0" w:space="0" w:color="auto"/>
                                            <w:bottom w:val="none" w:sz="0" w:space="0" w:color="auto"/>
                                            <w:right w:val="none" w:sz="0" w:space="0" w:color="auto"/>
                                          </w:divBdr>
                                        </w:div>
                                        <w:div w:id="2084717160">
                                          <w:marLeft w:val="240"/>
                                          <w:marRight w:val="0"/>
                                          <w:marTop w:val="0"/>
                                          <w:marBottom w:val="0"/>
                                          <w:divBdr>
                                            <w:top w:val="none" w:sz="0" w:space="0" w:color="auto"/>
                                            <w:left w:val="none" w:sz="0" w:space="0" w:color="auto"/>
                                            <w:bottom w:val="none" w:sz="0" w:space="0" w:color="auto"/>
                                            <w:right w:val="none" w:sz="0" w:space="0" w:color="auto"/>
                                          </w:divBdr>
                                          <w:divsChild>
                                            <w:div w:id="122876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155220">
                                  <w:marLeft w:val="0"/>
                                  <w:marRight w:val="0"/>
                                  <w:marTop w:val="0"/>
                                  <w:marBottom w:val="0"/>
                                  <w:divBdr>
                                    <w:top w:val="none" w:sz="0" w:space="0" w:color="auto"/>
                                    <w:left w:val="none" w:sz="0" w:space="0" w:color="auto"/>
                                    <w:bottom w:val="none" w:sz="0" w:space="0" w:color="auto"/>
                                    <w:right w:val="none" w:sz="0" w:space="0" w:color="auto"/>
                                  </w:divBdr>
                                </w:div>
                                <w:div w:id="1450782143">
                                  <w:marLeft w:val="0"/>
                                  <w:marRight w:val="0"/>
                                  <w:marTop w:val="0"/>
                                  <w:marBottom w:val="0"/>
                                  <w:divBdr>
                                    <w:top w:val="none" w:sz="0" w:space="0" w:color="auto"/>
                                    <w:left w:val="none" w:sz="0" w:space="0" w:color="auto"/>
                                    <w:bottom w:val="none" w:sz="0" w:space="0" w:color="auto"/>
                                    <w:right w:val="none" w:sz="0" w:space="0" w:color="auto"/>
                                  </w:divBdr>
                                </w:div>
                              </w:divsChild>
                            </w:div>
                            <w:div w:id="1059324603">
                              <w:marLeft w:val="0"/>
                              <w:marRight w:val="0"/>
                              <w:marTop w:val="0"/>
                              <w:marBottom w:val="0"/>
                              <w:divBdr>
                                <w:top w:val="none" w:sz="0" w:space="0" w:color="auto"/>
                                <w:left w:val="none" w:sz="0" w:space="0" w:color="auto"/>
                                <w:bottom w:val="none" w:sz="0" w:space="0" w:color="auto"/>
                                <w:right w:val="none" w:sz="0" w:space="0" w:color="auto"/>
                              </w:divBdr>
                              <w:divsChild>
                                <w:div w:id="488138113">
                                  <w:marLeft w:val="0"/>
                                  <w:marRight w:val="0"/>
                                  <w:marTop w:val="0"/>
                                  <w:marBottom w:val="0"/>
                                  <w:divBdr>
                                    <w:top w:val="none" w:sz="0" w:space="0" w:color="auto"/>
                                    <w:left w:val="none" w:sz="0" w:space="0" w:color="auto"/>
                                    <w:bottom w:val="none" w:sz="0" w:space="0" w:color="auto"/>
                                    <w:right w:val="none" w:sz="0" w:space="0" w:color="auto"/>
                                  </w:divBdr>
                                </w:div>
                                <w:div w:id="783620941">
                                  <w:marLeft w:val="0"/>
                                  <w:marRight w:val="0"/>
                                  <w:marTop w:val="0"/>
                                  <w:marBottom w:val="0"/>
                                  <w:divBdr>
                                    <w:top w:val="none" w:sz="0" w:space="0" w:color="auto"/>
                                    <w:left w:val="none" w:sz="0" w:space="0" w:color="auto"/>
                                    <w:bottom w:val="none" w:sz="0" w:space="0" w:color="auto"/>
                                    <w:right w:val="none" w:sz="0" w:space="0" w:color="auto"/>
                                  </w:divBdr>
                                </w:div>
                                <w:div w:id="1601570704">
                                  <w:marLeft w:val="240"/>
                                  <w:marRight w:val="0"/>
                                  <w:marTop w:val="0"/>
                                  <w:marBottom w:val="0"/>
                                  <w:divBdr>
                                    <w:top w:val="none" w:sz="0" w:space="0" w:color="auto"/>
                                    <w:left w:val="none" w:sz="0" w:space="0" w:color="auto"/>
                                    <w:bottom w:val="none" w:sz="0" w:space="0" w:color="auto"/>
                                    <w:right w:val="none" w:sz="0" w:space="0" w:color="auto"/>
                                  </w:divBdr>
                                  <w:divsChild>
                                    <w:div w:id="132069279">
                                      <w:marLeft w:val="0"/>
                                      <w:marRight w:val="0"/>
                                      <w:marTop w:val="0"/>
                                      <w:marBottom w:val="0"/>
                                      <w:divBdr>
                                        <w:top w:val="none" w:sz="0" w:space="0" w:color="auto"/>
                                        <w:left w:val="none" w:sz="0" w:space="0" w:color="auto"/>
                                        <w:bottom w:val="none" w:sz="0" w:space="0" w:color="auto"/>
                                        <w:right w:val="none" w:sz="0" w:space="0" w:color="auto"/>
                                      </w:divBdr>
                                      <w:divsChild>
                                        <w:div w:id="281235018">
                                          <w:marLeft w:val="240"/>
                                          <w:marRight w:val="0"/>
                                          <w:marTop w:val="0"/>
                                          <w:marBottom w:val="0"/>
                                          <w:divBdr>
                                            <w:top w:val="none" w:sz="0" w:space="0" w:color="auto"/>
                                            <w:left w:val="none" w:sz="0" w:space="0" w:color="auto"/>
                                            <w:bottom w:val="none" w:sz="0" w:space="0" w:color="auto"/>
                                            <w:right w:val="none" w:sz="0" w:space="0" w:color="auto"/>
                                          </w:divBdr>
                                          <w:divsChild>
                                            <w:div w:id="1003318620">
                                              <w:marLeft w:val="0"/>
                                              <w:marRight w:val="0"/>
                                              <w:marTop w:val="0"/>
                                              <w:marBottom w:val="0"/>
                                              <w:divBdr>
                                                <w:top w:val="none" w:sz="0" w:space="0" w:color="auto"/>
                                                <w:left w:val="none" w:sz="0" w:space="0" w:color="auto"/>
                                                <w:bottom w:val="none" w:sz="0" w:space="0" w:color="auto"/>
                                                <w:right w:val="none" w:sz="0" w:space="0" w:color="auto"/>
                                              </w:divBdr>
                                            </w:div>
                                          </w:divsChild>
                                        </w:div>
                                        <w:div w:id="448864752">
                                          <w:marLeft w:val="0"/>
                                          <w:marRight w:val="0"/>
                                          <w:marTop w:val="0"/>
                                          <w:marBottom w:val="0"/>
                                          <w:divBdr>
                                            <w:top w:val="none" w:sz="0" w:space="0" w:color="auto"/>
                                            <w:left w:val="none" w:sz="0" w:space="0" w:color="auto"/>
                                            <w:bottom w:val="none" w:sz="0" w:space="0" w:color="auto"/>
                                            <w:right w:val="none" w:sz="0" w:space="0" w:color="auto"/>
                                          </w:divBdr>
                                        </w:div>
                                        <w:div w:id="194014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402702">
                              <w:marLeft w:val="0"/>
                              <w:marRight w:val="0"/>
                              <w:marTop w:val="0"/>
                              <w:marBottom w:val="0"/>
                              <w:divBdr>
                                <w:top w:val="none" w:sz="0" w:space="0" w:color="auto"/>
                                <w:left w:val="none" w:sz="0" w:space="0" w:color="auto"/>
                                <w:bottom w:val="none" w:sz="0" w:space="0" w:color="auto"/>
                                <w:right w:val="none" w:sz="0" w:space="0" w:color="auto"/>
                              </w:divBdr>
                              <w:divsChild>
                                <w:div w:id="1631595264">
                                  <w:marLeft w:val="0"/>
                                  <w:marRight w:val="0"/>
                                  <w:marTop w:val="0"/>
                                  <w:marBottom w:val="0"/>
                                  <w:divBdr>
                                    <w:top w:val="none" w:sz="0" w:space="0" w:color="auto"/>
                                    <w:left w:val="none" w:sz="0" w:space="0" w:color="auto"/>
                                    <w:bottom w:val="none" w:sz="0" w:space="0" w:color="auto"/>
                                    <w:right w:val="none" w:sz="0" w:space="0" w:color="auto"/>
                                  </w:divBdr>
                                </w:div>
                                <w:div w:id="1890913826">
                                  <w:marLeft w:val="0"/>
                                  <w:marRight w:val="0"/>
                                  <w:marTop w:val="0"/>
                                  <w:marBottom w:val="0"/>
                                  <w:divBdr>
                                    <w:top w:val="none" w:sz="0" w:space="0" w:color="auto"/>
                                    <w:left w:val="none" w:sz="0" w:space="0" w:color="auto"/>
                                    <w:bottom w:val="none" w:sz="0" w:space="0" w:color="auto"/>
                                    <w:right w:val="none" w:sz="0" w:space="0" w:color="auto"/>
                                  </w:divBdr>
                                </w:div>
                                <w:div w:id="1968118722">
                                  <w:marLeft w:val="240"/>
                                  <w:marRight w:val="0"/>
                                  <w:marTop w:val="0"/>
                                  <w:marBottom w:val="0"/>
                                  <w:divBdr>
                                    <w:top w:val="none" w:sz="0" w:space="0" w:color="auto"/>
                                    <w:left w:val="none" w:sz="0" w:space="0" w:color="auto"/>
                                    <w:bottom w:val="none" w:sz="0" w:space="0" w:color="auto"/>
                                    <w:right w:val="none" w:sz="0" w:space="0" w:color="auto"/>
                                  </w:divBdr>
                                  <w:divsChild>
                                    <w:div w:id="581960127">
                                      <w:marLeft w:val="0"/>
                                      <w:marRight w:val="0"/>
                                      <w:marTop w:val="0"/>
                                      <w:marBottom w:val="0"/>
                                      <w:divBdr>
                                        <w:top w:val="none" w:sz="0" w:space="0" w:color="auto"/>
                                        <w:left w:val="none" w:sz="0" w:space="0" w:color="auto"/>
                                        <w:bottom w:val="none" w:sz="0" w:space="0" w:color="auto"/>
                                        <w:right w:val="none" w:sz="0" w:space="0" w:color="auto"/>
                                      </w:divBdr>
                                      <w:divsChild>
                                        <w:div w:id="950238137">
                                          <w:marLeft w:val="0"/>
                                          <w:marRight w:val="0"/>
                                          <w:marTop w:val="0"/>
                                          <w:marBottom w:val="0"/>
                                          <w:divBdr>
                                            <w:top w:val="none" w:sz="0" w:space="0" w:color="auto"/>
                                            <w:left w:val="none" w:sz="0" w:space="0" w:color="auto"/>
                                            <w:bottom w:val="none" w:sz="0" w:space="0" w:color="auto"/>
                                            <w:right w:val="none" w:sz="0" w:space="0" w:color="auto"/>
                                          </w:divBdr>
                                        </w:div>
                                        <w:div w:id="1223635735">
                                          <w:marLeft w:val="0"/>
                                          <w:marRight w:val="0"/>
                                          <w:marTop w:val="0"/>
                                          <w:marBottom w:val="0"/>
                                          <w:divBdr>
                                            <w:top w:val="none" w:sz="0" w:space="0" w:color="auto"/>
                                            <w:left w:val="none" w:sz="0" w:space="0" w:color="auto"/>
                                            <w:bottom w:val="none" w:sz="0" w:space="0" w:color="auto"/>
                                            <w:right w:val="none" w:sz="0" w:space="0" w:color="auto"/>
                                          </w:divBdr>
                                        </w:div>
                                        <w:div w:id="1967345061">
                                          <w:marLeft w:val="240"/>
                                          <w:marRight w:val="0"/>
                                          <w:marTop w:val="0"/>
                                          <w:marBottom w:val="0"/>
                                          <w:divBdr>
                                            <w:top w:val="none" w:sz="0" w:space="0" w:color="auto"/>
                                            <w:left w:val="none" w:sz="0" w:space="0" w:color="auto"/>
                                            <w:bottom w:val="none" w:sz="0" w:space="0" w:color="auto"/>
                                            <w:right w:val="none" w:sz="0" w:space="0" w:color="auto"/>
                                          </w:divBdr>
                                          <w:divsChild>
                                            <w:div w:id="11865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7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951283">
                  <w:marLeft w:val="0"/>
                  <w:marRight w:val="0"/>
                  <w:marTop w:val="0"/>
                  <w:marBottom w:val="0"/>
                  <w:divBdr>
                    <w:top w:val="none" w:sz="0" w:space="0" w:color="auto"/>
                    <w:left w:val="none" w:sz="0" w:space="0" w:color="auto"/>
                    <w:bottom w:val="none" w:sz="0" w:space="0" w:color="auto"/>
                    <w:right w:val="none" w:sz="0" w:space="0" w:color="auto"/>
                  </w:divBdr>
                </w:div>
                <w:div w:id="2129425576">
                  <w:marLeft w:val="0"/>
                  <w:marRight w:val="0"/>
                  <w:marTop w:val="0"/>
                  <w:marBottom w:val="0"/>
                  <w:divBdr>
                    <w:top w:val="none" w:sz="0" w:space="0" w:color="auto"/>
                    <w:left w:val="none" w:sz="0" w:space="0" w:color="auto"/>
                    <w:bottom w:val="none" w:sz="0" w:space="0" w:color="auto"/>
                    <w:right w:val="none" w:sz="0" w:space="0" w:color="auto"/>
                  </w:divBdr>
                </w:div>
              </w:divsChild>
            </w:div>
            <w:div w:id="777944409">
              <w:marLeft w:val="0"/>
              <w:marRight w:val="0"/>
              <w:marTop w:val="0"/>
              <w:marBottom w:val="0"/>
              <w:divBdr>
                <w:top w:val="none" w:sz="0" w:space="0" w:color="auto"/>
                <w:left w:val="none" w:sz="0" w:space="0" w:color="auto"/>
                <w:bottom w:val="none" w:sz="0" w:space="0" w:color="auto"/>
                <w:right w:val="none" w:sz="0" w:space="0" w:color="auto"/>
              </w:divBdr>
              <w:divsChild>
                <w:div w:id="359866359">
                  <w:marLeft w:val="240"/>
                  <w:marRight w:val="0"/>
                  <w:marTop w:val="0"/>
                  <w:marBottom w:val="0"/>
                  <w:divBdr>
                    <w:top w:val="none" w:sz="0" w:space="0" w:color="auto"/>
                    <w:left w:val="none" w:sz="0" w:space="0" w:color="auto"/>
                    <w:bottom w:val="none" w:sz="0" w:space="0" w:color="auto"/>
                    <w:right w:val="none" w:sz="0" w:space="0" w:color="auto"/>
                  </w:divBdr>
                  <w:divsChild>
                    <w:div w:id="247544586">
                      <w:marLeft w:val="0"/>
                      <w:marRight w:val="0"/>
                      <w:marTop w:val="0"/>
                      <w:marBottom w:val="0"/>
                      <w:divBdr>
                        <w:top w:val="none" w:sz="0" w:space="0" w:color="auto"/>
                        <w:left w:val="none" w:sz="0" w:space="0" w:color="auto"/>
                        <w:bottom w:val="none" w:sz="0" w:space="0" w:color="auto"/>
                        <w:right w:val="none" w:sz="0" w:space="0" w:color="auto"/>
                      </w:divBdr>
                      <w:divsChild>
                        <w:div w:id="513689722">
                          <w:marLeft w:val="0"/>
                          <w:marRight w:val="0"/>
                          <w:marTop w:val="0"/>
                          <w:marBottom w:val="0"/>
                          <w:divBdr>
                            <w:top w:val="none" w:sz="0" w:space="0" w:color="auto"/>
                            <w:left w:val="none" w:sz="0" w:space="0" w:color="auto"/>
                            <w:bottom w:val="none" w:sz="0" w:space="0" w:color="auto"/>
                            <w:right w:val="none" w:sz="0" w:space="0" w:color="auto"/>
                          </w:divBdr>
                        </w:div>
                        <w:div w:id="1551187861">
                          <w:marLeft w:val="0"/>
                          <w:marRight w:val="0"/>
                          <w:marTop w:val="0"/>
                          <w:marBottom w:val="0"/>
                          <w:divBdr>
                            <w:top w:val="none" w:sz="0" w:space="0" w:color="auto"/>
                            <w:left w:val="none" w:sz="0" w:space="0" w:color="auto"/>
                            <w:bottom w:val="none" w:sz="0" w:space="0" w:color="auto"/>
                            <w:right w:val="none" w:sz="0" w:space="0" w:color="auto"/>
                          </w:divBdr>
                        </w:div>
                        <w:div w:id="1661228385">
                          <w:marLeft w:val="240"/>
                          <w:marRight w:val="0"/>
                          <w:marTop w:val="0"/>
                          <w:marBottom w:val="0"/>
                          <w:divBdr>
                            <w:top w:val="none" w:sz="0" w:space="0" w:color="auto"/>
                            <w:left w:val="none" w:sz="0" w:space="0" w:color="auto"/>
                            <w:bottom w:val="none" w:sz="0" w:space="0" w:color="auto"/>
                            <w:right w:val="none" w:sz="0" w:space="0" w:color="auto"/>
                          </w:divBdr>
                          <w:divsChild>
                            <w:div w:id="142136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286738">
                  <w:marLeft w:val="0"/>
                  <w:marRight w:val="0"/>
                  <w:marTop w:val="0"/>
                  <w:marBottom w:val="0"/>
                  <w:divBdr>
                    <w:top w:val="none" w:sz="0" w:space="0" w:color="auto"/>
                    <w:left w:val="none" w:sz="0" w:space="0" w:color="auto"/>
                    <w:bottom w:val="none" w:sz="0" w:space="0" w:color="auto"/>
                    <w:right w:val="none" w:sz="0" w:space="0" w:color="auto"/>
                  </w:divBdr>
                </w:div>
                <w:div w:id="1388988806">
                  <w:marLeft w:val="0"/>
                  <w:marRight w:val="0"/>
                  <w:marTop w:val="0"/>
                  <w:marBottom w:val="0"/>
                  <w:divBdr>
                    <w:top w:val="none" w:sz="0" w:space="0" w:color="auto"/>
                    <w:left w:val="none" w:sz="0" w:space="0" w:color="auto"/>
                    <w:bottom w:val="none" w:sz="0" w:space="0" w:color="auto"/>
                    <w:right w:val="none" w:sz="0" w:space="0" w:color="auto"/>
                  </w:divBdr>
                </w:div>
              </w:divsChild>
            </w:div>
            <w:div w:id="851186320">
              <w:marLeft w:val="0"/>
              <w:marRight w:val="0"/>
              <w:marTop w:val="0"/>
              <w:marBottom w:val="0"/>
              <w:divBdr>
                <w:top w:val="none" w:sz="0" w:space="0" w:color="auto"/>
                <w:left w:val="none" w:sz="0" w:space="0" w:color="auto"/>
                <w:bottom w:val="none" w:sz="0" w:space="0" w:color="auto"/>
                <w:right w:val="none" w:sz="0" w:space="0" w:color="auto"/>
              </w:divBdr>
              <w:divsChild>
                <w:div w:id="228925969">
                  <w:marLeft w:val="0"/>
                  <w:marRight w:val="0"/>
                  <w:marTop w:val="0"/>
                  <w:marBottom w:val="0"/>
                  <w:divBdr>
                    <w:top w:val="none" w:sz="0" w:space="0" w:color="auto"/>
                    <w:left w:val="none" w:sz="0" w:space="0" w:color="auto"/>
                    <w:bottom w:val="none" w:sz="0" w:space="0" w:color="auto"/>
                    <w:right w:val="none" w:sz="0" w:space="0" w:color="auto"/>
                  </w:divBdr>
                </w:div>
                <w:div w:id="688800215">
                  <w:marLeft w:val="240"/>
                  <w:marRight w:val="0"/>
                  <w:marTop w:val="0"/>
                  <w:marBottom w:val="0"/>
                  <w:divBdr>
                    <w:top w:val="none" w:sz="0" w:space="0" w:color="auto"/>
                    <w:left w:val="none" w:sz="0" w:space="0" w:color="auto"/>
                    <w:bottom w:val="none" w:sz="0" w:space="0" w:color="auto"/>
                    <w:right w:val="none" w:sz="0" w:space="0" w:color="auto"/>
                  </w:divBdr>
                  <w:divsChild>
                    <w:div w:id="668756995">
                      <w:marLeft w:val="0"/>
                      <w:marRight w:val="0"/>
                      <w:marTop w:val="0"/>
                      <w:marBottom w:val="0"/>
                      <w:divBdr>
                        <w:top w:val="none" w:sz="0" w:space="0" w:color="auto"/>
                        <w:left w:val="none" w:sz="0" w:space="0" w:color="auto"/>
                        <w:bottom w:val="none" w:sz="0" w:space="0" w:color="auto"/>
                        <w:right w:val="none" w:sz="0" w:space="0" w:color="auto"/>
                      </w:divBdr>
                      <w:divsChild>
                        <w:div w:id="242833325">
                          <w:marLeft w:val="0"/>
                          <w:marRight w:val="0"/>
                          <w:marTop w:val="0"/>
                          <w:marBottom w:val="0"/>
                          <w:divBdr>
                            <w:top w:val="none" w:sz="0" w:space="0" w:color="auto"/>
                            <w:left w:val="none" w:sz="0" w:space="0" w:color="auto"/>
                            <w:bottom w:val="none" w:sz="0" w:space="0" w:color="auto"/>
                            <w:right w:val="none" w:sz="0" w:space="0" w:color="auto"/>
                          </w:divBdr>
                        </w:div>
                        <w:div w:id="1773623517">
                          <w:marLeft w:val="0"/>
                          <w:marRight w:val="0"/>
                          <w:marTop w:val="0"/>
                          <w:marBottom w:val="0"/>
                          <w:divBdr>
                            <w:top w:val="none" w:sz="0" w:space="0" w:color="auto"/>
                            <w:left w:val="none" w:sz="0" w:space="0" w:color="auto"/>
                            <w:bottom w:val="none" w:sz="0" w:space="0" w:color="auto"/>
                            <w:right w:val="none" w:sz="0" w:space="0" w:color="auto"/>
                          </w:divBdr>
                        </w:div>
                        <w:div w:id="1781148191">
                          <w:marLeft w:val="240"/>
                          <w:marRight w:val="0"/>
                          <w:marTop w:val="0"/>
                          <w:marBottom w:val="0"/>
                          <w:divBdr>
                            <w:top w:val="none" w:sz="0" w:space="0" w:color="auto"/>
                            <w:left w:val="none" w:sz="0" w:space="0" w:color="auto"/>
                            <w:bottom w:val="none" w:sz="0" w:space="0" w:color="auto"/>
                            <w:right w:val="none" w:sz="0" w:space="0" w:color="auto"/>
                          </w:divBdr>
                          <w:divsChild>
                            <w:div w:id="75316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26123">
                      <w:marLeft w:val="0"/>
                      <w:marRight w:val="0"/>
                      <w:marTop w:val="0"/>
                      <w:marBottom w:val="0"/>
                      <w:divBdr>
                        <w:top w:val="none" w:sz="0" w:space="0" w:color="auto"/>
                        <w:left w:val="none" w:sz="0" w:space="0" w:color="auto"/>
                        <w:bottom w:val="none" w:sz="0" w:space="0" w:color="auto"/>
                        <w:right w:val="none" w:sz="0" w:space="0" w:color="auto"/>
                      </w:divBdr>
                    </w:div>
                  </w:divsChild>
                </w:div>
                <w:div w:id="1947730075">
                  <w:marLeft w:val="0"/>
                  <w:marRight w:val="0"/>
                  <w:marTop w:val="0"/>
                  <w:marBottom w:val="0"/>
                  <w:divBdr>
                    <w:top w:val="none" w:sz="0" w:space="0" w:color="auto"/>
                    <w:left w:val="none" w:sz="0" w:space="0" w:color="auto"/>
                    <w:bottom w:val="none" w:sz="0" w:space="0" w:color="auto"/>
                    <w:right w:val="none" w:sz="0" w:space="0" w:color="auto"/>
                  </w:divBdr>
                </w:div>
              </w:divsChild>
            </w:div>
            <w:div w:id="892541227">
              <w:marLeft w:val="0"/>
              <w:marRight w:val="0"/>
              <w:marTop w:val="0"/>
              <w:marBottom w:val="0"/>
              <w:divBdr>
                <w:top w:val="none" w:sz="0" w:space="0" w:color="auto"/>
                <w:left w:val="none" w:sz="0" w:space="0" w:color="auto"/>
                <w:bottom w:val="none" w:sz="0" w:space="0" w:color="auto"/>
                <w:right w:val="none" w:sz="0" w:space="0" w:color="auto"/>
              </w:divBdr>
              <w:divsChild>
                <w:div w:id="776366072">
                  <w:marLeft w:val="0"/>
                  <w:marRight w:val="0"/>
                  <w:marTop w:val="0"/>
                  <w:marBottom w:val="0"/>
                  <w:divBdr>
                    <w:top w:val="none" w:sz="0" w:space="0" w:color="auto"/>
                    <w:left w:val="none" w:sz="0" w:space="0" w:color="auto"/>
                    <w:bottom w:val="none" w:sz="0" w:space="0" w:color="auto"/>
                    <w:right w:val="none" w:sz="0" w:space="0" w:color="auto"/>
                  </w:divBdr>
                </w:div>
                <w:div w:id="1020931723">
                  <w:marLeft w:val="0"/>
                  <w:marRight w:val="0"/>
                  <w:marTop w:val="0"/>
                  <w:marBottom w:val="0"/>
                  <w:divBdr>
                    <w:top w:val="none" w:sz="0" w:space="0" w:color="auto"/>
                    <w:left w:val="none" w:sz="0" w:space="0" w:color="auto"/>
                    <w:bottom w:val="none" w:sz="0" w:space="0" w:color="auto"/>
                    <w:right w:val="none" w:sz="0" w:space="0" w:color="auto"/>
                  </w:divBdr>
                </w:div>
                <w:div w:id="1530489337">
                  <w:marLeft w:val="240"/>
                  <w:marRight w:val="0"/>
                  <w:marTop w:val="0"/>
                  <w:marBottom w:val="0"/>
                  <w:divBdr>
                    <w:top w:val="none" w:sz="0" w:space="0" w:color="auto"/>
                    <w:left w:val="none" w:sz="0" w:space="0" w:color="auto"/>
                    <w:bottom w:val="none" w:sz="0" w:space="0" w:color="auto"/>
                    <w:right w:val="none" w:sz="0" w:space="0" w:color="auto"/>
                  </w:divBdr>
                  <w:divsChild>
                    <w:div w:id="1145125988">
                      <w:marLeft w:val="0"/>
                      <w:marRight w:val="0"/>
                      <w:marTop w:val="0"/>
                      <w:marBottom w:val="0"/>
                      <w:divBdr>
                        <w:top w:val="none" w:sz="0" w:space="0" w:color="auto"/>
                        <w:left w:val="none" w:sz="0" w:space="0" w:color="auto"/>
                        <w:bottom w:val="none" w:sz="0" w:space="0" w:color="auto"/>
                        <w:right w:val="none" w:sz="0" w:space="0" w:color="auto"/>
                      </w:divBdr>
                      <w:divsChild>
                        <w:div w:id="130287972">
                          <w:marLeft w:val="0"/>
                          <w:marRight w:val="0"/>
                          <w:marTop w:val="0"/>
                          <w:marBottom w:val="0"/>
                          <w:divBdr>
                            <w:top w:val="none" w:sz="0" w:space="0" w:color="auto"/>
                            <w:left w:val="none" w:sz="0" w:space="0" w:color="auto"/>
                            <w:bottom w:val="none" w:sz="0" w:space="0" w:color="auto"/>
                            <w:right w:val="none" w:sz="0" w:space="0" w:color="auto"/>
                          </w:divBdr>
                        </w:div>
                        <w:div w:id="525949326">
                          <w:marLeft w:val="0"/>
                          <w:marRight w:val="0"/>
                          <w:marTop w:val="0"/>
                          <w:marBottom w:val="0"/>
                          <w:divBdr>
                            <w:top w:val="none" w:sz="0" w:space="0" w:color="auto"/>
                            <w:left w:val="none" w:sz="0" w:space="0" w:color="auto"/>
                            <w:bottom w:val="none" w:sz="0" w:space="0" w:color="auto"/>
                            <w:right w:val="none" w:sz="0" w:space="0" w:color="auto"/>
                          </w:divBdr>
                        </w:div>
                        <w:div w:id="2035378033">
                          <w:marLeft w:val="240"/>
                          <w:marRight w:val="0"/>
                          <w:marTop w:val="0"/>
                          <w:marBottom w:val="0"/>
                          <w:divBdr>
                            <w:top w:val="none" w:sz="0" w:space="0" w:color="auto"/>
                            <w:left w:val="none" w:sz="0" w:space="0" w:color="auto"/>
                            <w:bottom w:val="none" w:sz="0" w:space="0" w:color="auto"/>
                            <w:right w:val="none" w:sz="0" w:space="0" w:color="auto"/>
                          </w:divBdr>
                          <w:divsChild>
                            <w:div w:id="75321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8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16928">
              <w:marLeft w:val="0"/>
              <w:marRight w:val="0"/>
              <w:marTop w:val="0"/>
              <w:marBottom w:val="0"/>
              <w:divBdr>
                <w:top w:val="none" w:sz="0" w:space="0" w:color="auto"/>
                <w:left w:val="none" w:sz="0" w:space="0" w:color="auto"/>
                <w:bottom w:val="none" w:sz="0" w:space="0" w:color="auto"/>
                <w:right w:val="none" w:sz="0" w:space="0" w:color="auto"/>
              </w:divBdr>
              <w:divsChild>
                <w:div w:id="142167231">
                  <w:marLeft w:val="0"/>
                  <w:marRight w:val="0"/>
                  <w:marTop w:val="0"/>
                  <w:marBottom w:val="0"/>
                  <w:divBdr>
                    <w:top w:val="none" w:sz="0" w:space="0" w:color="auto"/>
                    <w:left w:val="none" w:sz="0" w:space="0" w:color="auto"/>
                    <w:bottom w:val="none" w:sz="0" w:space="0" w:color="auto"/>
                    <w:right w:val="none" w:sz="0" w:space="0" w:color="auto"/>
                  </w:divBdr>
                </w:div>
                <w:div w:id="782303763">
                  <w:marLeft w:val="240"/>
                  <w:marRight w:val="0"/>
                  <w:marTop w:val="0"/>
                  <w:marBottom w:val="0"/>
                  <w:divBdr>
                    <w:top w:val="none" w:sz="0" w:space="0" w:color="auto"/>
                    <w:left w:val="none" w:sz="0" w:space="0" w:color="auto"/>
                    <w:bottom w:val="none" w:sz="0" w:space="0" w:color="auto"/>
                    <w:right w:val="none" w:sz="0" w:space="0" w:color="auto"/>
                  </w:divBdr>
                  <w:divsChild>
                    <w:div w:id="306133824">
                      <w:marLeft w:val="0"/>
                      <w:marRight w:val="0"/>
                      <w:marTop w:val="0"/>
                      <w:marBottom w:val="0"/>
                      <w:divBdr>
                        <w:top w:val="none" w:sz="0" w:space="0" w:color="auto"/>
                        <w:left w:val="none" w:sz="0" w:space="0" w:color="auto"/>
                        <w:bottom w:val="none" w:sz="0" w:space="0" w:color="auto"/>
                        <w:right w:val="none" w:sz="0" w:space="0" w:color="auto"/>
                      </w:divBdr>
                      <w:divsChild>
                        <w:div w:id="1301839353">
                          <w:marLeft w:val="240"/>
                          <w:marRight w:val="0"/>
                          <w:marTop w:val="0"/>
                          <w:marBottom w:val="0"/>
                          <w:divBdr>
                            <w:top w:val="none" w:sz="0" w:space="0" w:color="auto"/>
                            <w:left w:val="none" w:sz="0" w:space="0" w:color="auto"/>
                            <w:bottom w:val="none" w:sz="0" w:space="0" w:color="auto"/>
                            <w:right w:val="none" w:sz="0" w:space="0" w:color="auto"/>
                          </w:divBdr>
                          <w:divsChild>
                            <w:div w:id="1668509209">
                              <w:marLeft w:val="0"/>
                              <w:marRight w:val="0"/>
                              <w:marTop w:val="0"/>
                              <w:marBottom w:val="0"/>
                              <w:divBdr>
                                <w:top w:val="none" w:sz="0" w:space="0" w:color="auto"/>
                                <w:left w:val="none" w:sz="0" w:space="0" w:color="auto"/>
                                <w:bottom w:val="none" w:sz="0" w:space="0" w:color="auto"/>
                                <w:right w:val="none" w:sz="0" w:space="0" w:color="auto"/>
                              </w:divBdr>
                            </w:div>
                          </w:divsChild>
                        </w:div>
                        <w:div w:id="1867474902">
                          <w:marLeft w:val="0"/>
                          <w:marRight w:val="0"/>
                          <w:marTop w:val="0"/>
                          <w:marBottom w:val="0"/>
                          <w:divBdr>
                            <w:top w:val="none" w:sz="0" w:space="0" w:color="auto"/>
                            <w:left w:val="none" w:sz="0" w:space="0" w:color="auto"/>
                            <w:bottom w:val="none" w:sz="0" w:space="0" w:color="auto"/>
                            <w:right w:val="none" w:sz="0" w:space="0" w:color="auto"/>
                          </w:divBdr>
                        </w:div>
                        <w:div w:id="193628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98204">
                  <w:marLeft w:val="0"/>
                  <w:marRight w:val="0"/>
                  <w:marTop w:val="0"/>
                  <w:marBottom w:val="0"/>
                  <w:divBdr>
                    <w:top w:val="none" w:sz="0" w:space="0" w:color="auto"/>
                    <w:left w:val="none" w:sz="0" w:space="0" w:color="auto"/>
                    <w:bottom w:val="none" w:sz="0" w:space="0" w:color="auto"/>
                    <w:right w:val="none" w:sz="0" w:space="0" w:color="auto"/>
                  </w:divBdr>
                </w:div>
              </w:divsChild>
            </w:div>
            <w:div w:id="1362439138">
              <w:marLeft w:val="0"/>
              <w:marRight w:val="0"/>
              <w:marTop w:val="0"/>
              <w:marBottom w:val="0"/>
              <w:divBdr>
                <w:top w:val="none" w:sz="0" w:space="0" w:color="auto"/>
                <w:left w:val="none" w:sz="0" w:space="0" w:color="auto"/>
                <w:bottom w:val="none" w:sz="0" w:space="0" w:color="auto"/>
                <w:right w:val="none" w:sz="0" w:space="0" w:color="auto"/>
              </w:divBdr>
              <w:divsChild>
                <w:div w:id="1484813179">
                  <w:marLeft w:val="0"/>
                  <w:marRight w:val="0"/>
                  <w:marTop w:val="0"/>
                  <w:marBottom w:val="0"/>
                  <w:divBdr>
                    <w:top w:val="none" w:sz="0" w:space="0" w:color="auto"/>
                    <w:left w:val="none" w:sz="0" w:space="0" w:color="auto"/>
                    <w:bottom w:val="none" w:sz="0" w:space="0" w:color="auto"/>
                    <w:right w:val="none" w:sz="0" w:space="0" w:color="auto"/>
                  </w:divBdr>
                </w:div>
                <w:div w:id="1876694698">
                  <w:marLeft w:val="240"/>
                  <w:marRight w:val="0"/>
                  <w:marTop w:val="0"/>
                  <w:marBottom w:val="0"/>
                  <w:divBdr>
                    <w:top w:val="none" w:sz="0" w:space="0" w:color="auto"/>
                    <w:left w:val="none" w:sz="0" w:space="0" w:color="auto"/>
                    <w:bottom w:val="none" w:sz="0" w:space="0" w:color="auto"/>
                    <w:right w:val="none" w:sz="0" w:space="0" w:color="auto"/>
                  </w:divBdr>
                  <w:divsChild>
                    <w:div w:id="1769545369">
                      <w:marLeft w:val="0"/>
                      <w:marRight w:val="0"/>
                      <w:marTop w:val="0"/>
                      <w:marBottom w:val="0"/>
                      <w:divBdr>
                        <w:top w:val="none" w:sz="0" w:space="0" w:color="auto"/>
                        <w:left w:val="none" w:sz="0" w:space="0" w:color="auto"/>
                        <w:bottom w:val="none" w:sz="0" w:space="0" w:color="auto"/>
                        <w:right w:val="none" w:sz="0" w:space="0" w:color="auto"/>
                      </w:divBdr>
                      <w:divsChild>
                        <w:div w:id="673532439">
                          <w:marLeft w:val="240"/>
                          <w:marRight w:val="0"/>
                          <w:marTop w:val="0"/>
                          <w:marBottom w:val="0"/>
                          <w:divBdr>
                            <w:top w:val="none" w:sz="0" w:space="0" w:color="auto"/>
                            <w:left w:val="none" w:sz="0" w:space="0" w:color="auto"/>
                            <w:bottom w:val="none" w:sz="0" w:space="0" w:color="auto"/>
                            <w:right w:val="none" w:sz="0" w:space="0" w:color="auto"/>
                          </w:divBdr>
                          <w:divsChild>
                            <w:div w:id="873464306">
                              <w:marLeft w:val="0"/>
                              <w:marRight w:val="0"/>
                              <w:marTop w:val="0"/>
                              <w:marBottom w:val="0"/>
                              <w:divBdr>
                                <w:top w:val="none" w:sz="0" w:space="0" w:color="auto"/>
                                <w:left w:val="none" w:sz="0" w:space="0" w:color="auto"/>
                                <w:bottom w:val="none" w:sz="0" w:space="0" w:color="auto"/>
                                <w:right w:val="none" w:sz="0" w:space="0" w:color="auto"/>
                              </w:divBdr>
                            </w:div>
                          </w:divsChild>
                        </w:div>
                        <w:div w:id="1433168087">
                          <w:marLeft w:val="0"/>
                          <w:marRight w:val="0"/>
                          <w:marTop w:val="0"/>
                          <w:marBottom w:val="0"/>
                          <w:divBdr>
                            <w:top w:val="none" w:sz="0" w:space="0" w:color="auto"/>
                            <w:left w:val="none" w:sz="0" w:space="0" w:color="auto"/>
                            <w:bottom w:val="none" w:sz="0" w:space="0" w:color="auto"/>
                            <w:right w:val="none" w:sz="0" w:space="0" w:color="auto"/>
                          </w:divBdr>
                        </w:div>
                        <w:div w:id="183456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365513">
                  <w:marLeft w:val="0"/>
                  <w:marRight w:val="0"/>
                  <w:marTop w:val="0"/>
                  <w:marBottom w:val="0"/>
                  <w:divBdr>
                    <w:top w:val="none" w:sz="0" w:space="0" w:color="auto"/>
                    <w:left w:val="none" w:sz="0" w:space="0" w:color="auto"/>
                    <w:bottom w:val="none" w:sz="0" w:space="0" w:color="auto"/>
                    <w:right w:val="none" w:sz="0" w:space="0" w:color="auto"/>
                  </w:divBdr>
                </w:div>
              </w:divsChild>
            </w:div>
            <w:div w:id="1381974063">
              <w:marLeft w:val="0"/>
              <w:marRight w:val="0"/>
              <w:marTop w:val="0"/>
              <w:marBottom w:val="0"/>
              <w:divBdr>
                <w:top w:val="none" w:sz="0" w:space="0" w:color="auto"/>
                <w:left w:val="none" w:sz="0" w:space="0" w:color="auto"/>
                <w:bottom w:val="none" w:sz="0" w:space="0" w:color="auto"/>
                <w:right w:val="none" w:sz="0" w:space="0" w:color="auto"/>
              </w:divBdr>
              <w:divsChild>
                <w:div w:id="61413709">
                  <w:marLeft w:val="240"/>
                  <w:marRight w:val="0"/>
                  <w:marTop w:val="0"/>
                  <w:marBottom w:val="0"/>
                  <w:divBdr>
                    <w:top w:val="none" w:sz="0" w:space="0" w:color="auto"/>
                    <w:left w:val="none" w:sz="0" w:space="0" w:color="auto"/>
                    <w:bottom w:val="none" w:sz="0" w:space="0" w:color="auto"/>
                    <w:right w:val="none" w:sz="0" w:space="0" w:color="auto"/>
                  </w:divBdr>
                  <w:divsChild>
                    <w:div w:id="252857399">
                      <w:marLeft w:val="0"/>
                      <w:marRight w:val="0"/>
                      <w:marTop w:val="0"/>
                      <w:marBottom w:val="0"/>
                      <w:divBdr>
                        <w:top w:val="none" w:sz="0" w:space="0" w:color="auto"/>
                        <w:left w:val="none" w:sz="0" w:space="0" w:color="auto"/>
                        <w:bottom w:val="none" w:sz="0" w:space="0" w:color="auto"/>
                        <w:right w:val="none" w:sz="0" w:space="0" w:color="auto"/>
                      </w:divBdr>
                    </w:div>
                    <w:div w:id="526647618">
                      <w:marLeft w:val="0"/>
                      <w:marRight w:val="0"/>
                      <w:marTop w:val="0"/>
                      <w:marBottom w:val="0"/>
                      <w:divBdr>
                        <w:top w:val="none" w:sz="0" w:space="0" w:color="auto"/>
                        <w:left w:val="none" w:sz="0" w:space="0" w:color="auto"/>
                        <w:bottom w:val="none" w:sz="0" w:space="0" w:color="auto"/>
                        <w:right w:val="none" w:sz="0" w:space="0" w:color="auto"/>
                      </w:divBdr>
                      <w:divsChild>
                        <w:div w:id="1097141640">
                          <w:marLeft w:val="0"/>
                          <w:marRight w:val="0"/>
                          <w:marTop w:val="0"/>
                          <w:marBottom w:val="0"/>
                          <w:divBdr>
                            <w:top w:val="none" w:sz="0" w:space="0" w:color="auto"/>
                            <w:left w:val="none" w:sz="0" w:space="0" w:color="auto"/>
                            <w:bottom w:val="none" w:sz="0" w:space="0" w:color="auto"/>
                            <w:right w:val="none" w:sz="0" w:space="0" w:color="auto"/>
                          </w:divBdr>
                        </w:div>
                        <w:div w:id="1258179089">
                          <w:marLeft w:val="0"/>
                          <w:marRight w:val="0"/>
                          <w:marTop w:val="0"/>
                          <w:marBottom w:val="0"/>
                          <w:divBdr>
                            <w:top w:val="none" w:sz="0" w:space="0" w:color="auto"/>
                            <w:left w:val="none" w:sz="0" w:space="0" w:color="auto"/>
                            <w:bottom w:val="none" w:sz="0" w:space="0" w:color="auto"/>
                            <w:right w:val="none" w:sz="0" w:space="0" w:color="auto"/>
                          </w:divBdr>
                        </w:div>
                        <w:div w:id="2080980548">
                          <w:marLeft w:val="240"/>
                          <w:marRight w:val="0"/>
                          <w:marTop w:val="0"/>
                          <w:marBottom w:val="0"/>
                          <w:divBdr>
                            <w:top w:val="none" w:sz="0" w:space="0" w:color="auto"/>
                            <w:left w:val="none" w:sz="0" w:space="0" w:color="auto"/>
                            <w:bottom w:val="none" w:sz="0" w:space="0" w:color="auto"/>
                            <w:right w:val="none" w:sz="0" w:space="0" w:color="auto"/>
                          </w:divBdr>
                          <w:divsChild>
                            <w:div w:id="147982695">
                              <w:marLeft w:val="0"/>
                              <w:marRight w:val="0"/>
                              <w:marTop w:val="0"/>
                              <w:marBottom w:val="0"/>
                              <w:divBdr>
                                <w:top w:val="none" w:sz="0" w:space="0" w:color="auto"/>
                                <w:left w:val="none" w:sz="0" w:space="0" w:color="auto"/>
                                <w:bottom w:val="none" w:sz="0" w:space="0" w:color="auto"/>
                                <w:right w:val="none" w:sz="0" w:space="0" w:color="auto"/>
                              </w:divBdr>
                            </w:div>
                            <w:div w:id="346369632">
                              <w:marLeft w:val="0"/>
                              <w:marRight w:val="0"/>
                              <w:marTop w:val="0"/>
                              <w:marBottom w:val="0"/>
                              <w:divBdr>
                                <w:top w:val="none" w:sz="0" w:space="0" w:color="auto"/>
                                <w:left w:val="none" w:sz="0" w:space="0" w:color="auto"/>
                                <w:bottom w:val="none" w:sz="0" w:space="0" w:color="auto"/>
                                <w:right w:val="none" w:sz="0" w:space="0" w:color="auto"/>
                              </w:divBdr>
                            </w:div>
                            <w:div w:id="430707972">
                              <w:marLeft w:val="0"/>
                              <w:marRight w:val="0"/>
                              <w:marTop w:val="0"/>
                              <w:marBottom w:val="0"/>
                              <w:divBdr>
                                <w:top w:val="none" w:sz="0" w:space="0" w:color="auto"/>
                                <w:left w:val="none" w:sz="0" w:space="0" w:color="auto"/>
                                <w:bottom w:val="none" w:sz="0" w:space="0" w:color="auto"/>
                                <w:right w:val="none" w:sz="0" w:space="0" w:color="auto"/>
                              </w:divBdr>
                            </w:div>
                            <w:div w:id="576014403">
                              <w:marLeft w:val="0"/>
                              <w:marRight w:val="0"/>
                              <w:marTop w:val="0"/>
                              <w:marBottom w:val="0"/>
                              <w:divBdr>
                                <w:top w:val="none" w:sz="0" w:space="0" w:color="auto"/>
                                <w:left w:val="none" w:sz="0" w:space="0" w:color="auto"/>
                                <w:bottom w:val="none" w:sz="0" w:space="0" w:color="auto"/>
                                <w:right w:val="none" w:sz="0" w:space="0" w:color="auto"/>
                              </w:divBdr>
                            </w:div>
                            <w:div w:id="864054940">
                              <w:marLeft w:val="0"/>
                              <w:marRight w:val="0"/>
                              <w:marTop w:val="0"/>
                              <w:marBottom w:val="0"/>
                              <w:divBdr>
                                <w:top w:val="none" w:sz="0" w:space="0" w:color="auto"/>
                                <w:left w:val="none" w:sz="0" w:space="0" w:color="auto"/>
                                <w:bottom w:val="none" w:sz="0" w:space="0" w:color="auto"/>
                                <w:right w:val="none" w:sz="0" w:space="0" w:color="auto"/>
                              </w:divBdr>
                            </w:div>
                            <w:div w:id="1032075041">
                              <w:marLeft w:val="0"/>
                              <w:marRight w:val="0"/>
                              <w:marTop w:val="0"/>
                              <w:marBottom w:val="0"/>
                              <w:divBdr>
                                <w:top w:val="none" w:sz="0" w:space="0" w:color="auto"/>
                                <w:left w:val="none" w:sz="0" w:space="0" w:color="auto"/>
                                <w:bottom w:val="none" w:sz="0" w:space="0" w:color="auto"/>
                                <w:right w:val="none" w:sz="0" w:space="0" w:color="auto"/>
                              </w:divBdr>
                            </w:div>
                            <w:div w:id="1132165654">
                              <w:marLeft w:val="0"/>
                              <w:marRight w:val="0"/>
                              <w:marTop w:val="0"/>
                              <w:marBottom w:val="0"/>
                              <w:divBdr>
                                <w:top w:val="none" w:sz="0" w:space="0" w:color="auto"/>
                                <w:left w:val="none" w:sz="0" w:space="0" w:color="auto"/>
                                <w:bottom w:val="none" w:sz="0" w:space="0" w:color="auto"/>
                                <w:right w:val="none" w:sz="0" w:space="0" w:color="auto"/>
                              </w:divBdr>
                            </w:div>
                            <w:div w:id="1166244199">
                              <w:marLeft w:val="0"/>
                              <w:marRight w:val="0"/>
                              <w:marTop w:val="0"/>
                              <w:marBottom w:val="0"/>
                              <w:divBdr>
                                <w:top w:val="none" w:sz="0" w:space="0" w:color="auto"/>
                                <w:left w:val="none" w:sz="0" w:space="0" w:color="auto"/>
                                <w:bottom w:val="none" w:sz="0" w:space="0" w:color="auto"/>
                                <w:right w:val="none" w:sz="0" w:space="0" w:color="auto"/>
                              </w:divBdr>
                            </w:div>
                            <w:div w:id="1175221451">
                              <w:marLeft w:val="0"/>
                              <w:marRight w:val="0"/>
                              <w:marTop w:val="0"/>
                              <w:marBottom w:val="0"/>
                              <w:divBdr>
                                <w:top w:val="none" w:sz="0" w:space="0" w:color="auto"/>
                                <w:left w:val="none" w:sz="0" w:space="0" w:color="auto"/>
                                <w:bottom w:val="none" w:sz="0" w:space="0" w:color="auto"/>
                                <w:right w:val="none" w:sz="0" w:space="0" w:color="auto"/>
                              </w:divBdr>
                            </w:div>
                            <w:div w:id="1380202605">
                              <w:marLeft w:val="0"/>
                              <w:marRight w:val="0"/>
                              <w:marTop w:val="0"/>
                              <w:marBottom w:val="0"/>
                              <w:divBdr>
                                <w:top w:val="none" w:sz="0" w:space="0" w:color="auto"/>
                                <w:left w:val="none" w:sz="0" w:space="0" w:color="auto"/>
                                <w:bottom w:val="none" w:sz="0" w:space="0" w:color="auto"/>
                                <w:right w:val="none" w:sz="0" w:space="0" w:color="auto"/>
                              </w:divBdr>
                            </w:div>
                            <w:div w:id="14310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920493">
                      <w:marLeft w:val="0"/>
                      <w:marRight w:val="0"/>
                      <w:marTop w:val="0"/>
                      <w:marBottom w:val="0"/>
                      <w:divBdr>
                        <w:top w:val="none" w:sz="0" w:space="0" w:color="auto"/>
                        <w:left w:val="none" w:sz="0" w:space="0" w:color="auto"/>
                        <w:bottom w:val="none" w:sz="0" w:space="0" w:color="auto"/>
                        <w:right w:val="none" w:sz="0" w:space="0" w:color="auto"/>
                      </w:divBdr>
                    </w:div>
                    <w:div w:id="2060589125">
                      <w:marLeft w:val="0"/>
                      <w:marRight w:val="0"/>
                      <w:marTop w:val="0"/>
                      <w:marBottom w:val="0"/>
                      <w:divBdr>
                        <w:top w:val="none" w:sz="0" w:space="0" w:color="auto"/>
                        <w:left w:val="none" w:sz="0" w:space="0" w:color="auto"/>
                        <w:bottom w:val="none" w:sz="0" w:space="0" w:color="auto"/>
                        <w:right w:val="none" w:sz="0" w:space="0" w:color="auto"/>
                      </w:divBdr>
                    </w:div>
                  </w:divsChild>
                </w:div>
                <w:div w:id="831215110">
                  <w:marLeft w:val="0"/>
                  <w:marRight w:val="0"/>
                  <w:marTop w:val="0"/>
                  <w:marBottom w:val="0"/>
                  <w:divBdr>
                    <w:top w:val="none" w:sz="0" w:space="0" w:color="auto"/>
                    <w:left w:val="none" w:sz="0" w:space="0" w:color="auto"/>
                    <w:bottom w:val="none" w:sz="0" w:space="0" w:color="auto"/>
                    <w:right w:val="none" w:sz="0" w:space="0" w:color="auto"/>
                  </w:divBdr>
                </w:div>
                <w:div w:id="1048799995">
                  <w:marLeft w:val="0"/>
                  <w:marRight w:val="0"/>
                  <w:marTop w:val="0"/>
                  <w:marBottom w:val="0"/>
                  <w:divBdr>
                    <w:top w:val="none" w:sz="0" w:space="0" w:color="auto"/>
                    <w:left w:val="none" w:sz="0" w:space="0" w:color="auto"/>
                    <w:bottom w:val="none" w:sz="0" w:space="0" w:color="auto"/>
                    <w:right w:val="none" w:sz="0" w:space="0" w:color="auto"/>
                  </w:divBdr>
                </w:div>
              </w:divsChild>
            </w:div>
            <w:div w:id="1470703149">
              <w:marLeft w:val="0"/>
              <w:marRight w:val="0"/>
              <w:marTop w:val="0"/>
              <w:marBottom w:val="0"/>
              <w:divBdr>
                <w:top w:val="none" w:sz="0" w:space="0" w:color="auto"/>
                <w:left w:val="none" w:sz="0" w:space="0" w:color="auto"/>
                <w:bottom w:val="none" w:sz="0" w:space="0" w:color="auto"/>
                <w:right w:val="none" w:sz="0" w:space="0" w:color="auto"/>
              </w:divBdr>
            </w:div>
            <w:div w:id="1575511523">
              <w:marLeft w:val="0"/>
              <w:marRight w:val="0"/>
              <w:marTop w:val="0"/>
              <w:marBottom w:val="0"/>
              <w:divBdr>
                <w:top w:val="none" w:sz="0" w:space="0" w:color="auto"/>
                <w:left w:val="none" w:sz="0" w:space="0" w:color="auto"/>
                <w:bottom w:val="none" w:sz="0" w:space="0" w:color="auto"/>
                <w:right w:val="none" w:sz="0" w:space="0" w:color="auto"/>
              </w:divBdr>
              <w:divsChild>
                <w:div w:id="1087773253">
                  <w:marLeft w:val="0"/>
                  <w:marRight w:val="0"/>
                  <w:marTop w:val="0"/>
                  <w:marBottom w:val="0"/>
                  <w:divBdr>
                    <w:top w:val="none" w:sz="0" w:space="0" w:color="auto"/>
                    <w:left w:val="none" w:sz="0" w:space="0" w:color="auto"/>
                    <w:bottom w:val="none" w:sz="0" w:space="0" w:color="auto"/>
                    <w:right w:val="none" w:sz="0" w:space="0" w:color="auto"/>
                  </w:divBdr>
                </w:div>
                <w:div w:id="1162548207">
                  <w:marLeft w:val="240"/>
                  <w:marRight w:val="0"/>
                  <w:marTop w:val="0"/>
                  <w:marBottom w:val="0"/>
                  <w:divBdr>
                    <w:top w:val="none" w:sz="0" w:space="0" w:color="auto"/>
                    <w:left w:val="none" w:sz="0" w:space="0" w:color="auto"/>
                    <w:bottom w:val="none" w:sz="0" w:space="0" w:color="auto"/>
                    <w:right w:val="none" w:sz="0" w:space="0" w:color="auto"/>
                  </w:divBdr>
                  <w:divsChild>
                    <w:div w:id="316613546">
                      <w:marLeft w:val="0"/>
                      <w:marRight w:val="0"/>
                      <w:marTop w:val="0"/>
                      <w:marBottom w:val="0"/>
                      <w:divBdr>
                        <w:top w:val="none" w:sz="0" w:space="0" w:color="auto"/>
                        <w:left w:val="none" w:sz="0" w:space="0" w:color="auto"/>
                        <w:bottom w:val="none" w:sz="0" w:space="0" w:color="auto"/>
                        <w:right w:val="none" w:sz="0" w:space="0" w:color="auto"/>
                      </w:divBdr>
                      <w:divsChild>
                        <w:div w:id="914626668">
                          <w:marLeft w:val="240"/>
                          <w:marRight w:val="0"/>
                          <w:marTop w:val="0"/>
                          <w:marBottom w:val="0"/>
                          <w:divBdr>
                            <w:top w:val="none" w:sz="0" w:space="0" w:color="auto"/>
                            <w:left w:val="none" w:sz="0" w:space="0" w:color="auto"/>
                            <w:bottom w:val="none" w:sz="0" w:space="0" w:color="auto"/>
                            <w:right w:val="none" w:sz="0" w:space="0" w:color="auto"/>
                          </w:divBdr>
                          <w:divsChild>
                            <w:div w:id="7759867">
                              <w:marLeft w:val="0"/>
                              <w:marRight w:val="0"/>
                              <w:marTop w:val="0"/>
                              <w:marBottom w:val="0"/>
                              <w:divBdr>
                                <w:top w:val="none" w:sz="0" w:space="0" w:color="auto"/>
                                <w:left w:val="none" w:sz="0" w:space="0" w:color="auto"/>
                                <w:bottom w:val="none" w:sz="0" w:space="0" w:color="auto"/>
                                <w:right w:val="none" w:sz="0" w:space="0" w:color="auto"/>
                              </w:divBdr>
                            </w:div>
                          </w:divsChild>
                        </w:div>
                        <w:div w:id="1275669340">
                          <w:marLeft w:val="0"/>
                          <w:marRight w:val="0"/>
                          <w:marTop w:val="0"/>
                          <w:marBottom w:val="0"/>
                          <w:divBdr>
                            <w:top w:val="none" w:sz="0" w:space="0" w:color="auto"/>
                            <w:left w:val="none" w:sz="0" w:space="0" w:color="auto"/>
                            <w:bottom w:val="none" w:sz="0" w:space="0" w:color="auto"/>
                            <w:right w:val="none" w:sz="0" w:space="0" w:color="auto"/>
                          </w:divBdr>
                        </w:div>
                        <w:div w:id="176182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17823">
                  <w:marLeft w:val="0"/>
                  <w:marRight w:val="0"/>
                  <w:marTop w:val="0"/>
                  <w:marBottom w:val="0"/>
                  <w:divBdr>
                    <w:top w:val="none" w:sz="0" w:space="0" w:color="auto"/>
                    <w:left w:val="none" w:sz="0" w:space="0" w:color="auto"/>
                    <w:bottom w:val="none" w:sz="0" w:space="0" w:color="auto"/>
                    <w:right w:val="none" w:sz="0" w:space="0" w:color="auto"/>
                  </w:divBdr>
                </w:div>
              </w:divsChild>
            </w:div>
            <w:div w:id="1706566464">
              <w:marLeft w:val="0"/>
              <w:marRight w:val="0"/>
              <w:marTop w:val="0"/>
              <w:marBottom w:val="0"/>
              <w:divBdr>
                <w:top w:val="none" w:sz="0" w:space="0" w:color="auto"/>
                <w:left w:val="none" w:sz="0" w:space="0" w:color="auto"/>
                <w:bottom w:val="none" w:sz="0" w:space="0" w:color="auto"/>
                <w:right w:val="none" w:sz="0" w:space="0" w:color="auto"/>
              </w:divBdr>
              <w:divsChild>
                <w:div w:id="389887005">
                  <w:marLeft w:val="240"/>
                  <w:marRight w:val="0"/>
                  <w:marTop w:val="0"/>
                  <w:marBottom w:val="0"/>
                  <w:divBdr>
                    <w:top w:val="none" w:sz="0" w:space="0" w:color="auto"/>
                    <w:left w:val="none" w:sz="0" w:space="0" w:color="auto"/>
                    <w:bottom w:val="none" w:sz="0" w:space="0" w:color="auto"/>
                    <w:right w:val="none" w:sz="0" w:space="0" w:color="auto"/>
                  </w:divBdr>
                  <w:divsChild>
                    <w:div w:id="147064119">
                      <w:marLeft w:val="0"/>
                      <w:marRight w:val="0"/>
                      <w:marTop w:val="0"/>
                      <w:marBottom w:val="0"/>
                      <w:divBdr>
                        <w:top w:val="none" w:sz="0" w:space="0" w:color="auto"/>
                        <w:left w:val="none" w:sz="0" w:space="0" w:color="auto"/>
                        <w:bottom w:val="none" w:sz="0" w:space="0" w:color="auto"/>
                        <w:right w:val="none" w:sz="0" w:space="0" w:color="auto"/>
                      </w:divBdr>
                      <w:divsChild>
                        <w:div w:id="1226144997">
                          <w:marLeft w:val="0"/>
                          <w:marRight w:val="0"/>
                          <w:marTop w:val="0"/>
                          <w:marBottom w:val="0"/>
                          <w:divBdr>
                            <w:top w:val="none" w:sz="0" w:space="0" w:color="auto"/>
                            <w:left w:val="none" w:sz="0" w:space="0" w:color="auto"/>
                            <w:bottom w:val="none" w:sz="0" w:space="0" w:color="auto"/>
                            <w:right w:val="none" w:sz="0" w:space="0" w:color="auto"/>
                          </w:divBdr>
                        </w:div>
                        <w:div w:id="1511524559">
                          <w:marLeft w:val="240"/>
                          <w:marRight w:val="0"/>
                          <w:marTop w:val="0"/>
                          <w:marBottom w:val="0"/>
                          <w:divBdr>
                            <w:top w:val="none" w:sz="0" w:space="0" w:color="auto"/>
                            <w:left w:val="none" w:sz="0" w:space="0" w:color="auto"/>
                            <w:bottom w:val="none" w:sz="0" w:space="0" w:color="auto"/>
                            <w:right w:val="none" w:sz="0" w:space="0" w:color="auto"/>
                          </w:divBdr>
                          <w:divsChild>
                            <w:div w:id="378625899">
                              <w:marLeft w:val="0"/>
                              <w:marRight w:val="0"/>
                              <w:marTop w:val="0"/>
                              <w:marBottom w:val="0"/>
                              <w:divBdr>
                                <w:top w:val="none" w:sz="0" w:space="0" w:color="auto"/>
                                <w:left w:val="none" w:sz="0" w:space="0" w:color="auto"/>
                                <w:bottom w:val="none" w:sz="0" w:space="0" w:color="auto"/>
                                <w:right w:val="none" w:sz="0" w:space="0" w:color="auto"/>
                              </w:divBdr>
                            </w:div>
                            <w:div w:id="1121071300">
                              <w:marLeft w:val="0"/>
                              <w:marRight w:val="0"/>
                              <w:marTop w:val="0"/>
                              <w:marBottom w:val="0"/>
                              <w:divBdr>
                                <w:top w:val="none" w:sz="0" w:space="0" w:color="auto"/>
                                <w:left w:val="none" w:sz="0" w:space="0" w:color="auto"/>
                                <w:bottom w:val="none" w:sz="0" w:space="0" w:color="auto"/>
                                <w:right w:val="none" w:sz="0" w:space="0" w:color="auto"/>
                              </w:divBdr>
                              <w:divsChild>
                                <w:div w:id="531262552">
                                  <w:marLeft w:val="0"/>
                                  <w:marRight w:val="0"/>
                                  <w:marTop w:val="0"/>
                                  <w:marBottom w:val="0"/>
                                  <w:divBdr>
                                    <w:top w:val="none" w:sz="0" w:space="0" w:color="auto"/>
                                    <w:left w:val="none" w:sz="0" w:space="0" w:color="auto"/>
                                    <w:bottom w:val="none" w:sz="0" w:space="0" w:color="auto"/>
                                    <w:right w:val="none" w:sz="0" w:space="0" w:color="auto"/>
                                  </w:divBdr>
                                </w:div>
                                <w:div w:id="712458696">
                                  <w:marLeft w:val="0"/>
                                  <w:marRight w:val="0"/>
                                  <w:marTop w:val="0"/>
                                  <w:marBottom w:val="0"/>
                                  <w:divBdr>
                                    <w:top w:val="none" w:sz="0" w:space="0" w:color="auto"/>
                                    <w:left w:val="none" w:sz="0" w:space="0" w:color="auto"/>
                                    <w:bottom w:val="none" w:sz="0" w:space="0" w:color="auto"/>
                                    <w:right w:val="none" w:sz="0" w:space="0" w:color="auto"/>
                                  </w:divBdr>
                                </w:div>
                                <w:div w:id="1802771025">
                                  <w:marLeft w:val="240"/>
                                  <w:marRight w:val="0"/>
                                  <w:marTop w:val="0"/>
                                  <w:marBottom w:val="0"/>
                                  <w:divBdr>
                                    <w:top w:val="none" w:sz="0" w:space="0" w:color="auto"/>
                                    <w:left w:val="none" w:sz="0" w:space="0" w:color="auto"/>
                                    <w:bottom w:val="none" w:sz="0" w:space="0" w:color="auto"/>
                                    <w:right w:val="none" w:sz="0" w:space="0" w:color="auto"/>
                                  </w:divBdr>
                                  <w:divsChild>
                                    <w:div w:id="576717095">
                                      <w:marLeft w:val="0"/>
                                      <w:marRight w:val="0"/>
                                      <w:marTop w:val="0"/>
                                      <w:marBottom w:val="0"/>
                                      <w:divBdr>
                                        <w:top w:val="none" w:sz="0" w:space="0" w:color="auto"/>
                                        <w:left w:val="none" w:sz="0" w:space="0" w:color="auto"/>
                                        <w:bottom w:val="none" w:sz="0" w:space="0" w:color="auto"/>
                                        <w:right w:val="none" w:sz="0" w:space="0" w:color="auto"/>
                                      </w:divBdr>
                                    </w:div>
                                    <w:div w:id="101623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7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89496">
                  <w:marLeft w:val="0"/>
                  <w:marRight w:val="0"/>
                  <w:marTop w:val="0"/>
                  <w:marBottom w:val="0"/>
                  <w:divBdr>
                    <w:top w:val="none" w:sz="0" w:space="0" w:color="auto"/>
                    <w:left w:val="none" w:sz="0" w:space="0" w:color="auto"/>
                    <w:bottom w:val="none" w:sz="0" w:space="0" w:color="auto"/>
                    <w:right w:val="none" w:sz="0" w:space="0" w:color="auto"/>
                  </w:divBdr>
                </w:div>
                <w:div w:id="1605183884">
                  <w:marLeft w:val="0"/>
                  <w:marRight w:val="0"/>
                  <w:marTop w:val="0"/>
                  <w:marBottom w:val="0"/>
                  <w:divBdr>
                    <w:top w:val="none" w:sz="0" w:space="0" w:color="auto"/>
                    <w:left w:val="none" w:sz="0" w:space="0" w:color="auto"/>
                    <w:bottom w:val="none" w:sz="0" w:space="0" w:color="auto"/>
                    <w:right w:val="none" w:sz="0" w:space="0" w:color="auto"/>
                  </w:divBdr>
                </w:div>
              </w:divsChild>
            </w:div>
            <w:div w:id="1718773404">
              <w:marLeft w:val="0"/>
              <w:marRight w:val="0"/>
              <w:marTop w:val="0"/>
              <w:marBottom w:val="0"/>
              <w:divBdr>
                <w:top w:val="none" w:sz="0" w:space="0" w:color="auto"/>
                <w:left w:val="none" w:sz="0" w:space="0" w:color="auto"/>
                <w:bottom w:val="none" w:sz="0" w:space="0" w:color="auto"/>
                <w:right w:val="none" w:sz="0" w:space="0" w:color="auto"/>
              </w:divBdr>
              <w:divsChild>
                <w:div w:id="457770120">
                  <w:marLeft w:val="0"/>
                  <w:marRight w:val="0"/>
                  <w:marTop w:val="0"/>
                  <w:marBottom w:val="0"/>
                  <w:divBdr>
                    <w:top w:val="none" w:sz="0" w:space="0" w:color="auto"/>
                    <w:left w:val="none" w:sz="0" w:space="0" w:color="auto"/>
                    <w:bottom w:val="none" w:sz="0" w:space="0" w:color="auto"/>
                    <w:right w:val="none" w:sz="0" w:space="0" w:color="auto"/>
                  </w:divBdr>
                </w:div>
                <w:div w:id="787822974">
                  <w:marLeft w:val="0"/>
                  <w:marRight w:val="0"/>
                  <w:marTop w:val="0"/>
                  <w:marBottom w:val="0"/>
                  <w:divBdr>
                    <w:top w:val="none" w:sz="0" w:space="0" w:color="auto"/>
                    <w:left w:val="none" w:sz="0" w:space="0" w:color="auto"/>
                    <w:bottom w:val="none" w:sz="0" w:space="0" w:color="auto"/>
                    <w:right w:val="none" w:sz="0" w:space="0" w:color="auto"/>
                  </w:divBdr>
                </w:div>
                <w:div w:id="2085881607">
                  <w:marLeft w:val="240"/>
                  <w:marRight w:val="0"/>
                  <w:marTop w:val="0"/>
                  <w:marBottom w:val="0"/>
                  <w:divBdr>
                    <w:top w:val="none" w:sz="0" w:space="0" w:color="auto"/>
                    <w:left w:val="none" w:sz="0" w:space="0" w:color="auto"/>
                    <w:bottom w:val="none" w:sz="0" w:space="0" w:color="auto"/>
                    <w:right w:val="none" w:sz="0" w:space="0" w:color="auto"/>
                  </w:divBdr>
                  <w:divsChild>
                    <w:div w:id="220408477">
                      <w:marLeft w:val="0"/>
                      <w:marRight w:val="0"/>
                      <w:marTop w:val="0"/>
                      <w:marBottom w:val="0"/>
                      <w:divBdr>
                        <w:top w:val="none" w:sz="0" w:space="0" w:color="auto"/>
                        <w:left w:val="none" w:sz="0" w:space="0" w:color="auto"/>
                        <w:bottom w:val="none" w:sz="0" w:space="0" w:color="auto"/>
                        <w:right w:val="none" w:sz="0" w:space="0" w:color="auto"/>
                      </w:divBdr>
                    </w:div>
                    <w:div w:id="393313405">
                      <w:marLeft w:val="0"/>
                      <w:marRight w:val="0"/>
                      <w:marTop w:val="0"/>
                      <w:marBottom w:val="0"/>
                      <w:divBdr>
                        <w:top w:val="none" w:sz="0" w:space="0" w:color="auto"/>
                        <w:left w:val="none" w:sz="0" w:space="0" w:color="auto"/>
                        <w:bottom w:val="none" w:sz="0" w:space="0" w:color="auto"/>
                        <w:right w:val="none" w:sz="0" w:space="0" w:color="auto"/>
                      </w:divBdr>
                    </w:div>
                    <w:div w:id="927663338">
                      <w:marLeft w:val="0"/>
                      <w:marRight w:val="0"/>
                      <w:marTop w:val="0"/>
                      <w:marBottom w:val="0"/>
                      <w:divBdr>
                        <w:top w:val="none" w:sz="0" w:space="0" w:color="auto"/>
                        <w:left w:val="none" w:sz="0" w:space="0" w:color="auto"/>
                        <w:bottom w:val="none" w:sz="0" w:space="0" w:color="auto"/>
                        <w:right w:val="none" w:sz="0" w:space="0" w:color="auto"/>
                      </w:divBdr>
                      <w:divsChild>
                        <w:div w:id="924608548">
                          <w:marLeft w:val="240"/>
                          <w:marRight w:val="0"/>
                          <w:marTop w:val="0"/>
                          <w:marBottom w:val="0"/>
                          <w:divBdr>
                            <w:top w:val="none" w:sz="0" w:space="0" w:color="auto"/>
                            <w:left w:val="none" w:sz="0" w:space="0" w:color="auto"/>
                            <w:bottom w:val="none" w:sz="0" w:space="0" w:color="auto"/>
                            <w:right w:val="none" w:sz="0" w:space="0" w:color="auto"/>
                          </w:divBdr>
                          <w:divsChild>
                            <w:div w:id="123235901">
                              <w:marLeft w:val="0"/>
                              <w:marRight w:val="0"/>
                              <w:marTop w:val="0"/>
                              <w:marBottom w:val="0"/>
                              <w:divBdr>
                                <w:top w:val="none" w:sz="0" w:space="0" w:color="auto"/>
                                <w:left w:val="none" w:sz="0" w:space="0" w:color="auto"/>
                                <w:bottom w:val="none" w:sz="0" w:space="0" w:color="auto"/>
                                <w:right w:val="none" w:sz="0" w:space="0" w:color="auto"/>
                              </w:divBdr>
                            </w:div>
                            <w:div w:id="282733199">
                              <w:marLeft w:val="0"/>
                              <w:marRight w:val="0"/>
                              <w:marTop w:val="0"/>
                              <w:marBottom w:val="0"/>
                              <w:divBdr>
                                <w:top w:val="none" w:sz="0" w:space="0" w:color="auto"/>
                                <w:left w:val="none" w:sz="0" w:space="0" w:color="auto"/>
                                <w:bottom w:val="none" w:sz="0" w:space="0" w:color="auto"/>
                                <w:right w:val="none" w:sz="0" w:space="0" w:color="auto"/>
                              </w:divBdr>
                            </w:div>
                            <w:div w:id="318776696">
                              <w:marLeft w:val="0"/>
                              <w:marRight w:val="0"/>
                              <w:marTop w:val="0"/>
                              <w:marBottom w:val="0"/>
                              <w:divBdr>
                                <w:top w:val="none" w:sz="0" w:space="0" w:color="auto"/>
                                <w:left w:val="none" w:sz="0" w:space="0" w:color="auto"/>
                                <w:bottom w:val="none" w:sz="0" w:space="0" w:color="auto"/>
                                <w:right w:val="none" w:sz="0" w:space="0" w:color="auto"/>
                              </w:divBdr>
                            </w:div>
                            <w:div w:id="341903742">
                              <w:marLeft w:val="0"/>
                              <w:marRight w:val="0"/>
                              <w:marTop w:val="0"/>
                              <w:marBottom w:val="0"/>
                              <w:divBdr>
                                <w:top w:val="none" w:sz="0" w:space="0" w:color="auto"/>
                                <w:left w:val="none" w:sz="0" w:space="0" w:color="auto"/>
                                <w:bottom w:val="none" w:sz="0" w:space="0" w:color="auto"/>
                                <w:right w:val="none" w:sz="0" w:space="0" w:color="auto"/>
                              </w:divBdr>
                            </w:div>
                            <w:div w:id="415369927">
                              <w:marLeft w:val="0"/>
                              <w:marRight w:val="0"/>
                              <w:marTop w:val="0"/>
                              <w:marBottom w:val="0"/>
                              <w:divBdr>
                                <w:top w:val="none" w:sz="0" w:space="0" w:color="auto"/>
                                <w:left w:val="none" w:sz="0" w:space="0" w:color="auto"/>
                                <w:bottom w:val="none" w:sz="0" w:space="0" w:color="auto"/>
                                <w:right w:val="none" w:sz="0" w:space="0" w:color="auto"/>
                              </w:divBdr>
                              <w:divsChild>
                                <w:div w:id="93063172">
                                  <w:marLeft w:val="0"/>
                                  <w:marRight w:val="0"/>
                                  <w:marTop w:val="0"/>
                                  <w:marBottom w:val="0"/>
                                  <w:divBdr>
                                    <w:top w:val="none" w:sz="0" w:space="0" w:color="auto"/>
                                    <w:left w:val="none" w:sz="0" w:space="0" w:color="auto"/>
                                    <w:bottom w:val="none" w:sz="0" w:space="0" w:color="auto"/>
                                    <w:right w:val="none" w:sz="0" w:space="0" w:color="auto"/>
                                  </w:divBdr>
                                </w:div>
                                <w:div w:id="925921308">
                                  <w:marLeft w:val="240"/>
                                  <w:marRight w:val="0"/>
                                  <w:marTop w:val="0"/>
                                  <w:marBottom w:val="0"/>
                                  <w:divBdr>
                                    <w:top w:val="none" w:sz="0" w:space="0" w:color="auto"/>
                                    <w:left w:val="none" w:sz="0" w:space="0" w:color="auto"/>
                                    <w:bottom w:val="none" w:sz="0" w:space="0" w:color="auto"/>
                                    <w:right w:val="none" w:sz="0" w:space="0" w:color="auto"/>
                                  </w:divBdr>
                                  <w:divsChild>
                                    <w:div w:id="465705010">
                                      <w:marLeft w:val="0"/>
                                      <w:marRight w:val="0"/>
                                      <w:marTop w:val="0"/>
                                      <w:marBottom w:val="0"/>
                                      <w:divBdr>
                                        <w:top w:val="none" w:sz="0" w:space="0" w:color="auto"/>
                                        <w:left w:val="none" w:sz="0" w:space="0" w:color="auto"/>
                                        <w:bottom w:val="none" w:sz="0" w:space="0" w:color="auto"/>
                                        <w:right w:val="none" w:sz="0" w:space="0" w:color="auto"/>
                                      </w:divBdr>
                                    </w:div>
                                    <w:div w:id="580213237">
                                      <w:marLeft w:val="0"/>
                                      <w:marRight w:val="0"/>
                                      <w:marTop w:val="0"/>
                                      <w:marBottom w:val="0"/>
                                      <w:divBdr>
                                        <w:top w:val="none" w:sz="0" w:space="0" w:color="auto"/>
                                        <w:left w:val="none" w:sz="0" w:space="0" w:color="auto"/>
                                        <w:bottom w:val="none" w:sz="0" w:space="0" w:color="auto"/>
                                        <w:right w:val="none" w:sz="0" w:space="0" w:color="auto"/>
                                      </w:divBdr>
                                    </w:div>
                                  </w:divsChild>
                                </w:div>
                                <w:div w:id="988559698">
                                  <w:marLeft w:val="0"/>
                                  <w:marRight w:val="0"/>
                                  <w:marTop w:val="0"/>
                                  <w:marBottom w:val="0"/>
                                  <w:divBdr>
                                    <w:top w:val="none" w:sz="0" w:space="0" w:color="auto"/>
                                    <w:left w:val="none" w:sz="0" w:space="0" w:color="auto"/>
                                    <w:bottom w:val="none" w:sz="0" w:space="0" w:color="auto"/>
                                    <w:right w:val="none" w:sz="0" w:space="0" w:color="auto"/>
                                  </w:divBdr>
                                </w:div>
                              </w:divsChild>
                            </w:div>
                            <w:div w:id="877467932">
                              <w:marLeft w:val="0"/>
                              <w:marRight w:val="0"/>
                              <w:marTop w:val="0"/>
                              <w:marBottom w:val="0"/>
                              <w:divBdr>
                                <w:top w:val="none" w:sz="0" w:space="0" w:color="auto"/>
                                <w:left w:val="none" w:sz="0" w:space="0" w:color="auto"/>
                                <w:bottom w:val="none" w:sz="0" w:space="0" w:color="auto"/>
                                <w:right w:val="none" w:sz="0" w:space="0" w:color="auto"/>
                              </w:divBdr>
                            </w:div>
                            <w:div w:id="1366783746">
                              <w:marLeft w:val="0"/>
                              <w:marRight w:val="0"/>
                              <w:marTop w:val="0"/>
                              <w:marBottom w:val="0"/>
                              <w:divBdr>
                                <w:top w:val="none" w:sz="0" w:space="0" w:color="auto"/>
                                <w:left w:val="none" w:sz="0" w:space="0" w:color="auto"/>
                                <w:bottom w:val="none" w:sz="0" w:space="0" w:color="auto"/>
                                <w:right w:val="none" w:sz="0" w:space="0" w:color="auto"/>
                              </w:divBdr>
                            </w:div>
                            <w:div w:id="1454667808">
                              <w:marLeft w:val="0"/>
                              <w:marRight w:val="0"/>
                              <w:marTop w:val="0"/>
                              <w:marBottom w:val="0"/>
                              <w:divBdr>
                                <w:top w:val="none" w:sz="0" w:space="0" w:color="auto"/>
                                <w:left w:val="none" w:sz="0" w:space="0" w:color="auto"/>
                                <w:bottom w:val="none" w:sz="0" w:space="0" w:color="auto"/>
                                <w:right w:val="none" w:sz="0" w:space="0" w:color="auto"/>
                              </w:divBdr>
                            </w:div>
                            <w:div w:id="1759016505">
                              <w:marLeft w:val="0"/>
                              <w:marRight w:val="0"/>
                              <w:marTop w:val="0"/>
                              <w:marBottom w:val="0"/>
                              <w:divBdr>
                                <w:top w:val="none" w:sz="0" w:space="0" w:color="auto"/>
                                <w:left w:val="none" w:sz="0" w:space="0" w:color="auto"/>
                                <w:bottom w:val="none" w:sz="0" w:space="0" w:color="auto"/>
                                <w:right w:val="none" w:sz="0" w:space="0" w:color="auto"/>
                              </w:divBdr>
                            </w:div>
                            <w:div w:id="1912696330">
                              <w:marLeft w:val="0"/>
                              <w:marRight w:val="0"/>
                              <w:marTop w:val="0"/>
                              <w:marBottom w:val="0"/>
                              <w:divBdr>
                                <w:top w:val="none" w:sz="0" w:space="0" w:color="auto"/>
                                <w:left w:val="none" w:sz="0" w:space="0" w:color="auto"/>
                                <w:bottom w:val="none" w:sz="0" w:space="0" w:color="auto"/>
                                <w:right w:val="none" w:sz="0" w:space="0" w:color="auto"/>
                              </w:divBdr>
                            </w:div>
                            <w:div w:id="2126920270">
                              <w:marLeft w:val="0"/>
                              <w:marRight w:val="0"/>
                              <w:marTop w:val="0"/>
                              <w:marBottom w:val="0"/>
                              <w:divBdr>
                                <w:top w:val="none" w:sz="0" w:space="0" w:color="auto"/>
                                <w:left w:val="none" w:sz="0" w:space="0" w:color="auto"/>
                                <w:bottom w:val="none" w:sz="0" w:space="0" w:color="auto"/>
                                <w:right w:val="none" w:sz="0" w:space="0" w:color="auto"/>
                              </w:divBdr>
                            </w:div>
                          </w:divsChild>
                        </w:div>
                        <w:div w:id="948660398">
                          <w:marLeft w:val="0"/>
                          <w:marRight w:val="0"/>
                          <w:marTop w:val="0"/>
                          <w:marBottom w:val="0"/>
                          <w:divBdr>
                            <w:top w:val="none" w:sz="0" w:space="0" w:color="auto"/>
                            <w:left w:val="none" w:sz="0" w:space="0" w:color="auto"/>
                            <w:bottom w:val="none" w:sz="0" w:space="0" w:color="auto"/>
                            <w:right w:val="none" w:sz="0" w:space="0" w:color="auto"/>
                          </w:divBdr>
                        </w:div>
                        <w:div w:id="1255162099">
                          <w:marLeft w:val="0"/>
                          <w:marRight w:val="0"/>
                          <w:marTop w:val="0"/>
                          <w:marBottom w:val="0"/>
                          <w:divBdr>
                            <w:top w:val="none" w:sz="0" w:space="0" w:color="auto"/>
                            <w:left w:val="none" w:sz="0" w:space="0" w:color="auto"/>
                            <w:bottom w:val="none" w:sz="0" w:space="0" w:color="auto"/>
                            <w:right w:val="none" w:sz="0" w:space="0" w:color="auto"/>
                          </w:divBdr>
                        </w:div>
                      </w:divsChild>
                    </w:div>
                    <w:div w:id="144500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4295">
              <w:marLeft w:val="0"/>
              <w:marRight w:val="0"/>
              <w:marTop w:val="0"/>
              <w:marBottom w:val="0"/>
              <w:divBdr>
                <w:top w:val="none" w:sz="0" w:space="0" w:color="auto"/>
                <w:left w:val="none" w:sz="0" w:space="0" w:color="auto"/>
                <w:bottom w:val="none" w:sz="0" w:space="0" w:color="auto"/>
                <w:right w:val="none" w:sz="0" w:space="0" w:color="auto"/>
              </w:divBdr>
              <w:divsChild>
                <w:div w:id="848953555">
                  <w:marLeft w:val="0"/>
                  <w:marRight w:val="0"/>
                  <w:marTop w:val="0"/>
                  <w:marBottom w:val="0"/>
                  <w:divBdr>
                    <w:top w:val="none" w:sz="0" w:space="0" w:color="auto"/>
                    <w:left w:val="none" w:sz="0" w:space="0" w:color="auto"/>
                    <w:bottom w:val="none" w:sz="0" w:space="0" w:color="auto"/>
                    <w:right w:val="none" w:sz="0" w:space="0" w:color="auto"/>
                  </w:divBdr>
                </w:div>
                <w:div w:id="1082991121">
                  <w:marLeft w:val="0"/>
                  <w:marRight w:val="0"/>
                  <w:marTop w:val="0"/>
                  <w:marBottom w:val="0"/>
                  <w:divBdr>
                    <w:top w:val="none" w:sz="0" w:space="0" w:color="auto"/>
                    <w:left w:val="none" w:sz="0" w:space="0" w:color="auto"/>
                    <w:bottom w:val="none" w:sz="0" w:space="0" w:color="auto"/>
                    <w:right w:val="none" w:sz="0" w:space="0" w:color="auto"/>
                  </w:divBdr>
                </w:div>
                <w:div w:id="1504321970">
                  <w:marLeft w:val="240"/>
                  <w:marRight w:val="0"/>
                  <w:marTop w:val="0"/>
                  <w:marBottom w:val="0"/>
                  <w:divBdr>
                    <w:top w:val="none" w:sz="0" w:space="0" w:color="auto"/>
                    <w:left w:val="none" w:sz="0" w:space="0" w:color="auto"/>
                    <w:bottom w:val="none" w:sz="0" w:space="0" w:color="auto"/>
                    <w:right w:val="none" w:sz="0" w:space="0" w:color="auto"/>
                  </w:divBdr>
                  <w:divsChild>
                    <w:div w:id="1565293008">
                      <w:marLeft w:val="0"/>
                      <w:marRight w:val="0"/>
                      <w:marTop w:val="0"/>
                      <w:marBottom w:val="0"/>
                      <w:divBdr>
                        <w:top w:val="none" w:sz="0" w:space="0" w:color="auto"/>
                        <w:left w:val="none" w:sz="0" w:space="0" w:color="auto"/>
                        <w:bottom w:val="none" w:sz="0" w:space="0" w:color="auto"/>
                        <w:right w:val="none" w:sz="0" w:space="0" w:color="auto"/>
                      </w:divBdr>
                      <w:divsChild>
                        <w:div w:id="519855575">
                          <w:marLeft w:val="240"/>
                          <w:marRight w:val="0"/>
                          <w:marTop w:val="0"/>
                          <w:marBottom w:val="0"/>
                          <w:divBdr>
                            <w:top w:val="none" w:sz="0" w:space="0" w:color="auto"/>
                            <w:left w:val="none" w:sz="0" w:space="0" w:color="auto"/>
                            <w:bottom w:val="none" w:sz="0" w:space="0" w:color="auto"/>
                            <w:right w:val="none" w:sz="0" w:space="0" w:color="auto"/>
                          </w:divBdr>
                          <w:divsChild>
                            <w:div w:id="1399983199">
                              <w:marLeft w:val="0"/>
                              <w:marRight w:val="0"/>
                              <w:marTop w:val="0"/>
                              <w:marBottom w:val="0"/>
                              <w:divBdr>
                                <w:top w:val="none" w:sz="0" w:space="0" w:color="auto"/>
                                <w:left w:val="none" w:sz="0" w:space="0" w:color="auto"/>
                                <w:bottom w:val="none" w:sz="0" w:space="0" w:color="auto"/>
                                <w:right w:val="none" w:sz="0" w:space="0" w:color="auto"/>
                              </w:divBdr>
                              <w:divsChild>
                                <w:div w:id="185023172">
                                  <w:marLeft w:val="0"/>
                                  <w:marRight w:val="0"/>
                                  <w:marTop w:val="0"/>
                                  <w:marBottom w:val="0"/>
                                  <w:divBdr>
                                    <w:top w:val="none" w:sz="0" w:space="0" w:color="auto"/>
                                    <w:left w:val="none" w:sz="0" w:space="0" w:color="auto"/>
                                    <w:bottom w:val="none" w:sz="0" w:space="0" w:color="auto"/>
                                    <w:right w:val="none" w:sz="0" w:space="0" w:color="auto"/>
                                  </w:divBdr>
                                </w:div>
                                <w:div w:id="1565529358">
                                  <w:marLeft w:val="0"/>
                                  <w:marRight w:val="0"/>
                                  <w:marTop w:val="0"/>
                                  <w:marBottom w:val="0"/>
                                  <w:divBdr>
                                    <w:top w:val="none" w:sz="0" w:space="0" w:color="auto"/>
                                    <w:left w:val="none" w:sz="0" w:space="0" w:color="auto"/>
                                    <w:bottom w:val="none" w:sz="0" w:space="0" w:color="auto"/>
                                    <w:right w:val="none" w:sz="0" w:space="0" w:color="auto"/>
                                  </w:divBdr>
                                </w:div>
                                <w:div w:id="1607151552">
                                  <w:marLeft w:val="240"/>
                                  <w:marRight w:val="0"/>
                                  <w:marTop w:val="0"/>
                                  <w:marBottom w:val="0"/>
                                  <w:divBdr>
                                    <w:top w:val="none" w:sz="0" w:space="0" w:color="auto"/>
                                    <w:left w:val="none" w:sz="0" w:space="0" w:color="auto"/>
                                    <w:bottom w:val="none" w:sz="0" w:space="0" w:color="auto"/>
                                    <w:right w:val="none" w:sz="0" w:space="0" w:color="auto"/>
                                  </w:divBdr>
                                  <w:divsChild>
                                    <w:div w:id="1934388020">
                                      <w:marLeft w:val="0"/>
                                      <w:marRight w:val="0"/>
                                      <w:marTop w:val="0"/>
                                      <w:marBottom w:val="0"/>
                                      <w:divBdr>
                                        <w:top w:val="none" w:sz="0" w:space="0" w:color="auto"/>
                                        <w:left w:val="none" w:sz="0" w:space="0" w:color="auto"/>
                                        <w:bottom w:val="none" w:sz="0" w:space="0" w:color="auto"/>
                                        <w:right w:val="none" w:sz="0" w:space="0" w:color="auto"/>
                                      </w:divBdr>
                                    </w:div>
                                    <w:div w:id="2008361192">
                                      <w:marLeft w:val="0"/>
                                      <w:marRight w:val="0"/>
                                      <w:marTop w:val="0"/>
                                      <w:marBottom w:val="0"/>
                                      <w:divBdr>
                                        <w:top w:val="none" w:sz="0" w:space="0" w:color="auto"/>
                                        <w:left w:val="none" w:sz="0" w:space="0" w:color="auto"/>
                                        <w:bottom w:val="none" w:sz="0" w:space="0" w:color="auto"/>
                                        <w:right w:val="none" w:sz="0" w:space="0" w:color="auto"/>
                                      </w:divBdr>
                                    </w:div>
                                    <w:div w:id="204748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6579">
                              <w:marLeft w:val="0"/>
                              <w:marRight w:val="0"/>
                              <w:marTop w:val="0"/>
                              <w:marBottom w:val="0"/>
                              <w:divBdr>
                                <w:top w:val="none" w:sz="0" w:space="0" w:color="auto"/>
                                <w:left w:val="none" w:sz="0" w:space="0" w:color="auto"/>
                                <w:bottom w:val="none" w:sz="0" w:space="0" w:color="auto"/>
                                <w:right w:val="none" w:sz="0" w:space="0" w:color="auto"/>
                              </w:divBdr>
                            </w:div>
                          </w:divsChild>
                        </w:div>
                        <w:div w:id="592515616">
                          <w:marLeft w:val="0"/>
                          <w:marRight w:val="0"/>
                          <w:marTop w:val="0"/>
                          <w:marBottom w:val="0"/>
                          <w:divBdr>
                            <w:top w:val="none" w:sz="0" w:space="0" w:color="auto"/>
                            <w:left w:val="none" w:sz="0" w:space="0" w:color="auto"/>
                            <w:bottom w:val="none" w:sz="0" w:space="0" w:color="auto"/>
                            <w:right w:val="none" w:sz="0" w:space="0" w:color="auto"/>
                          </w:divBdr>
                        </w:div>
                        <w:div w:id="88776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607006">
              <w:marLeft w:val="0"/>
              <w:marRight w:val="0"/>
              <w:marTop w:val="0"/>
              <w:marBottom w:val="0"/>
              <w:divBdr>
                <w:top w:val="none" w:sz="0" w:space="0" w:color="auto"/>
                <w:left w:val="none" w:sz="0" w:space="0" w:color="auto"/>
                <w:bottom w:val="none" w:sz="0" w:space="0" w:color="auto"/>
                <w:right w:val="none" w:sz="0" w:space="0" w:color="auto"/>
              </w:divBdr>
              <w:divsChild>
                <w:div w:id="490877066">
                  <w:marLeft w:val="0"/>
                  <w:marRight w:val="0"/>
                  <w:marTop w:val="0"/>
                  <w:marBottom w:val="0"/>
                  <w:divBdr>
                    <w:top w:val="none" w:sz="0" w:space="0" w:color="auto"/>
                    <w:left w:val="none" w:sz="0" w:space="0" w:color="auto"/>
                    <w:bottom w:val="none" w:sz="0" w:space="0" w:color="auto"/>
                    <w:right w:val="none" w:sz="0" w:space="0" w:color="auto"/>
                  </w:divBdr>
                </w:div>
                <w:div w:id="904802330">
                  <w:marLeft w:val="240"/>
                  <w:marRight w:val="0"/>
                  <w:marTop w:val="0"/>
                  <w:marBottom w:val="0"/>
                  <w:divBdr>
                    <w:top w:val="none" w:sz="0" w:space="0" w:color="auto"/>
                    <w:left w:val="none" w:sz="0" w:space="0" w:color="auto"/>
                    <w:bottom w:val="none" w:sz="0" w:space="0" w:color="auto"/>
                    <w:right w:val="none" w:sz="0" w:space="0" w:color="auto"/>
                  </w:divBdr>
                  <w:divsChild>
                    <w:div w:id="318391866">
                      <w:marLeft w:val="0"/>
                      <w:marRight w:val="0"/>
                      <w:marTop w:val="0"/>
                      <w:marBottom w:val="0"/>
                      <w:divBdr>
                        <w:top w:val="none" w:sz="0" w:space="0" w:color="auto"/>
                        <w:left w:val="none" w:sz="0" w:space="0" w:color="auto"/>
                        <w:bottom w:val="none" w:sz="0" w:space="0" w:color="auto"/>
                        <w:right w:val="none" w:sz="0" w:space="0" w:color="auto"/>
                      </w:divBdr>
                      <w:divsChild>
                        <w:div w:id="976568477">
                          <w:marLeft w:val="0"/>
                          <w:marRight w:val="0"/>
                          <w:marTop w:val="0"/>
                          <w:marBottom w:val="0"/>
                          <w:divBdr>
                            <w:top w:val="none" w:sz="0" w:space="0" w:color="auto"/>
                            <w:left w:val="none" w:sz="0" w:space="0" w:color="auto"/>
                            <w:bottom w:val="none" w:sz="0" w:space="0" w:color="auto"/>
                            <w:right w:val="none" w:sz="0" w:space="0" w:color="auto"/>
                          </w:divBdr>
                        </w:div>
                        <w:div w:id="1027802038">
                          <w:marLeft w:val="240"/>
                          <w:marRight w:val="0"/>
                          <w:marTop w:val="0"/>
                          <w:marBottom w:val="0"/>
                          <w:divBdr>
                            <w:top w:val="none" w:sz="0" w:space="0" w:color="auto"/>
                            <w:left w:val="none" w:sz="0" w:space="0" w:color="auto"/>
                            <w:bottom w:val="none" w:sz="0" w:space="0" w:color="auto"/>
                            <w:right w:val="none" w:sz="0" w:space="0" w:color="auto"/>
                          </w:divBdr>
                          <w:divsChild>
                            <w:div w:id="1393655308">
                              <w:marLeft w:val="0"/>
                              <w:marRight w:val="0"/>
                              <w:marTop w:val="0"/>
                              <w:marBottom w:val="0"/>
                              <w:divBdr>
                                <w:top w:val="none" w:sz="0" w:space="0" w:color="auto"/>
                                <w:left w:val="none" w:sz="0" w:space="0" w:color="auto"/>
                                <w:bottom w:val="none" w:sz="0" w:space="0" w:color="auto"/>
                                <w:right w:val="none" w:sz="0" w:space="0" w:color="auto"/>
                              </w:divBdr>
                            </w:div>
                          </w:divsChild>
                        </w:div>
                        <w:div w:id="161397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07340">
                  <w:marLeft w:val="0"/>
                  <w:marRight w:val="0"/>
                  <w:marTop w:val="0"/>
                  <w:marBottom w:val="0"/>
                  <w:divBdr>
                    <w:top w:val="none" w:sz="0" w:space="0" w:color="auto"/>
                    <w:left w:val="none" w:sz="0" w:space="0" w:color="auto"/>
                    <w:bottom w:val="none" w:sz="0" w:space="0" w:color="auto"/>
                    <w:right w:val="none" w:sz="0" w:space="0" w:color="auto"/>
                  </w:divBdr>
                </w:div>
              </w:divsChild>
            </w:div>
            <w:div w:id="1884563306">
              <w:marLeft w:val="0"/>
              <w:marRight w:val="0"/>
              <w:marTop w:val="0"/>
              <w:marBottom w:val="0"/>
              <w:divBdr>
                <w:top w:val="none" w:sz="0" w:space="0" w:color="auto"/>
                <w:left w:val="none" w:sz="0" w:space="0" w:color="auto"/>
                <w:bottom w:val="none" w:sz="0" w:space="0" w:color="auto"/>
                <w:right w:val="none" w:sz="0" w:space="0" w:color="auto"/>
              </w:divBdr>
              <w:divsChild>
                <w:div w:id="839352135">
                  <w:marLeft w:val="0"/>
                  <w:marRight w:val="0"/>
                  <w:marTop w:val="0"/>
                  <w:marBottom w:val="0"/>
                  <w:divBdr>
                    <w:top w:val="none" w:sz="0" w:space="0" w:color="auto"/>
                    <w:left w:val="none" w:sz="0" w:space="0" w:color="auto"/>
                    <w:bottom w:val="none" w:sz="0" w:space="0" w:color="auto"/>
                    <w:right w:val="none" w:sz="0" w:space="0" w:color="auto"/>
                  </w:divBdr>
                </w:div>
                <w:div w:id="1385980927">
                  <w:marLeft w:val="0"/>
                  <w:marRight w:val="0"/>
                  <w:marTop w:val="0"/>
                  <w:marBottom w:val="0"/>
                  <w:divBdr>
                    <w:top w:val="none" w:sz="0" w:space="0" w:color="auto"/>
                    <w:left w:val="none" w:sz="0" w:space="0" w:color="auto"/>
                    <w:bottom w:val="none" w:sz="0" w:space="0" w:color="auto"/>
                    <w:right w:val="none" w:sz="0" w:space="0" w:color="auto"/>
                  </w:divBdr>
                </w:div>
                <w:div w:id="1477330580">
                  <w:marLeft w:val="240"/>
                  <w:marRight w:val="0"/>
                  <w:marTop w:val="0"/>
                  <w:marBottom w:val="0"/>
                  <w:divBdr>
                    <w:top w:val="none" w:sz="0" w:space="0" w:color="auto"/>
                    <w:left w:val="none" w:sz="0" w:space="0" w:color="auto"/>
                    <w:bottom w:val="none" w:sz="0" w:space="0" w:color="auto"/>
                    <w:right w:val="none" w:sz="0" w:space="0" w:color="auto"/>
                  </w:divBdr>
                  <w:divsChild>
                    <w:div w:id="296113130">
                      <w:marLeft w:val="0"/>
                      <w:marRight w:val="0"/>
                      <w:marTop w:val="0"/>
                      <w:marBottom w:val="0"/>
                      <w:divBdr>
                        <w:top w:val="none" w:sz="0" w:space="0" w:color="auto"/>
                        <w:left w:val="none" w:sz="0" w:space="0" w:color="auto"/>
                        <w:bottom w:val="none" w:sz="0" w:space="0" w:color="auto"/>
                        <w:right w:val="none" w:sz="0" w:space="0" w:color="auto"/>
                      </w:divBdr>
                      <w:divsChild>
                        <w:div w:id="356277659">
                          <w:marLeft w:val="240"/>
                          <w:marRight w:val="0"/>
                          <w:marTop w:val="0"/>
                          <w:marBottom w:val="0"/>
                          <w:divBdr>
                            <w:top w:val="none" w:sz="0" w:space="0" w:color="auto"/>
                            <w:left w:val="none" w:sz="0" w:space="0" w:color="auto"/>
                            <w:bottom w:val="none" w:sz="0" w:space="0" w:color="auto"/>
                            <w:right w:val="none" w:sz="0" w:space="0" w:color="auto"/>
                          </w:divBdr>
                          <w:divsChild>
                            <w:div w:id="223034236">
                              <w:marLeft w:val="0"/>
                              <w:marRight w:val="0"/>
                              <w:marTop w:val="0"/>
                              <w:marBottom w:val="0"/>
                              <w:divBdr>
                                <w:top w:val="none" w:sz="0" w:space="0" w:color="auto"/>
                                <w:left w:val="none" w:sz="0" w:space="0" w:color="auto"/>
                                <w:bottom w:val="none" w:sz="0" w:space="0" w:color="auto"/>
                                <w:right w:val="none" w:sz="0" w:space="0" w:color="auto"/>
                              </w:divBdr>
                            </w:div>
                          </w:divsChild>
                        </w:div>
                        <w:div w:id="440028659">
                          <w:marLeft w:val="0"/>
                          <w:marRight w:val="0"/>
                          <w:marTop w:val="0"/>
                          <w:marBottom w:val="0"/>
                          <w:divBdr>
                            <w:top w:val="none" w:sz="0" w:space="0" w:color="auto"/>
                            <w:left w:val="none" w:sz="0" w:space="0" w:color="auto"/>
                            <w:bottom w:val="none" w:sz="0" w:space="0" w:color="auto"/>
                            <w:right w:val="none" w:sz="0" w:space="0" w:color="auto"/>
                          </w:divBdr>
                        </w:div>
                        <w:div w:id="168755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203926">
              <w:marLeft w:val="0"/>
              <w:marRight w:val="0"/>
              <w:marTop w:val="0"/>
              <w:marBottom w:val="0"/>
              <w:divBdr>
                <w:top w:val="none" w:sz="0" w:space="0" w:color="auto"/>
                <w:left w:val="none" w:sz="0" w:space="0" w:color="auto"/>
                <w:bottom w:val="none" w:sz="0" w:space="0" w:color="auto"/>
                <w:right w:val="none" w:sz="0" w:space="0" w:color="auto"/>
              </w:divBdr>
              <w:divsChild>
                <w:div w:id="287318218">
                  <w:marLeft w:val="0"/>
                  <w:marRight w:val="0"/>
                  <w:marTop w:val="0"/>
                  <w:marBottom w:val="0"/>
                  <w:divBdr>
                    <w:top w:val="none" w:sz="0" w:space="0" w:color="auto"/>
                    <w:left w:val="none" w:sz="0" w:space="0" w:color="auto"/>
                    <w:bottom w:val="none" w:sz="0" w:space="0" w:color="auto"/>
                    <w:right w:val="none" w:sz="0" w:space="0" w:color="auto"/>
                  </w:divBdr>
                </w:div>
                <w:div w:id="685986489">
                  <w:marLeft w:val="240"/>
                  <w:marRight w:val="0"/>
                  <w:marTop w:val="0"/>
                  <w:marBottom w:val="0"/>
                  <w:divBdr>
                    <w:top w:val="none" w:sz="0" w:space="0" w:color="auto"/>
                    <w:left w:val="none" w:sz="0" w:space="0" w:color="auto"/>
                    <w:bottom w:val="none" w:sz="0" w:space="0" w:color="auto"/>
                    <w:right w:val="none" w:sz="0" w:space="0" w:color="auto"/>
                  </w:divBdr>
                  <w:divsChild>
                    <w:div w:id="1671326799">
                      <w:marLeft w:val="0"/>
                      <w:marRight w:val="0"/>
                      <w:marTop w:val="0"/>
                      <w:marBottom w:val="0"/>
                      <w:divBdr>
                        <w:top w:val="none" w:sz="0" w:space="0" w:color="auto"/>
                        <w:left w:val="none" w:sz="0" w:space="0" w:color="auto"/>
                        <w:bottom w:val="none" w:sz="0" w:space="0" w:color="auto"/>
                        <w:right w:val="none" w:sz="0" w:space="0" w:color="auto"/>
                      </w:divBdr>
                      <w:divsChild>
                        <w:div w:id="167059581">
                          <w:marLeft w:val="240"/>
                          <w:marRight w:val="0"/>
                          <w:marTop w:val="0"/>
                          <w:marBottom w:val="0"/>
                          <w:divBdr>
                            <w:top w:val="none" w:sz="0" w:space="0" w:color="auto"/>
                            <w:left w:val="none" w:sz="0" w:space="0" w:color="auto"/>
                            <w:bottom w:val="none" w:sz="0" w:space="0" w:color="auto"/>
                            <w:right w:val="none" w:sz="0" w:space="0" w:color="auto"/>
                          </w:divBdr>
                          <w:divsChild>
                            <w:div w:id="262500644">
                              <w:marLeft w:val="0"/>
                              <w:marRight w:val="0"/>
                              <w:marTop w:val="0"/>
                              <w:marBottom w:val="0"/>
                              <w:divBdr>
                                <w:top w:val="none" w:sz="0" w:space="0" w:color="auto"/>
                                <w:left w:val="none" w:sz="0" w:space="0" w:color="auto"/>
                                <w:bottom w:val="none" w:sz="0" w:space="0" w:color="auto"/>
                                <w:right w:val="none" w:sz="0" w:space="0" w:color="auto"/>
                              </w:divBdr>
                            </w:div>
                          </w:divsChild>
                        </w:div>
                        <w:div w:id="1890259639">
                          <w:marLeft w:val="0"/>
                          <w:marRight w:val="0"/>
                          <w:marTop w:val="0"/>
                          <w:marBottom w:val="0"/>
                          <w:divBdr>
                            <w:top w:val="none" w:sz="0" w:space="0" w:color="auto"/>
                            <w:left w:val="none" w:sz="0" w:space="0" w:color="auto"/>
                            <w:bottom w:val="none" w:sz="0" w:space="0" w:color="auto"/>
                            <w:right w:val="none" w:sz="0" w:space="0" w:color="auto"/>
                          </w:divBdr>
                        </w:div>
                        <w:div w:id="195324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93572">
                  <w:marLeft w:val="0"/>
                  <w:marRight w:val="0"/>
                  <w:marTop w:val="0"/>
                  <w:marBottom w:val="0"/>
                  <w:divBdr>
                    <w:top w:val="none" w:sz="0" w:space="0" w:color="auto"/>
                    <w:left w:val="none" w:sz="0" w:space="0" w:color="auto"/>
                    <w:bottom w:val="none" w:sz="0" w:space="0" w:color="auto"/>
                    <w:right w:val="none" w:sz="0" w:space="0" w:color="auto"/>
                  </w:divBdr>
                </w:div>
              </w:divsChild>
            </w:div>
            <w:div w:id="1909143555">
              <w:marLeft w:val="0"/>
              <w:marRight w:val="0"/>
              <w:marTop w:val="0"/>
              <w:marBottom w:val="0"/>
              <w:divBdr>
                <w:top w:val="none" w:sz="0" w:space="0" w:color="auto"/>
                <w:left w:val="none" w:sz="0" w:space="0" w:color="auto"/>
                <w:bottom w:val="none" w:sz="0" w:space="0" w:color="auto"/>
                <w:right w:val="none" w:sz="0" w:space="0" w:color="auto"/>
              </w:divBdr>
              <w:divsChild>
                <w:div w:id="619603429">
                  <w:marLeft w:val="0"/>
                  <w:marRight w:val="0"/>
                  <w:marTop w:val="0"/>
                  <w:marBottom w:val="0"/>
                  <w:divBdr>
                    <w:top w:val="none" w:sz="0" w:space="0" w:color="auto"/>
                    <w:left w:val="none" w:sz="0" w:space="0" w:color="auto"/>
                    <w:bottom w:val="none" w:sz="0" w:space="0" w:color="auto"/>
                    <w:right w:val="none" w:sz="0" w:space="0" w:color="auto"/>
                  </w:divBdr>
                </w:div>
                <w:div w:id="1074398000">
                  <w:marLeft w:val="240"/>
                  <w:marRight w:val="0"/>
                  <w:marTop w:val="0"/>
                  <w:marBottom w:val="0"/>
                  <w:divBdr>
                    <w:top w:val="none" w:sz="0" w:space="0" w:color="auto"/>
                    <w:left w:val="none" w:sz="0" w:space="0" w:color="auto"/>
                    <w:bottom w:val="none" w:sz="0" w:space="0" w:color="auto"/>
                    <w:right w:val="none" w:sz="0" w:space="0" w:color="auto"/>
                  </w:divBdr>
                  <w:divsChild>
                    <w:div w:id="1193883400">
                      <w:marLeft w:val="0"/>
                      <w:marRight w:val="0"/>
                      <w:marTop w:val="0"/>
                      <w:marBottom w:val="0"/>
                      <w:divBdr>
                        <w:top w:val="none" w:sz="0" w:space="0" w:color="auto"/>
                        <w:left w:val="none" w:sz="0" w:space="0" w:color="auto"/>
                        <w:bottom w:val="none" w:sz="0" w:space="0" w:color="auto"/>
                        <w:right w:val="none" w:sz="0" w:space="0" w:color="auto"/>
                      </w:divBdr>
                      <w:divsChild>
                        <w:div w:id="493112943">
                          <w:marLeft w:val="240"/>
                          <w:marRight w:val="0"/>
                          <w:marTop w:val="0"/>
                          <w:marBottom w:val="0"/>
                          <w:divBdr>
                            <w:top w:val="none" w:sz="0" w:space="0" w:color="auto"/>
                            <w:left w:val="none" w:sz="0" w:space="0" w:color="auto"/>
                            <w:bottom w:val="none" w:sz="0" w:space="0" w:color="auto"/>
                            <w:right w:val="none" w:sz="0" w:space="0" w:color="auto"/>
                          </w:divBdr>
                          <w:divsChild>
                            <w:div w:id="1900090834">
                              <w:marLeft w:val="0"/>
                              <w:marRight w:val="0"/>
                              <w:marTop w:val="0"/>
                              <w:marBottom w:val="0"/>
                              <w:divBdr>
                                <w:top w:val="none" w:sz="0" w:space="0" w:color="auto"/>
                                <w:left w:val="none" w:sz="0" w:space="0" w:color="auto"/>
                                <w:bottom w:val="none" w:sz="0" w:space="0" w:color="auto"/>
                                <w:right w:val="none" w:sz="0" w:space="0" w:color="auto"/>
                              </w:divBdr>
                            </w:div>
                          </w:divsChild>
                        </w:div>
                        <w:div w:id="494494886">
                          <w:marLeft w:val="0"/>
                          <w:marRight w:val="0"/>
                          <w:marTop w:val="0"/>
                          <w:marBottom w:val="0"/>
                          <w:divBdr>
                            <w:top w:val="none" w:sz="0" w:space="0" w:color="auto"/>
                            <w:left w:val="none" w:sz="0" w:space="0" w:color="auto"/>
                            <w:bottom w:val="none" w:sz="0" w:space="0" w:color="auto"/>
                            <w:right w:val="none" w:sz="0" w:space="0" w:color="auto"/>
                          </w:divBdr>
                        </w:div>
                        <w:div w:id="90545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4447">
                  <w:marLeft w:val="0"/>
                  <w:marRight w:val="0"/>
                  <w:marTop w:val="0"/>
                  <w:marBottom w:val="0"/>
                  <w:divBdr>
                    <w:top w:val="none" w:sz="0" w:space="0" w:color="auto"/>
                    <w:left w:val="none" w:sz="0" w:space="0" w:color="auto"/>
                    <w:bottom w:val="none" w:sz="0" w:space="0" w:color="auto"/>
                    <w:right w:val="none" w:sz="0" w:space="0" w:color="auto"/>
                  </w:divBdr>
                </w:div>
              </w:divsChild>
            </w:div>
            <w:div w:id="1984309962">
              <w:marLeft w:val="0"/>
              <w:marRight w:val="0"/>
              <w:marTop w:val="0"/>
              <w:marBottom w:val="0"/>
              <w:divBdr>
                <w:top w:val="none" w:sz="0" w:space="0" w:color="auto"/>
                <w:left w:val="none" w:sz="0" w:space="0" w:color="auto"/>
                <w:bottom w:val="none" w:sz="0" w:space="0" w:color="auto"/>
                <w:right w:val="none" w:sz="0" w:space="0" w:color="auto"/>
              </w:divBdr>
              <w:divsChild>
                <w:div w:id="258637659">
                  <w:marLeft w:val="240"/>
                  <w:marRight w:val="0"/>
                  <w:marTop w:val="0"/>
                  <w:marBottom w:val="0"/>
                  <w:divBdr>
                    <w:top w:val="none" w:sz="0" w:space="0" w:color="auto"/>
                    <w:left w:val="none" w:sz="0" w:space="0" w:color="auto"/>
                    <w:bottom w:val="none" w:sz="0" w:space="0" w:color="auto"/>
                    <w:right w:val="none" w:sz="0" w:space="0" w:color="auto"/>
                  </w:divBdr>
                  <w:divsChild>
                    <w:div w:id="793139236">
                      <w:marLeft w:val="0"/>
                      <w:marRight w:val="0"/>
                      <w:marTop w:val="0"/>
                      <w:marBottom w:val="0"/>
                      <w:divBdr>
                        <w:top w:val="none" w:sz="0" w:space="0" w:color="auto"/>
                        <w:left w:val="none" w:sz="0" w:space="0" w:color="auto"/>
                        <w:bottom w:val="none" w:sz="0" w:space="0" w:color="auto"/>
                        <w:right w:val="none" w:sz="0" w:space="0" w:color="auto"/>
                      </w:divBdr>
                      <w:divsChild>
                        <w:div w:id="624427465">
                          <w:marLeft w:val="0"/>
                          <w:marRight w:val="0"/>
                          <w:marTop w:val="0"/>
                          <w:marBottom w:val="0"/>
                          <w:divBdr>
                            <w:top w:val="none" w:sz="0" w:space="0" w:color="auto"/>
                            <w:left w:val="none" w:sz="0" w:space="0" w:color="auto"/>
                            <w:bottom w:val="none" w:sz="0" w:space="0" w:color="auto"/>
                            <w:right w:val="none" w:sz="0" w:space="0" w:color="auto"/>
                          </w:divBdr>
                        </w:div>
                        <w:div w:id="1910574736">
                          <w:marLeft w:val="0"/>
                          <w:marRight w:val="0"/>
                          <w:marTop w:val="0"/>
                          <w:marBottom w:val="0"/>
                          <w:divBdr>
                            <w:top w:val="none" w:sz="0" w:space="0" w:color="auto"/>
                            <w:left w:val="none" w:sz="0" w:space="0" w:color="auto"/>
                            <w:bottom w:val="none" w:sz="0" w:space="0" w:color="auto"/>
                            <w:right w:val="none" w:sz="0" w:space="0" w:color="auto"/>
                          </w:divBdr>
                        </w:div>
                        <w:div w:id="2050837229">
                          <w:marLeft w:val="240"/>
                          <w:marRight w:val="0"/>
                          <w:marTop w:val="0"/>
                          <w:marBottom w:val="0"/>
                          <w:divBdr>
                            <w:top w:val="none" w:sz="0" w:space="0" w:color="auto"/>
                            <w:left w:val="none" w:sz="0" w:space="0" w:color="auto"/>
                            <w:bottom w:val="none" w:sz="0" w:space="0" w:color="auto"/>
                            <w:right w:val="none" w:sz="0" w:space="0" w:color="auto"/>
                          </w:divBdr>
                          <w:divsChild>
                            <w:div w:id="281153">
                              <w:marLeft w:val="0"/>
                              <w:marRight w:val="0"/>
                              <w:marTop w:val="0"/>
                              <w:marBottom w:val="0"/>
                              <w:divBdr>
                                <w:top w:val="none" w:sz="0" w:space="0" w:color="auto"/>
                                <w:left w:val="none" w:sz="0" w:space="0" w:color="auto"/>
                                <w:bottom w:val="none" w:sz="0" w:space="0" w:color="auto"/>
                                <w:right w:val="none" w:sz="0" w:space="0" w:color="auto"/>
                              </w:divBdr>
                              <w:divsChild>
                                <w:div w:id="600913465">
                                  <w:marLeft w:val="0"/>
                                  <w:marRight w:val="0"/>
                                  <w:marTop w:val="0"/>
                                  <w:marBottom w:val="0"/>
                                  <w:divBdr>
                                    <w:top w:val="none" w:sz="0" w:space="0" w:color="auto"/>
                                    <w:left w:val="none" w:sz="0" w:space="0" w:color="auto"/>
                                    <w:bottom w:val="none" w:sz="0" w:space="0" w:color="auto"/>
                                    <w:right w:val="none" w:sz="0" w:space="0" w:color="auto"/>
                                  </w:divBdr>
                                </w:div>
                                <w:div w:id="1245844027">
                                  <w:marLeft w:val="0"/>
                                  <w:marRight w:val="0"/>
                                  <w:marTop w:val="0"/>
                                  <w:marBottom w:val="0"/>
                                  <w:divBdr>
                                    <w:top w:val="none" w:sz="0" w:space="0" w:color="auto"/>
                                    <w:left w:val="none" w:sz="0" w:space="0" w:color="auto"/>
                                    <w:bottom w:val="none" w:sz="0" w:space="0" w:color="auto"/>
                                    <w:right w:val="none" w:sz="0" w:space="0" w:color="auto"/>
                                  </w:divBdr>
                                </w:div>
                                <w:div w:id="1535312995">
                                  <w:marLeft w:val="240"/>
                                  <w:marRight w:val="0"/>
                                  <w:marTop w:val="0"/>
                                  <w:marBottom w:val="0"/>
                                  <w:divBdr>
                                    <w:top w:val="none" w:sz="0" w:space="0" w:color="auto"/>
                                    <w:left w:val="none" w:sz="0" w:space="0" w:color="auto"/>
                                    <w:bottom w:val="none" w:sz="0" w:space="0" w:color="auto"/>
                                    <w:right w:val="none" w:sz="0" w:space="0" w:color="auto"/>
                                  </w:divBdr>
                                  <w:divsChild>
                                    <w:div w:id="1188375287">
                                      <w:marLeft w:val="0"/>
                                      <w:marRight w:val="0"/>
                                      <w:marTop w:val="0"/>
                                      <w:marBottom w:val="0"/>
                                      <w:divBdr>
                                        <w:top w:val="none" w:sz="0" w:space="0" w:color="auto"/>
                                        <w:left w:val="none" w:sz="0" w:space="0" w:color="auto"/>
                                        <w:bottom w:val="none" w:sz="0" w:space="0" w:color="auto"/>
                                        <w:right w:val="none" w:sz="0" w:space="0" w:color="auto"/>
                                      </w:divBdr>
                                      <w:divsChild>
                                        <w:div w:id="126898991">
                                          <w:marLeft w:val="0"/>
                                          <w:marRight w:val="0"/>
                                          <w:marTop w:val="0"/>
                                          <w:marBottom w:val="0"/>
                                          <w:divBdr>
                                            <w:top w:val="none" w:sz="0" w:space="0" w:color="auto"/>
                                            <w:left w:val="none" w:sz="0" w:space="0" w:color="auto"/>
                                            <w:bottom w:val="none" w:sz="0" w:space="0" w:color="auto"/>
                                            <w:right w:val="none" w:sz="0" w:space="0" w:color="auto"/>
                                          </w:divBdr>
                                        </w:div>
                                        <w:div w:id="690565614">
                                          <w:marLeft w:val="240"/>
                                          <w:marRight w:val="0"/>
                                          <w:marTop w:val="0"/>
                                          <w:marBottom w:val="0"/>
                                          <w:divBdr>
                                            <w:top w:val="none" w:sz="0" w:space="0" w:color="auto"/>
                                            <w:left w:val="none" w:sz="0" w:space="0" w:color="auto"/>
                                            <w:bottom w:val="none" w:sz="0" w:space="0" w:color="auto"/>
                                            <w:right w:val="none" w:sz="0" w:space="0" w:color="auto"/>
                                          </w:divBdr>
                                          <w:divsChild>
                                            <w:div w:id="1462067268">
                                              <w:marLeft w:val="0"/>
                                              <w:marRight w:val="0"/>
                                              <w:marTop w:val="0"/>
                                              <w:marBottom w:val="0"/>
                                              <w:divBdr>
                                                <w:top w:val="none" w:sz="0" w:space="0" w:color="auto"/>
                                                <w:left w:val="none" w:sz="0" w:space="0" w:color="auto"/>
                                                <w:bottom w:val="none" w:sz="0" w:space="0" w:color="auto"/>
                                                <w:right w:val="none" w:sz="0" w:space="0" w:color="auto"/>
                                              </w:divBdr>
                                            </w:div>
                                          </w:divsChild>
                                        </w:div>
                                        <w:div w:id="13300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979617">
                              <w:marLeft w:val="0"/>
                              <w:marRight w:val="0"/>
                              <w:marTop w:val="0"/>
                              <w:marBottom w:val="0"/>
                              <w:divBdr>
                                <w:top w:val="none" w:sz="0" w:space="0" w:color="auto"/>
                                <w:left w:val="none" w:sz="0" w:space="0" w:color="auto"/>
                                <w:bottom w:val="none" w:sz="0" w:space="0" w:color="auto"/>
                                <w:right w:val="none" w:sz="0" w:space="0" w:color="auto"/>
                              </w:divBdr>
                              <w:divsChild>
                                <w:div w:id="380906220">
                                  <w:marLeft w:val="240"/>
                                  <w:marRight w:val="0"/>
                                  <w:marTop w:val="0"/>
                                  <w:marBottom w:val="0"/>
                                  <w:divBdr>
                                    <w:top w:val="none" w:sz="0" w:space="0" w:color="auto"/>
                                    <w:left w:val="none" w:sz="0" w:space="0" w:color="auto"/>
                                    <w:bottom w:val="none" w:sz="0" w:space="0" w:color="auto"/>
                                    <w:right w:val="none" w:sz="0" w:space="0" w:color="auto"/>
                                  </w:divBdr>
                                  <w:divsChild>
                                    <w:div w:id="2105681553">
                                      <w:marLeft w:val="0"/>
                                      <w:marRight w:val="0"/>
                                      <w:marTop w:val="0"/>
                                      <w:marBottom w:val="0"/>
                                      <w:divBdr>
                                        <w:top w:val="none" w:sz="0" w:space="0" w:color="auto"/>
                                        <w:left w:val="none" w:sz="0" w:space="0" w:color="auto"/>
                                        <w:bottom w:val="none" w:sz="0" w:space="0" w:color="auto"/>
                                        <w:right w:val="none" w:sz="0" w:space="0" w:color="auto"/>
                                      </w:divBdr>
                                      <w:divsChild>
                                        <w:div w:id="327173695">
                                          <w:marLeft w:val="0"/>
                                          <w:marRight w:val="0"/>
                                          <w:marTop w:val="0"/>
                                          <w:marBottom w:val="0"/>
                                          <w:divBdr>
                                            <w:top w:val="none" w:sz="0" w:space="0" w:color="auto"/>
                                            <w:left w:val="none" w:sz="0" w:space="0" w:color="auto"/>
                                            <w:bottom w:val="none" w:sz="0" w:space="0" w:color="auto"/>
                                            <w:right w:val="none" w:sz="0" w:space="0" w:color="auto"/>
                                          </w:divBdr>
                                        </w:div>
                                        <w:div w:id="472018155">
                                          <w:marLeft w:val="240"/>
                                          <w:marRight w:val="0"/>
                                          <w:marTop w:val="0"/>
                                          <w:marBottom w:val="0"/>
                                          <w:divBdr>
                                            <w:top w:val="none" w:sz="0" w:space="0" w:color="auto"/>
                                            <w:left w:val="none" w:sz="0" w:space="0" w:color="auto"/>
                                            <w:bottom w:val="none" w:sz="0" w:space="0" w:color="auto"/>
                                            <w:right w:val="none" w:sz="0" w:space="0" w:color="auto"/>
                                          </w:divBdr>
                                          <w:divsChild>
                                            <w:div w:id="1851798652">
                                              <w:marLeft w:val="0"/>
                                              <w:marRight w:val="0"/>
                                              <w:marTop w:val="0"/>
                                              <w:marBottom w:val="0"/>
                                              <w:divBdr>
                                                <w:top w:val="none" w:sz="0" w:space="0" w:color="auto"/>
                                                <w:left w:val="none" w:sz="0" w:space="0" w:color="auto"/>
                                                <w:bottom w:val="none" w:sz="0" w:space="0" w:color="auto"/>
                                                <w:right w:val="none" w:sz="0" w:space="0" w:color="auto"/>
                                              </w:divBdr>
                                            </w:div>
                                          </w:divsChild>
                                        </w:div>
                                        <w:div w:id="64928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5196">
                                  <w:marLeft w:val="0"/>
                                  <w:marRight w:val="0"/>
                                  <w:marTop w:val="0"/>
                                  <w:marBottom w:val="0"/>
                                  <w:divBdr>
                                    <w:top w:val="none" w:sz="0" w:space="0" w:color="auto"/>
                                    <w:left w:val="none" w:sz="0" w:space="0" w:color="auto"/>
                                    <w:bottom w:val="none" w:sz="0" w:space="0" w:color="auto"/>
                                    <w:right w:val="none" w:sz="0" w:space="0" w:color="auto"/>
                                  </w:divBdr>
                                </w:div>
                                <w:div w:id="973287881">
                                  <w:marLeft w:val="0"/>
                                  <w:marRight w:val="0"/>
                                  <w:marTop w:val="0"/>
                                  <w:marBottom w:val="0"/>
                                  <w:divBdr>
                                    <w:top w:val="none" w:sz="0" w:space="0" w:color="auto"/>
                                    <w:left w:val="none" w:sz="0" w:space="0" w:color="auto"/>
                                    <w:bottom w:val="none" w:sz="0" w:space="0" w:color="auto"/>
                                    <w:right w:val="none" w:sz="0" w:space="0" w:color="auto"/>
                                  </w:divBdr>
                                </w:div>
                              </w:divsChild>
                            </w:div>
                            <w:div w:id="744036922">
                              <w:marLeft w:val="0"/>
                              <w:marRight w:val="0"/>
                              <w:marTop w:val="0"/>
                              <w:marBottom w:val="0"/>
                              <w:divBdr>
                                <w:top w:val="none" w:sz="0" w:space="0" w:color="auto"/>
                                <w:left w:val="none" w:sz="0" w:space="0" w:color="auto"/>
                                <w:bottom w:val="none" w:sz="0" w:space="0" w:color="auto"/>
                                <w:right w:val="none" w:sz="0" w:space="0" w:color="auto"/>
                              </w:divBdr>
                              <w:divsChild>
                                <w:div w:id="1739553347">
                                  <w:marLeft w:val="240"/>
                                  <w:marRight w:val="0"/>
                                  <w:marTop w:val="0"/>
                                  <w:marBottom w:val="0"/>
                                  <w:divBdr>
                                    <w:top w:val="none" w:sz="0" w:space="0" w:color="auto"/>
                                    <w:left w:val="none" w:sz="0" w:space="0" w:color="auto"/>
                                    <w:bottom w:val="none" w:sz="0" w:space="0" w:color="auto"/>
                                    <w:right w:val="none" w:sz="0" w:space="0" w:color="auto"/>
                                  </w:divBdr>
                                  <w:divsChild>
                                    <w:div w:id="299575838">
                                      <w:marLeft w:val="0"/>
                                      <w:marRight w:val="0"/>
                                      <w:marTop w:val="0"/>
                                      <w:marBottom w:val="0"/>
                                      <w:divBdr>
                                        <w:top w:val="none" w:sz="0" w:space="0" w:color="auto"/>
                                        <w:left w:val="none" w:sz="0" w:space="0" w:color="auto"/>
                                        <w:bottom w:val="none" w:sz="0" w:space="0" w:color="auto"/>
                                        <w:right w:val="none" w:sz="0" w:space="0" w:color="auto"/>
                                      </w:divBdr>
                                      <w:divsChild>
                                        <w:div w:id="213466270">
                                          <w:marLeft w:val="0"/>
                                          <w:marRight w:val="0"/>
                                          <w:marTop w:val="0"/>
                                          <w:marBottom w:val="0"/>
                                          <w:divBdr>
                                            <w:top w:val="none" w:sz="0" w:space="0" w:color="auto"/>
                                            <w:left w:val="none" w:sz="0" w:space="0" w:color="auto"/>
                                            <w:bottom w:val="none" w:sz="0" w:space="0" w:color="auto"/>
                                            <w:right w:val="none" w:sz="0" w:space="0" w:color="auto"/>
                                          </w:divBdr>
                                        </w:div>
                                        <w:div w:id="477263909">
                                          <w:marLeft w:val="0"/>
                                          <w:marRight w:val="0"/>
                                          <w:marTop w:val="0"/>
                                          <w:marBottom w:val="0"/>
                                          <w:divBdr>
                                            <w:top w:val="none" w:sz="0" w:space="0" w:color="auto"/>
                                            <w:left w:val="none" w:sz="0" w:space="0" w:color="auto"/>
                                            <w:bottom w:val="none" w:sz="0" w:space="0" w:color="auto"/>
                                            <w:right w:val="none" w:sz="0" w:space="0" w:color="auto"/>
                                          </w:divBdr>
                                        </w:div>
                                        <w:div w:id="560870117">
                                          <w:marLeft w:val="240"/>
                                          <w:marRight w:val="0"/>
                                          <w:marTop w:val="0"/>
                                          <w:marBottom w:val="0"/>
                                          <w:divBdr>
                                            <w:top w:val="none" w:sz="0" w:space="0" w:color="auto"/>
                                            <w:left w:val="none" w:sz="0" w:space="0" w:color="auto"/>
                                            <w:bottom w:val="none" w:sz="0" w:space="0" w:color="auto"/>
                                            <w:right w:val="none" w:sz="0" w:space="0" w:color="auto"/>
                                          </w:divBdr>
                                          <w:divsChild>
                                            <w:div w:id="15064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607736">
                                  <w:marLeft w:val="0"/>
                                  <w:marRight w:val="0"/>
                                  <w:marTop w:val="0"/>
                                  <w:marBottom w:val="0"/>
                                  <w:divBdr>
                                    <w:top w:val="none" w:sz="0" w:space="0" w:color="auto"/>
                                    <w:left w:val="none" w:sz="0" w:space="0" w:color="auto"/>
                                    <w:bottom w:val="none" w:sz="0" w:space="0" w:color="auto"/>
                                    <w:right w:val="none" w:sz="0" w:space="0" w:color="auto"/>
                                  </w:divBdr>
                                </w:div>
                                <w:div w:id="2137988399">
                                  <w:marLeft w:val="0"/>
                                  <w:marRight w:val="0"/>
                                  <w:marTop w:val="0"/>
                                  <w:marBottom w:val="0"/>
                                  <w:divBdr>
                                    <w:top w:val="none" w:sz="0" w:space="0" w:color="auto"/>
                                    <w:left w:val="none" w:sz="0" w:space="0" w:color="auto"/>
                                    <w:bottom w:val="none" w:sz="0" w:space="0" w:color="auto"/>
                                    <w:right w:val="none" w:sz="0" w:space="0" w:color="auto"/>
                                  </w:divBdr>
                                </w:div>
                              </w:divsChild>
                            </w:div>
                            <w:div w:id="801465277">
                              <w:marLeft w:val="0"/>
                              <w:marRight w:val="0"/>
                              <w:marTop w:val="0"/>
                              <w:marBottom w:val="0"/>
                              <w:divBdr>
                                <w:top w:val="none" w:sz="0" w:space="0" w:color="auto"/>
                                <w:left w:val="none" w:sz="0" w:space="0" w:color="auto"/>
                                <w:bottom w:val="none" w:sz="0" w:space="0" w:color="auto"/>
                                <w:right w:val="none" w:sz="0" w:space="0" w:color="auto"/>
                              </w:divBdr>
                              <w:divsChild>
                                <w:div w:id="577593354">
                                  <w:marLeft w:val="0"/>
                                  <w:marRight w:val="0"/>
                                  <w:marTop w:val="0"/>
                                  <w:marBottom w:val="0"/>
                                  <w:divBdr>
                                    <w:top w:val="none" w:sz="0" w:space="0" w:color="auto"/>
                                    <w:left w:val="none" w:sz="0" w:space="0" w:color="auto"/>
                                    <w:bottom w:val="none" w:sz="0" w:space="0" w:color="auto"/>
                                    <w:right w:val="none" w:sz="0" w:space="0" w:color="auto"/>
                                  </w:divBdr>
                                </w:div>
                                <w:div w:id="1229613315">
                                  <w:marLeft w:val="0"/>
                                  <w:marRight w:val="0"/>
                                  <w:marTop w:val="0"/>
                                  <w:marBottom w:val="0"/>
                                  <w:divBdr>
                                    <w:top w:val="none" w:sz="0" w:space="0" w:color="auto"/>
                                    <w:left w:val="none" w:sz="0" w:space="0" w:color="auto"/>
                                    <w:bottom w:val="none" w:sz="0" w:space="0" w:color="auto"/>
                                    <w:right w:val="none" w:sz="0" w:space="0" w:color="auto"/>
                                  </w:divBdr>
                                </w:div>
                                <w:div w:id="1716470397">
                                  <w:marLeft w:val="240"/>
                                  <w:marRight w:val="0"/>
                                  <w:marTop w:val="0"/>
                                  <w:marBottom w:val="0"/>
                                  <w:divBdr>
                                    <w:top w:val="none" w:sz="0" w:space="0" w:color="auto"/>
                                    <w:left w:val="none" w:sz="0" w:space="0" w:color="auto"/>
                                    <w:bottom w:val="none" w:sz="0" w:space="0" w:color="auto"/>
                                    <w:right w:val="none" w:sz="0" w:space="0" w:color="auto"/>
                                  </w:divBdr>
                                  <w:divsChild>
                                    <w:div w:id="407387093">
                                      <w:marLeft w:val="0"/>
                                      <w:marRight w:val="0"/>
                                      <w:marTop w:val="0"/>
                                      <w:marBottom w:val="0"/>
                                      <w:divBdr>
                                        <w:top w:val="none" w:sz="0" w:space="0" w:color="auto"/>
                                        <w:left w:val="none" w:sz="0" w:space="0" w:color="auto"/>
                                        <w:bottom w:val="none" w:sz="0" w:space="0" w:color="auto"/>
                                        <w:right w:val="none" w:sz="0" w:space="0" w:color="auto"/>
                                      </w:divBdr>
                                      <w:divsChild>
                                        <w:div w:id="44184101">
                                          <w:marLeft w:val="0"/>
                                          <w:marRight w:val="0"/>
                                          <w:marTop w:val="0"/>
                                          <w:marBottom w:val="0"/>
                                          <w:divBdr>
                                            <w:top w:val="none" w:sz="0" w:space="0" w:color="auto"/>
                                            <w:left w:val="none" w:sz="0" w:space="0" w:color="auto"/>
                                            <w:bottom w:val="none" w:sz="0" w:space="0" w:color="auto"/>
                                            <w:right w:val="none" w:sz="0" w:space="0" w:color="auto"/>
                                          </w:divBdr>
                                        </w:div>
                                        <w:div w:id="309486767">
                                          <w:marLeft w:val="240"/>
                                          <w:marRight w:val="0"/>
                                          <w:marTop w:val="0"/>
                                          <w:marBottom w:val="0"/>
                                          <w:divBdr>
                                            <w:top w:val="none" w:sz="0" w:space="0" w:color="auto"/>
                                            <w:left w:val="none" w:sz="0" w:space="0" w:color="auto"/>
                                            <w:bottom w:val="none" w:sz="0" w:space="0" w:color="auto"/>
                                            <w:right w:val="none" w:sz="0" w:space="0" w:color="auto"/>
                                          </w:divBdr>
                                          <w:divsChild>
                                            <w:div w:id="1486625844">
                                              <w:marLeft w:val="0"/>
                                              <w:marRight w:val="0"/>
                                              <w:marTop w:val="0"/>
                                              <w:marBottom w:val="0"/>
                                              <w:divBdr>
                                                <w:top w:val="none" w:sz="0" w:space="0" w:color="auto"/>
                                                <w:left w:val="none" w:sz="0" w:space="0" w:color="auto"/>
                                                <w:bottom w:val="none" w:sz="0" w:space="0" w:color="auto"/>
                                                <w:right w:val="none" w:sz="0" w:space="0" w:color="auto"/>
                                              </w:divBdr>
                                            </w:div>
                                          </w:divsChild>
                                        </w:div>
                                        <w:div w:id="112237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471720">
                              <w:marLeft w:val="0"/>
                              <w:marRight w:val="0"/>
                              <w:marTop w:val="0"/>
                              <w:marBottom w:val="0"/>
                              <w:divBdr>
                                <w:top w:val="none" w:sz="0" w:space="0" w:color="auto"/>
                                <w:left w:val="none" w:sz="0" w:space="0" w:color="auto"/>
                                <w:bottom w:val="none" w:sz="0" w:space="0" w:color="auto"/>
                                <w:right w:val="none" w:sz="0" w:space="0" w:color="auto"/>
                              </w:divBdr>
                              <w:divsChild>
                                <w:div w:id="722142210">
                                  <w:marLeft w:val="240"/>
                                  <w:marRight w:val="0"/>
                                  <w:marTop w:val="0"/>
                                  <w:marBottom w:val="0"/>
                                  <w:divBdr>
                                    <w:top w:val="none" w:sz="0" w:space="0" w:color="auto"/>
                                    <w:left w:val="none" w:sz="0" w:space="0" w:color="auto"/>
                                    <w:bottom w:val="none" w:sz="0" w:space="0" w:color="auto"/>
                                    <w:right w:val="none" w:sz="0" w:space="0" w:color="auto"/>
                                  </w:divBdr>
                                  <w:divsChild>
                                    <w:div w:id="516778002">
                                      <w:marLeft w:val="0"/>
                                      <w:marRight w:val="0"/>
                                      <w:marTop w:val="0"/>
                                      <w:marBottom w:val="0"/>
                                      <w:divBdr>
                                        <w:top w:val="none" w:sz="0" w:space="0" w:color="auto"/>
                                        <w:left w:val="none" w:sz="0" w:space="0" w:color="auto"/>
                                        <w:bottom w:val="none" w:sz="0" w:space="0" w:color="auto"/>
                                        <w:right w:val="none" w:sz="0" w:space="0" w:color="auto"/>
                                      </w:divBdr>
                                      <w:divsChild>
                                        <w:div w:id="267274129">
                                          <w:marLeft w:val="0"/>
                                          <w:marRight w:val="0"/>
                                          <w:marTop w:val="0"/>
                                          <w:marBottom w:val="0"/>
                                          <w:divBdr>
                                            <w:top w:val="none" w:sz="0" w:space="0" w:color="auto"/>
                                            <w:left w:val="none" w:sz="0" w:space="0" w:color="auto"/>
                                            <w:bottom w:val="none" w:sz="0" w:space="0" w:color="auto"/>
                                            <w:right w:val="none" w:sz="0" w:space="0" w:color="auto"/>
                                          </w:divBdr>
                                        </w:div>
                                        <w:div w:id="555819334">
                                          <w:marLeft w:val="240"/>
                                          <w:marRight w:val="0"/>
                                          <w:marTop w:val="0"/>
                                          <w:marBottom w:val="0"/>
                                          <w:divBdr>
                                            <w:top w:val="none" w:sz="0" w:space="0" w:color="auto"/>
                                            <w:left w:val="none" w:sz="0" w:space="0" w:color="auto"/>
                                            <w:bottom w:val="none" w:sz="0" w:space="0" w:color="auto"/>
                                            <w:right w:val="none" w:sz="0" w:space="0" w:color="auto"/>
                                          </w:divBdr>
                                          <w:divsChild>
                                            <w:div w:id="824123585">
                                              <w:marLeft w:val="0"/>
                                              <w:marRight w:val="0"/>
                                              <w:marTop w:val="0"/>
                                              <w:marBottom w:val="0"/>
                                              <w:divBdr>
                                                <w:top w:val="none" w:sz="0" w:space="0" w:color="auto"/>
                                                <w:left w:val="none" w:sz="0" w:space="0" w:color="auto"/>
                                                <w:bottom w:val="none" w:sz="0" w:space="0" w:color="auto"/>
                                                <w:right w:val="none" w:sz="0" w:space="0" w:color="auto"/>
                                              </w:divBdr>
                                            </w:div>
                                          </w:divsChild>
                                        </w:div>
                                        <w:div w:id="139719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92709">
                                  <w:marLeft w:val="0"/>
                                  <w:marRight w:val="0"/>
                                  <w:marTop w:val="0"/>
                                  <w:marBottom w:val="0"/>
                                  <w:divBdr>
                                    <w:top w:val="none" w:sz="0" w:space="0" w:color="auto"/>
                                    <w:left w:val="none" w:sz="0" w:space="0" w:color="auto"/>
                                    <w:bottom w:val="none" w:sz="0" w:space="0" w:color="auto"/>
                                    <w:right w:val="none" w:sz="0" w:space="0" w:color="auto"/>
                                  </w:divBdr>
                                </w:div>
                                <w:div w:id="1349025445">
                                  <w:marLeft w:val="0"/>
                                  <w:marRight w:val="0"/>
                                  <w:marTop w:val="0"/>
                                  <w:marBottom w:val="0"/>
                                  <w:divBdr>
                                    <w:top w:val="none" w:sz="0" w:space="0" w:color="auto"/>
                                    <w:left w:val="none" w:sz="0" w:space="0" w:color="auto"/>
                                    <w:bottom w:val="none" w:sz="0" w:space="0" w:color="auto"/>
                                    <w:right w:val="none" w:sz="0" w:space="0" w:color="auto"/>
                                  </w:divBdr>
                                </w:div>
                              </w:divsChild>
                            </w:div>
                            <w:div w:id="1153177269">
                              <w:marLeft w:val="0"/>
                              <w:marRight w:val="0"/>
                              <w:marTop w:val="0"/>
                              <w:marBottom w:val="0"/>
                              <w:divBdr>
                                <w:top w:val="none" w:sz="0" w:space="0" w:color="auto"/>
                                <w:left w:val="none" w:sz="0" w:space="0" w:color="auto"/>
                                <w:bottom w:val="none" w:sz="0" w:space="0" w:color="auto"/>
                                <w:right w:val="none" w:sz="0" w:space="0" w:color="auto"/>
                              </w:divBdr>
                              <w:divsChild>
                                <w:div w:id="343365269">
                                  <w:marLeft w:val="0"/>
                                  <w:marRight w:val="0"/>
                                  <w:marTop w:val="0"/>
                                  <w:marBottom w:val="0"/>
                                  <w:divBdr>
                                    <w:top w:val="none" w:sz="0" w:space="0" w:color="auto"/>
                                    <w:left w:val="none" w:sz="0" w:space="0" w:color="auto"/>
                                    <w:bottom w:val="none" w:sz="0" w:space="0" w:color="auto"/>
                                    <w:right w:val="none" w:sz="0" w:space="0" w:color="auto"/>
                                  </w:divBdr>
                                </w:div>
                                <w:div w:id="1695304960">
                                  <w:marLeft w:val="240"/>
                                  <w:marRight w:val="0"/>
                                  <w:marTop w:val="0"/>
                                  <w:marBottom w:val="0"/>
                                  <w:divBdr>
                                    <w:top w:val="none" w:sz="0" w:space="0" w:color="auto"/>
                                    <w:left w:val="none" w:sz="0" w:space="0" w:color="auto"/>
                                    <w:bottom w:val="none" w:sz="0" w:space="0" w:color="auto"/>
                                    <w:right w:val="none" w:sz="0" w:space="0" w:color="auto"/>
                                  </w:divBdr>
                                  <w:divsChild>
                                    <w:div w:id="309748979">
                                      <w:marLeft w:val="0"/>
                                      <w:marRight w:val="0"/>
                                      <w:marTop w:val="0"/>
                                      <w:marBottom w:val="0"/>
                                      <w:divBdr>
                                        <w:top w:val="none" w:sz="0" w:space="0" w:color="auto"/>
                                        <w:left w:val="none" w:sz="0" w:space="0" w:color="auto"/>
                                        <w:bottom w:val="none" w:sz="0" w:space="0" w:color="auto"/>
                                        <w:right w:val="none" w:sz="0" w:space="0" w:color="auto"/>
                                      </w:divBdr>
                                      <w:divsChild>
                                        <w:div w:id="426847148">
                                          <w:marLeft w:val="240"/>
                                          <w:marRight w:val="0"/>
                                          <w:marTop w:val="0"/>
                                          <w:marBottom w:val="0"/>
                                          <w:divBdr>
                                            <w:top w:val="none" w:sz="0" w:space="0" w:color="auto"/>
                                            <w:left w:val="none" w:sz="0" w:space="0" w:color="auto"/>
                                            <w:bottom w:val="none" w:sz="0" w:space="0" w:color="auto"/>
                                            <w:right w:val="none" w:sz="0" w:space="0" w:color="auto"/>
                                          </w:divBdr>
                                          <w:divsChild>
                                            <w:div w:id="1730686296">
                                              <w:marLeft w:val="0"/>
                                              <w:marRight w:val="0"/>
                                              <w:marTop w:val="0"/>
                                              <w:marBottom w:val="0"/>
                                              <w:divBdr>
                                                <w:top w:val="none" w:sz="0" w:space="0" w:color="auto"/>
                                                <w:left w:val="none" w:sz="0" w:space="0" w:color="auto"/>
                                                <w:bottom w:val="none" w:sz="0" w:space="0" w:color="auto"/>
                                                <w:right w:val="none" w:sz="0" w:space="0" w:color="auto"/>
                                              </w:divBdr>
                                            </w:div>
                                          </w:divsChild>
                                        </w:div>
                                        <w:div w:id="1205370511">
                                          <w:marLeft w:val="0"/>
                                          <w:marRight w:val="0"/>
                                          <w:marTop w:val="0"/>
                                          <w:marBottom w:val="0"/>
                                          <w:divBdr>
                                            <w:top w:val="none" w:sz="0" w:space="0" w:color="auto"/>
                                            <w:left w:val="none" w:sz="0" w:space="0" w:color="auto"/>
                                            <w:bottom w:val="none" w:sz="0" w:space="0" w:color="auto"/>
                                            <w:right w:val="none" w:sz="0" w:space="0" w:color="auto"/>
                                          </w:divBdr>
                                        </w:div>
                                        <w:div w:id="19424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241370">
                                  <w:marLeft w:val="0"/>
                                  <w:marRight w:val="0"/>
                                  <w:marTop w:val="0"/>
                                  <w:marBottom w:val="0"/>
                                  <w:divBdr>
                                    <w:top w:val="none" w:sz="0" w:space="0" w:color="auto"/>
                                    <w:left w:val="none" w:sz="0" w:space="0" w:color="auto"/>
                                    <w:bottom w:val="none" w:sz="0" w:space="0" w:color="auto"/>
                                    <w:right w:val="none" w:sz="0" w:space="0" w:color="auto"/>
                                  </w:divBdr>
                                </w:div>
                              </w:divsChild>
                            </w:div>
                            <w:div w:id="1357384378">
                              <w:marLeft w:val="0"/>
                              <w:marRight w:val="0"/>
                              <w:marTop w:val="0"/>
                              <w:marBottom w:val="0"/>
                              <w:divBdr>
                                <w:top w:val="none" w:sz="0" w:space="0" w:color="auto"/>
                                <w:left w:val="none" w:sz="0" w:space="0" w:color="auto"/>
                                <w:bottom w:val="none" w:sz="0" w:space="0" w:color="auto"/>
                                <w:right w:val="none" w:sz="0" w:space="0" w:color="auto"/>
                              </w:divBdr>
                              <w:divsChild>
                                <w:div w:id="641814279">
                                  <w:marLeft w:val="0"/>
                                  <w:marRight w:val="0"/>
                                  <w:marTop w:val="0"/>
                                  <w:marBottom w:val="0"/>
                                  <w:divBdr>
                                    <w:top w:val="none" w:sz="0" w:space="0" w:color="auto"/>
                                    <w:left w:val="none" w:sz="0" w:space="0" w:color="auto"/>
                                    <w:bottom w:val="none" w:sz="0" w:space="0" w:color="auto"/>
                                    <w:right w:val="none" w:sz="0" w:space="0" w:color="auto"/>
                                  </w:divBdr>
                                </w:div>
                                <w:div w:id="697241796">
                                  <w:marLeft w:val="240"/>
                                  <w:marRight w:val="0"/>
                                  <w:marTop w:val="0"/>
                                  <w:marBottom w:val="0"/>
                                  <w:divBdr>
                                    <w:top w:val="none" w:sz="0" w:space="0" w:color="auto"/>
                                    <w:left w:val="none" w:sz="0" w:space="0" w:color="auto"/>
                                    <w:bottom w:val="none" w:sz="0" w:space="0" w:color="auto"/>
                                    <w:right w:val="none" w:sz="0" w:space="0" w:color="auto"/>
                                  </w:divBdr>
                                  <w:divsChild>
                                    <w:div w:id="1855027560">
                                      <w:marLeft w:val="0"/>
                                      <w:marRight w:val="0"/>
                                      <w:marTop w:val="0"/>
                                      <w:marBottom w:val="0"/>
                                      <w:divBdr>
                                        <w:top w:val="none" w:sz="0" w:space="0" w:color="auto"/>
                                        <w:left w:val="none" w:sz="0" w:space="0" w:color="auto"/>
                                        <w:bottom w:val="none" w:sz="0" w:space="0" w:color="auto"/>
                                        <w:right w:val="none" w:sz="0" w:space="0" w:color="auto"/>
                                      </w:divBdr>
                                      <w:divsChild>
                                        <w:div w:id="166286808">
                                          <w:marLeft w:val="240"/>
                                          <w:marRight w:val="0"/>
                                          <w:marTop w:val="0"/>
                                          <w:marBottom w:val="0"/>
                                          <w:divBdr>
                                            <w:top w:val="none" w:sz="0" w:space="0" w:color="auto"/>
                                            <w:left w:val="none" w:sz="0" w:space="0" w:color="auto"/>
                                            <w:bottom w:val="none" w:sz="0" w:space="0" w:color="auto"/>
                                            <w:right w:val="none" w:sz="0" w:space="0" w:color="auto"/>
                                          </w:divBdr>
                                          <w:divsChild>
                                            <w:div w:id="954405929">
                                              <w:marLeft w:val="0"/>
                                              <w:marRight w:val="0"/>
                                              <w:marTop w:val="0"/>
                                              <w:marBottom w:val="0"/>
                                              <w:divBdr>
                                                <w:top w:val="none" w:sz="0" w:space="0" w:color="auto"/>
                                                <w:left w:val="none" w:sz="0" w:space="0" w:color="auto"/>
                                                <w:bottom w:val="none" w:sz="0" w:space="0" w:color="auto"/>
                                                <w:right w:val="none" w:sz="0" w:space="0" w:color="auto"/>
                                              </w:divBdr>
                                            </w:div>
                                          </w:divsChild>
                                        </w:div>
                                        <w:div w:id="1319043307">
                                          <w:marLeft w:val="0"/>
                                          <w:marRight w:val="0"/>
                                          <w:marTop w:val="0"/>
                                          <w:marBottom w:val="0"/>
                                          <w:divBdr>
                                            <w:top w:val="none" w:sz="0" w:space="0" w:color="auto"/>
                                            <w:left w:val="none" w:sz="0" w:space="0" w:color="auto"/>
                                            <w:bottom w:val="none" w:sz="0" w:space="0" w:color="auto"/>
                                            <w:right w:val="none" w:sz="0" w:space="0" w:color="auto"/>
                                          </w:divBdr>
                                        </w:div>
                                        <w:div w:id="160965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617574">
                                  <w:marLeft w:val="0"/>
                                  <w:marRight w:val="0"/>
                                  <w:marTop w:val="0"/>
                                  <w:marBottom w:val="0"/>
                                  <w:divBdr>
                                    <w:top w:val="none" w:sz="0" w:space="0" w:color="auto"/>
                                    <w:left w:val="none" w:sz="0" w:space="0" w:color="auto"/>
                                    <w:bottom w:val="none" w:sz="0" w:space="0" w:color="auto"/>
                                    <w:right w:val="none" w:sz="0" w:space="0" w:color="auto"/>
                                  </w:divBdr>
                                </w:div>
                              </w:divsChild>
                            </w:div>
                            <w:div w:id="1439761362">
                              <w:marLeft w:val="0"/>
                              <w:marRight w:val="0"/>
                              <w:marTop w:val="0"/>
                              <w:marBottom w:val="0"/>
                              <w:divBdr>
                                <w:top w:val="none" w:sz="0" w:space="0" w:color="auto"/>
                                <w:left w:val="none" w:sz="0" w:space="0" w:color="auto"/>
                                <w:bottom w:val="none" w:sz="0" w:space="0" w:color="auto"/>
                                <w:right w:val="none" w:sz="0" w:space="0" w:color="auto"/>
                              </w:divBdr>
                              <w:divsChild>
                                <w:div w:id="480385218">
                                  <w:marLeft w:val="0"/>
                                  <w:marRight w:val="0"/>
                                  <w:marTop w:val="0"/>
                                  <w:marBottom w:val="0"/>
                                  <w:divBdr>
                                    <w:top w:val="none" w:sz="0" w:space="0" w:color="auto"/>
                                    <w:left w:val="none" w:sz="0" w:space="0" w:color="auto"/>
                                    <w:bottom w:val="none" w:sz="0" w:space="0" w:color="auto"/>
                                    <w:right w:val="none" w:sz="0" w:space="0" w:color="auto"/>
                                  </w:divBdr>
                                </w:div>
                                <w:div w:id="810249027">
                                  <w:marLeft w:val="0"/>
                                  <w:marRight w:val="0"/>
                                  <w:marTop w:val="0"/>
                                  <w:marBottom w:val="0"/>
                                  <w:divBdr>
                                    <w:top w:val="none" w:sz="0" w:space="0" w:color="auto"/>
                                    <w:left w:val="none" w:sz="0" w:space="0" w:color="auto"/>
                                    <w:bottom w:val="none" w:sz="0" w:space="0" w:color="auto"/>
                                    <w:right w:val="none" w:sz="0" w:space="0" w:color="auto"/>
                                  </w:divBdr>
                                </w:div>
                                <w:div w:id="2071999896">
                                  <w:marLeft w:val="240"/>
                                  <w:marRight w:val="0"/>
                                  <w:marTop w:val="0"/>
                                  <w:marBottom w:val="0"/>
                                  <w:divBdr>
                                    <w:top w:val="none" w:sz="0" w:space="0" w:color="auto"/>
                                    <w:left w:val="none" w:sz="0" w:space="0" w:color="auto"/>
                                    <w:bottom w:val="none" w:sz="0" w:space="0" w:color="auto"/>
                                    <w:right w:val="none" w:sz="0" w:space="0" w:color="auto"/>
                                  </w:divBdr>
                                  <w:divsChild>
                                    <w:div w:id="2091810057">
                                      <w:marLeft w:val="0"/>
                                      <w:marRight w:val="0"/>
                                      <w:marTop w:val="0"/>
                                      <w:marBottom w:val="0"/>
                                      <w:divBdr>
                                        <w:top w:val="none" w:sz="0" w:space="0" w:color="auto"/>
                                        <w:left w:val="none" w:sz="0" w:space="0" w:color="auto"/>
                                        <w:bottom w:val="none" w:sz="0" w:space="0" w:color="auto"/>
                                        <w:right w:val="none" w:sz="0" w:space="0" w:color="auto"/>
                                      </w:divBdr>
                                      <w:divsChild>
                                        <w:div w:id="264655021">
                                          <w:marLeft w:val="0"/>
                                          <w:marRight w:val="0"/>
                                          <w:marTop w:val="0"/>
                                          <w:marBottom w:val="0"/>
                                          <w:divBdr>
                                            <w:top w:val="none" w:sz="0" w:space="0" w:color="auto"/>
                                            <w:left w:val="none" w:sz="0" w:space="0" w:color="auto"/>
                                            <w:bottom w:val="none" w:sz="0" w:space="0" w:color="auto"/>
                                            <w:right w:val="none" w:sz="0" w:space="0" w:color="auto"/>
                                          </w:divBdr>
                                        </w:div>
                                        <w:div w:id="579947138">
                                          <w:marLeft w:val="0"/>
                                          <w:marRight w:val="0"/>
                                          <w:marTop w:val="0"/>
                                          <w:marBottom w:val="0"/>
                                          <w:divBdr>
                                            <w:top w:val="none" w:sz="0" w:space="0" w:color="auto"/>
                                            <w:left w:val="none" w:sz="0" w:space="0" w:color="auto"/>
                                            <w:bottom w:val="none" w:sz="0" w:space="0" w:color="auto"/>
                                            <w:right w:val="none" w:sz="0" w:space="0" w:color="auto"/>
                                          </w:divBdr>
                                        </w:div>
                                        <w:div w:id="998197177">
                                          <w:marLeft w:val="240"/>
                                          <w:marRight w:val="0"/>
                                          <w:marTop w:val="0"/>
                                          <w:marBottom w:val="0"/>
                                          <w:divBdr>
                                            <w:top w:val="none" w:sz="0" w:space="0" w:color="auto"/>
                                            <w:left w:val="none" w:sz="0" w:space="0" w:color="auto"/>
                                            <w:bottom w:val="none" w:sz="0" w:space="0" w:color="auto"/>
                                            <w:right w:val="none" w:sz="0" w:space="0" w:color="auto"/>
                                          </w:divBdr>
                                          <w:divsChild>
                                            <w:div w:id="42777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936763">
                              <w:marLeft w:val="0"/>
                              <w:marRight w:val="0"/>
                              <w:marTop w:val="0"/>
                              <w:marBottom w:val="0"/>
                              <w:divBdr>
                                <w:top w:val="none" w:sz="0" w:space="0" w:color="auto"/>
                                <w:left w:val="none" w:sz="0" w:space="0" w:color="auto"/>
                                <w:bottom w:val="none" w:sz="0" w:space="0" w:color="auto"/>
                                <w:right w:val="none" w:sz="0" w:space="0" w:color="auto"/>
                              </w:divBdr>
                              <w:divsChild>
                                <w:div w:id="620847604">
                                  <w:marLeft w:val="240"/>
                                  <w:marRight w:val="0"/>
                                  <w:marTop w:val="0"/>
                                  <w:marBottom w:val="0"/>
                                  <w:divBdr>
                                    <w:top w:val="none" w:sz="0" w:space="0" w:color="auto"/>
                                    <w:left w:val="none" w:sz="0" w:space="0" w:color="auto"/>
                                    <w:bottom w:val="none" w:sz="0" w:space="0" w:color="auto"/>
                                    <w:right w:val="none" w:sz="0" w:space="0" w:color="auto"/>
                                  </w:divBdr>
                                  <w:divsChild>
                                    <w:div w:id="882644010">
                                      <w:marLeft w:val="0"/>
                                      <w:marRight w:val="0"/>
                                      <w:marTop w:val="0"/>
                                      <w:marBottom w:val="0"/>
                                      <w:divBdr>
                                        <w:top w:val="none" w:sz="0" w:space="0" w:color="auto"/>
                                        <w:left w:val="none" w:sz="0" w:space="0" w:color="auto"/>
                                        <w:bottom w:val="none" w:sz="0" w:space="0" w:color="auto"/>
                                        <w:right w:val="none" w:sz="0" w:space="0" w:color="auto"/>
                                      </w:divBdr>
                                      <w:divsChild>
                                        <w:div w:id="255984595">
                                          <w:marLeft w:val="0"/>
                                          <w:marRight w:val="0"/>
                                          <w:marTop w:val="0"/>
                                          <w:marBottom w:val="0"/>
                                          <w:divBdr>
                                            <w:top w:val="none" w:sz="0" w:space="0" w:color="auto"/>
                                            <w:left w:val="none" w:sz="0" w:space="0" w:color="auto"/>
                                            <w:bottom w:val="none" w:sz="0" w:space="0" w:color="auto"/>
                                            <w:right w:val="none" w:sz="0" w:space="0" w:color="auto"/>
                                          </w:divBdr>
                                        </w:div>
                                        <w:div w:id="1904214598">
                                          <w:marLeft w:val="0"/>
                                          <w:marRight w:val="0"/>
                                          <w:marTop w:val="0"/>
                                          <w:marBottom w:val="0"/>
                                          <w:divBdr>
                                            <w:top w:val="none" w:sz="0" w:space="0" w:color="auto"/>
                                            <w:left w:val="none" w:sz="0" w:space="0" w:color="auto"/>
                                            <w:bottom w:val="none" w:sz="0" w:space="0" w:color="auto"/>
                                            <w:right w:val="none" w:sz="0" w:space="0" w:color="auto"/>
                                          </w:divBdr>
                                        </w:div>
                                        <w:div w:id="2054841531">
                                          <w:marLeft w:val="240"/>
                                          <w:marRight w:val="0"/>
                                          <w:marTop w:val="0"/>
                                          <w:marBottom w:val="0"/>
                                          <w:divBdr>
                                            <w:top w:val="none" w:sz="0" w:space="0" w:color="auto"/>
                                            <w:left w:val="none" w:sz="0" w:space="0" w:color="auto"/>
                                            <w:bottom w:val="none" w:sz="0" w:space="0" w:color="auto"/>
                                            <w:right w:val="none" w:sz="0" w:space="0" w:color="auto"/>
                                          </w:divBdr>
                                          <w:divsChild>
                                            <w:div w:id="135962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144560">
                                  <w:marLeft w:val="0"/>
                                  <w:marRight w:val="0"/>
                                  <w:marTop w:val="0"/>
                                  <w:marBottom w:val="0"/>
                                  <w:divBdr>
                                    <w:top w:val="none" w:sz="0" w:space="0" w:color="auto"/>
                                    <w:left w:val="none" w:sz="0" w:space="0" w:color="auto"/>
                                    <w:bottom w:val="none" w:sz="0" w:space="0" w:color="auto"/>
                                    <w:right w:val="none" w:sz="0" w:space="0" w:color="auto"/>
                                  </w:divBdr>
                                </w:div>
                                <w:div w:id="202998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398258">
                  <w:marLeft w:val="0"/>
                  <w:marRight w:val="0"/>
                  <w:marTop w:val="0"/>
                  <w:marBottom w:val="0"/>
                  <w:divBdr>
                    <w:top w:val="none" w:sz="0" w:space="0" w:color="auto"/>
                    <w:left w:val="none" w:sz="0" w:space="0" w:color="auto"/>
                    <w:bottom w:val="none" w:sz="0" w:space="0" w:color="auto"/>
                    <w:right w:val="none" w:sz="0" w:space="0" w:color="auto"/>
                  </w:divBdr>
                </w:div>
                <w:div w:id="1976061380">
                  <w:marLeft w:val="0"/>
                  <w:marRight w:val="0"/>
                  <w:marTop w:val="0"/>
                  <w:marBottom w:val="0"/>
                  <w:divBdr>
                    <w:top w:val="none" w:sz="0" w:space="0" w:color="auto"/>
                    <w:left w:val="none" w:sz="0" w:space="0" w:color="auto"/>
                    <w:bottom w:val="none" w:sz="0" w:space="0" w:color="auto"/>
                    <w:right w:val="none" w:sz="0" w:space="0" w:color="auto"/>
                  </w:divBdr>
                </w:div>
              </w:divsChild>
            </w:div>
            <w:div w:id="2112892731">
              <w:marLeft w:val="0"/>
              <w:marRight w:val="0"/>
              <w:marTop w:val="0"/>
              <w:marBottom w:val="0"/>
              <w:divBdr>
                <w:top w:val="none" w:sz="0" w:space="0" w:color="auto"/>
                <w:left w:val="none" w:sz="0" w:space="0" w:color="auto"/>
                <w:bottom w:val="none" w:sz="0" w:space="0" w:color="auto"/>
                <w:right w:val="none" w:sz="0" w:space="0" w:color="auto"/>
              </w:divBdr>
              <w:divsChild>
                <w:div w:id="928201671">
                  <w:marLeft w:val="0"/>
                  <w:marRight w:val="0"/>
                  <w:marTop w:val="0"/>
                  <w:marBottom w:val="0"/>
                  <w:divBdr>
                    <w:top w:val="none" w:sz="0" w:space="0" w:color="auto"/>
                    <w:left w:val="none" w:sz="0" w:space="0" w:color="auto"/>
                    <w:bottom w:val="none" w:sz="0" w:space="0" w:color="auto"/>
                    <w:right w:val="none" w:sz="0" w:space="0" w:color="auto"/>
                  </w:divBdr>
                </w:div>
                <w:div w:id="1164203454">
                  <w:marLeft w:val="0"/>
                  <w:marRight w:val="0"/>
                  <w:marTop w:val="0"/>
                  <w:marBottom w:val="0"/>
                  <w:divBdr>
                    <w:top w:val="none" w:sz="0" w:space="0" w:color="auto"/>
                    <w:left w:val="none" w:sz="0" w:space="0" w:color="auto"/>
                    <w:bottom w:val="none" w:sz="0" w:space="0" w:color="auto"/>
                    <w:right w:val="none" w:sz="0" w:space="0" w:color="auto"/>
                  </w:divBdr>
                </w:div>
                <w:div w:id="1408186367">
                  <w:marLeft w:val="240"/>
                  <w:marRight w:val="0"/>
                  <w:marTop w:val="0"/>
                  <w:marBottom w:val="0"/>
                  <w:divBdr>
                    <w:top w:val="none" w:sz="0" w:space="0" w:color="auto"/>
                    <w:left w:val="none" w:sz="0" w:space="0" w:color="auto"/>
                    <w:bottom w:val="none" w:sz="0" w:space="0" w:color="auto"/>
                    <w:right w:val="none" w:sz="0" w:space="0" w:color="auto"/>
                  </w:divBdr>
                  <w:divsChild>
                    <w:div w:id="275529244">
                      <w:marLeft w:val="0"/>
                      <w:marRight w:val="0"/>
                      <w:marTop w:val="0"/>
                      <w:marBottom w:val="0"/>
                      <w:divBdr>
                        <w:top w:val="none" w:sz="0" w:space="0" w:color="auto"/>
                        <w:left w:val="none" w:sz="0" w:space="0" w:color="auto"/>
                        <w:bottom w:val="none" w:sz="0" w:space="0" w:color="auto"/>
                        <w:right w:val="none" w:sz="0" w:space="0" w:color="auto"/>
                      </w:divBdr>
                    </w:div>
                    <w:div w:id="355352219">
                      <w:marLeft w:val="0"/>
                      <w:marRight w:val="0"/>
                      <w:marTop w:val="0"/>
                      <w:marBottom w:val="0"/>
                      <w:divBdr>
                        <w:top w:val="none" w:sz="0" w:space="0" w:color="auto"/>
                        <w:left w:val="none" w:sz="0" w:space="0" w:color="auto"/>
                        <w:bottom w:val="none" w:sz="0" w:space="0" w:color="auto"/>
                        <w:right w:val="none" w:sz="0" w:space="0" w:color="auto"/>
                      </w:divBdr>
                    </w:div>
                    <w:div w:id="767501391">
                      <w:marLeft w:val="0"/>
                      <w:marRight w:val="0"/>
                      <w:marTop w:val="0"/>
                      <w:marBottom w:val="0"/>
                      <w:divBdr>
                        <w:top w:val="none" w:sz="0" w:space="0" w:color="auto"/>
                        <w:left w:val="none" w:sz="0" w:space="0" w:color="auto"/>
                        <w:bottom w:val="none" w:sz="0" w:space="0" w:color="auto"/>
                        <w:right w:val="none" w:sz="0" w:space="0" w:color="auto"/>
                      </w:divBdr>
                      <w:divsChild>
                        <w:div w:id="167255573">
                          <w:marLeft w:val="0"/>
                          <w:marRight w:val="0"/>
                          <w:marTop w:val="0"/>
                          <w:marBottom w:val="0"/>
                          <w:divBdr>
                            <w:top w:val="none" w:sz="0" w:space="0" w:color="auto"/>
                            <w:left w:val="none" w:sz="0" w:space="0" w:color="auto"/>
                            <w:bottom w:val="none" w:sz="0" w:space="0" w:color="auto"/>
                            <w:right w:val="none" w:sz="0" w:space="0" w:color="auto"/>
                          </w:divBdr>
                        </w:div>
                        <w:div w:id="621106986">
                          <w:marLeft w:val="240"/>
                          <w:marRight w:val="0"/>
                          <w:marTop w:val="0"/>
                          <w:marBottom w:val="0"/>
                          <w:divBdr>
                            <w:top w:val="none" w:sz="0" w:space="0" w:color="auto"/>
                            <w:left w:val="none" w:sz="0" w:space="0" w:color="auto"/>
                            <w:bottom w:val="none" w:sz="0" w:space="0" w:color="auto"/>
                            <w:right w:val="none" w:sz="0" w:space="0" w:color="auto"/>
                          </w:divBdr>
                          <w:divsChild>
                            <w:div w:id="395207305">
                              <w:marLeft w:val="0"/>
                              <w:marRight w:val="0"/>
                              <w:marTop w:val="0"/>
                              <w:marBottom w:val="0"/>
                              <w:divBdr>
                                <w:top w:val="none" w:sz="0" w:space="0" w:color="auto"/>
                                <w:left w:val="none" w:sz="0" w:space="0" w:color="auto"/>
                                <w:bottom w:val="none" w:sz="0" w:space="0" w:color="auto"/>
                                <w:right w:val="none" w:sz="0" w:space="0" w:color="auto"/>
                              </w:divBdr>
                            </w:div>
                            <w:div w:id="763571377">
                              <w:marLeft w:val="0"/>
                              <w:marRight w:val="0"/>
                              <w:marTop w:val="0"/>
                              <w:marBottom w:val="0"/>
                              <w:divBdr>
                                <w:top w:val="none" w:sz="0" w:space="0" w:color="auto"/>
                                <w:left w:val="none" w:sz="0" w:space="0" w:color="auto"/>
                                <w:bottom w:val="none" w:sz="0" w:space="0" w:color="auto"/>
                                <w:right w:val="none" w:sz="0" w:space="0" w:color="auto"/>
                              </w:divBdr>
                            </w:div>
                            <w:div w:id="926691362">
                              <w:marLeft w:val="0"/>
                              <w:marRight w:val="0"/>
                              <w:marTop w:val="0"/>
                              <w:marBottom w:val="0"/>
                              <w:divBdr>
                                <w:top w:val="none" w:sz="0" w:space="0" w:color="auto"/>
                                <w:left w:val="none" w:sz="0" w:space="0" w:color="auto"/>
                                <w:bottom w:val="none" w:sz="0" w:space="0" w:color="auto"/>
                                <w:right w:val="none" w:sz="0" w:space="0" w:color="auto"/>
                              </w:divBdr>
                            </w:div>
                            <w:div w:id="1297683159">
                              <w:marLeft w:val="0"/>
                              <w:marRight w:val="0"/>
                              <w:marTop w:val="0"/>
                              <w:marBottom w:val="0"/>
                              <w:divBdr>
                                <w:top w:val="none" w:sz="0" w:space="0" w:color="auto"/>
                                <w:left w:val="none" w:sz="0" w:space="0" w:color="auto"/>
                                <w:bottom w:val="none" w:sz="0" w:space="0" w:color="auto"/>
                                <w:right w:val="none" w:sz="0" w:space="0" w:color="auto"/>
                              </w:divBdr>
                            </w:div>
                            <w:div w:id="1445267951">
                              <w:marLeft w:val="0"/>
                              <w:marRight w:val="0"/>
                              <w:marTop w:val="0"/>
                              <w:marBottom w:val="0"/>
                              <w:divBdr>
                                <w:top w:val="none" w:sz="0" w:space="0" w:color="auto"/>
                                <w:left w:val="none" w:sz="0" w:space="0" w:color="auto"/>
                                <w:bottom w:val="none" w:sz="0" w:space="0" w:color="auto"/>
                                <w:right w:val="none" w:sz="0" w:space="0" w:color="auto"/>
                              </w:divBdr>
                            </w:div>
                          </w:divsChild>
                        </w:div>
                        <w:div w:id="1798570023">
                          <w:marLeft w:val="0"/>
                          <w:marRight w:val="0"/>
                          <w:marTop w:val="0"/>
                          <w:marBottom w:val="0"/>
                          <w:divBdr>
                            <w:top w:val="none" w:sz="0" w:space="0" w:color="auto"/>
                            <w:left w:val="none" w:sz="0" w:space="0" w:color="auto"/>
                            <w:bottom w:val="none" w:sz="0" w:space="0" w:color="auto"/>
                            <w:right w:val="none" w:sz="0" w:space="0" w:color="auto"/>
                          </w:divBdr>
                        </w:div>
                      </w:divsChild>
                    </w:div>
                    <w:div w:id="144889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282081">
          <w:marLeft w:val="0"/>
          <w:marRight w:val="0"/>
          <w:marTop w:val="0"/>
          <w:marBottom w:val="0"/>
          <w:divBdr>
            <w:top w:val="none" w:sz="0" w:space="0" w:color="auto"/>
            <w:left w:val="none" w:sz="0" w:space="0" w:color="auto"/>
            <w:bottom w:val="none" w:sz="0" w:space="0" w:color="auto"/>
            <w:right w:val="none" w:sz="0" w:space="0" w:color="auto"/>
          </w:divBdr>
        </w:div>
        <w:div w:id="2138184037">
          <w:marLeft w:val="0"/>
          <w:marRight w:val="0"/>
          <w:marTop w:val="0"/>
          <w:marBottom w:val="0"/>
          <w:divBdr>
            <w:top w:val="none" w:sz="0" w:space="0" w:color="auto"/>
            <w:left w:val="none" w:sz="0" w:space="0" w:color="auto"/>
            <w:bottom w:val="none" w:sz="0" w:space="0" w:color="auto"/>
            <w:right w:val="none" w:sz="0" w:space="0" w:color="auto"/>
          </w:divBdr>
        </w:div>
      </w:divsChild>
    </w:div>
    <w:div w:id="1167329825">
      <w:bodyDiv w:val="1"/>
      <w:marLeft w:val="0"/>
      <w:marRight w:val="0"/>
      <w:marTop w:val="0"/>
      <w:marBottom w:val="0"/>
      <w:divBdr>
        <w:top w:val="none" w:sz="0" w:space="0" w:color="auto"/>
        <w:left w:val="none" w:sz="0" w:space="0" w:color="auto"/>
        <w:bottom w:val="none" w:sz="0" w:space="0" w:color="auto"/>
        <w:right w:val="none" w:sz="0" w:space="0" w:color="auto"/>
      </w:divBdr>
    </w:div>
    <w:div w:id="1250189928">
      <w:bodyDiv w:val="1"/>
      <w:marLeft w:val="0"/>
      <w:marRight w:val="0"/>
      <w:marTop w:val="0"/>
      <w:marBottom w:val="0"/>
      <w:divBdr>
        <w:top w:val="none" w:sz="0" w:space="0" w:color="auto"/>
        <w:left w:val="none" w:sz="0" w:space="0" w:color="auto"/>
        <w:bottom w:val="none" w:sz="0" w:space="0" w:color="auto"/>
        <w:right w:val="none" w:sz="0" w:space="0" w:color="auto"/>
      </w:divBdr>
    </w:div>
    <w:div w:id="1420442338">
      <w:bodyDiv w:val="1"/>
      <w:marLeft w:val="0"/>
      <w:marRight w:val="0"/>
      <w:marTop w:val="0"/>
      <w:marBottom w:val="0"/>
      <w:divBdr>
        <w:top w:val="none" w:sz="0" w:space="0" w:color="auto"/>
        <w:left w:val="none" w:sz="0" w:space="0" w:color="auto"/>
        <w:bottom w:val="none" w:sz="0" w:space="0" w:color="auto"/>
        <w:right w:val="none" w:sz="0" w:space="0" w:color="auto"/>
      </w:divBdr>
    </w:div>
    <w:div w:id="1461261210">
      <w:bodyDiv w:val="1"/>
      <w:marLeft w:val="0"/>
      <w:marRight w:val="0"/>
      <w:marTop w:val="0"/>
      <w:marBottom w:val="0"/>
      <w:divBdr>
        <w:top w:val="none" w:sz="0" w:space="0" w:color="auto"/>
        <w:left w:val="none" w:sz="0" w:space="0" w:color="auto"/>
        <w:bottom w:val="none" w:sz="0" w:space="0" w:color="auto"/>
        <w:right w:val="none" w:sz="0" w:space="0" w:color="auto"/>
      </w:divBdr>
    </w:div>
    <w:div w:id="1486429326">
      <w:bodyDiv w:val="1"/>
      <w:marLeft w:val="0"/>
      <w:marRight w:val="0"/>
      <w:marTop w:val="0"/>
      <w:marBottom w:val="0"/>
      <w:divBdr>
        <w:top w:val="none" w:sz="0" w:space="0" w:color="auto"/>
        <w:left w:val="none" w:sz="0" w:space="0" w:color="auto"/>
        <w:bottom w:val="none" w:sz="0" w:space="0" w:color="auto"/>
        <w:right w:val="none" w:sz="0" w:space="0" w:color="auto"/>
      </w:divBdr>
    </w:div>
    <w:div w:id="1588462013">
      <w:bodyDiv w:val="1"/>
      <w:marLeft w:val="0"/>
      <w:marRight w:val="0"/>
      <w:marTop w:val="0"/>
      <w:marBottom w:val="0"/>
      <w:divBdr>
        <w:top w:val="none" w:sz="0" w:space="0" w:color="auto"/>
        <w:left w:val="none" w:sz="0" w:space="0" w:color="auto"/>
        <w:bottom w:val="none" w:sz="0" w:space="0" w:color="auto"/>
        <w:right w:val="none" w:sz="0" w:space="0" w:color="auto"/>
      </w:divBdr>
      <w:divsChild>
        <w:div w:id="619341236">
          <w:marLeft w:val="0"/>
          <w:marRight w:val="0"/>
          <w:marTop w:val="0"/>
          <w:marBottom w:val="0"/>
          <w:divBdr>
            <w:top w:val="none" w:sz="0" w:space="0" w:color="auto"/>
            <w:left w:val="none" w:sz="0" w:space="0" w:color="auto"/>
            <w:bottom w:val="none" w:sz="0" w:space="0" w:color="auto"/>
            <w:right w:val="none" w:sz="0" w:space="0" w:color="auto"/>
          </w:divBdr>
        </w:div>
        <w:div w:id="1277369627">
          <w:marLeft w:val="240"/>
          <w:marRight w:val="0"/>
          <w:marTop w:val="0"/>
          <w:marBottom w:val="0"/>
          <w:divBdr>
            <w:top w:val="none" w:sz="0" w:space="0" w:color="auto"/>
            <w:left w:val="none" w:sz="0" w:space="0" w:color="auto"/>
            <w:bottom w:val="none" w:sz="0" w:space="0" w:color="auto"/>
            <w:right w:val="none" w:sz="0" w:space="0" w:color="auto"/>
          </w:divBdr>
          <w:divsChild>
            <w:div w:id="20473368">
              <w:marLeft w:val="0"/>
              <w:marRight w:val="0"/>
              <w:marTop w:val="0"/>
              <w:marBottom w:val="0"/>
              <w:divBdr>
                <w:top w:val="none" w:sz="0" w:space="0" w:color="auto"/>
                <w:left w:val="none" w:sz="0" w:space="0" w:color="auto"/>
                <w:bottom w:val="none" w:sz="0" w:space="0" w:color="auto"/>
                <w:right w:val="none" w:sz="0" w:space="0" w:color="auto"/>
              </w:divBdr>
              <w:divsChild>
                <w:div w:id="176888783">
                  <w:marLeft w:val="0"/>
                  <w:marRight w:val="0"/>
                  <w:marTop w:val="0"/>
                  <w:marBottom w:val="0"/>
                  <w:divBdr>
                    <w:top w:val="none" w:sz="0" w:space="0" w:color="auto"/>
                    <w:left w:val="none" w:sz="0" w:space="0" w:color="auto"/>
                    <w:bottom w:val="none" w:sz="0" w:space="0" w:color="auto"/>
                    <w:right w:val="none" w:sz="0" w:space="0" w:color="auto"/>
                  </w:divBdr>
                </w:div>
                <w:div w:id="1565682621">
                  <w:marLeft w:val="240"/>
                  <w:marRight w:val="0"/>
                  <w:marTop w:val="0"/>
                  <w:marBottom w:val="0"/>
                  <w:divBdr>
                    <w:top w:val="none" w:sz="0" w:space="0" w:color="auto"/>
                    <w:left w:val="none" w:sz="0" w:space="0" w:color="auto"/>
                    <w:bottom w:val="none" w:sz="0" w:space="0" w:color="auto"/>
                    <w:right w:val="none" w:sz="0" w:space="0" w:color="auto"/>
                  </w:divBdr>
                  <w:divsChild>
                    <w:div w:id="778716113">
                      <w:marLeft w:val="0"/>
                      <w:marRight w:val="0"/>
                      <w:marTop w:val="0"/>
                      <w:marBottom w:val="0"/>
                      <w:divBdr>
                        <w:top w:val="none" w:sz="0" w:space="0" w:color="auto"/>
                        <w:left w:val="none" w:sz="0" w:space="0" w:color="auto"/>
                        <w:bottom w:val="none" w:sz="0" w:space="0" w:color="auto"/>
                        <w:right w:val="none" w:sz="0" w:space="0" w:color="auto"/>
                      </w:divBdr>
                      <w:divsChild>
                        <w:div w:id="1413816763">
                          <w:marLeft w:val="0"/>
                          <w:marRight w:val="0"/>
                          <w:marTop w:val="0"/>
                          <w:marBottom w:val="0"/>
                          <w:divBdr>
                            <w:top w:val="none" w:sz="0" w:space="0" w:color="auto"/>
                            <w:left w:val="none" w:sz="0" w:space="0" w:color="auto"/>
                            <w:bottom w:val="none" w:sz="0" w:space="0" w:color="auto"/>
                            <w:right w:val="none" w:sz="0" w:space="0" w:color="auto"/>
                          </w:divBdr>
                        </w:div>
                        <w:div w:id="1855535740">
                          <w:marLeft w:val="0"/>
                          <w:marRight w:val="0"/>
                          <w:marTop w:val="0"/>
                          <w:marBottom w:val="0"/>
                          <w:divBdr>
                            <w:top w:val="none" w:sz="0" w:space="0" w:color="auto"/>
                            <w:left w:val="none" w:sz="0" w:space="0" w:color="auto"/>
                            <w:bottom w:val="none" w:sz="0" w:space="0" w:color="auto"/>
                            <w:right w:val="none" w:sz="0" w:space="0" w:color="auto"/>
                          </w:divBdr>
                        </w:div>
                        <w:div w:id="2036420316">
                          <w:marLeft w:val="240"/>
                          <w:marRight w:val="0"/>
                          <w:marTop w:val="0"/>
                          <w:marBottom w:val="0"/>
                          <w:divBdr>
                            <w:top w:val="none" w:sz="0" w:space="0" w:color="auto"/>
                            <w:left w:val="none" w:sz="0" w:space="0" w:color="auto"/>
                            <w:bottom w:val="none" w:sz="0" w:space="0" w:color="auto"/>
                            <w:right w:val="none" w:sz="0" w:space="0" w:color="auto"/>
                          </w:divBdr>
                          <w:divsChild>
                            <w:div w:id="648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36818">
                      <w:marLeft w:val="0"/>
                      <w:marRight w:val="0"/>
                      <w:marTop w:val="0"/>
                      <w:marBottom w:val="0"/>
                      <w:divBdr>
                        <w:top w:val="none" w:sz="0" w:space="0" w:color="auto"/>
                        <w:left w:val="none" w:sz="0" w:space="0" w:color="auto"/>
                        <w:bottom w:val="none" w:sz="0" w:space="0" w:color="auto"/>
                        <w:right w:val="none" w:sz="0" w:space="0" w:color="auto"/>
                      </w:divBdr>
                    </w:div>
                  </w:divsChild>
                </w:div>
                <w:div w:id="1783576626">
                  <w:marLeft w:val="0"/>
                  <w:marRight w:val="0"/>
                  <w:marTop w:val="0"/>
                  <w:marBottom w:val="0"/>
                  <w:divBdr>
                    <w:top w:val="none" w:sz="0" w:space="0" w:color="auto"/>
                    <w:left w:val="none" w:sz="0" w:space="0" w:color="auto"/>
                    <w:bottom w:val="none" w:sz="0" w:space="0" w:color="auto"/>
                    <w:right w:val="none" w:sz="0" w:space="0" w:color="auto"/>
                  </w:divBdr>
                </w:div>
              </w:divsChild>
            </w:div>
            <w:div w:id="141630093">
              <w:marLeft w:val="0"/>
              <w:marRight w:val="0"/>
              <w:marTop w:val="0"/>
              <w:marBottom w:val="0"/>
              <w:divBdr>
                <w:top w:val="none" w:sz="0" w:space="0" w:color="auto"/>
                <w:left w:val="none" w:sz="0" w:space="0" w:color="auto"/>
                <w:bottom w:val="none" w:sz="0" w:space="0" w:color="auto"/>
                <w:right w:val="none" w:sz="0" w:space="0" w:color="auto"/>
              </w:divBdr>
              <w:divsChild>
                <w:div w:id="586841772">
                  <w:marLeft w:val="240"/>
                  <w:marRight w:val="0"/>
                  <w:marTop w:val="0"/>
                  <w:marBottom w:val="0"/>
                  <w:divBdr>
                    <w:top w:val="none" w:sz="0" w:space="0" w:color="auto"/>
                    <w:left w:val="none" w:sz="0" w:space="0" w:color="auto"/>
                    <w:bottom w:val="none" w:sz="0" w:space="0" w:color="auto"/>
                    <w:right w:val="none" w:sz="0" w:space="0" w:color="auto"/>
                  </w:divBdr>
                  <w:divsChild>
                    <w:div w:id="233130454">
                      <w:marLeft w:val="0"/>
                      <w:marRight w:val="0"/>
                      <w:marTop w:val="0"/>
                      <w:marBottom w:val="0"/>
                      <w:divBdr>
                        <w:top w:val="none" w:sz="0" w:space="0" w:color="auto"/>
                        <w:left w:val="none" w:sz="0" w:space="0" w:color="auto"/>
                        <w:bottom w:val="none" w:sz="0" w:space="0" w:color="auto"/>
                        <w:right w:val="none" w:sz="0" w:space="0" w:color="auto"/>
                      </w:divBdr>
                    </w:div>
                    <w:div w:id="447700565">
                      <w:marLeft w:val="0"/>
                      <w:marRight w:val="0"/>
                      <w:marTop w:val="0"/>
                      <w:marBottom w:val="0"/>
                      <w:divBdr>
                        <w:top w:val="none" w:sz="0" w:space="0" w:color="auto"/>
                        <w:left w:val="none" w:sz="0" w:space="0" w:color="auto"/>
                        <w:bottom w:val="none" w:sz="0" w:space="0" w:color="auto"/>
                        <w:right w:val="none" w:sz="0" w:space="0" w:color="auto"/>
                      </w:divBdr>
                    </w:div>
                    <w:div w:id="733089390">
                      <w:marLeft w:val="0"/>
                      <w:marRight w:val="0"/>
                      <w:marTop w:val="0"/>
                      <w:marBottom w:val="0"/>
                      <w:divBdr>
                        <w:top w:val="none" w:sz="0" w:space="0" w:color="auto"/>
                        <w:left w:val="none" w:sz="0" w:space="0" w:color="auto"/>
                        <w:bottom w:val="none" w:sz="0" w:space="0" w:color="auto"/>
                        <w:right w:val="none" w:sz="0" w:space="0" w:color="auto"/>
                      </w:divBdr>
                      <w:divsChild>
                        <w:div w:id="1024942823">
                          <w:marLeft w:val="0"/>
                          <w:marRight w:val="0"/>
                          <w:marTop w:val="0"/>
                          <w:marBottom w:val="0"/>
                          <w:divBdr>
                            <w:top w:val="none" w:sz="0" w:space="0" w:color="auto"/>
                            <w:left w:val="none" w:sz="0" w:space="0" w:color="auto"/>
                            <w:bottom w:val="none" w:sz="0" w:space="0" w:color="auto"/>
                            <w:right w:val="none" w:sz="0" w:space="0" w:color="auto"/>
                          </w:divBdr>
                        </w:div>
                        <w:div w:id="1040856215">
                          <w:marLeft w:val="0"/>
                          <w:marRight w:val="0"/>
                          <w:marTop w:val="0"/>
                          <w:marBottom w:val="0"/>
                          <w:divBdr>
                            <w:top w:val="none" w:sz="0" w:space="0" w:color="auto"/>
                            <w:left w:val="none" w:sz="0" w:space="0" w:color="auto"/>
                            <w:bottom w:val="none" w:sz="0" w:space="0" w:color="auto"/>
                            <w:right w:val="none" w:sz="0" w:space="0" w:color="auto"/>
                          </w:divBdr>
                        </w:div>
                        <w:div w:id="2014256468">
                          <w:marLeft w:val="240"/>
                          <w:marRight w:val="0"/>
                          <w:marTop w:val="0"/>
                          <w:marBottom w:val="0"/>
                          <w:divBdr>
                            <w:top w:val="none" w:sz="0" w:space="0" w:color="auto"/>
                            <w:left w:val="none" w:sz="0" w:space="0" w:color="auto"/>
                            <w:bottom w:val="none" w:sz="0" w:space="0" w:color="auto"/>
                            <w:right w:val="none" w:sz="0" w:space="0" w:color="auto"/>
                          </w:divBdr>
                          <w:divsChild>
                            <w:div w:id="99883941">
                              <w:marLeft w:val="0"/>
                              <w:marRight w:val="0"/>
                              <w:marTop w:val="0"/>
                              <w:marBottom w:val="0"/>
                              <w:divBdr>
                                <w:top w:val="none" w:sz="0" w:space="0" w:color="auto"/>
                                <w:left w:val="none" w:sz="0" w:space="0" w:color="auto"/>
                                <w:bottom w:val="none" w:sz="0" w:space="0" w:color="auto"/>
                                <w:right w:val="none" w:sz="0" w:space="0" w:color="auto"/>
                              </w:divBdr>
                            </w:div>
                            <w:div w:id="297221594">
                              <w:marLeft w:val="0"/>
                              <w:marRight w:val="0"/>
                              <w:marTop w:val="0"/>
                              <w:marBottom w:val="0"/>
                              <w:divBdr>
                                <w:top w:val="none" w:sz="0" w:space="0" w:color="auto"/>
                                <w:left w:val="none" w:sz="0" w:space="0" w:color="auto"/>
                                <w:bottom w:val="none" w:sz="0" w:space="0" w:color="auto"/>
                                <w:right w:val="none" w:sz="0" w:space="0" w:color="auto"/>
                              </w:divBdr>
                            </w:div>
                            <w:div w:id="663435494">
                              <w:marLeft w:val="0"/>
                              <w:marRight w:val="0"/>
                              <w:marTop w:val="0"/>
                              <w:marBottom w:val="0"/>
                              <w:divBdr>
                                <w:top w:val="none" w:sz="0" w:space="0" w:color="auto"/>
                                <w:left w:val="none" w:sz="0" w:space="0" w:color="auto"/>
                                <w:bottom w:val="none" w:sz="0" w:space="0" w:color="auto"/>
                                <w:right w:val="none" w:sz="0" w:space="0" w:color="auto"/>
                              </w:divBdr>
                            </w:div>
                            <w:div w:id="715785581">
                              <w:marLeft w:val="0"/>
                              <w:marRight w:val="0"/>
                              <w:marTop w:val="0"/>
                              <w:marBottom w:val="0"/>
                              <w:divBdr>
                                <w:top w:val="none" w:sz="0" w:space="0" w:color="auto"/>
                                <w:left w:val="none" w:sz="0" w:space="0" w:color="auto"/>
                                <w:bottom w:val="none" w:sz="0" w:space="0" w:color="auto"/>
                                <w:right w:val="none" w:sz="0" w:space="0" w:color="auto"/>
                              </w:divBdr>
                            </w:div>
                            <w:div w:id="806968650">
                              <w:marLeft w:val="0"/>
                              <w:marRight w:val="0"/>
                              <w:marTop w:val="0"/>
                              <w:marBottom w:val="0"/>
                              <w:divBdr>
                                <w:top w:val="none" w:sz="0" w:space="0" w:color="auto"/>
                                <w:left w:val="none" w:sz="0" w:space="0" w:color="auto"/>
                                <w:bottom w:val="none" w:sz="0" w:space="0" w:color="auto"/>
                                <w:right w:val="none" w:sz="0" w:space="0" w:color="auto"/>
                              </w:divBdr>
                            </w:div>
                            <w:div w:id="1476986761">
                              <w:marLeft w:val="0"/>
                              <w:marRight w:val="0"/>
                              <w:marTop w:val="0"/>
                              <w:marBottom w:val="0"/>
                              <w:divBdr>
                                <w:top w:val="none" w:sz="0" w:space="0" w:color="auto"/>
                                <w:left w:val="none" w:sz="0" w:space="0" w:color="auto"/>
                                <w:bottom w:val="none" w:sz="0" w:space="0" w:color="auto"/>
                                <w:right w:val="none" w:sz="0" w:space="0" w:color="auto"/>
                              </w:divBdr>
                            </w:div>
                            <w:div w:id="1510217338">
                              <w:marLeft w:val="0"/>
                              <w:marRight w:val="0"/>
                              <w:marTop w:val="0"/>
                              <w:marBottom w:val="0"/>
                              <w:divBdr>
                                <w:top w:val="none" w:sz="0" w:space="0" w:color="auto"/>
                                <w:left w:val="none" w:sz="0" w:space="0" w:color="auto"/>
                                <w:bottom w:val="none" w:sz="0" w:space="0" w:color="auto"/>
                                <w:right w:val="none" w:sz="0" w:space="0" w:color="auto"/>
                              </w:divBdr>
                            </w:div>
                            <w:div w:id="1677535349">
                              <w:marLeft w:val="0"/>
                              <w:marRight w:val="0"/>
                              <w:marTop w:val="0"/>
                              <w:marBottom w:val="0"/>
                              <w:divBdr>
                                <w:top w:val="none" w:sz="0" w:space="0" w:color="auto"/>
                                <w:left w:val="none" w:sz="0" w:space="0" w:color="auto"/>
                                <w:bottom w:val="none" w:sz="0" w:space="0" w:color="auto"/>
                                <w:right w:val="none" w:sz="0" w:space="0" w:color="auto"/>
                              </w:divBdr>
                            </w:div>
                            <w:div w:id="1713531437">
                              <w:marLeft w:val="0"/>
                              <w:marRight w:val="0"/>
                              <w:marTop w:val="0"/>
                              <w:marBottom w:val="0"/>
                              <w:divBdr>
                                <w:top w:val="none" w:sz="0" w:space="0" w:color="auto"/>
                                <w:left w:val="none" w:sz="0" w:space="0" w:color="auto"/>
                                <w:bottom w:val="none" w:sz="0" w:space="0" w:color="auto"/>
                                <w:right w:val="none" w:sz="0" w:space="0" w:color="auto"/>
                              </w:divBdr>
                            </w:div>
                            <w:div w:id="1723478139">
                              <w:marLeft w:val="0"/>
                              <w:marRight w:val="0"/>
                              <w:marTop w:val="0"/>
                              <w:marBottom w:val="0"/>
                              <w:divBdr>
                                <w:top w:val="none" w:sz="0" w:space="0" w:color="auto"/>
                                <w:left w:val="none" w:sz="0" w:space="0" w:color="auto"/>
                                <w:bottom w:val="none" w:sz="0" w:space="0" w:color="auto"/>
                                <w:right w:val="none" w:sz="0" w:space="0" w:color="auto"/>
                              </w:divBdr>
                            </w:div>
                            <w:div w:id="199676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8087">
                      <w:marLeft w:val="0"/>
                      <w:marRight w:val="0"/>
                      <w:marTop w:val="0"/>
                      <w:marBottom w:val="0"/>
                      <w:divBdr>
                        <w:top w:val="none" w:sz="0" w:space="0" w:color="auto"/>
                        <w:left w:val="none" w:sz="0" w:space="0" w:color="auto"/>
                        <w:bottom w:val="none" w:sz="0" w:space="0" w:color="auto"/>
                        <w:right w:val="none" w:sz="0" w:space="0" w:color="auto"/>
                      </w:divBdr>
                    </w:div>
                  </w:divsChild>
                </w:div>
                <w:div w:id="688528056">
                  <w:marLeft w:val="0"/>
                  <w:marRight w:val="0"/>
                  <w:marTop w:val="0"/>
                  <w:marBottom w:val="0"/>
                  <w:divBdr>
                    <w:top w:val="none" w:sz="0" w:space="0" w:color="auto"/>
                    <w:left w:val="none" w:sz="0" w:space="0" w:color="auto"/>
                    <w:bottom w:val="none" w:sz="0" w:space="0" w:color="auto"/>
                    <w:right w:val="none" w:sz="0" w:space="0" w:color="auto"/>
                  </w:divBdr>
                </w:div>
                <w:div w:id="2137209591">
                  <w:marLeft w:val="0"/>
                  <w:marRight w:val="0"/>
                  <w:marTop w:val="0"/>
                  <w:marBottom w:val="0"/>
                  <w:divBdr>
                    <w:top w:val="none" w:sz="0" w:space="0" w:color="auto"/>
                    <w:left w:val="none" w:sz="0" w:space="0" w:color="auto"/>
                    <w:bottom w:val="none" w:sz="0" w:space="0" w:color="auto"/>
                    <w:right w:val="none" w:sz="0" w:space="0" w:color="auto"/>
                  </w:divBdr>
                </w:div>
              </w:divsChild>
            </w:div>
            <w:div w:id="157549387">
              <w:marLeft w:val="0"/>
              <w:marRight w:val="0"/>
              <w:marTop w:val="0"/>
              <w:marBottom w:val="0"/>
              <w:divBdr>
                <w:top w:val="none" w:sz="0" w:space="0" w:color="auto"/>
                <w:left w:val="none" w:sz="0" w:space="0" w:color="auto"/>
                <w:bottom w:val="none" w:sz="0" w:space="0" w:color="auto"/>
                <w:right w:val="none" w:sz="0" w:space="0" w:color="auto"/>
              </w:divBdr>
              <w:divsChild>
                <w:div w:id="155386058">
                  <w:marLeft w:val="240"/>
                  <w:marRight w:val="0"/>
                  <w:marTop w:val="0"/>
                  <w:marBottom w:val="0"/>
                  <w:divBdr>
                    <w:top w:val="none" w:sz="0" w:space="0" w:color="auto"/>
                    <w:left w:val="none" w:sz="0" w:space="0" w:color="auto"/>
                    <w:bottom w:val="none" w:sz="0" w:space="0" w:color="auto"/>
                    <w:right w:val="none" w:sz="0" w:space="0" w:color="auto"/>
                  </w:divBdr>
                  <w:divsChild>
                    <w:div w:id="1466384429">
                      <w:marLeft w:val="0"/>
                      <w:marRight w:val="0"/>
                      <w:marTop w:val="0"/>
                      <w:marBottom w:val="0"/>
                      <w:divBdr>
                        <w:top w:val="none" w:sz="0" w:space="0" w:color="auto"/>
                        <w:left w:val="none" w:sz="0" w:space="0" w:color="auto"/>
                        <w:bottom w:val="none" w:sz="0" w:space="0" w:color="auto"/>
                        <w:right w:val="none" w:sz="0" w:space="0" w:color="auto"/>
                      </w:divBdr>
                      <w:divsChild>
                        <w:div w:id="597518026">
                          <w:marLeft w:val="0"/>
                          <w:marRight w:val="0"/>
                          <w:marTop w:val="0"/>
                          <w:marBottom w:val="0"/>
                          <w:divBdr>
                            <w:top w:val="none" w:sz="0" w:space="0" w:color="auto"/>
                            <w:left w:val="none" w:sz="0" w:space="0" w:color="auto"/>
                            <w:bottom w:val="none" w:sz="0" w:space="0" w:color="auto"/>
                            <w:right w:val="none" w:sz="0" w:space="0" w:color="auto"/>
                          </w:divBdr>
                        </w:div>
                        <w:div w:id="1091048582">
                          <w:marLeft w:val="0"/>
                          <w:marRight w:val="0"/>
                          <w:marTop w:val="0"/>
                          <w:marBottom w:val="0"/>
                          <w:divBdr>
                            <w:top w:val="none" w:sz="0" w:space="0" w:color="auto"/>
                            <w:left w:val="none" w:sz="0" w:space="0" w:color="auto"/>
                            <w:bottom w:val="none" w:sz="0" w:space="0" w:color="auto"/>
                            <w:right w:val="none" w:sz="0" w:space="0" w:color="auto"/>
                          </w:divBdr>
                        </w:div>
                        <w:div w:id="2145921983">
                          <w:marLeft w:val="240"/>
                          <w:marRight w:val="0"/>
                          <w:marTop w:val="0"/>
                          <w:marBottom w:val="0"/>
                          <w:divBdr>
                            <w:top w:val="none" w:sz="0" w:space="0" w:color="auto"/>
                            <w:left w:val="none" w:sz="0" w:space="0" w:color="auto"/>
                            <w:bottom w:val="none" w:sz="0" w:space="0" w:color="auto"/>
                            <w:right w:val="none" w:sz="0" w:space="0" w:color="auto"/>
                          </w:divBdr>
                          <w:divsChild>
                            <w:div w:id="650446104">
                              <w:marLeft w:val="0"/>
                              <w:marRight w:val="0"/>
                              <w:marTop w:val="0"/>
                              <w:marBottom w:val="0"/>
                              <w:divBdr>
                                <w:top w:val="none" w:sz="0" w:space="0" w:color="auto"/>
                                <w:left w:val="none" w:sz="0" w:space="0" w:color="auto"/>
                                <w:bottom w:val="none" w:sz="0" w:space="0" w:color="auto"/>
                                <w:right w:val="none" w:sz="0" w:space="0" w:color="auto"/>
                              </w:divBdr>
                              <w:divsChild>
                                <w:div w:id="532111404">
                                  <w:marLeft w:val="0"/>
                                  <w:marRight w:val="0"/>
                                  <w:marTop w:val="0"/>
                                  <w:marBottom w:val="0"/>
                                  <w:divBdr>
                                    <w:top w:val="none" w:sz="0" w:space="0" w:color="auto"/>
                                    <w:left w:val="none" w:sz="0" w:space="0" w:color="auto"/>
                                    <w:bottom w:val="none" w:sz="0" w:space="0" w:color="auto"/>
                                    <w:right w:val="none" w:sz="0" w:space="0" w:color="auto"/>
                                  </w:divBdr>
                                </w:div>
                                <w:div w:id="1248341572">
                                  <w:marLeft w:val="0"/>
                                  <w:marRight w:val="0"/>
                                  <w:marTop w:val="0"/>
                                  <w:marBottom w:val="0"/>
                                  <w:divBdr>
                                    <w:top w:val="none" w:sz="0" w:space="0" w:color="auto"/>
                                    <w:left w:val="none" w:sz="0" w:space="0" w:color="auto"/>
                                    <w:bottom w:val="none" w:sz="0" w:space="0" w:color="auto"/>
                                    <w:right w:val="none" w:sz="0" w:space="0" w:color="auto"/>
                                  </w:divBdr>
                                </w:div>
                                <w:div w:id="1565868040">
                                  <w:marLeft w:val="240"/>
                                  <w:marRight w:val="0"/>
                                  <w:marTop w:val="0"/>
                                  <w:marBottom w:val="0"/>
                                  <w:divBdr>
                                    <w:top w:val="none" w:sz="0" w:space="0" w:color="auto"/>
                                    <w:left w:val="none" w:sz="0" w:space="0" w:color="auto"/>
                                    <w:bottom w:val="none" w:sz="0" w:space="0" w:color="auto"/>
                                    <w:right w:val="none" w:sz="0" w:space="0" w:color="auto"/>
                                  </w:divBdr>
                                  <w:divsChild>
                                    <w:div w:id="1517498160">
                                      <w:marLeft w:val="0"/>
                                      <w:marRight w:val="0"/>
                                      <w:marTop w:val="0"/>
                                      <w:marBottom w:val="0"/>
                                      <w:divBdr>
                                        <w:top w:val="none" w:sz="0" w:space="0" w:color="auto"/>
                                        <w:left w:val="none" w:sz="0" w:space="0" w:color="auto"/>
                                        <w:bottom w:val="none" w:sz="0" w:space="0" w:color="auto"/>
                                        <w:right w:val="none" w:sz="0" w:space="0" w:color="auto"/>
                                      </w:divBdr>
                                      <w:divsChild>
                                        <w:div w:id="89907">
                                          <w:marLeft w:val="0"/>
                                          <w:marRight w:val="0"/>
                                          <w:marTop w:val="0"/>
                                          <w:marBottom w:val="0"/>
                                          <w:divBdr>
                                            <w:top w:val="none" w:sz="0" w:space="0" w:color="auto"/>
                                            <w:left w:val="none" w:sz="0" w:space="0" w:color="auto"/>
                                            <w:bottom w:val="none" w:sz="0" w:space="0" w:color="auto"/>
                                            <w:right w:val="none" w:sz="0" w:space="0" w:color="auto"/>
                                          </w:divBdr>
                                        </w:div>
                                        <w:div w:id="1172527830">
                                          <w:marLeft w:val="0"/>
                                          <w:marRight w:val="0"/>
                                          <w:marTop w:val="0"/>
                                          <w:marBottom w:val="0"/>
                                          <w:divBdr>
                                            <w:top w:val="none" w:sz="0" w:space="0" w:color="auto"/>
                                            <w:left w:val="none" w:sz="0" w:space="0" w:color="auto"/>
                                            <w:bottom w:val="none" w:sz="0" w:space="0" w:color="auto"/>
                                            <w:right w:val="none" w:sz="0" w:space="0" w:color="auto"/>
                                          </w:divBdr>
                                        </w:div>
                                        <w:div w:id="2035034664">
                                          <w:marLeft w:val="240"/>
                                          <w:marRight w:val="0"/>
                                          <w:marTop w:val="0"/>
                                          <w:marBottom w:val="0"/>
                                          <w:divBdr>
                                            <w:top w:val="none" w:sz="0" w:space="0" w:color="auto"/>
                                            <w:left w:val="none" w:sz="0" w:space="0" w:color="auto"/>
                                            <w:bottom w:val="none" w:sz="0" w:space="0" w:color="auto"/>
                                            <w:right w:val="none" w:sz="0" w:space="0" w:color="auto"/>
                                          </w:divBdr>
                                          <w:divsChild>
                                            <w:div w:id="10486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576898">
                              <w:marLeft w:val="0"/>
                              <w:marRight w:val="0"/>
                              <w:marTop w:val="0"/>
                              <w:marBottom w:val="0"/>
                              <w:divBdr>
                                <w:top w:val="none" w:sz="0" w:space="0" w:color="auto"/>
                                <w:left w:val="none" w:sz="0" w:space="0" w:color="auto"/>
                                <w:bottom w:val="none" w:sz="0" w:space="0" w:color="auto"/>
                                <w:right w:val="none" w:sz="0" w:space="0" w:color="auto"/>
                              </w:divBdr>
                              <w:divsChild>
                                <w:div w:id="504981536">
                                  <w:marLeft w:val="0"/>
                                  <w:marRight w:val="0"/>
                                  <w:marTop w:val="0"/>
                                  <w:marBottom w:val="0"/>
                                  <w:divBdr>
                                    <w:top w:val="none" w:sz="0" w:space="0" w:color="auto"/>
                                    <w:left w:val="none" w:sz="0" w:space="0" w:color="auto"/>
                                    <w:bottom w:val="none" w:sz="0" w:space="0" w:color="auto"/>
                                    <w:right w:val="none" w:sz="0" w:space="0" w:color="auto"/>
                                  </w:divBdr>
                                </w:div>
                                <w:div w:id="1651401412">
                                  <w:marLeft w:val="240"/>
                                  <w:marRight w:val="0"/>
                                  <w:marTop w:val="0"/>
                                  <w:marBottom w:val="0"/>
                                  <w:divBdr>
                                    <w:top w:val="none" w:sz="0" w:space="0" w:color="auto"/>
                                    <w:left w:val="none" w:sz="0" w:space="0" w:color="auto"/>
                                    <w:bottom w:val="none" w:sz="0" w:space="0" w:color="auto"/>
                                    <w:right w:val="none" w:sz="0" w:space="0" w:color="auto"/>
                                  </w:divBdr>
                                  <w:divsChild>
                                    <w:div w:id="1694378099">
                                      <w:marLeft w:val="0"/>
                                      <w:marRight w:val="0"/>
                                      <w:marTop w:val="0"/>
                                      <w:marBottom w:val="0"/>
                                      <w:divBdr>
                                        <w:top w:val="none" w:sz="0" w:space="0" w:color="auto"/>
                                        <w:left w:val="none" w:sz="0" w:space="0" w:color="auto"/>
                                        <w:bottom w:val="none" w:sz="0" w:space="0" w:color="auto"/>
                                        <w:right w:val="none" w:sz="0" w:space="0" w:color="auto"/>
                                      </w:divBdr>
                                      <w:divsChild>
                                        <w:div w:id="553005639">
                                          <w:marLeft w:val="0"/>
                                          <w:marRight w:val="0"/>
                                          <w:marTop w:val="0"/>
                                          <w:marBottom w:val="0"/>
                                          <w:divBdr>
                                            <w:top w:val="none" w:sz="0" w:space="0" w:color="auto"/>
                                            <w:left w:val="none" w:sz="0" w:space="0" w:color="auto"/>
                                            <w:bottom w:val="none" w:sz="0" w:space="0" w:color="auto"/>
                                            <w:right w:val="none" w:sz="0" w:space="0" w:color="auto"/>
                                          </w:divBdr>
                                        </w:div>
                                        <w:div w:id="1710109087">
                                          <w:marLeft w:val="0"/>
                                          <w:marRight w:val="0"/>
                                          <w:marTop w:val="0"/>
                                          <w:marBottom w:val="0"/>
                                          <w:divBdr>
                                            <w:top w:val="none" w:sz="0" w:space="0" w:color="auto"/>
                                            <w:left w:val="none" w:sz="0" w:space="0" w:color="auto"/>
                                            <w:bottom w:val="none" w:sz="0" w:space="0" w:color="auto"/>
                                            <w:right w:val="none" w:sz="0" w:space="0" w:color="auto"/>
                                          </w:divBdr>
                                        </w:div>
                                        <w:div w:id="1755785930">
                                          <w:marLeft w:val="240"/>
                                          <w:marRight w:val="0"/>
                                          <w:marTop w:val="0"/>
                                          <w:marBottom w:val="0"/>
                                          <w:divBdr>
                                            <w:top w:val="none" w:sz="0" w:space="0" w:color="auto"/>
                                            <w:left w:val="none" w:sz="0" w:space="0" w:color="auto"/>
                                            <w:bottom w:val="none" w:sz="0" w:space="0" w:color="auto"/>
                                            <w:right w:val="none" w:sz="0" w:space="0" w:color="auto"/>
                                          </w:divBdr>
                                          <w:divsChild>
                                            <w:div w:id="108429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63738">
                                  <w:marLeft w:val="0"/>
                                  <w:marRight w:val="0"/>
                                  <w:marTop w:val="0"/>
                                  <w:marBottom w:val="0"/>
                                  <w:divBdr>
                                    <w:top w:val="none" w:sz="0" w:space="0" w:color="auto"/>
                                    <w:left w:val="none" w:sz="0" w:space="0" w:color="auto"/>
                                    <w:bottom w:val="none" w:sz="0" w:space="0" w:color="auto"/>
                                    <w:right w:val="none" w:sz="0" w:space="0" w:color="auto"/>
                                  </w:divBdr>
                                </w:div>
                              </w:divsChild>
                            </w:div>
                            <w:div w:id="1770080256">
                              <w:marLeft w:val="0"/>
                              <w:marRight w:val="0"/>
                              <w:marTop w:val="0"/>
                              <w:marBottom w:val="0"/>
                              <w:divBdr>
                                <w:top w:val="none" w:sz="0" w:space="0" w:color="auto"/>
                                <w:left w:val="none" w:sz="0" w:space="0" w:color="auto"/>
                                <w:bottom w:val="none" w:sz="0" w:space="0" w:color="auto"/>
                                <w:right w:val="none" w:sz="0" w:space="0" w:color="auto"/>
                              </w:divBdr>
                              <w:divsChild>
                                <w:div w:id="216556777">
                                  <w:marLeft w:val="0"/>
                                  <w:marRight w:val="0"/>
                                  <w:marTop w:val="0"/>
                                  <w:marBottom w:val="0"/>
                                  <w:divBdr>
                                    <w:top w:val="none" w:sz="0" w:space="0" w:color="auto"/>
                                    <w:left w:val="none" w:sz="0" w:space="0" w:color="auto"/>
                                    <w:bottom w:val="none" w:sz="0" w:space="0" w:color="auto"/>
                                    <w:right w:val="none" w:sz="0" w:space="0" w:color="auto"/>
                                  </w:divBdr>
                                </w:div>
                                <w:div w:id="2065712520">
                                  <w:marLeft w:val="240"/>
                                  <w:marRight w:val="0"/>
                                  <w:marTop w:val="0"/>
                                  <w:marBottom w:val="0"/>
                                  <w:divBdr>
                                    <w:top w:val="none" w:sz="0" w:space="0" w:color="auto"/>
                                    <w:left w:val="none" w:sz="0" w:space="0" w:color="auto"/>
                                    <w:bottom w:val="none" w:sz="0" w:space="0" w:color="auto"/>
                                    <w:right w:val="none" w:sz="0" w:space="0" w:color="auto"/>
                                  </w:divBdr>
                                  <w:divsChild>
                                    <w:div w:id="600727885">
                                      <w:marLeft w:val="0"/>
                                      <w:marRight w:val="0"/>
                                      <w:marTop w:val="0"/>
                                      <w:marBottom w:val="0"/>
                                      <w:divBdr>
                                        <w:top w:val="none" w:sz="0" w:space="0" w:color="auto"/>
                                        <w:left w:val="none" w:sz="0" w:space="0" w:color="auto"/>
                                        <w:bottom w:val="none" w:sz="0" w:space="0" w:color="auto"/>
                                        <w:right w:val="none" w:sz="0" w:space="0" w:color="auto"/>
                                      </w:divBdr>
                                      <w:divsChild>
                                        <w:div w:id="149252231">
                                          <w:marLeft w:val="0"/>
                                          <w:marRight w:val="0"/>
                                          <w:marTop w:val="0"/>
                                          <w:marBottom w:val="0"/>
                                          <w:divBdr>
                                            <w:top w:val="none" w:sz="0" w:space="0" w:color="auto"/>
                                            <w:left w:val="none" w:sz="0" w:space="0" w:color="auto"/>
                                            <w:bottom w:val="none" w:sz="0" w:space="0" w:color="auto"/>
                                            <w:right w:val="none" w:sz="0" w:space="0" w:color="auto"/>
                                          </w:divBdr>
                                        </w:div>
                                        <w:div w:id="949971682">
                                          <w:marLeft w:val="240"/>
                                          <w:marRight w:val="0"/>
                                          <w:marTop w:val="0"/>
                                          <w:marBottom w:val="0"/>
                                          <w:divBdr>
                                            <w:top w:val="none" w:sz="0" w:space="0" w:color="auto"/>
                                            <w:left w:val="none" w:sz="0" w:space="0" w:color="auto"/>
                                            <w:bottom w:val="none" w:sz="0" w:space="0" w:color="auto"/>
                                            <w:right w:val="none" w:sz="0" w:space="0" w:color="auto"/>
                                          </w:divBdr>
                                          <w:divsChild>
                                            <w:div w:id="1765488919">
                                              <w:marLeft w:val="0"/>
                                              <w:marRight w:val="0"/>
                                              <w:marTop w:val="0"/>
                                              <w:marBottom w:val="0"/>
                                              <w:divBdr>
                                                <w:top w:val="none" w:sz="0" w:space="0" w:color="auto"/>
                                                <w:left w:val="none" w:sz="0" w:space="0" w:color="auto"/>
                                                <w:bottom w:val="none" w:sz="0" w:space="0" w:color="auto"/>
                                                <w:right w:val="none" w:sz="0" w:space="0" w:color="auto"/>
                                              </w:divBdr>
                                            </w:div>
                                          </w:divsChild>
                                        </w:div>
                                        <w:div w:id="19033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5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518652">
                  <w:marLeft w:val="0"/>
                  <w:marRight w:val="0"/>
                  <w:marTop w:val="0"/>
                  <w:marBottom w:val="0"/>
                  <w:divBdr>
                    <w:top w:val="none" w:sz="0" w:space="0" w:color="auto"/>
                    <w:left w:val="none" w:sz="0" w:space="0" w:color="auto"/>
                    <w:bottom w:val="none" w:sz="0" w:space="0" w:color="auto"/>
                    <w:right w:val="none" w:sz="0" w:space="0" w:color="auto"/>
                  </w:divBdr>
                </w:div>
                <w:div w:id="1985163061">
                  <w:marLeft w:val="0"/>
                  <w:marRight w:val="0"/>
                  <w:marTop w:val="0"/>
                  <w:marBottom w:val="0"/>
                  <w:divBdr>
                    <w:top w:val="none" w:sz="0" w:space="0" w:color="auto"/>
                    <w:left w:val="none" w:sz="0" w:space="0" w:color="auto"/>
                    <w:bottom w:val="none" w:sz="0" w:space="0" w:color="auto"/>
                    <w:right w:val="none" w:sz="0" w:space="0" w:color="auto"/>
                  </w:divBdr>
                </w:div>
              </w:divsChild>
            </w:div>
            <w:div w:id="166754951">
              <w:marLeft w:val="0"/>
              <w:marRight w:val="0"/>
              <w:marTop w:val="0"/>
              <w:marBottom w:val="0"/>
              <w:divBdr>
                <w:top w:val="none" w:sz="0" w:space="0" w:color="auto"/>
                <w:left w:val="none" w:sz="0" w:space="0" w:color="auto"/>
                <w:bottom w:val="none" w:sz="0" w:space="0" w:color="auto"/>
                <w:right w:val="none" w:sz="0" w:space="0" w:color="auto"/>
              </w:divBdr>
              <w:divsChild>
                <w:div w:id="268703804">
                  <w:marLeft w:val="0"/>
                  <w:marRight w:val="0"/>
                  <w:marTop w:val="0"/>
                  <w:marBottom w:val="0"/>
                  <w:divBdr>
                    <w:top w:val="none" w:sz="0" w:space="0" w:color="auto"/>
                    <w:left w:val="none" w:sz="0" w:space="0" w:color="auto"/>
                    <w:bottom w:val="none" w:sz="0" w:space="0" w:color="auto"/>
                    <w:right w:val="none" w:sz="0" w:space="0" w:color="auto"/>
                  </w:divBdr>
                </w:div>
                <w:div w:id="651643999">
                  <w:marLeft w:val="0"/>
                  <w:marRight w:val="0"/>
                  <w:marTop w:val="0"/>
                  <w:marBottom w:val="0"/>
                  <w:divBdr>
                    <w:top w:val="none" w:sz="0" w:space="0" w:color="auto"/>
                    <w:left w:val="none" w:sz="0" w:space="0" w:color="auto"/>
                    <w:bottom w:val="none" w:sz="0" w:space="0" w:color="auto"/>
                    <w:right w:val="none" w:sz="0" w:space="0" w:color="auto"/>
                  </w:divBdr>
                </w:div>
                <w:div w:id="2076080184">
                  <w:marLeft w:val="240"/>
                  <w:marRight w:val="0"/>
                  <w:marTop w:val="0"/>
                  <w:marBottom w:val="0"/>
                  <w:divBdr>
                    <w:top w:val="none" w:sz="0" w:space="0" w:color="auto"/>
                    <w:left w:val="none" w:sz="0" w:space="0" w:color="auto"/>
                    <w:bottom w:val="none" w:sz="0" w:space="0" w:color="auto"/>
                    <w:right w:val="none" w:sz="0" w:space="0" w:color="auto"/>
                  </w:divBdr>
                  <w:divsChild>
                    <w:div w:id="1742094133">
                      <w:marLeft w:val="0"/>
                      <w:marRight w:val="0"/>
                      <w:marTop w:val="0"/>
                      <w:marBottom w:val="0"/>
                      <w:divBdr>
                        <w:top w:val="none" w:sz="0" w:space="0" w:color="auto"/>
                        <w:left w:val="none" w:sz="0" w:space="0" w:color="auto"/>
                        <w:bottom w:val="none" w:sz="0" w:space="0" w:color="auto"/>
                        <w:right w:val="none" w:sz="0" w:space="0" w:color="auto"/>
                      </w:divBdr>
                      <w:divsChild>
                        <w:div w:id="3823894">
                          <w:marLeft w:val="240"/>
                          <w:marRight w:val="0"/>
                          <w:marTop w:val="0"/>
                          <w:marBottom w:val="0"/>
                          <w:divBdr>
                            <w:top w:val="none" w:sz="0" w:space="0" w:color="auto"/>
                            <w:left w:val="none" w:sz="0" w:space="0" w:color="auto"/>
                            <w:bottom w:val="none" w:sz="0" w:space="0" w:color="auto"/>
                            <w:right w:val="none" w:sz="0" w:space="0" w:color="auto"/>
                          </w:divBdr>
                          <w:divsChild>
                            <w:div w:id="136536421">
                              <w:marLeft w:val="0"/>
                              <w:marRight w:val="0"/>
                              <w:marTop w:val="0"/>
                              <w:marBottom w:val="0"/>
                              <w:divBdr>
                                <w:top w:val="none" w:sz="0" w:space="0" w:color="auto"/>
                                <w:left w:val="none" w:sz="0" w:space="0" w:color="auto"/>
                                <w:bottom w:val="none" w:sz="0" w:space="0" w:color="auto"/>
                                <w:right w:val="none" w:sz="0" w:space="0" w:color="auto"/>
                              </w:divBdr>
                              <w:divsChild>
                                <w:div w:id="1204948152">
                                  <w:marLeft w:val="0"/>
                                  <w:marRight w:val="0"/>
                                  <w:marTop w:val="0"/>
                                  <w:marBottom w:val="0"/>
                                  <w:divBdr>
                                    <w:top w:val="none" w:sz="0" w:space="0" w:color="auto"/>
                                    <w:left w:val="none" w:sz="0" w:space="0" w:color="auto"/>
                                    <w:bottom w:val="none" w:sz="0" w:space="0" w:color="auto"/>
                                    <w:right w:val="none" w:sz="0" w:space="0" w:color="auto"/>
                                  </w:divBdr>
                                </w:div>
                                <w:div w:id="1207370600">
                                  <w:marLeft w:val="240"/>
                                  <w:marRight w:val="0"/>
                                  <w:marTop w:val="0"/>
                                  <w:marBottom w:val="0"/>
                                  <w:divBdr>
                                    <w:top w:val="none" w:sz="0" w:space="0" w:color="auto"/>
                                    <w:left w:val="none" w:sz="0" w:space="0" w:color="auto"/>
                                    <w:bottom w:val="none" w:sz="0" w:space="0" w:color="auto"/>
                                    <w:right w:val="none" w:sz="0" w:space="0" w:color="auto"/>
                                  </w:divBdr>
                                  <w:divsChild>
                                    <w:div w:id="1873565887">
                                      <w:marLeft w:val="0"/>
                                      <w:marRight w:val="0"/>
                                      <w:marTop w:val="0"/>
                                      <w:marBottom w:val="0"/>
                                      <w:divBdr>
                                        <w:top w:val="none" w:sz="0" w:space="0" w:color="auto"/>
                                        <w:left w:val="none" w:sz="0" w:space="0" w:color="auto"/>
                                        <w:bottom w:val="none" w:sz="0" w:space="0" w:color="auto"/>
                                        <w:right w:val="none" w:sz="0" w:space="0" w:color="auto"/>
                                      </w:divBdr>
                                      <w:divsChild>
                                        <w:div w:id="69357245">
                                          <w:marLeft w:val="0"/>
                                          <w:marRight w:val="0"/>
                                          <w:marTop w:val="0"/>
                                          <w:marBottom w:val="0"/>
                                          <w:divBdr>
                                            <w:top w:val="none" w:sz="0" w:space="0" w:color="auto"/>
                                            <w:left w:val="none" w:sz="0" w:space="0" w:color="auto"/>
                                            <w:bottom w:val="none" w:sz="0" w:space="0" w:color="auto"/>
                                            <w:right w:val="none" w:sz="0" w:space="0" w:color="auto"/>
                                          </w:divBdr>
                                        </w:div>
                                        <w:div w:id="1176920830">
                                          <w:marLeft w:val="240"/>
                                          <w:marRight w:val="0"/>
                                          <w:marTop w:val="0"/>
                                          <w:marBottom w:val="0"/>
                                          <w:divBdr>
                                            <w:top w:val="none" w:sz="0" w:space="0" w:color="auto"/>
                                            <w:left w:val="none" w:sz="0" w:space="0" w:color="auto"/>
                                            <w:bottom w:val="none" w:sz="0" w:space="0" w:color="auto"/>
                                            <w:right w:val="none" w:sz="0" w:space="0" w:color="auto"/>
                                          </w:divBdr>
                                          <w:divsChild>
                                            <w:div w:id="983199984">
                                              <w:marLeft w:val="0"/>
                                              <w:marRight w:val="0"/>
                                              <w:marTop w:val="0"/>
                                              <w:marBottom w:val="0"/>
                                              <w:divBdr>
                                                <w:top w:val="none" w:sz="0" w:space="0" w:color="auto"/>
                                                <w:left w:val="none" w:sz="0" w:space="0" w:color="auto"/>
                                                <w:bottom w:val="none" w:sz="0" w:space="0" w:color="auto"/>
                                                <w:right w:val="none" w:sz="0" w:space="0" w:color="auto"/>
                                              </w:divBdr>
                                            </w:div>
                                          </w:divsChild>
                                        </w:div>
                                        <w:div w:id="145956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5750">
                                  <w:marLeft w:val="0"/>
                                  <w:marRight w:val="0"/>
                                  <w:marTop w:val="0"/>
                                  <w:marBottom w:val="0"/>
                                  <w:divBdr>
                                    <w:top w:val="none" w:sz="0" w:space="0" w:color="auto"/>
                                    <w:left w:val="none" w:sz="0" w:space="0" w:color="auto"/>
                                    <w:bottom w:val="none" w:sz="0" w:space="0" w:color="auto"/>
                                    <w:right w:val="none" w:sz="0" w:space="0" w:color="auto"/>
                                  </w:divBdr>
                                </w:div>
                              </w:divsChild>
                            </w:div>
                            <w:div w:id="658311450">
                              <w:marLeft w:val="0"/>
                              <w:marRight w:val="0"/>
                              <w:marTop w:val="0"/>
                              <w:marBottom w:val="0"/>
                              <w:divBdr>
                                <w:top w:val="none" w:sz="0" w:space="0" w:color="auto"/>
                                <w:left w:val="none" w:sz="0" w:space="0" w:color="auto"/>
                                <w:bottom w:val="none" w:sz="0" w:space="0" w:color="auto"/>
                                <w:right w:val="none" w:sz="0" w:space="0" w:color="auto"/>
                              </w:divBdr>
                              <w:divsChild>
                                <w:div w:id="180900733">
                                  <w:marLeft w:val="240"/>
                                  <w:marRight w:val="0"/>
                                  <w:marTop w:val="0"/>
                                  <w:marBottom w:val="0"/>
                                  <w:divBdr>
                                    <w:top w:val="none" w:sz="0" w:space="0" w:color="auto"/>
                                    <w:left w:val="none" w:sz="0" w:space="0" w:color="auto"/>
                                    <w:bottom w:val="none" w:sz="0" w:space="0" w:color="auto"/>
                                    <w:right w:val="none" w:sz="0" w:space="0" w:color="auto"/>
                                  </w:divBdr>
                                  <w:divsChild>
                                    <w:div w:id="1850758083">
                                      <w:marLeft w:val="0"/>
                                      <w:marRight w:val="0"/>
                                      <w:marTop w:val="0"/>
                                      <w:marBottom w:val="0"/>
                                      <w:divBdr>
                                        <w:top w:val="none" w:sz="0" w:space="0" w:color="auto"/>
                                        <w:left w:val="none" w:sz="0" w:space="0" w:color="auto"/>
                                        <w:bottom w:val="none" w:sz="0" w:space="0" w:color="auto"/>
                                        <w:right w:val="none" w:sz="0" w:space="0" w:color="auto"/>
                                      </w:divBdr>
                                      <w:divsChild>
                                        <w:div w:id="787234663">
                                          <w:marLeft w:val="0"/>
                                          <w:marRight w:val="0"/>
                                          <w:marTop w:val="0"/>
                                          <w:marBottom w:val="0"/>
                                          <w:divBdr>
                                            <w:top w:val="none" w:sz="0" w:space="0" w:color="auto"/>
                                            <w:left w:val="none" w:sz="0" w:space="0" w:color="auto"/>
                                            <w:bottom w:val="none" w:sz="0" w:space="0" w:color="auto"/>
                                            <w:right w:val="none" w:sz="0" w:space="0" w:color="auto"/>
                                          </w:divBdr>
                                        </w:div>
                                        <w:div w:id="1987930627">
                                          <w:marLeft w:val="240"/>
                                          <w:marRight w:val="0"/>
                                          <w:marTop w:val="0"/>
                                          <w:marBottom w:val="0"/>
                                          <w:divBdr>
                                            <w:top w:val="none" w:sz="0" w:space="0" w:color="auto"/>
                                            <w:left w:val="none" w:sz="0" w:space="0" w:color="auto"/>
                                            <w:bottom w:val="none" w:sz="0" w:space="0" w:color="auto"/>
                                            <w:right w:val="none" w:sz="0" w:space="0" w:color="auto"/>
                                          </w:divBdr>
                                          <w:divsChild>
                                            <w:div w:id="898129096">
                                              <w:marLeft w:val="0"/>
                                              <w:marRight w:val="0"/>
                                              <w:marTop w:val="0"/>
                                              <w:marBottom w:val="0"/>
                                              <w:divBdr>
                                                <w:top w:val="none" w:sz="0" w:space="0" w:color="auto"/>
                                                <w:left w:val="none" w:sz="0" w:space="0" w:color="auto"/>
                                                <w:bottom w:val="none" w:sz="0" w:space="0" w:color="auto"/>
                                                <w:right w:val="none" w:sz="0" w:space="0" w:color="auto"/>
                                              </w:divBdr>
                                            </w:div>
                                          </w:divsChild>
                                        </w:div>
                                        <w:div w:id="20932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41358">
                                  <w:marLeft w:val="0"/>
                                  <w:marRight w:val="0"/>
                                  <w:marTop w:val="0"/>
                                  <w:marBottom w:val="0"/>
                                  <w:divBdr>
                                    <w:top w:val="none" w:sz="0" w:space="0" w:color="auto"/>
                                    <w:left w:val="none" w:sz="0" w:space="0" w:color="auto"/>
                                    <w:bottom w:val="none" w:sz="0" w:space="0" w:color="auto"/>
                                    <w:right w:val="none" w:sz="0" w:space="0" w:color="auto"/>
                                  </w:divBdr>
                                </w:div>
                                <w:div w:id="322003968">
                                  <w:marLeft w:val="0"/>
                                  <w:marRight w:val="0"/>
                                  <w:marTop w:val="0"/>
                                  <w:marBottom w:val="0"/>
                                  <w:divBdr>
                                    <w:top w:val="none" w:sz="0" w:space="0" w:color="auto"/>
                                    <w:left w:val="none" w:sz="0" w:space="0" w:color="auto"/>
                                    <w:bottom w:val="none" w:sz="0" w:space="0" w:color="auto"/>
                                    <w:right w:val="none" w:sz="0" w:space="0" w:color="auto"/>
                                  </w:divBdr>
                                </w:div>
                              </w:divsChild>
                            </w:div>
                            <w:div w:id="1016689488">
                              <w:marLeft w:val="0"/>
                              <w:marRight w:val="0"/>
                              <w:marTop w:val="0"/>
                              <w:marBottom w:val="0"/>
                              <w:divBdr>
                                <w:top w:val="none" w:sz="0" w:space="0" w:color="auto"/>
                                <w:left w:val="none" w:sz="0" w:space="0" w:color="auto"/>
                                <w:bottom w:val="none" w:sz="0" w:space="0" w:color="auto"/>
                                <w:right w:val="none" w:sz="0" w:space="0" w:color="auto"/>
                              </w:divBdr>
                              <w:divsChild>
                                <w:div w:id="813372185">
                                  <w:marLeft w:val="240"/>
                                  <w:marRight w:val="0"/>
                                  <w:marTop w:val="0"/>
                                  <w:marBottom w:val="0"/>
                                  <w:divBdr>
                                    <w:top w:val="none" w:sz="0" w:space="0" w:color="auto"/>
                                    <w:left w:val="none" w:sz="0" w:space="0" w:color="auto"/>
                                    <w:bottom w:val="none" w:sz="0" w:space="0" w:color="auto"/>
                                    <w:right w:val="none" w:sz="0" w:space="0" w:color="auto"/>
                                  </w:divBdr>
                                  <w:divsChild>
                                    <w:div w:id="26026131">
                                      <w:marLeft w:val="0"/>
                                      <w:marRight w:val="0"/>
                                      <w:marTop w:val="0"/>
                                      <w:marBottom w:val="0"/>
                                      <w:divBdr>
                                        <w:top w:val="none" w:sz="0" w:space="0" w:color="auto"/>
                                        <w:left w:val="none" w:sz="0" w:space="0" w:color="auto"/>
                                        <w:bottom w:val="none" w:sz="0" w:space="0" w:color="auto"/>
                                        <w:right w:val="none" w:sz="0" w:space="0" w:color="auto"/>
                                      </w:divBdr>
                                      <w:divsChild>
                                        <w:div w:id="510487023">
                                          <w:marLeft w:val="0"/>
                                          <w:marRight w:val="0"/>
                                          <w:marTop w:val="0"/>
                                          <w:marBottom w:val="0"/>
                                          <w:divBdr>
                                            <w:top w:val="none" w:sz="0" w:space="0" w:color="auto"/>
                                            <w:left w:val="none" w:sz="0" w:space="0" w:color="auto"/>
                                            <w:bottom w:val="none" w:sz="0" w:space="0" w:color="auto"/>
                                            <w:right w:val="none" w:sz="0" w:space="0" w:color="auto"/>
                                          </w:divBdr>
                                        </w:div>
                                        <w:div w:id="578557817">
                                          <w:marLeft w:val="0"/>
                                          <w:marRight w:val="0"/>
                                          <w:marTop w:val="0"/>
                                          <w:marBottom w:val="0"/>
                                          <w:divBdr>
                                            <w:top w:val="none" w:sz="0" w:space="0" w:color="auto"/>
                                            <w:left w:val="none" w:sz="0" w:space="0" w:color="auto"/>
                                            <w:bottom w:val="none" w:sz="0" w:space="0" w:color="auto"/>
                                            <w:right w:val="none" w:sz="0" w:space="0" w:color="auto"/>
                                          </w:divBdr>
                                        </w:div>
                                        <w:div w:id="748114897">
                                          <w:marLeft w:val="240"/>
                                          <w:marRight w:val="0"/>
                                          <w:marTop w:val="0"/>
                                          <w:marBottom w:val="0"/>
                                          <w:divBdr>
                                            <w:top w:val="none" w:sz="0" w:space="0" w:color="auto"/>
                                            <w:left w:val="none" w:sz="0" w:space="0" w:color="auto"/>
                                            <w:bottom w:val="none" w:sz="0" w:space="0" w:color="auto"/>
                                            <w:right w:val="none" w:sz="0" w:space="0" w:color="auto"/>
                                          </w:divBdr>
                                          <w:divsChild>
                                            <w:div w:id="5132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258005">
                                  <w:marLeft w:val="0"/>
                                  <w:marRight w:val="0"/>
                                  <w:marTop w:val="0"/>
                                  <w:marBottom w:val="0"/>
                                  <w:divBdr>
                                    <w:top w:val="none" w:sz="0" w:space="0" w:color="auto"/>
                                    <w:left w:val="none" w:sz="0" w:space="0" w:color="auto"/>
                                    <w:bottom w:val="none" w:sz="0" w:space="0" w:color="auto"/>
                                    <w:right w:val="none" w:sz="0" w:space="0" w:color="auto"/>
                                  </w:divBdr>
                                </w:div>
                                <w:div w:id="1138493512">
                                  <w:marLeft w:val="0"/>
                                  <w:marRight w:val="0"/>
                                  <w:marTop w:val="0"/>
                                  <w:marBottom w:val="0"/>
                                  <w:divBdr>
                                    <w:top w:val="none" w:sz="0" w:space="0" w:color="auto"/>
                                    <w:left w:val="none" w:sz="0" w:space="0" w:color="auto"/>
                                    <w:bottom w:val="none" w:sz="0" w:space="0" w:color="auto"/>
                                    <w:right w:val="none" w:sz="0" w:space="0" w:color="auto"/>
                                  </w:divBdr>
                                </w:div>
                              </w:divsChild>
                            </w:div>
                            <w:div w:id="1123814444">
                              <w:marLeft w:val="0"/>
                              <w:marRight w:val="0"/>
                              <w:marTop w:val="0"/>
                              <w:marBottom w:val="0"/>
                              <w:divBdr>
                                <w:top w:val="none" w:sz="0" w:space="0" w:color="auto"/>
                                <w:left w:val="none" w:sz="0" w:space="0" w:color="auto"/>
                                <w:bottom w:val="none" w:sz="0" w:space="0" w:color="auto"/>
                                <w:right w:val="none" w:sz="0" w:space="0" w:color="auto"/>
                              </w:divBdr>
                              <w:divsChild>
                                <w:div w:id="61490780">
                                  <w:marLeft w:val="0"/>
                                  <w:marRight w:val="0"/>
                                  <w:marTop w:val="0"/>
                                  <w:marBottom w:val="0"/>
                                  <w:divBdr>
                                    <w:top w:val="none" w:sz="0" w:space="0" w:color="auto"/>
                                    <w:left w:val="none" w:sz="0" w:space="0" w:color="auto"/>
                                    <w:bottom w:val="none" w:sz="0" w:space="0" w:color="auto"/>
                                    <w:right w:val="none" w:sz="0" w:space="0" w:color="auto"/>
                                  </w:divBdr>
                                </w:div>
                                <w:div w:id="498811168">
                                  <w:marLeft w:val="240"/>
                                  <w:marRight w:val="0"/>
                                  <w:marTop w:val="0"/>
                                  <w:marBottom w:val="0"/>
                                  <w:divBdr>
                                    <w:top w:val="none" w:sz="0" w:space="0" w:color="auto"/>
                                    <w:left w:val="none" w:sz="0" w:space="0" w:color="auto"/>
                                    <w:bottom w:val="none" w:sz="0" w:space="0" w:color="auto"/>
                                    <w:right w:val="none" w:sz="0" w:space="0" w:color="auto"/>
                                  </w:divBdr>
                                  <w:divsChild>
                                    <w:div w:id="645359093">
                                      <w:marLeft w:val="0"/>
                                      <w:marRight w:val="0"/>
                                      <w:marTop w:val="0"/>
                                      <w:marBottom w:val="0"/>
                                      <w:divBdr>
                                        <w:top w:val="none" w:sz="0" w:space="0" w:color="auto"/>
                                        <w:left w:val="none" w:sz="0" w:space="0" w:color="auto"/>
                                        <w:bottom w:val="none" w:sz="0" w:space="0" w:color="auto"/>
                                        <w:right w:val="none" w:sz="0" w:space="0" w:color="auto"/>
                                      </w:divBdr>
                                      <w:divsChild>
                                        <w:div w:id="51511935">
                                          <w:marLeft w:val="0"/>
                                          <w:marRight w:val="0"/>
                                          <w:marTop w:val="0"/>
                                          <w:marBottom w:val="0"/>
                                          <w:divBdr>
                                            <w:top w:val="none" w:sz="0" w:space="0" w:color="auto"/>
                                            <w:left w:val="none" w:sz="0" w:space="0" w:color="auto"/>
                                            <w:bottom w:val="none" w:sz="0" w:space="0" w:color="auto"/>
                                            <w:right w:val="none" w:sz="0" w:space="0" w:color="auto"/>
                                          </w:divBdr>
                                        </w:div>
                                        <w:div w:id="1097092419">
                                          <w:marLeft w:val="0"/>
                                          <w:marRight w:val="0"/>
                                          <w:marTop w:val="0"/>
                                          <w:marBottom w:val="0"/>
                                          <w:divBdr>
                                            <w:top w:val="none" w:sz="0" w:space="0" w:color="auto"/>
                                            <w:left w:val="none" w:sz="0" w:space="0" w:color="auto"/>
                                            <w:bottom w:val="none" w:sz="0" w:space="0" w:color="auto"/>
                                            <w:right w:val="none" w:sz="0" w:space="0" w:color="auto"/>
                                          </w:divBdr>
                                        </w:div>
                                        <w:div w:id="1109005935">
                                          <w:marLeft w:val="240"/>
                                          <w:marRight w:val="0"/>
                                          <w:marTop w:val="0"/>
                                          <w:marBottom w:val="0"/>
                                          <w:divBdr>
                                            <w:top w:val="none" w:sz="0" w:space="0" w:color="auto"/>
                                            <w:left w:val="none" w:sz="0" w:space="0" w:color="auto"/>
                                            <w:bottom w:val="none" w:sz="0" w:space="0" w:color="auto"/>
                                            <w:right w:val="none" w:sz="0" w:space="0" w:color="auto"/>
                                          </w:divBdr>
                                          <w:divsChild>
                                            <w:div w:id="138406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044574">
                                  <w:marLeft w:val="0"/>
                                  <w:marRight w:val="0"/>
                                  <w:marTop w:val="0"/>
                                  <w:marBottom w:val="0"/>
                                  <w:divBdr>
                                    <w:top w:val="none" w:sz="0" w:space="0" w:color="auto"/>
                                    <w:left w:val="none" w:sz="0" w:space="0" w:color="auto"/>
                                    <w:bottom w:val="none" w:sz="0" w:space="0" w:color="auto"/>
                                    <w:right w:val="none" w:sz="0" w:space="0" w:color="auto"/>
                                  </w:divBdr>
                                </w:div>
                              </w:divsChild>
                            </w:div>
                            <w:div w:id="1150250114">
                              <w:marLeft w:val="0"/>
                              <w:marRight w:val="0"/>
                              <w:marTop w:val="0"/>
                              <w:marBottom w:val="0"/>
                              <w:divBdr>
                                <w:top w:val="none" w:sz="0" w:space="0" w:color="auto"/>
                                <w:left w:val="none" w:sz="0" w:space="0" w:color="auto"/>
                                <w:bottom w:val="none" w:sz="0" w:space="0" w:color="auto"/>
                                <w:right w:val="none" w:sz="0" w:space="0" w:color="auto"/>
                              </w:divBdr>
                              <w:divsChild>
                                <w:div w:id="1621186572">
                                  <w:marLeft w:val="0"/>
                                  <w:marRight w:val="0"/>
                                  <w:marTop w:val="0"/>
                                  <w:marBottom w:val="0"/>
                                  <w:divBdr>
                                    <w:top w:val="none" w:sz="0" w:space="0" w:color="auto"/>
                                    <w:left w:val="none" w:sz="0" w:space="0" w:color="auto"/>
                                    <w:bottom w:val="none" w:sz="0" w:space="0" w:color="auto"/>
                                    <w:right w:val="none" w:sz="0" w:space="0" w:color="auto"/>
                                  </w:divBdr>
                                </w:div>
                                <w:div w:id="2049449125">
                                  <w:marLeft w:val="240"/>
                                  <w:marRight w:val="0"/>
                                  <w:marTop w:val="0"/>
                                  <w:marBottom w:val="0"/>
                                  <w:divBdr>
                                    <w:top w:val="none" w:sz="0" w:space="0" w:color="auto"/>
                                    <w:left w:val="none" w:sz="0" w:space="0" w:color="auto"/>
                                    <w:bottom w:val="none" w:sz="0" w:space="0" w:color="auto"/>
                                    <w:right w:val="none" w:sz="0" w:space="0" w:color="auto"/>
                                  </w:divBdr>
                                  <w:divsChild>
                                    <w:div w:id="1775442318">
                                      <w:marLeft w:val="0"/>
                                      <w:marRight w:val="0"/>
                                      <w:marTop w:val="0"/>
                                      <w:marBottom w:val="0"/>
                                      <w:divBdr>
                                        <w:top w:val="none" w:sz="0" w:space="0" w:color="auto"/>
                                        <w:left w:val="none" w:sz="0" w:space="0" w:color="auto"/>
                                        <w:bottom w:val="none" w:sz="0" w:space="0" w:color="auto"/>
                                        <w:right w:val="none" w:sz="0" w:space="0" w:color="auto"/>
                                      </w:divBdr>
                                      <w:divsChild>
                                        <w:div w:id="816067390">
                                          <w:marLeft w:val="0"/>
                                          <w:marRight w:val="0"/>
                                          <w:marTop w:val="0"/>
                                          <w:marBottom w:val="0"/>
                                          <w:divBdr>
                                            <w:top w:val="none" w:sz="0" w:space="0" w:color="auto"/>
                                            <w:left w:val="none" w:sz="0" w:space="0" w:color="auto"/>
                                            <w:bottom w:val="none" w:sz="0" w:space="0" w:color="auto"/>
                                            <w:right w:val="none" w:sz="0" w:space="0" w:color="auto"/>
                                          </w:divBdr>
                                        </w:div>
                                        <w:div w:id="1491284956">
                                          <w:marLeft w:val="0"/>
                                          <w:marRight w:val="0"/>
                                          <w:marTop w:val="0"/>
                                          <w:marBottom w:val="0"/>
                                          <w:divBdr>
                                            <w:top w:val="none" w:sz="0" w:space="0" w:color="auto"/>
                                            <w:left w:val="none" w:sz="0" w:space="0" w:color="auto"/>
                                            <w:bottom w:val="none" w:sz="0" w:space="0" w:color="auto"/>
                                            <w:right w:val="none" w:sz="0" w:space="0" w:color="auto"/>
                                          </w:divBdr>
                                        </w:div>
                                        <w:div w:id="1941908851">
                                          <w:marLeft w:val="240"/>
                                          <w:marRight w:val="0"/>
                                          <w:marTop w:val="0"/>
                                          <w:marBottom w:val="0"/>
                                          <w:divBdr>
                                            <w:top w:val="none" w:sz="0" w:space="0" w:color="auto"/>
                                            <w:left w:val="none" w:sz="0" w:space="0" w:color="auto"/>
                                            <w:bottom w:val="none" w:sz="0" w:space="0" w:color="auto"/>
                                            <w:right w:val="none" w:sz="0" w:space="0" w:color="auto"/>
                                          </w:divBdr>
                                          <w:divsChild>
                                            <w:div w:id="3552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14005">
                                  <w:marLeft w:val="0"/>
                                  <w:marRight w:val="0"/>
                                  <w:marTop w:val="0"/>
                                  <w:marBottom w:val="0"/>
                                  <w:divBdr>
                                    <w:top w:val="none" w:sz="0" w:space="0" w:color="auto"/>
                                    <w:left w:val="none" w:sz="0" w:space="0" w:color="auto"/>
                                    <w:bottom w:val="none" w:sz="0" w:space="0" w:color="auto"/>
                                    <w:right w:val="none" w:sz="0" w:space="0" w:color="auto"/>
                                  </w:divBdr>
                                </w:div>
                              </w:divsChild>
                            </w:div>
                            <w:div w:id="1344547771">
                              <w:marLeft w:val="0"/>
                              <w:marRight w:val="0"/>
                              <w:marTop w:val="0"/>
                              <w:marBottom w:val="0"/>
                              <w:divBdr>
                                <w:top w:val="none" w:sz="0" w:space="0" w:color="auto"/>
                                <w:left w:val="none" w:sz="0" w:space="0" w:color="auto"/>
                                <w:bottom w:val="none" w:sz="0" w:space="0" w:color="auto"/>
                                <w:right w:val="none" w:sz="0" w:space="0" w:color="auto"/>
                              </w:divBdr>
                              <w:divsChild>
                                <w:div w:id="777337869">
                                  <w:marLeft w:val="0"/>
                                  <w:marRight w:val="0"/>
                                  <w:marTop w:val="0"/>
                                  <w:marBottom w:val="0"/>
                                  <w:divBdr>
                                    <w:top w:val="none" w:sz="0" w:space="0" w:color="auto"/>
                                    <w:left w:val="none" w:sz="0" w:space="0" w:color="auto"/>
                                    <w:bottom w:val="none" w:sz="0" w:space="0" w:color="auto"/>
                                    <w:right w:val="none" w:sz="0" w:space="0" w:color="auto"/>
                                  </w:divBdr>
                                </w:div>
                                <w:div w:id="1419669803">
                                  <w:marLeft w:val="240"/>
                                  <w:marRight w:val="0"/>
                                  <w:marTop w:val="0"/>
                                  <w:marBottom w:val="0"/>
                                  <w:divBdr>
                                    <w:top w:val="none" w:sz="0" w:space="0" w:color="auto"/>
                                    <w:left w:val="none" w:sz="0" w:space="0" w:color="auto"/>
                                    <w:bottom w:val="none" w:sz="0" w:space="0" w:color="auto"/>
                                    <w:right w:val="none" w:sz="0" w:space="0" w:color="auto"/>
                                  </w:divBdr>
                                  <w:divsChild>
                                    <w:div w:id="1382291123">
                                      <w:marLeft w:val="0"/>
                                      <w:marRight w:val="0"/>
                                      <w:marTop w:val="0"/>
                                      <w:marBottom w:val="0"/>
                                      <w:divBdr>
                                        <w:top w:val="none" w:sz="0" w:space="0" w:color="auto"/>
                                        <w:left w:val="none" w:sz="0" w:space="0" w:color="auto"/>
                                        <w:bottom w:val="none" w:sz="0" w:space="0" w:color="auto"/>
                                        <w:right w:val="none" w:sz="0" w:space="0" w:color="auto"/>
                                      </w:divBdr>
                                      <w:divsChild>
                                        <w:div w:id="934246512">
                                          <w:marLeft w:val="240"/>
                                          <w:marRight w:val="0"/>
                                          <w:marTop w:val="0"/>
                                          <w:marBottom w:val="0"/>
                                          <w:divBdr>
                                            <w:top w:val="none" w:sz="0" w:space="0" w:color="auto"/>
                                            <w:left w:val="none" w:sz="0" w:space="0" w:color="auto"/>
                                            <w:bottom w:val="none" w:sz="0" w:space="0" w:color="auto"/>
                                            <w:right w:val="none" w:sz="0" w:space="0" w:color="auto"/>
                                          </w:divBdr>
                                          <w:divsChild>
                                            <w:div w:id="330330168">
                                              <w:marLeft w:val="0"/>
                                              <w:marRight w:val="0"/>
                                              <w:marTop w:val="0"/>
                                              <w:marBottom w:val="0"/>
                                              <w:divBdr>
                                                <w:top w:val="none" w:sz="0" w:space="0" w:color="auto"/>
                                                <w:left w:val="none" w:sz="0" w:space="0" w:color="auto"/>
                                                <w:bottom w:val="none" w:sz="0" w:space="0" w:color="auto"/>
                                                <w:right w:val="none" w:sz="0" w:space="0" w:color="auto"/>
                                              </w:divBdr>
                                            </w:div>
                                          </w:divsChild>
                                        </w:div>
                                        <w:div w:id="1821532828">
                                          <w:marLeft w:val="0"/>
                                          <w:marRight w:val="0"/>
                                          <w:marTop w:val="0"/>
                                          <w:marBottom w:val="0"/>
                                          <w:divBdr>
                                            <w:top w:val="none" w:sz="0" w:space="0" w:color="auto"/>
                                            <w:left w:val="none" w:sz="0" w:space="0" w:color="auto"/>
                                            <w:bottom w:val="none" w:sz="0" w:space="0" w:color="auto"/>
                                            <w:right w:val="none" w:sz="0" w:space="0" w:color="auto"/>
                                          </w:divBdr>
                                        </w:div>
                                        <w:div w:id="205330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03279">
                                  <w:marLeft w:val="0"/>
                                  <w:marRight w:val="0"/>
                                  <w:marTop w:val="0"/>
                                  <w:marBottom w:val="0"/>
                                  <w:divBdr>
                                    <w:top w:val="none" w:sz="0" w:space="0" w:color="auto"/>
                                    <w:left w:val="none" w:sz="0" w:space="0" w:color="auto"/>
                                    <w:bottom w:val="none" w:sz="0" w:space="0" w:color="auto"/>
                                    <w:right w:val="none" w:sz="0" w:space="0" w:color="auto"/>
                                  </w:divBdr>
                                </w:div>
                              </w:divsChild>
                            </w:div>
                            <w:div w:id="1406685684">
                              <w:marLeft w:val="0"/>
                              <w:marRight w:val="0"/>
                              <w:marTop w:val="0"/>
                              <w:marBottom w:val="0"/>
                              <w:divBdr>
                                <w:top w:val="none" w:sz="0" w:space="0" w:color="auto"/>
                                <w:left w:val="none" w:sz="0" w:space="0" w:color="auto"/>
                                <w:bottom w:val="none" w:sz="0" w:space="0" w:color="auto"/>
                                <w:right w:val="none" w:sz="0" w:space="0" w:color="auto"/>
                              </w:divBdr>
                              <w:divsChild>
                                <w:div w:id="930243029">
                                  <w:marLeft w:val="240"/>
                                  <w:marRight w:val="0"/>
                                  <w:marTop w:val="0"/>
                                  <w:marBottom w:val="0"/>
                                  <w:divBdr>
                                    <w:top w:val="none" w:sz="0" w:space="0" w:color="auto"/>
                                    <w:left w:val="none" w:sz="0" w:space="0" w:color="auto"/>
                                    <w:bottom w:val="none" w:sz="0" w:space="0" w:color="auto"/>
                                    <w:right w:val="none" w:sz="0" w:space="0" w:color="auto"/>
                                  </w:divBdr>
                                  <w:divsChild>
                                    <w:div w:id="2039545874">
                                      <w:marLeft w:val="0"/>
                                      <w:marRight w:val="0"/>
                                      <w:marTop w:val="0"/>
                                      <w:marBottom w:val="0"/>
                                      <w:divBdr>
                                        <w:top w:val="none" w:sz="0" w:space="0" w:color="auto"/>
                                        <w:left w:val="none" w:sz="0" w:space="0" w:color="auto"/>
                                        <w:bottom w:val="none" w:sz="0" w:space="0" w:color="auto"/>
                                        <w:right w:val="none" w:sz="0" w:space="0" w:color="auto"/>
                                      </w:divBdr>
                                      <w:divsChild>
                                        <w:div w:id="719742527">
                                          <w:marLeft w:val="0"/>
                                          <w:marRight w:val="0"/>
                                          <w:marTop w:val="0"/>
                                          <w:marBottom w:val="0"/>
                                          <w:divBdr>
                                            <w:top w:val="none" w:sz="0" w:space="0" w:color="auto"/>
                                            <w:left w:val="none" w:sz="0" w:space="0" w:color="auto"/>
                                            <w:bottom w:val="none" w:sz="0" w:space="0" w:color="auto"/>
                                            <w:right w:val="none" w:sz="0" w:space="0" w:color="auto"/>
                                          </w:divBdr>
                                        </w:div>
                                        <w:div w:id="730083987">
                                          <w:marLeft w:val="240"/>
                                          <w:marRight w:val="0"/>
                                          <w:marTop w:val="0"/>
                                          <w:marBottom w:val="0"/>
                                          <w:divBdr>
                                            <w:top w:val="none" w:sz="0" w:space="0" w:color="auto"/>
                                            <w:left w:val="none" w:sz="0" w:space="0" w:color="auto"/>
                                            <w:bottom w:val="none" w:sz="0" w:space="0" w:color="auto"/>
                                            <w:right w:val="none" w:sz="0" w:space="0" w:color="auto"/>
                                          </w:divBdr>
                                          <w:divsChild>
                                            <w:div w:id="667900508">
                                              <w:marLeft w:val="0"/>
                                              <w:marRight w:val="0"/>
                                              <w:marTop w:val="0"/>
                                              <w:marBottom w:val="0"/>
                                              <w:divBdr>
                                                <w:top w:val="none" w:sz="0" w:space="0" w:color="auto"/>
                                                <w:left w:val="none" w:sz="0" w:space="0" w:color="auto"/>
                                                <w:bottom w:val="none" w:sz="0" w:space="0" w:color="auto"/>
                                                <w:right w:val="none" w:sz="0" w:space="0" w:color="auto"/>
                                              </w:divBdr>
                                            </w:div>
                                          </w:divsChild>
                                        </w:div>
                                        <w:div w:id="119631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96526">
                                  <w:marLeft w:val="0"/>
                                  <w:marRight w:val="0"/>
                                  <w:marTop w:val="0"/>
                                  <w:marBottom w:val="0"/>
                                  <w:divBdr>
                                    <w:top w:val="none" w:sz="0" w:space="0" w:color="auto"/>
                                    <w:left w:val="none" w:sz="0" w:space="0" w:color="auto"/>
                                    <w:bottom w:val="none" w:sz="0" w:space="0" w:color="auto"/>
                                    <w:right w:val="none" w:sz="0" w:space="0" w:color="auto"/>
                                  </w:divBdr>
                                </w:div>
                                <w:div w:id="1494644629">
                                  <w:marLeft w:val="0"/>
                                  <w:marRight w:val="0"/>
                                  <w:marTop w:val="0"/>
                                  <w:marBottom w:val="0"/>
                                  <w:divBdr>
                                    <w:top w:val="none" w:sz="0" w:space="0" w:color="auto"/>
                                    <w:left w:val="none" w:sz="0" w:space="0" w:color="auto"/>
                                    <w:bottom w:val="none" w:sz="0" w:space="0" w:color="auto"/>
                                    <w:right w:val="none" w:sz="0" w:space="0" w:color="auto"/>
                                  </w:divBdr>
                                </w:div>
                              </w:divsChild>
                            </w:div>
                            <w:div w:id="1616016334">
                              <w:marLeft w:val="0"/>
                              <w:marRight w:val="0"/>
                              <w:marTop w:val="0"/>
                              <w:marBottom w:val="0"/>
                              <w:divBdr>
                                <w:top w:val="none" w:sz="0" w:space="0" w:color="auto"/>
                                <w:left w:val="none" w:sz="0" w:space="0" w:color="auto"/>
                                <w:bottom w:val="none" w:sz="0" w:space="0" w:color="auto"/>
                                <w:right w:val="none" w:sz="0" w:space="0" w:color="auto"/>
                              </w:divBdr>
                              <w:divsChild>
                                <w:div w:id="494804798">
                                  <w:marLeft w:val="0"/>
                                  <w:marRight w:val="0"/>
                                  <w:marTop w:val="0"/>
                                  <w:marBottom w:val="0"/>
                                  <w:divBdr>
                                    <w:top w:val="none" w:sz="0" w:space="0" w:color="auto"/>
                                    <w:left w:val="none" w:sz="0" w:space="0" w:color="auto"/>
                                    <w:bottom w:val="none" w:sz="0" w:space="0" w:color="auto"/>
                                    <w:right w:val="none" w:sz="0" w:space="0" w:color="auto"/>
                                  </w:divBdr>
                                </w:div>
                                <w:div w:id="948270334">
                                  <w:marLeft w:val="240"/>
                                  <w:marRight w:val="0"/>
                                  <w:marTop w:val="0"/>
                                  <w:marBottom w:val="0"/>
                                  <w:divBdr>
                                    <w:top w:val="none" w:sz="0" w:space="0" w:color="auto"/>
                                    <w:left w:val="none" w:sz="0" w:space="0" w:color="auto"/>
                                    <w:bottom w:val="none" w:sz="0" w:space="0" w:color="auto"/>
                                    <w:right w:val="none" w:sz="0" w:space="0" w:color="auto"/>
                                  </w:divBdr>
                                  <w:divsChild>
                                    <w:div w:id="783501292">
                                      <w:marLeft w:val="0"/>
                                      <w:marRight w:val="0"/>
                                      <w:marTop w:val="0"/>
                                      <w:marBottom w:val="0"/>
                                      <w:divBdr>
                                        <w:top w:val="none" w:sz="0" w:space="0" w:color="auto"/>
                                        <w:left w:val="none" w:sz="0" w:space="0" w:color="auto"/>
                                        <w:bottom w:val="none" w:sz="0" w:space="0" w:color="auto"/>
                                        <w:right w:val="none" w:sz="0" w:space="0" w:color="auto"/>
                                      </w:divBdr>
                                      <w:divsChild>
                                        <w:div w:id="239752726">
                                          <w:marLeft w:val="0"/>
                                          <w:marRight w:val="0"/>
                                          <w:marTop w:val="0"/>
                                          <w:marBottom w:val="0"/>
                                          <w:divBdr>
                                            <w:top w:val="none" w:sz="0" w:space="0" w:color="auto"/>
                                            <w:left w:val="none" w:sz="0" w:space="0" w:color="auto"/>
                                            <w:bottom w:val="none" w:sz="0" w:space="0" w:color="auto"/>
                                            <w:right w:val="none" w:sz="0" w:space="0" w:color="auto"/>
                                          </w:divBdr>
                                        </w:div>
                                        <w:div w:id="1799106001">
                                          <w:marLeft w:val="0"/>
                                          <w:marRight w:val="0"/>
                                          <w:marTop w:val="0"/>
                                          <w:marBottom w:val="0"/>
                                          <w:divBdr>
                                            <w:top w:val="none" w:sz="0" w:space="0" w:color="auto"/>
                                            <w:left w:val="none" w:sz="0" w:space="0" w:color="auto"/>
                                            <w:bottom w:val="none" w:sz="0" w:space="0" w:color="auto"/>
                                            <w:right w:val="none" w:sz="0" w:space="0" w:color="auto"/>
                                          </w:divBdr>
                                        </w:div>
                                        <w:div w:id="1811171623">
                                          <w:marLeft w:val="240"/>
                                          <w:marRight w:val="0"/>
                                          <w:marTop w:val="0"/>
                                          <w:marBottom w:val="0"/>
                                          <w:divBdr>
                                            <w:top w:val="none" w:sz="0" w:space="0" w:color="auto"/>
                                            <w:left w:val="none" w:sz="0" w:space="0" w:color="auto"/>
                                            <w:bottom w:val="none" w:sz="0" w:space="0" w:color="auto"/>
                                            <w:right w:val="none" w:sz="0" w:space="0" w:color="auto"/>
                                          </w:divBdr>
                                          <w:divsChild>
                                            <w:div w:id="58839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43587">
                                  <w:marLeft w:val="0"/>
                                  <w:marRight w:val="0"/>
                                  <w:marTop w:val="0"/>
                                  <w:marBottom w:val="0"/>
                                  <w:divBdr>
                                    <w:top w:val="none" w:sz="0" w:space="0" w:color="auto"/>
                                    <w:left w:val="none" w:sz="0" w:space="0" w:color="auto"/>
                                    <w:bottom w:val="none" w:sz="0" w:space="0" w:color="auto"/>
                                    <w:right w:val="none" w:sz="0" w:space="0" w:color="auto"/>
                                  </w:divBdr>
                                </w:div>
                              </w:divsChild>
                            </w:div>
                            <w:div w:id="1836148677">
                              <w:marLeft w:val="0"/>
                              <w:marRight w:val="0"/>
                              <w:marTop w:val="0"/>
                              <w:marBottom w:val="0"/>
                              <w:divBdr>
                                <w:top w:val="none" w:sz="0" w:space="0" w:color="auto"/>
                                <w:left w:val="none" w:sz="0" w:space="0" w:color="auto"/>
                                <w:bottom w:val="none" w:sz="0" w:space="0" w:color="auto"/>
                                <w:right w:val="none" w:sz="0" w:space="0" w:color="auto"/>
                              </w:divBdr>
                              <w:divsChild>
                                <w:div w:id="1945914254">
                                  <w:marLeft w:val="0"/>
                                  <w:marRight w:val="0"/>
                                  <w:marTop w:val="0"/>
                                  <w:marBottom w:val="0"/>
                                  <w:divBdr>
                                    <w:top w:val="none" w:sz="0" w:space="0" w:color="auto"/>
                                    <w:left w:val="none" w:sz="0" w:space="0" w:color="auto"/>
                                    <w:bottom w:val="none" w:sz="0" w:space="0" w:color="auto"/>
                                    <w:right w:val="none" w:sz="0" w:space="0" w:color="auto"/>
                                  </w:divBdr>
                                </w:div>
                                <w:div w:id="1980065932">
                                  <w:marLeft w:val="0"/>
                                  <w:marRight w:val="0"/>
                                  <w:marTop w:val="0"/>
                                  <w:marBottom w:val="0"/>
                                  <w:divBdr>
                                    <w:top w:val="none" w:sz="0" w:space="0" w:color="auto"/>
                                    <w:left w:val="none" w:sz="0" w:space="0" w:color="auto"/>
                                    <w:bottom w:val="none" w:sz="0" w:space="0" w:color="auto"/>
                                    <w:right w:val="none" w:sz="0" w:space="0" w:color="auto"/>
                                  </w:divBdr>
                                </w:div>
                                <w:div w:id="2052728437">
                                  <w:marLeft w:val="240"/>
                                  <w:marRight w:val="0"/>
                                  <w:marTop w:val="0"/>
                                  <w:marBottom w:val="0"/>
                                  <w:divBdr>
                                    <w:top w:val="none" w:sz="0" w:space="0" w:color="auto"/>
                                    <w:left w:val="none" w:sz="0" w:space="0" w:color="auto"/>
                                    <w:bottom w:val="none" w:sz="0" w:space="0" w:color="auto"/>
                                    <w:right w:val="none" w:sz="0" w:space="0" w:color="auto"/>
                                  </w:divBdr>
                                  <w:divsChild>
                                    <w:div w:id="390034153">
                                      <w:marLeft w:val="0"/>
                                      <w:marRight w:val="0"/>
                                      <w:marTop w:val="0"/>
                                      <w:marBottom w:val="0"/>
                                      <w:divBdr>
                                        <w:top w:val="none" w:sz="0" w:space="0" w:color="auto"/>
                                        <w:left w:val="none" w:sz="0" w:space="0" w:color="auto"/>
                                        <w:bottom w:val="none" w:sz="0" w:space="0" w:color="auto"/>
                                        <w:right w:val="none" w:sz="0" w:space="0" w:color="auto"/>
                                      </w:divBdr>
                                      <w:divsChild>
                                        <w:div w:id="834998218">
                                          <w:marLeft w:val="0"/>
                                          <w:marRight w:val="0"/>
                                          <w:marTop w:val="0"/>
                                          <w:marBottom w:val="0"/>
                                          <w:divBdr>
                                            <w:top w:val="none" w:sz="0" w:space="0" w:color="auto"/>
                                            <w:left w:val="none" w:sz="0" w:space="0" w:color="auto"/>
                                            <w:bottom w:val="none" w:sz="0" w:space="0" w:color="auto"/>
                                            <w:right w:val="none" w:sz="0" w:space="0" w:color="auto"/>
                                          </w:divBdr>
                                        </w:div>
                                        <w:div w:id="1628778749">
                                          <w:marLeft w:val="240"/>
                                          <w:marRight w:val="0"/>
                                          <w:marTop w:val="0"/>
                                          <w:marBottom w:val="0"/>
                                          <w:divBdr>
                                            <w:top w:val="none" w:sz="0" w:space="0" w:color="auto"/>
                                            <w:left w:val="none" w:sz="0" w:space="0" w:color="auto"/>
                                            <w:bottom w:val="none" w:sz="0" w:space="0" w:color="auto"/>
                                            <w:right w:val="none" w:sz="0" w:space="0" w:color="auto"/>
                                          </w:divBdr>
                                          <w:divsChild>
                                            <w:div w:id="1216233616">
                                              <w:marLeft w:val="0"/>
                                              <w:marRight w:val="0"/>
                                              <w:marTop w:val="0"/>
                                              <w:marBottom w:val="0"/>
                                              <w:divBdr>
                                                <w:top w:val="none" w:sz="0" w:space="0" w:color="auto"/>
                                                <w:left w:val="none" w:sz="0" w:space="0" w:color="auto"/>
                                                <w:bottom w:val="none" w:sz="0" w:space="0" w:color="auto"/>
                                                <w:right w:val="none" w:sz="0" w:space="0" w:color="auto"/>
                                              </w:divBdr>
                                            </w:div>
                                          </w:divsChild>
                                        </w:div>
                                        <w:div w:id="199009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973440">
                          <w:marLeft w:val="0"/>
                          <w:marRight w:val="0"/>
                          <w:marTop w:val="0"/>
                          <w:marBottom w:val="0"/>
                          <w:divBdr>
                            <w:top w:val="none" w:sz="0" w:space="0" w:color="auto"/>
                            <w:left w:val="none" w:sz="0" w:space="0" w:color="auto"/>
                            <w:bottom w:val="none" w:sz="0" w:space="0" w:color="auto"/>
                            <w:right w:val="none" w:sz="0" w:space="0" w:color="auto"/>
                          </w:divBdr>
                        </w:div>
                        <w:div w:id="86436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304094">
              <w:marLeft w:val="0"/>
              <w:marRight w:val="0"/>
              <w:marTop w:val="0"/>
              <w:marBottom w:val="0"/>
              <w:divBdr>
                <w:top w:val="none" w:sz="0" w:space="0" w:color="auto"/>
                <w:left w:val="none" w:sz="0" w:space="0" w:color="auto"/>
                <w:bottom w:val="none" w:sz="0" w:space="0" w:color="auto"/>
                <w:right w:val="none" w:sz="0" w:space="0" w:color="auto"/>
              </w:divBdr>
              <w:divsChild>
                <w:div w:id="768543501">
                  <w:marLeft w:val="0"/>
                  <w:marRight w:val="0"/>
                  <w:marTop w:val="0"/>
                  <w:marBottom w:val="0"/>
                  <w:divBdr>
                    <w:top w:val="none" w:sz="0" w:space="0" w:color="auto"/>
                    <w:left w:val="none" w:sz="0" w:space="0" w:color="auto"/>
                    <w:bottom w:val="none" w:sz="0" w:space="0" w:color="auto"/>
                    <w:right w:val="none" w:sz="0" w:space="0" w:color="auto"/>
                  </w:divBdr>
                </w:div>
                <w:div w:id="1011838528">
                  <w:marLeft w:val="240"/>
                  <w:marRight w:val="0"/>
                  <w:marTop w:val="0"/>
                  <w:marBottom w:val="0"/>
                  <w:divBdr>
                    <w:top w:val="none" w:sz="0" w:space="0" w:color="auto"/>
                    <w:left w:val="none" w:sz="0" w:space="0" w:color="auto"/>
                    <w:bottom w:val="none" w:sz="0" w:space="0" w:color="auto"/>
                    <w:right w:val="none" w:sz="0" w:space="0" w:color="auto"/>
                  </w:divBdr>
                  <w:divsChild>
                    <w:div w:id="918830056">
                      <w:marLeft w:val="0"/>
                      <w:marRight w:val="0"/>
                      <w:marTop w:val="0"/>
                      <w:marBottom w:val="0"/>
                      <w:divBdr>
                        <w:top w:val="none" w:sz="0" w:space="0" w:color="auto"/>
                        <w:left w:val="none" w:sz="0" w:space="0" w:color="auto"/>
                        <w:bottom w:val="none" w:sz="0" w:space="0" w:color="auto"/>
                        <w:right w:val="none" w:sz="0" w:space="0" w:color="auto"/>
                      </w:divBdr>
                      <w:divsChild>
                        <w:div w:id="250239800">
                          <w:marLeft w:val="0"/>
                          <w:marRight w:val="0"/>
                          <w:marTop w:val="0"/>
                          <w:marBottom w:val="0"/>
                          <w:divBdr>
                            <w:top w:val="none" w:sz="0" w:space="0" w:color="auto"/>
                            <w:left w:val="none" w:sz="0" w:space="0" w:color="auto"/>
                            <w:bottom w:val="none" w:sz="0" w:space="0" w:color="auto"/>
                            <w:right w:val="none" w:sz="0" w:space="0" w:color="auto"/>
                          </w:divBdr>
                        </w:div>
                        <w:div w:id="858351342">
                          <w:marLeft w:val="240"/>
                          <w:marRight w:val="0"/>
                          <w:marTop w:val="0"/>
                          <w:marBottom w:val="0"/>
                          <w:divBdr>
                            <w:top w:val="none" w:sz="0" w:space="0" w:color="auto"/>
                            <w:left w:val="none" w:sz="0" w:space="0" w:color="auto"/>
                            <w:bottom w:val="none" w:sz="0" w:space="0" w:color="auto"/>
                            <w:right w:val="none" w:sz="0" w:space="0" w:color="auto"/>
                          </w:divBdr>
                          <w:divsChild>
                            <w:div w:id="87384753">
                              <w:marLeft w:val="0"/>
                              <w:marRight w:val="0"/>
                              <w:marTop w:val="0"/>
                              <w:marBottom w:val="0"/>
                              <w:divBdr>
                                <w:top w:val="none" w:sz="0" w:space="0" w:color="auto"/>
                                <w:left w:val="none" w:sz="0" w:space="0" w:color="auto"/>
                                <w:bottom w:val="none" w:sz="0" w:space="0" w:color="auto"/>
                                <w:right w:val="none" w:sz="0" w:space="0" w:color="auto"/>
                              </w:divBdr>
                            </w:div>
                          </w:divsChild>
                        </w:div>
                        <w:div w:id="153685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757307">
                  <w:marLeft w:val="0"/>
                  <w:marRight w:val="0"/>
                  <w:marTop w:val="0"/>
                  <w:marBottom w:val="0"/>
                  <w:divBdr>
                    <w:top w:val="none" w:sz="0" w:space="0" w:color="auto"/>
                    <w:left w:val="none" w:sz="0" w:space="0" w:color="auto"/>
                    <w:bottom w:val="none" w:sz="0" w:space="0" w:color="auto"/>
                    <w:right w:val="none" w:sz="0" w:space="0" w:color="auto"/>
                  </w:divBdr>
                </w:div>
              </w:divsChild>
            </w:div>
            <w:div w:id="424693164">
              <w:marLeft w:val="0"/>
              <w:marRight w:val="0"/>
              <w:marTop w:val="0"/>
              <w:marBottom w:val="0"/>
              <w:divBdr>
                <w:top w:val="none" w:sz="0" w:space="0" w:color="auto"/>
                <w:left w:val="none" w:sz="0" w:space="0" w:color="auto"/>
                <w:bottom w:val="none" w:sz="0" w:space="0" w:color="auto"/>
                <w:right w:val="none" w:sz="0" w:space="0" w:color="auto"/>
              </w:divBdr>
              <w:divsChild>
                <w:div w:id="218634369">
                  <w:marLeft w:val="0"/>
                  <w:marRight w:val="0"/>
                  <w:marTop w:val="0"/>
                  <w:marBottom w:val="0"/>
                  <w:divBdr>
                    <w:top w:val="none" w:sz="0" w:space="0" w:color="auto"/>
                    <w:left w:val="none" w:sz="0" w:space="0" w:color="auto"/>
                    <w:bottom w:val="none" w:sz="0" w:space="0" w:color="auto"/>
                    <w:right w:val="none" w:sz="0" w:space="0" w:color="auto"/>
                  </w:divBdr>
                </w:div>
                <w:div w:id="276063560">
                  <w:marLeft w:val="0"/>
                  <w:marRight w:val="0"/>
                  <w:marTop w:val="0"/>
                  <w:marBottom w:val="0"/>
                  <w:divBdr>
                    <w:top w:val="none" w:sz="0" w:space="0" w:color="auto"/>
                    <w:left w:val="none" w:sz="0" w:space="0" w:color="auto"/>
                    <w:bottom w:val="none" w:sz="0" w:space="0" w:color="auto"/>
                    <w:right w:val="none" w:sz="0" w:space="0" w:color="auto"/>
                  </w:divBdr>
                </w:div>
                <w:div w:id="1251280646">
                  <w:marLeft w:val="240"/>
                  <w:marRight w:val="0"/>
                  <w:marTop w:val="0"/>
                  <w:marBottom w:val="0"/>
                  <w:divBdr>
                    <w:top w:val="none" w:sz="0" w:space="0" w:color="auto"/>
                    <w:left w:val="none" w:sz="0" w:space="0" w:color="auto"/>
                    <w:bottom w:val="none" w:sz="0" w:space="0" w:color="auto"/>
                    <w:right w:val="none" w:sz="0" w:space="0" w:color="auto"/>
                  </w:divBdr>
                  <w:divsChild>
                    <w:div w:id="1126386842">
                      <w:marLeft w:val="0"/>
                      <w:marRight w:val="0"/>
                      <w:marTop w:val="0"/>
                      <w:marBottom w:val="0"/>
                      <w:divBdr>
                        <w:top w:val="none" w:sz="0" w:space="0" w:color="auto"/>
                        <w:left w:val="none" w:sz="0" w:space="0" w:color="auto"/>
                        <w:bottom w:val="none" w:sz="0" w:space="0" w:color="auto"/>
                        <w:right w:val="none" w:sz="0" w:space="0" w:color="auto"/>
                      </w:divBdr>
                      <w:divsChild>
                        <w:div w:id="401605421">
                          <w:marLeft w:val="0"/>
                          <w:marRight w:val="0"/>
                          <w:marTop w:val="0"/>
                          <w:marBottom w:val="0"/>
                          <w:divBdr>
                            <w:top w:val="none" w:sz="0" w:space="0" w:color="auto"/>
                            <w:left w:val="none" w:sz="0" w:space="0" w:color="auto"/>
                            <w:bottom w:val="none" w:sz="0" w:space="0" w:color="auto"/>
                            <w:right w:val="none" w:sz="0" w:space="0" w:color="auto"/>
                          </w:divBdr>
                        </w:div>
                        <w:div w:id="640303254">
                          <w:marLeft w:val="240"/>
                          <w:marRight w:val="0"/>
                          <w:marTop w:val="0"/>
                          <w:marBottom w:val="0"/>
                          <w:divBdr>
                            <w:top w:val="none" w:sz="0" w:space="0" w:color="auto"/>
                            <w:left w:val="none" w:sz="0" w:space="0" w:color="auto"/>
                            <w:bottom w:val="none" w:sz="0" w:space="0" w:color="auto"/>
                            <w:right w:val="none" w:sz="0" w:space="0" w:color="auto"/>
                          </w:divBdr>
                          <w:divsChild>
                            <w:div w:id="1811633522">
                              <w:marLeft w:val="0"/>
                              <w:marRight w:val="0"/>
                              <w:marTop w:val="0"/>
                              <w:marBottom w:val="0"/>
                              <w:divBdr>
                                <w:top w:val="none" w:sz="0" w:space="0" w:color="auto"/>
                                <w:left w:val="none" w:sz="0" w:space="0" w:color="auto"/>
                                <w:bottom w:val="none" w:sz="0" w:space="0" w:color="auto"/>
                                <w:right w:val="none" w:sz="0" w:space="0" w:color="auto"/>
                              </w:divBdr>
                            </w:div>
                          </w:divsChild>
                        </w:div>
                        <w:div w:id="14423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608271">
              <w:marLeft w:val="0"/>
              <w:marRight w:val="0"/>
              <w:marTop w:val="0"/>
              <w:marBottom w:val="0"/>
              <w:divBdr>
                <w:top w:val="none" w:sz="0" w:space="0" w:color="auto"/>
                <w:left w:val="none" w:sz="0" w:space="0" w:color="auto"/>
                <w:bottom w:val="none" w:sz="0" w:space="0" w:color="auto"/>
                <w:right w:val="none" w:sz="0" w:space="0" w:color="auto"/>
              </w:divBdr>
              <w:divsChild>
                <w:div w:id="750663483">
                  <w:marLeft w:val="0"/>
                  <w:marRight w:val="0"/>
                  <w:marTop w:val="0"/>
                  <w:marBottom w:val="0"/>
                  <w:divBdr>
                    <w:top w:val="none" w:sz="0" w:space="0" w:color="auto"/>
                    <w:left w:val="none" w:sz="0" w:space="0" w:color="auto"/>
                    <w:bottom w:val="none" w:sz="0" w:space="0" w:color="auto"/>
                    <w:right w:val="none" w:sz="0" w:space="0" w:color="auto"/>
                  </w:divBdr>
                </w:div>
                <w:div w:id="1185100170">
                  <w:marLeft w:val="0"/>
                  <w:marRight w:val="0"/>
                  <w:marTop w:val="0"/>
                  <w:marBottom w:val="0"/>
                  <w:divBdr>
                    <w:top w:val="none" w:sz="0" w:space="0" w:color="auto"/>
                    <w:left w:val="none" w:sz="0" w:space="0" w:color="auto"/>
                    <w:bottom w:val="none" w:sz="0" w:space="0" w:color="auto"/>
                    <w:right w:val="none" w:sz="0" w:space="0" w:color="auto"/>
                  </w:divBdr>
                </w:div>
                <w:div w:id="1762557075">
                  <w:marLeft w:val="240"/>
                  <w:marRight w:val="0"/>
                  <w:marTop w:val="0"/>
                  <w:marBottom w:val="0"/>
                  <w:divBdr>
                    <w:top w:val="none" w:sz="0" w:space="0" w:color="auto"/>
                    <w:left w:val="none" w:sz="0" w:space="0" w:color="auto"/>
                    <w:bottom w:val="none" w:sz="0" w:space="0" w:color="auto"/>
                    <w:right w:val="none" w:sz="0" w:space="0" w:color="auto"/>
                  </w:divBdr>
                  <w:divsChild>
                    <w:div w:id="1135179513">
                      <w:marLeft w:val="0"/>
                      <w:marRight w:val="0"/>
                      <w:marTop w:val="0"/>
                      <w:marBottom w:val="0"/>
                      <w:divBdr>
                        <w:top w:val="none" w:sz="0" w:space="0" w:color="auto"/>
                        <w:left w:val="none" w:sz="0" w:space="0" w:color="auto"/>
                        <w:bottom w:val="none" w:sz="0" w:space="0" w:color="auto"/>
                        <w:right w:val="none" w:sz="0" w:space="0" w:color="auto"/>
                      </w:divBdr>
                      <w:divsChild>
                        <w:div w:id="410926603">
                          <w:marLeft w:val="0"/>
                          <w:marRight w:val="0"/>
                          <w:marTop w:val="0"/>
                          <w:marBottom w:val="0"/>
                          <w:divBdr>
                            <w:top w:val="none" w:sz="0" w:space="0" w:color="auto"/>
                            <w:left w:val="none" w:sz="0" w:space="0" w:color="auto"/>
                            <w:bottom w:val="none" w:sz="0" w:space="0" w:color="auto"/>
                            <w:right w:val="none" w:sz="0" w:space="0" w:color="auto"/>
                          </w:divBdr>
                        </w:div>
                        <w:div w:id="419907963">
                          <w:marLeft w:val="240"/>
                          <w:marRight w:val="0"/>
                          <w:marTop w:val="0"/>
                          <w:marBottom w:val="0"/>
                          <w:divBdr>
                            <w:top w:val="none" w:sz="0" w:space="0" w:color="auto"/>
                            <w:left w:val="none" w:sz="0" w:space="0" w:color="auto"/>
                            <w:bottom w:val="none" w:sz="0" w:space="0" w:color="auto"/>
                            <w:right w:val="none" w:sz="0" w:space="0" w:color="auto"/>
                          </w:divBdr>
                          <w:divsChild>
                            <w:div w:id="607543570">
                              <w:marLeft w:val="0"/>
                              <w:marRight w:val="0"/>
                              <w:marTop w:val="0"/>
                              <w:marBottom w:val="0"/>
                              <w:divBdr>
                                <w:top w:val="none" w:sz="0" w:space="0" w:color="auto"/>
                                <w:left w:val="none" w:sz="0" w:space="0" w:color="auto"/>
                                <w:bottom w:val="none" w:sz="0" w:space="0" w:color="auto"/>
                                <w:right w:val="none" w:sz="0" w:space="0" w:color="auto"/>
                              </w:divBdr>
                            </w:div>
                          </w:divsChild>
                        </w:div>
                        <w:div w:id="189191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672827">
              <w:marLeft w:val="0"/>
              <w:marRight w:val="0"/>
              <w:marTop w:val="0"/>
              <w:marBottom w:val="0"/>
              <w:divBdr>
                <w:top w:val="none" w:sz="0" w:space="0" w:color="auto"/>
                <w:left w:val="none" w:sz="0" w:space="0" w:color="auto"/>
                <w:bottom w:val="none" w:sz="0" w:space="0" w:color="auto"/>
                <w:right w:val="none" w:sz="0" w:space="0" w:color="auto"/>
              </w:divBdr>
              <w:divsChild>
                <w:div w:id="1315796082">
                  <w:marLeft w:val="240"/>
                  <w:marRight w:val="0"/>
                  <w:marTop w:val="0"/>
                  <w:marBottom w:val="0"/>
                  <w:divBdr>
                    <w:top w:val="none" w:sz="0" w:space="0" w:color="auto"/>
                    <w:left w:val="none" w:sz="0" w:space="0" w:color="auto"/>
                    <w:bottom w:val="none" w:sz="0" w:space="0" w:color="auto"/>
                    <w:right w:val="none" w:sz="0" w:space="0" w:color="auto"/>
                  </w:divBdr>
                  <w:divsChild>
                    <w:div w:id="1482311954">
                      <w:marLeft w:val="0"/>
                      <w:marRight w:val="0"/>
                      <w:marTop w:val="0"/>
                      <w:marBottom w:val="0"/>
                      <w:divBdr>
                        <w:top w:val="none" w:sz="0" w:space="0" w:color="auto"/>
                        <w:left w:val="none" w:sz="0" w:space="0" w:color="auto"/>
                        <w:bottom w:val="none" w:sz="0" w:space="0" w:color="auto"/>
                        <w:right w:val="none" w:sz="0" w:space="0" w:color="auto"/>
                      </w:divBdr>
                      <w:divsChild>
                        <w:div w:id="315383345">
                          <w:marLeft w:val="240"/>
                          <w:marRight w:val="0"/>
                          <w:marTop w:val="0"/>
                          <w:marBottom w:val="0"/>
                          <w:divBdr>
                            <w:top w:val="none" w:sz="0" w:space="0" w:color="auto"/>
                            <w:left w:val="none" w:sz="0" w:space="0" w:color="auto"/>
                            <w:bottom w:val="none" w:sz="0" w:space="0" w:color="auto"/>
                            <w:right w:val="none" w:sz="0" w:space="0" w:color="auto"/>
                          </w:divBdr>
                          <w:divsChild>
                            <w:div w:id="12388897">
                              <w:marLeft w:val="0"/>
                              <w:marRight w:val="0"/>
                              <w:marTop w:val="0"/>
                              <w:marBottom w:val="0"/>
                              <w:divBdr>
                                <w:top w:val="none" w:sz="0" w:space="0" w:color="auto"/>
                                <w:left w:val="none" w:sz="0" w:space="0" w:color="auto"/>
                                <w:bottom w:val="none" w:sz="0" w:space="0" w:color="auto"/>
                                <w:right w:val="none" w:sz="0" w:space="0" w:color="auto"/>
                              </w:divBdr>
                            </w:div>
                          </w:divsChild>
                        </w:div>
                        <w:div w:id="560333686">
                          <w:marLeft w:val="0"/>
                          <w:marRight w:val="0"/>
                          <w:marTop w:val="0"/>
                          <w:marBottom w:val="0"/>
                          <w:divBdr>
                            <w:top w:val="none" w:sz="0" w:space="0" w:color="auto"/>
                            <w:left w:val="none" w:sz="0" w:space="0" w:color="auto"/>
                            <w:bottom w:val="none" w:sz="0" w:space="0" w:color="auto"/>
                            <w:right w:val="none" w:sz="0" w:space="0" w:color="auto"/>
                          </w:divBdr>
                        </w:div>
                        <w:div w:id="105782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4450">
                  <w:marLeft w:val="0"/>
                  <w:marRight w:val="0"/>
                  <w:marTop w:val="0"/>
                  <w:marBottom w:val="0"/>
                  <w:divBdr>
                    <w:top w:val="none" w:sz="0" w:space="0" w:color="auto"/>
                    <w:left w:val="none" w:sz="0" w:space="0" w:color="auto"/>
                    <w:bottom w:val="none" w:sz="0" w:space="0" w:color="auto"/>
                    <w:right w:val="none" w:sz="0" w:space="0" w:color="auto"/>
                  </w:divBdr>
                </w:div>
                <w:div w:id="1806659066">
                  <w:marLeft w:val="0"/>
                  <w:marRight w:val="0"/>
                  <w:marTop w:val="0"/>
                  <w:marBottom w:val="0"/>
                  <w:divBdr>
                    <w:top w:val="none" w:sz="0" w:space="0" w:color="auto"/>
                    <w:left w:val="none" w:sz="0" w:space="0" w:color="auto"/>
                    <w:bottom w:val="none" w:sz="0" w:space="0" w:color="auto"/>
                    <w:right w:val="none" w:sz="0" w:space="0" w:color="auto"/>
                  </w:divBdr>
                </w:div>
              </w:divsChild>
            </w:div>
            <w:div w:id="634220374">
              <w:marLeft w:val="0"/>
              <w:marRight w:val="0"/>
              <w:marTop w:val="0"/>
              <w:marBottom w:val="0"/>
              <w:divBdr>
                <w:top w:val="none" w:sz="0" w:space="0" w:color="auto"/>
                <w:left w:val="none" w:sz="0" w:space="0" w:color="auto"/>
                <w:bottom w:val="none" w:sz="0" w:space="0" w:color="auto"/>
                <w:right w:val="none" w:sz="0" w:space="0" w:color="auto"/>
              </w:divBdr>
              <w:divsChild>
                <w:div w:id="1164855458">
                  <w:marLeft w:val="240"/>
                  <w:marRight w:val="0"/>
                  <w:marTop w:val="0"/>
                  <w:marBottom w:val="0"/>
                  <w:divBdr>
                    <w:top w:val="none" w:sz="0" w:space="0" w:color="auto"/>
                    <w:left w:val="none" w:sz="0" w:space="0" w:color="auto"/>
                    <w:bottom w:val="none" w:sz="0" w:space="0" w:color="auto"/>
                    <w:right w:val="none" w:sz="0" w:space="0" w:color="auto"/>
                  </w:divBdr>
                  <w:divsChild>
                    <w:div w:id="1644851209">
                      <w:marLeft w:val="0"/>
                      <w:marRight w:val="0"/>
                      <w:marTop w:val="0"/>
                      <w:marBottom w:val="0"/>
                      <w:divBdr>
                        <w:top w:val="none" w:sz="0" w:space="0" w:color="auto"/>
                        <w:left w:val="none" w:sz="0" w:space="0" w:color="auto"/>
                        <w:bottom w:val="none" w:sz="0" w:space="0" w:color="auto"/>
                        <w:right w:val="none" w:sz="0" w:space="0" w:color="auto"/>
                      </w:divBdr>
                      <w:divsChild>
                        <w:div w:id="193735514">
                          <w:marLeft w:val="240"/>
                          <w:marRight w:val="0"/>
                          <w:marTop w:val="0"/>
                          <w:marBottom w:val="0"/>
                          <w:divBdr>
                            <w:top w:val="none" w:sz="0" w:space="0" w:color="auto"/>
                            <w:left w:val="none" w:sz="0" w:space="0" w:color="auto"/>
                            <w:bottom w:val="none" w:sz="0" w:space="0" w:color="auto"/>
                            <w:right w:val="none" w:sz="0" w:space="0" w:color="auto"/>
                          </w:divBdr>
                          <w:divsChild>
                            <w:div w:id="48118721">
                              <w:marLeft w:val="0"/>
                              <w:marRight w:val="0"/>
                              <w:marTop w:val="0"/>
                              <w:marBottom w:val="0"/>
                              <w:divBdr>
                                <w:top w:val="none" w:sz="0" w:space="0" w:color="auto"/>
                                <w:left w:val="none" w:sz="0" w:space="0" w:color="auto"/>
                                <w:bottom w:val="none" w:sz="0" w:space="0" w:color="auto"/>
                                <w:right w:val="none" w:sz="0" w:space="0" w:color="auto"/>
                              </w:divBdr>
                            </w:div>
                            <w:div w:id="1626428102">
                              <w:marLeft w:val="0"/>
                              <w:marRight w:val="0"/>
                              <w:marTop w:val="0"/>
                              <w:marBottom w:val="0"/>
                              <w:divBdr>
                                <w:top w:val="none" w:sz="0" w:space="0" w:color="auto"/>
                                <w:left w:val="none" w:sz="0" w:space="0" w:color="auto"/>
                                <w:bottom w:val="none" w:sz="0" w:space="0" w:color="auto"/>
                                <w:right w:val="none" w:sz="0" w:space="0" w:color="auto"/>
                              </w:divBdr>
                              <w:divsChild>
                                <w:div w:id="555242413">
                                  <w:marLeft w:val="240"/>
                                  <w:marRight w:val="0"/>
                                  <w:marTop w:val="0"/>
                                  <w:marBottom w:val="0"/>
                                  <w:divBdr>
                                    <w:top w:val="none" w:sz="0" w:space="0" w:color="auto"/>
                                    <w:left w:val="none" w:sz="0" w:space="0" w:color="auto"/>
                                    <w:bottom w:val="none" w:sz="0" w:space="0" w:color="auto"/>
                                    <w:right w:val="none" w:sz="0" w:space="0" w:color="auto"/>
                                  </w:divBdr>
                                  <w:divsChild>
                                    <w:div w:id="59519478">
                                      <w:marLeft w:val="0"/>
                                      <w:marRight w:val="0"/>
                                      <w:marTop w:val="0"/>
                                      <w:marBottom w:val="0"/>
                                      <w:divBdr>
                                        <w:top w:val="none" w:sz="0" w:space="0" w:color="auto"/>
                                        <w:left w:val="none" w:sz="0" w:space="0" w:color="auto"/>
                                        <w:bottom w:val="none" w:sz="0" w:space="0" w:color="auto"/>
                                        <w:right w:val="none" w:sz="0" w:space="0" w:color="auto"/>
                                      </w:divBdr>
                                    </w:div>
                                    <w:div w:id="496656594">
                                      <w:marLeft w:val="0"/>
                                      <w:marRight w:val="0"/>
                                      <w:marTop w:val="0"/>
                                      <w:marBottom w:val="0"/>
                                      <w:divBdr>
                                        <w:top w:val="none" w:sz="0" w:space="0" w:color="auto"/>
                                        <w:left w:val="none" w:sz="0" w:space="0" w:color="auto"/>
                                        <w:bottom w:val="none" w:sz="0" w:space="0" w:color="auto"/>
                                        <w:right w:val="none" w:sz="0" w:space="0" w:color="auto"/>
                                      </w:divBdr>
                                    </w:div>
                                    <w:div w:id="1152409904">
                                      <w:marLeft w:val="0"/>
                                      <w:marRight w:val="0"/>
                                      <w:marTop w:val="0"/>
                                      <w:marBottom w:val="0"/>
                                      <w:divBdr>
                                        <w:top w:val="none" w:sz="0" w:space="0" w:color="auto"/>
                                        <w:left w:val="none" w:sz="0" w:space="0" w:color="auto"/>
                                        <w:bottom w:val="none" w:sz="0" w:space="0" w:color="auto"/>
                                        <w:right w:val="none" w:sz="0" w:space="0" w:color="auto"/>
                                      </w:divBdr>
                                    </w:div>
                                  </w:divsChild>
                                </w:div>
                                <w:div w:id="852915741">
                                  <w:marLeft w:val="0"/>
                                  <w:marRight w:val="0"/>
                                  <w:marTop w:val="0"/>
                                  <w:marBottom w:val="0"/>
                                  <w:divBdr>
                                    <w:top w:val="none" w:sz="0" w:space="0" w:color="auto"/>
                                    <w:left w:val="none" w:sz="0" w:space="0" w:color="auto"/>
                                    <w:bottom w:val="none" w:sz="0" w:space="0" w:color="auto"/>
                                    <w:right w:val="none" w:sz="0" w:space="0" w:color="auto"/>
                                  </w:divBdr>
                                </w:div>
                                <w:div w:id="171049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758400">
                          <w:marLeft w:val="0"/>
                          <w:marRight w:val="0"/>
                          <w:marTop w:val="0"/>
                          <w:marBottom w:val="0"/>
                          <w:divBdr>
                            <w:top w:val="none" w:sz="0" w:space="0" w:color="auto"/>
                            <w:left w:val="none" w:sz="0" w:space="0" w:color="auto"/>
                            <w:bottom w:val="none" w:sz="0" w:space="0" w:color="auto"/>
                            <w:right w:val="none" w:sz="0" w:space="0" w:color="auto"/>
                          </w:divBdr>
                        </w:div>
                        <w:div w:id="130943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97134">
                  <w:marLeft w:val="0"/>
                  <w:marRight w:val="0"/>
                  <w:marTop w:val="0"/>
                  <w:marBottom w:val="0"/>
                  <w:divBdr>
                    <w:top w:val="none" w:sz="0" w:space="0" w:color="auto"/>
                    <w:left w:val="none" w:sz="0" w:space="0" w:color="auto"/>
                    <w:bottom w:val="none" w:sz="0" w:space="0" w:color="auto"/>
                    <w:right w:val="none" w:sz="0" w:space="0" w:color="auto"/>
                  </w:divBdr>
                </w:div>
                <w:div w:id="2142723019">
                  <w:marLeft w:val="0"/>
                  <w:marRight w:val="0"/>
                  <w:marTop w:val="0"/>
                  <w:marBottom w:val="0"/>
                  <w:divBdr>
                    <w:top w:val="none" w:sz="0" w:space="0" w:color="auto"/>
                    <w:left w:val="none" w:sz="0" w:space="0" w:color="auto"/>
                    <w:bottom w:val="none" w:sz="0" w:space="0" w:color="auto"/>
                    <w:right w:val="none" w:sz="0" w:space="0" w:color="auto"/>
                  </w:divBdr>
                </w:div>
              </w:divsChild>
            </w:div>
            <w:div w:id="753628526">
              <w:marLeft w:val="0"/>
              <w:marRight w:val="0"/>
              <w:marTop w:val="0"/>
              <w:marBottom w:val="0"/>
              <w:divBdr>
                <w:top w:val="none" w:sz="0" w:space="0" w:color="auto"/>
                <w:left w:val="none" w:sz="0" w:space="0" w:color="auto"/>
                <w:bottom w:val="none" w:sz="0" w:space="0" w:color="auto"/>
                <w:right w:val="none" w:sz="0" w:space="0" w:color="auto"/>
              </w:divBdr>
              <w:divsChild>
                <w:div w:id="321934850">
                  <w:marLeft w:val="0"/>
                  <w:marRight w:val="0"/>
                  <w:marTop w:val="0"/>
                  <w:marBottom w:val="0"/>
                  <w:divBdr>
                    <w:top w:val="none" w:sz="0" w:space="0" w:color="auto"/>
                    <w:left w:val="none" w:sz="0" w:space="0" w:color="auto"/>
                    <w:bottom w:val="none" w:sz="0" w:space="0" w:color="auto"/>
                    <w:right w:val="none" w:sz="0" w:space="0" w:color="auto"/>
                  </w:divBdr>
                </w:div>
                <w:div w:id="468400700">
                  <w:marLeft w:val="240"/>
                  <w:marRight w:val="0"/>
                  <w:marTop w:val="0"/>
                  <w:marBottom w:val="0"/>
                  <w:divBdr>
                    <w:top w:val="none" w:sz="0" w:space="0" w:color="auto"/>
                    <w:left w:val="none" w:sz="0" w:space="0" w:color="auto"/>
                    <w:bottom w:val="none" w:sz="0" w:space="0" w:color="auto"/>
                    <w:right w:val="none" w:sz="0" w:space="0" w:color="auto"/>
                  </w:divBdr>
                  <w:divsChild>
                    <w:div w:id="395713141">
                      <w:marLeft w:val="0"/>
                      <w:marRight w:val="0"/>
                      <w:marTop w:val="0"/>
                      <w:marBottom w:val="0"/>
                      <w:divBdr>
                        <w:top w:val="none" w:sz="0" w:space="0" w:color="auto"/>
                        <w:left w:val="none" w:sz="0" w:space="0" w:color="auto"/>
                        <w:bottom w:val="none" w:sz="0" w:space="0" w:color="auto"/>
                        <w:right w:val="none" w:sz="0" w:space="0" w:color="auto"/>
                      </w:divBdr>
                      <w:divsChild>
                        <w:div w:id="153684801">
                          <w:marLeft w:val="240"/>
                          <w:marRight w:val="0"/>
                          <w:marTop w:val="0"/>
                          <w:marBottom w:val="0"/>
                          <w:divBdr>
                            <w:top w:val="none" w:sz="0" w:space="0" w:color="auto"/>
                            <w:left w:val="none" w:sz="0" w:space="0" w:color="auto"/>
                            <w:bottom w:val="none" w:sz="0" w:space="0" w:color="auto"/>
                            <w:right w:val="none" w:sz="0" w:space="0" w:color="auto"/>
                          </w:divBdr>
                          <w:divsChild>
                            <w:div w:id="1748454045">
                              <w:marLeft w:val="0"/>
                              <w:marRight w:val="0"/>
                              <w:marTop w:val="0"/>
                              <w:marBottom w:val="0"/>
                              <w:divBdr>
                                <w:top w:val="none" w:sz="0" w:space="0" w:color="auto"/>
                                <w:left w:val="none" w:sz="0" w:space="0" w:color="auto"/>
                                <w:bottom w:val="none" w:sz="0" w:space="0" w:color="auto"/>
                                <w:right w:val="none" w:sz="0" w:space="0" w:color="auto"/>
                              </w:divBdr>
                            </w:div>
                          </w:divsChild>
                        </w:div>
                        <w:div w:id="946735120">
                          <w:marLeft w:val="0"/>
                          <w:marRight w:val="0"/>
                          <w:marTop w:val="0"/>
                          <w:marBottom w:val="0"/>
                          <w:divBdr>
                            <w:top w:val="none" w:sz="0" w:space="0" w:color="auto"/>
                            <w:left w:val="none" w:sz="0" w:space="0" w:color="auto"/>
                            <w:bottom w:val="none" w:sz="0" w:space="0" w:color="auto"/>
                            <w:right w:val="none" w:sz="0" w:space="0" w:color="auto"/>
                          </w:divBdr>
                        </w:div>
                        <w:div w:id="139743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82991">
                  <w:marLeft w:val="0"/>
                  <w:marRight w:val="0"/>
                  <w:marTop w:val="0"/>
                  <w:marBottom w:val="0"/>
                  <w:divBdr>
                    <w:top w:val="none" w:sz="0" w:space="0" w:color="auto"/>
                    <w:left w:val="none" w:sz="0" w:space="0" w:color="auto"/>
                    <w:bottom w:val="none" w:sz="0" w:space="0" w:color="auto"/>
                    <w:right w:val="none" w:sz="0" w:space="0" w:color="auto"/>
                  </w:divBdr>
                </w:div>
              </w:divsChild>
            </w:div>
            <w:div w:id="765347375">
              <w:marLeft w:val="0"/>
              <w:marRight w:val="0"/>
              <w:marTop w:val="0"/>
              <w:marBottom w:val="0"/>
              <w:divBdr>
                <w:top w:val="none" w:sz="0" w:space="0" w:color="auto"/>
                <w:left w:val="none" w:sz="0" w:space="0" w:color="auto"/>
                <w:bottom w:val="none" w:sz="0" w:space="0" w:color="auto"/>
                <w:right w:val="none" w:sz="0" w:space="0" w:color="auto"/>
              </w:divBdr>
              <w:divsChild>
                <w:div w:id="137649654">
                  <w:marLeft w:val="240"/>
                  <w:marRight w:val="0"/>
                  <w:marTop w:val="0"/>
                  <w:marBottom w:val="0"/>
                  <w:divBdr>
                    <w:top w:val="none" w:sz="0" w:space="0" w:color="auto"/>
                    <w:left w:val="none" w:sz="0" w:space="0" w:color="auto"/>
                    <w:bottom w:val="none" w:sz="0" w:space="0" w:color="auto"/>
                    <w:right w:val="none" w:sz="0" w:space="0" w:color="auto"/>
                  </w:divBdr>
                  <w:divsChild>
                    <w:div w:id="1608535756">
                      <w:marLeft w:val="0"/>
                      <w:marRight w:val="0"/>
                      <w:marTop w:val="0"/>
                      <w:marBottom w:val="0"/>
                      <w:divBdr>
                        <w:top w:val="none" w:sz="0" w:space="0" w:color="auto"/>
                        <w:left w:val="none" w:sz="0" w:space="0" w:color="auto"/>
                        <w:bottom w:val="none" w:sz="0" w:space="0" w:color="auto"/>
                        <w:right w:val="none" w:sz="0" w:space="0" w:color="auto"/>
                      </w:divBdr>
                      <w:divsChild>
                        <w:div w:id="1260941255">
                          <w:marLeft w:val="240"/>
                          <w:marRight w:val="0"/>
                          <w:marTop w:val="0"/>
                          <w:marBottom w:val="0"/>
                          <w:divBdr>
                            <w:top w:val="none" w:sz="0" w:space="0" w:color="auto"/>
                            <w:left w:val="none" w:sz="0" w:space="0" w:color="auto"/>
                            <w:bottom w:val="none" w:sz="0" w:space="0" w:color="auto"/>
                            <w:right w:val="none" w:sz="0" w:space="0" w:color="auto"/>
                          </w:divBdr>
                          <w:divsChild>
                            <w:div w:id="505435811">
                              <w:marLeft w:val="0"/>
                              <w:marRight w:val="0"/>
                              <w:marTop w:val="0"/>
                              <w:marBottom w:val="0"/>
                              <w:divBdr>
                                <w:top w:val="none" w:sz="0" w:space="0" w:color="auto"/>
                                <w:left w:val="none" w:sz="0" w:space="0" w:color="auto"/>
                                <w:bottom w:val="none" w:sz="0" w:space="0" w:color="auto"/>
                                <w:right w:val="none" w:sz="0" w:space="0" w:color="auto"/>
                              </w:divBdr>
                            </w:div>
                          </w:divsChild>
                        </w:div>
                        <w:div w:id="1560902437">
                          <w:marLeft w:val="0"/>
                          <w:marRight w:val="0"/>
                          <w:marTop w:val="0"/>
                          <w:marBottom w:val="0"/>
                          <w:divBdr>
                            <w:top w:val="none" w:sz="0" w:space="0" w:color="auto"/>
                            <w:left w:val="none" w:sz="0" w:space="0" w:color="auto"/>
                            <w:bottom w:val="none" w:sz="0" w:space="0" w:color="auto"/>
                            <w:right w:val="none" w:sz="0" w:space="0" w:color="auto"/>
                          </w:divBdr>
                        </w:div>
                        <w:div w:id="17727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60263">
                  <w:marLeft w:val="0"/>
                  <w:marRight w:val="0"/>
                  <w:marTop w:val="0"/>
                  <w:marBottom w:val="0"/>
                  <w:divBdr>
                    <w:top w:val="none" w:sz="0" w:space="0" w:color="auto"/>
                    <w:left w:val="none" w:sz="0" w:space="0" w:color="auto"/>
                    <w:bottom w:val="none" w:sz="0" w:space="0" w:color="auto"/>
                    <w:right w:val="none" w:sz="0" w:space="0" w:color="auto"/>
                  </w:divBdr>
                </w:div>
                <w:div w:id="1014722707">
                  <w:marLeft w:val="0"/>
                  <w:marRight w:val="0"/>
                  <w:marTop w:val="0"/>
                  <w:marBottom w:val="0"/>
                  <w:divBdr>
                    <w:top w:val="none" w:sz="0" w:space="0" w:color="auto"/>
                    <w:left w:val="none" w:sz="0" w:space="0" w:color="auto"/>
                    <w:bottom w:val="none" w:sz="0" w:space="0" w:color="auto"/>
                    <w:right w:val="none" w:sz="0" w:space="0" w:color="auto"/>
                  </w:divBdr>
                </w:div>
              </w:divsChild>
            </w:div>
            <w:div w:id="940190041">
              <w:marLeft w:val="0"/>
              <w:marRight w:val="0"/>
              <w:marTop w:val="0"/>
              <w:marBottom w:val="0"/>
              <w:divBdr>
                <w:top w:val="none" w:sz="0" w:space="0" w:color="auto"/>
                <w:left w:val="none" w:sz="0" w:space="0" w:color="auto"/>
                <w:bottom w:val="none" w:sz="0" w:space="0" w:color="auto"/>
                <w:right w:val="none" w:sz="0" w:space="0" w:color="auto"/>
              </w:divBdr>
              <w:divsChild>
                <w:div w:id="805200020">
                  <w:marLeft w:val="0"/>
                  <w:marRight w:val="0"/>
                  <w:marTop w:val="0"/>
                  <w:marBottom w:val="0"/>
                  <w:divBdr>
                    <w:top w:val="none" w:sz="0" w:space="0" w:color="auto"/>
                    <w:left w:val="none" w:sz="0" w:space="0" w:color="auto"/>
                    <w:bottom w:val="none" w:sz="0" w:space="0" w:color="auto"/>
                    <w:right w:val="none" w:sz="0" w:space="0" w:color="auto"/>
                  </w:divBdr>
                </w:div>
                <w:div w:id="1297101482">
                  <w:marLeft w:val="240"/>
                  <w:marRight w:val="0"/>
                  <w:marTop w:val="0"/>
                  <w:marBottom w:val="0"/>
                  <w:divBdr>
                    <w:top w:val="none" w:sz="0" w:space="0" w:color="auto"/>
                    <w:left w:val="none" w:sz="0" w:space="0" w:color="auto"/>
                    <w:bottom w:val="none" w:sz="0" w:space="0" w:color="auto"/>
                    <w:right w:val="none" w:sz="0" w:space="0" w:color="auto"/>
                  </w:divBdr>
                  <w:divsChild>
                    <w:div w:id="39399863">
                      <w:marLeft w:val="0"/>
                      <w:marRight w:val="0"/>
                      <w:marTop w:val="0"/>
                      <w:marBottom w:val="0"/>
                      <w:divBdr>
                        <w:top w:val="none" w:sz="0" w:space="0" w:color="auto"/>
                        <w:left w:val="none" w:sz="0" w:space="0" w:color="auto"/>
                        <w:bottom w:val="none" w:sz="0" w:space="0" w:color="auto"/>
                        <w:right w:val="none" w:sz="0" w:space="0" w:color="auto"/>
                      </w:divBdr>
                      <w:divsChild>
                        <w:div w:id="29032758">
                          <w:marLeft w:val="0"/>
                          <w:marRight w:val="0"/>
                          <w:marTop w:val="0"/>
                          <w:marBottom w:val="0"/>
                          <w:divBdr>
                            <w:top w:val="none" w:sz="0" w:space="0" w:color="auto"/>
                            <w:left w:val="none" w:sz="0" w:space="0" w:color="auto"/>
                            <w:bottom w:val="none" w:sz="0" w:space="0" w:color="auto"/>
                            <w:right w:val="none" w:sz="0" w:space="0" w:color="auto"/>
                          </w:divBdr>
                        </w:div>
                        <w:div w:id="1033070727">
                          <w:marLeft w:val="0"/>
                          <w:marRight w:val="0"/>
                          <w:marTop w:val="0"/>
                          <w:marBottom w:val="0"/>
                          <w:divBdr>
                            <w:top w:val="none" w:sz="0" w:space="0" w:color="auto"/>
                            <w:left w:val="none" w:sz="0" w:space="0" w:color="auto"/>
                            <w:bottom w:val="none" w:sz="0" w:space="0" w:color="auto"/>
                            <w:right w:val="none" w:sz="0" w:space="0" w:color="auto"/>
                          </w:divBdr>
                        </w:div>
                        <w:div w:id="2005933452">
                          <w:marLeft w:val="240"/>
                          <w:marRight w:val="0"/>
                          <w:marTop w:val="0"/>
                          <w:marBottom w:val="0"/>
                          <w:divBdr>
                            <w:top w:val="none" w:sz="0" w:space="0" w:color="auto"/>
                            <w:left w:val="none" w:sz="0" w:space="0" w:color="auto"/>
                            <w:bottom w:val="none" w:sz="0" w:space="0" w:color="auto"/>
                            <w:right w:val="none" w:sz="0" w:space="0" w:color="auto"/>
                          </w:divBdr>
                          <w:divsChild>
                            <w:div w:id="100729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848346">
                  <w:marLeft w:val="0"/>
                  <w:marRight w:val="0"/>
                  <w:marTop w:val="0"/>
                  <w:marBottom w:val="0"/>
                  <w:divBdr>
                    <w:top w:val="none" w:sz="0" w:space="0" w:color="auto"/>
                    <w:left w:val="none" w:sz="0" w:space="0" w:color="auto"/>
                    <w:bottom w:val="none" w:sz="0" w:space="0" w:color="auto"/>
                    <w:right w:val="none" w:sz="0" w:space="0" w:color="auto"/>
                  </w:divBdr>
                </w:div>
              </w:divsChild>
            </w:div>
            <w:div w:id="964653162">
              <w:marLeft w:val="0"/>
              <w:marRight w:val="0"/>
              <w:marTop w:val="0"/>
              <w:marBottom w:val="0"/>
              <w:divBdr>
                <w:top w:val="none" w:sz="0" w:space="0" w:color="auto"/>
                <w:left w:val="none" w:sz="0" w:space="0" w:color="auto"/>
                <w:bottom w:val="none" w:sz="0" w:space="0" w:color="auto"/>
                <w:right w:val="none" w:sz="0" w:space="0" w:color="auto"/>
              </w:divBdr>
              <w:divsChild>
                <w:div w:id="773599644">
                  <w:marLeft w:val="240"/>
                  <w:marRight w:val="0"/>
                  <w:marTop w:val="0"/>
                  <w:marBottom w:val="0"/>
                  <w:divBdr>
                    <w:top w:val="none" w:sz="0" w:space="0" w:color="auto"/>
                    <w:left w:val="none" w:sz="0" w:space="0" w:color="auto"/>
                    <w:bottom w:val="none" w:sz="0" w:space="0" w:color="auto"/>
                    <w:right w:val="none" w:sz="0" w:space="0" w:color="auto"/>
                  </w:divBdr>
                  <w:divsChild>
                    <w:div w:id="573051079">
                      <w:marLeft w:val="0"/>
                      <w:marRight w:val="0"/>
                      <w:marTop w:val="0"/>
                      <w:marBottom w:val="0"/>
                      <w:divBdr>
                        <w:top w:val="none" w:sz="0" w:space="0" w:color="auto"/>
                        <w:left w:val="none" w:sz="0" w:space="0" w:color="auto"/>
                        <w:bottom w:val="none" w:sz="0" w:space="0" w:color="auto"/>
                        <w:right w:val="none" w:sz="0" w:space="0" w:color="auto"/>
                      </w:divBdr>
                      <w:divsChild>
                        <w:div w:id="156383845">
                          <w:marLeft w:val="240"/>
                          <w:marRight w:val="0"/>
                          <w:marTop w:val="0"/>
                          <w:marBottom w:val="0"/>
                          <w:divBdr>
                            <w:top w:val="none" w:sz="0" w:space="0" w:color="auto"/>
                            <w:left w:val="none" w:sz="0" w:space="0" w:color="auto"/>
                            <w:bottom w:val="none" w:sz="0" w:space="0" w:color="auto"/>
                            <w:right w:val="none" w:sz="0" w:space="0" w:color="auto"/>
                          </w:divBdr>
                          <w:divsChild>
                            <w:div w:id="938609792">
                              <w:marLeft w:val="0"/>
                              <w:marRight w:val="0"/>
                              <w:marTop w:val="0"/>
                              <w:marBottom w:val="0"/>
                              <w:divBdr>
                                <w:top w:val="none" w:sz="0" w:space="0" w:color="auto"/>
                                <w:left w:val="none" w:sz="0" w:space="0" w:color="auto"/>
                                <w:bottom w:val="none" w:sz="0" w:space="0" w:color="auto"/>
                                <w:right w:val="none" w:sz="0" w:space="0" w:color="auto"/>
                              </w:divBdr>
                            </w:div>
                          </w:divsChild>
                        </w:div>
                        <w:div w:id="418479654">
                          <w:marLeft w:val="0"/>
                          <w:marRight w:val="0"/>
                          <w:marTop w:val="0"/>
                          <w:marBottom w:val="0"/>
                          <w:divBdr>
                            <w:top w:val="none" w:sz="0" w:space="0" w:color="auto"/>
                            <w:left w:val="none" w:sz="0" w:space="0" w:color="auto"/>
                            <w:bottom w:val="none" w:sz="0" w:space="0" w:color="auto"/>
                            <w:right w:val="none" w:sz="0" w:space="0" w:color="auto"/>
                          </w:divBdr>
                        </w:div>
                        <w:div w:id="134501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92468">
                  <w:marLeft w:val="0"/>
                  <w:marRight w:val="0"/>
                  <w:marTop w:val="0"/>
                  <w:marBottom w:val="0"/>
                  <w:divBdr>
                    <w:top w:val="none" w:sz="0" w:space="0" w:color="auto"/>
                    <w:left w:val="none" w:sz="0" w:space="0" w:color="auto"/>
                    <w:bottom w:val="none" w:sz="0" w:space="0" w:color="auto"/>
                    <w:right w:val="none" w:sz="0" w:space="0" w:color="auto"/>
                  </w:divBdr>
                </w:div>
                <w:div w:id="2101371575">
                  <w:marLeft w:val="0"/>
                  <w:marRight w:val="0"/>
                  <w:marTop w:val="0"/>
                  <w:marBottom w:val="0"/>
                  <w:divBdr>
                    <w:top w:val="none" w:sz="0" w:space="0" w:color="auto"/>
                    <w:left w:val="none" w:sz="0" w:space="0" w:color="auto"/>
                    <w:bottom w:val="none" w:sz="0" w:space="0" w:color="auto"/>
                    <w:right w:val="none" w:sz="0" w:space="0" w:color="auto"/>
                  </w:divBdr>
                </w:div>
              </w:divsChild>
            </w:div>
            <w:div w:id="1105811821">
              <w:marLeft w:val="0"/>
              <w:marRight w:val="0"/>
              <w:marTop w:val="0"/>
              <w:marBottom w:val="0"/>
              <w:divBdr>
                <w:top w:val="none" w:sz="0" w:space="0" w:color="auto"/>
                <w:left w:val="none" w:sz="0" w:space="0" w:color="auto"/>
                <w:bottom w:val="none" w:sz="0" w:space="0" w:color="auto"/>
                <w:right w:val="none" w:sz="0" w:space="0" w:color="auto"/>
              </w:divBdr>
              <w:divsChild>
                <w:div w:id="780757014">
                  <w:marLeft w:val="240"/>
                  <w:marRight w:val="0"/>
                  <w:marTop w:val="0"/>
                  <w:marBottom w:val="0"/>
                  <w:divBdr>
                    <w:top w:val="none" w:sz="0" w:space="0" w:color="auto"/>
                    <w:left w:val="none" w:sz="0" w:space="0" w:color="auto"/>
                    <w:bottom w:val="none" w:sz="0" w:space="0" w:color="auto"/>
                    <w:right w:val="none" w:sz="0" w:space="0" w:color="auto"/>
                  </w:divBdr>
                  <w:divsChild>
                    <w:div w:id="1429228817">
                      <w:marLeft w:val="0"/>
                      <w:marRight w:val="0"/>
                      <w:marTop w:val="0"/>
                      <w:marBottom w:val="0"/>
                      <w:divBdr>
                        <w:top w:val="none" w:sz="0" w:space="0" w:color="auto"/>
                        <w:left w:val="none" w:sz="0" w:space="0" w:color="auto"/>
                        <w:bottom w:val="none" w:sz="0" w:space="0" w:color="auto"/>
                        <w:right w:val="none" w:sz="0" w:space="0" w:color="auto"/>
                      </w:divBdr>
                      <w:divsChild>
                        <w:div w:id="494145370">
                          <w:marLeft w:val="0"/>
                          <w:marRight w:val="0"/>
                          <w:marTop w:val="0"/>
                          <w:marBottom w:val="0"/>
                          <w:divBdr>
                            <w:top w:val="none" w:sz="0" w:space="0" w:color="auto"/>
                            <w:left w:val="none" w:sz="0" w:space="0" w:color="auto"/>
                            <w:bottom w:val="none" w:sz="0" w:space="0" w:color="auto"/>
                            <w:right w:val="none" w:sz="0" w:space="0" w:color="auto"/>
                          </w:divBdr>
                        </w:div>
                        <w:div w:id="727340033">
                          <w:marLeft w:val="0"/>
                          <w:marRight w:val="0"/>
                          <w:marTop w:val="0"/>
                          <w:marBottom w:val="0"/>
                          <w:divBdr>
                            <w:top w:val="none" w:sz="0" w:space="0" w:color="auto"/>
                            <w:left w:val="none" w:sz="0" w:space="0" w:color="auto"/>
                            <w:bottom w:val="none" w:sz="0" w:space="0" w:color="auto"/>
                            <w:right w:val="none" w:sz="0" w:space="0" w:color="auto"/>
                          </w:divBdr>
                        </w:div>
                        <w:div w:id="1155293128">
                          <w:marLeft w:val="240"/>
                          <w:marRight w:val="0"/>
                          <w:marTop w:val="0"/>
                          <w:marBottom w:val="0"/>
                          <w:divBdr>
                            <w:top w:val="none" w:sz="0" w:space="0" w:color="auto"/>
                            <w:left w:val="none" w:sz="0" w:space="0" w:color="auto"/>
                            <w:bottom w:val="none" w:sz="0" w:space="0" w:color="auto"/>
                            <w:right w:val="none" w:sz="0" w:space="0" w:color="auto"/>
                          </w:divBdr>
                          <w:divsChild>
                            <w:div w:id="49424606">
                              <w:marLeft w:val="0"/>
                              <w:marRight w:val="0"/>
                              <w:marTop w:val="0"/>
                              <w:marBottom w:val="0"/>
                              <w:divBdr>
                                <w:top w:val="none" w:sz="0" w:space="0" w:color="auto"/>
                                <w:left w:val="none" w:sz="0" w:space="0" w:color="auto"/>
                                <w:bottom w:val="none" w:sz="0" w:space="0" w:color="auto"/>
                                <w:right w:val="none" w:sz="0" w:space="0" w:color="auto"/>
                              </w:divBdr>
                              <w:divsChild>
                                <w:div w:id="512185718">
                                  <w:marLeft w:val="240"/>
                                  <w:marRight w:val="0"/>
                                  <w:marTop w:val="0"/>
                                  <w:marBottom w:val="0"/>
                                  <w:divBdr>
                                    <w:top w:val="none" w:sz="0" w:space="0" w:color="auto"/>
                                    <w:left w:val="none" w:sz="0" w:space="0" w:color="auto"/>
                                    <w:bottom w:val="none" w:sz="0" w:space="0" w:color="auto"/>
                                    <w:right w:val="none" w:sz="0" w:space="0" w:color="auto"/>
                                  </w:divBdr>
                                  <w:divsChild>
                                    <w:div w:id="50812668">
                                      <w:marLeft w:val="0"/>
                                      <w:marRight w:val="0"/>
                                      <w:marTop w:val="0"/>
                                      <w:marBottom w:val="0"/>
                                      <w:divBdr>
                                        <w:top w:val="none" w:sz="0" w:space="0" w:color="auto"/>
                                        <w:left w:val="none" w:sz="0" w:space="0" w:color="auto"/>
                                        <w:bottom w:val="none" w:sz="0" w:space="0" w:color="auto"/>
                                        <w:right w:val="none" w:sz="0" w:space="0" w:color="auto"/>
                                      </w:divBdr>
                                      <w:divsChild>
                                        <w:div w:id="1047489786">
                                          <w:marLeft w:val="240"/>
                                          <w:marRight w:val="0"/>
                                          <w:marTop w:val="0"/>
                                          <w:marBottom w:val="0"/>
                                          <w:divBdr>
                                            <w:top w:val="none" w:sz="0" w:space="0" w:color="auto"/>
                                            <w:left w:val="none" w:sz="0" w:space="0" w:color="auto"/>
                                            <w:bottom w:val="none" w:sz="0" w:space="0" w:color="auto"/>
                                            <w:right w:val="none" w:sz="0" w:space="0" w:color="auto"/>
                                          </w:divBdr>
                                          <w:divsChild>
                                            <w:div w:id="1091781478">
                                              <w:marLeft w:val="0"/>
                                              <w:marRight w:val="0"/>
                                              <w:marTop w:val="0"/>
                                              <w:marBottom w:val="0"/>
                                              <w:divBdr>
                                                <w:top w:val="none" w:sz="0" w:space="0" w:color="auto"/>
                                                <w:left w:val="none" w:sz="0" w:space="0" w:color="auto"/>
                                                <w:bottom w:val="none" w:sz="0" w:space="0" w:color="auto"/>
                                                <w:right w:val="none" w:sz="0" w:space="0" w:color="auto"/>
                                              </w:divBdr>
                                            </w:div>
                                          </w:divsChild>
                                        </w:div>
                                        <w:div w:id="1280183332">
                                          <w:marLeft w:val="0"/>
                                          <w:marRight w:val="0"/>
                                          <w:marTop w:val="0"/>
                                          <w:marBottom w:val="0"/>
                                          <w:divBdr>
                                            <w:top w:val="none" w:sz="0" w:space="0" w:color="auto"/>
                                            <w:left w:val="none" w:sz="0" w:space="0" w:color="auto"/>
                                            <w:bottom w:val="none" w:sz="0" w:space="0" w:color="auto"/>
                                            <w:right w:val="none" w:sz="0" w:space="0" w:color="auto"/>
                                          </w:divBdr>
                                        </w:div>
                                        <w:div w:id="159161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31030">
                                  <w:marLeft w:val="0"/>
                                  <w:marRight w:val="0"/>
                                  <w:marTop w:val="0"/>
                                  <w:marBottom w:val="0"/>
                                  <w:divBdr>
                                    <w:top w:val="none" w:sz="0" w:space="0" w:color="auto"/>
                                    <w:left w:val="none" w:sz="0" w:space="0" w:color="auto"/>
                                    <w:bottom w:val="none" w:sz="0" w:space="0" w:color="auto"/>
                                    <w:right w:val="none" w:sz="0" w:space="0" w:color="auto"/>
                                  </w:divBdr>
                                </w:div>
                                <w:div w:id="1171526579">
                                  <w:marLeft w:val="0"/>
                                  <w:marRight w:val="0"/>
                                  <w:marTop w:val="0"/>
                                  <w:marBottom w:val="0"/>
                                  <w:divBdr>
                                    <w:top w:val="none" w:sz="0" w:space="0" w:color="auto"/>
                                    <w:left w:val="none" w:sz="0" w:space="0" w:color="auto"/>
                                    <w:bottom w:val="none" w:sz="0" w:space="0" w:color="auto"/>
                                    <w:right w:val="none" w:sz="0" w:space="0" w:color="auto"/>
                                  </w:divBdr>
                                </w:div>
                              </w:divsChild>
                            </w:div>
                            <w:div w:id="269629295">
                              <w:marLeft w:val="0"/>
                              <w:marRight w:val="0"/>
                              <w:marTop w:val="0"/>
                              <w:marBottom w:val="0"/>
                              <w:divBdr>
                                <w:top w:val="none" w:sz="0" w:space="0" w:color="auto"/>
                                <w:left w:val="none" w:sz="0" w:space="0" w:color="auto"/>
                                <w:bottom w:val="none" w:sz="0" w:space="0" w:color="auto"/>
                                <w:right w:val="none" w:sz="0" w:space="0" w:color="auto"/>
                              </w:divBdr>
                              <w:divsChild>
                                <w:div w:id="605842816">
                                  <w:marLeft w:val="0"/>
                                  <w:marRight w:val="0"/>
                                  <w:marTop w:val="0"/>
                                  <w:marBottom w:val="0"/>
                                  <w:divBdr>
                                    <w:top w:val="none" w:sz="0" w:space="0" w:color="auto"/>
                                    <w:left w:val="none" w:sz="0" w:space="0" w:color="auto"/>
                                    <w:bottom w:val="none" w:sz="0" w:space="0" w:color="auto"/>
                                    <w:right w:val="none" w:sz="0" w:space="0" w:color="auto"/>
                                  </w:divBdr>
                                </w:div>
                                <w:div w:id="738595397">
                                  <w:marLeft w:val="240"/>
                                  <w:marRight w:val="0"/>
                                  <w:marTop w:val="0"/>
                                  <w:marBottom w:val="0"/>
                                  <w:divBdr>
                                    <w:top w:val="none" w:sz="0" w:space="0" w:color="auto"/>
                                    <w:left w:val="none" w:sz="0" w:space="0" w:color="auto"/>
                                    <w:bottom w:val="none" w:sz="0" w:space="0" w:color="auto"/>
                                    <w:right w:val="none" w:sz="0" w:space="0" w:color="auto"/>
                                  </w:divBdr>
                                  <w:divsChild>
                                    <w:div w:id="663246942">
                                      <w:marLeft w:val="0"/>
                                      <w:marRight w:val="0"/>
                                      <w:marTop w:val="0"/>
                                      <w:marBottom w:val="0"/>
                                      <w:divBdr>
                                        <w:top w:val="none" w:sz="0" w:space="0" w:color="auto"/>
                                        <w:left w:val="none" w:sz="0" w:space="0" w:color="auto"/>
                                        <w:bottom w:val="none" w:sz="0" w:space="0" w:color="auto"/>
                                        <w:right w:val="none" w:sz="0" w:space="0" w:color="auto"/>
                                      </w:divBdr>
                                      <w:divsChild>
                                        <w:div w:id="4327318">
                                          <w:marLeft w:val="0"/>
                                          <w:marRight w:val="0"/>
                                          <w:marTop w:val="0"/>
                                          <w:marBottom w:val="0"/>
                                          <w:divBdr>
                                            <w:top w:val="none" w:sz="0" w:space="0" w:color="auto"/>
                                            <w:left w:val="none" w:sz="0" w:space="0" w:color="auto"/>
                                            <w:bottom w:val="none" w:sz="0" w:space="0" w:color="auto"/>
                                            <w:right w:val="none" w:sz="0" w:space="0" w:color="auto"/>
                                          </w:divBdr>
                                        </w:div>
                                        <w:div w:id="46339525">
                                          <w:marLeft w:val="240"/>
                                          <w:marRight w:val="0"/>
                                          <w:marTop w:val="0"/>
                                          <w:marBottom w:val="0"/>
                                          <w:divBdr>
                                            <w:top w:val="none" w:sz="0" w:space="0" w:color="auto"/>
                                            <w:left w:val="none" w:sz="0" w:space="0" w:color="auto"/>
                                            <w:bottom w:val="none" w:sz="0" w:space="0" w:color="auto"/>
                                            <w:right w:val="none" w:sz="0" w:space="0" w:color="auto"/>
                                          </w:divBdr>
                                          <w:divsChild>
                                            <w:div w:id="165289366">
                                              <w:marLeft w:val="0"/>
                                              <w:marRight w:val="0"/>
                                              <w:marTop w:val="0"/>
                                              <w:marBottom w:val="0"/>
                                              <w:divBdr>
                                                <w:top w:val="none" w:sz="0" w:space="0" w:color="auto"/>
                                                <w:left w:val="none" w:sz="0" w:space="0" w:color="auto"/>
                                                <w:bottom w:val="none" w:sz="0" w:space="0" w:color="auto"/>
                                                <w:right w:val="none" w:sz="0" w:space="0" w:color="auto"/>
                                              </w:divBdr>
                                            </w:div>
                                          </w:divsChild>
                                        </w:div>
                                        <w:div w:id="10945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950446">
                                  <w:marLeft w:val="0"/>
                                  <w:marRight w:val="0"/>
                                  <w:marTop w:val="0"/>
                                  <w:marBottom w:val="0"/>
                                  <w:divBdr>
                                    <w:top w:val="none" w:sz="0" w:space="0" w:color="auto"/>
                                    <w:left w:val="none" w:sz="0" w:space="0" w:color="auto"/>
                                    <w:bottom w:val="none" w:sz="0" w:space="0" w:color="auto"/>
                                    <w:right w:val="none" w:sz="0" w:space="0" w:color="auto"/>
                                  </w:divBdr>
                                </w:div>
                              </w:divsChild>
                            </w:div>
                            <w:div w:id="343367721">
                              <w:marLeft w:val="0"/>
                              <w:marRight w:val="0"/>
                              <w:marTop w:val="0"/>
                              <w:marBottom w:val="0"/>
                              <w:divBdr>
                                <w:top w:val="none" w:sz="0" w:space="0" w:color="auto"/>
                                <w:left w:val="none" w:sz="0" w:space="0" w:color="auto"/>
                                <w:bottom w:val="none" w:sz="0" w:space="0" w:color="auto"/>
                                <w:right w:val="none" w:sz="0" w:space="0" w:color="auto"/>
                              </w:divBdr>
                              <w:divsChild>
                                <w:div w:id="66079842">
                                  <w:marLeft w:val="0"/>
                                  <w:marRight w:val="0"/>
                                  <w:marTop w:val="0"/>
                                  <w:marBottom w:val="0"/>
                                  <w:divBdr>
                                    <w:top w:val="none" w:sz="0" w:space="0" w:color="auto"/>
                                    <w:left w:val="none" w:sz="0" w:space="0" w:color="auto"/>
                                    <w:bottom w:val="none" w:sz="0" w:space="0" w:color="auto"/>
                                    <w:right w:val="none" w:sz="0" w:space="0" w:color="auto"/>
                                  </w:divBdr>
                                </w:div>
                                <w:div w:id="293367994">
                                  <w:marLeft w:val="240"/>
                                  <w:marRight w:val="0"/>
                                  <w:marTop w:val="0"/>
                                  <w:marBottom w:val="0"/>
                                  <w:divBdr>
                                    <w:top w:val="none" w:sz="0" w:space="0" w:color="auto"/>
                                    <w:left w:val="none" w:sz="0" w:space="0" w:color="auto"/>
                                    <w:bottom w:val="none" w:sz="0" w:space="0" w:color="auto"/>
                                    <w:right w:val="none" w:sz="0" w:space="0" w:color="auto"/>
                                  </w:divBdr>
                                  <w:divsChild>
                                    <w:div w:id="1352951949">
                                      <w:marLeft w:val="0"/>
                                      <w:marRight w:val="0"/>
                                      <w:marTop w:val="0"/>
                                      <w:marBottom w:val="0"/>
                                      <w:divBdr>
                                        <w:top w:val="none" w:sz="0" w:space="0" w:color="auto"/>
                                        <w:left w:val="none" w:sz="0" w:space="0" w:color="auto"/>
                                        <w:bottom w:val="none" w:sz="0" w:space="0" w:color="auto"/>
                                        <w:right w:val="none" w:sz="0" w:space="0" w:color="auto"/>
                                      </w:divBdr>
                                      <w:divsChild>
                                        <w:div w:id="1071776151">
                                          <w:marLeft w:val="240"/>
                                          <w:marRight w:val="0"/>
                                          <w:marTop w:val="0"/>
                                          <w:marBottom w:val="0"/>
                                          <w:divBdr>
                                            <w:top w:val="none" w:sz="0" w:space="0" w:color="auto"/>
                                            <w:left w:val="none" w:sz="0" w:space="0" w:color="auto"/>
                                            <w:bottom w:val="none" w:sz="0" w:space="0" w:color="auto"/>
                                            <w:right w:val="none" w:sz="0" w:space="0" w:color="auto"/>
                                          </w:divBdr>
                                          <w:divsChild>
                                            <w:div w:id="1895921724">
                                              <w:marLeft w:val="0"/>
                                              <w:marRight w:val="0"/>
                                              <w:marTop w:val="0"/>
                                              <w:marBottom w:val="0"/>
                                              <w:divBdr>
                                                <w:top w:val="none" w:sz="0" w:space="0" w:color="auto"/>
                                                <w:left w:val="none" w:sz="0" w:space="0" w:color="auto"/>
                                                <w:bottom w:val="none" w:sz="0" w:space="0" w:color="auto"/>
                                                <w:right w:val="none" w:sz="0" w:space="0" w:color="auto"/>
                                              </w:divBdr>
                                            </w:div>
                                          </w:divsChild>
                                        </w:div>
                                        <w:div w:id="1743454604">
                                          <w:marLeft w:val="0"/>
                                          <w:marRight w:val="0"/>
                                          <w:marTop w:val="0"/>
                                          <w:marBottom w:val="0"/>
                                          <w:divBdr>
                                            <w:top w:val="none" w:sz="0" w:space="0" w:color="auto"/>
                                            <w:left w:val="none" w:sz="0" w:space="0" w:color="auto"/>
                                            <w:bottom w:val="none" w:sz="0" w:space="0" w:color="auto"/>
                                            <w:right w:val="none" w:sz="0" w:space="0" w:color="auto"/>
                                          </w:divBdr>
                                        </w:div>
                                        <w:div w:id="212954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60282">
                                  <w:marLeft w:val="0"/>
                                  <w:marRight w:val="0"/>
                                  <w:marTop w:val="0"/>
                                  <w:marBottom w:val="0"/>
                                  <w:divBdr>
                                    <w:top w:val="none" w:sz="0" w:space="0" w:color="auto"/>
                                    <w:left w:val="none" w:sz="0" w:space="0" w:color="auto"/>
                                    <w:bottom w:val="none" w:sz="0" w:space="0" w:color="auto"/>
                                    <w:right w:val="none" w:sz="0" w:space="0" w:color="auto"/>
                                  </w:divBdr>
                                </w:div>
                              </w:divsChild>
                            </w:div>
                            <w:div w:id="415593200">
                              <w:marLeft w:val="0"/>
                              <w:marRight w:val="0"/>
                              <w:marTop w:val="0"/>
                              <w:marBottom w:val="0"/>
                              <w:divBdr>
                                <w:top w:val="none" w:sz="0" w:space="0" w:color="auto"/>
                                <w:left w:val="none" w:sz="0" w:space="0" w:color="auto"/>
                                <w:bottom w:val="none" w:sz="0" w:space="0" w:color="auto"/>
                                <w:right w:val="none" w:sz="0" w:space="0" w:color="auto"/>
                              </w:divBdr>
                              <w:divsChild>
                                <w:div w:id="1298102681">
                                  <w:marLeft w:val="0"/>
                                  <w:marRight w:val="0"/>
                                  <w:marTop w:val="0"/>
                                  <w:marBottom w:val="0"/>
                                  <w:divBdr>
                                    <w:top w:val="none" w:sz="0" w:space="0" w:color="auto"/>
                                    <w:left w:val="none" w:sz="0" w:space="0" w:color="auto"/>
                                    <w:bottom w:val="none" w:sz="0" w:space="0" w:color="auto"/>
                                    <w:right w:val="none" w:sz="0" w:space="0" w:color="auto"/>
                                  </w:divBdr>
                                </w:div>
                                <w:div w:id="1452937880">
                                  <w:marLeft w:val="0"/>
                                  <w:marRight w:val="0"/>
                                  <w:marTop w:val="0"/>
                                  <w:marBottom w:val="0"/>
                                  <w:divBdr>
                                    <w:top w:val="none" w:sz="0" w:space="0" w:color="auto"/>
                                    <w:left w:val="none" w:sz="0" w:space="0" w:color="auto"/>
                                    <w:bottom w:val="none" w:sz="0" w:space="0" w:color="auto"/>
                                    <w:right w:val="none" w:sz="0" w:space="0" w:color="auto"/>
                                  </w:divBdr>
                                </w:div>
                                <w:div w:id="2147045173">
                                  <w:marLeft w:val="240"/>
                                  <w:marRight w:val="0"/>
                                  <w:marTop w:val="0"/>
                                  <w:marBottom w:val="0"/>
                                  <w:divBdr>
                                    <w:top w:val="none" w:sz="0" w:space="0" w:color="auto"/>
                                    <w:left w:val="none" w:sz="0" w:space="0" w:color="auto"/>
                                    <w:bottom w:val="none" w:sz="0" w:space="0" w:color="auto"/>
                                    <w:right w:val="none" w:sz="0" w:space="0" w:color="auto"/>
                                  </w:divBdr>
                                  <w:divsChild>
                                    <w:div w:id="335041438">
                                      <w:marLeft w:val="0"/>
                                      <w:marRight w:val="0"/>
                                      <w:marTop w:val="0"/>
                                      <w:marBottom w:val="0"/>
                                      <w:divBdr>
                                        <w:top w:val="none" w:sz="0" w:space="0" w:color="auto"/>
                                        <w:left w:val="none" w:sz="0" w:space="0" w:color="auto"/>
                                        <w:bottom w:val="none" w:sz="0" w:space="0" w:color="auto"/>
                                        <w:right w:val="none" w:sz="0" w:space="0" w:color="auto"/>
                                      </w:divBdr>
                                      <w:divsChild>
                                        <w:div w:id="386027204">
                                          <w:marLeft w:val="240"/>
                                          <w:marRight w:val="0"/>
                                          <w:marTop w:val="0"/>
                                          <w:marBottom w:val="0"/>
                                          <w:divBdr>
                                            <w:top w:val="none" w:sz="0" w:space="0" w:color="auto"/>
                                            <w:left w:val="none" w:sz="0" w:space="0" w:color="auto"/>
                                            <w:bottom w:val="none" w:sz="0" w:space="0" w:color="auto"/>
                                            <w:right w:val="none" w:sz="0" w:space="0" w:color="auto"/>
                                          </w:divBdr>
                                          <w:divsChild>
                                            <w:div w:id="1542017077">
                                              <w:marLeft w:val="0"/>
                                              <w:marRight w:val="0"/>
                                              <w:marTop w:val="0"/>
                                              <w:marBottom w:val="0"/>
                                              <w:divBdr>
                                                <w:top w:val="none" w:sz="0" w:space="0" w:color="auto"/>
                                                <w:left w:val="none" w:sz="0" w:space="0" w:color="auto"/>
                                                <w:bottom w:val="none" w:sz="0" w:space="0" w:color="auto"/>
                                                <w:right w:val="none" w:sz="0" w:space="0" w:color="auto"/>
                                              </w:divBdr>
                                            </w:div>
                                          </w:divsChild>
                                        </w:div>
                                        <w:div w:id="1441756235">
                                          <w:marLeft w:val="0"/>
                                          <w:marRight w:val="0"/>
                                          <w:marTop w:val="0"/>
                                          <w:marBottom w:val="0"/>
                                          <w:divBdr>
                                            <w:top w:val="none" w:sz="0" w:space="0" w:color="auto"/>
                                            <w:left w:val="none" w:sz="0" w:space="0" w:color="auto"/>
                                            <w:bottom w:val="none" w:sz="0" w:space="0" w:color="auto"/>
                                            <w:right w:val="none" w:sz="0" w:space="0" w:color="auto"/>
                                          </w:divBdr>
                                        </w:div>
                                        <w:div w:id="17795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902637">
                              <w:marLeft w:val="0"/>
                              <w:marRight w:val="0"/>
                              <w:marTop w:val="0"/>
                              <w:marBottom w:val="0"/>
                              <w:divBdr>
                                <w:top w:val="none" w:sz="0" w:space="0" w:color="auto"/>
                                <w:left w:val="none" w:sz="0" w:space="0" w:color="auto"/>
                                <w:bottom w:val="none" w:sz="0" w:space="0" w:color="auto"/>
                                <w:right w:val="none" w:sz="0" w:space="0" w:color="auto"/>
                              </w:divBdr>
                              <w:divsChild>
                                <w:div w:id="68117057">
                                  <w:marLeft w:val="0"/>
                                  <w:marRight w:val="0"/>
                                  <w:marTop w:val="0"/>
                                  <w:marBottom w:val="0"/>
                                  <w:divBdr>
                                    <w:top w:val="none" w:sz="0" w:space="0" w:color="auto"/>
                                    <w:left w:val="none" w:sz="0" w:space="0" w:color="auto"/>
                                    <w:bottom w:val="none" w:sz="0" w:space="0" w:color="auto"/>
                                    <w:right w:val="none" w:sz="0" w:space="0" w:color="auto"/>
                                  </w:divBdr>
                                </w:div>
                                <w:div w:id="686056092">
                                  <w:marLeft w:val="0"/>
                                  <w:marRight w:val="0"/>
                                  <w:marTop w:val="0"/>
                                  <w:marBottom w:val="0"/>
                                  <w:divBdr>
                                    <w:top w:val="none" w:sz="0" w:space="0" w:color="auto"/>
                                    <w:left w:val="none" w:sz="0" w:space="0" w:color="auto"/>
                                    <w:bottom w:val="none" w:sz="0" w:space="0" w:color="auto"/>
                                    <w:right w:val="none" w:sz="0" w:space="0" w:color="auto"/>
                                  </w:divBdr>
                                </w:div>
                                <w:div w:id="1503660514">
                                  <w:marLeft w:val="240"/>
                                  <w:marRight w:val="0"/>
                                  <w:marTop w:val="0"/>
                                  <w:marBottom w:val="0"/>
                                  <w:divBdr>
                                    <w:top w:val="none" w:sz="0" w:space="0" w:color="auto"/>
                                    <w:left w:val="none" w:sz="0" w:space="0" w:color="auto"/>
                                    <w:bottom w:val="none" w:sz="0" w:space="0" w:color="auto"/>
                                    <w:right w:val="none" w:sz="0" w:space="0" w:color="auto"/>
                                  </w:divBdr>
                                  <w:divsChild>
                                    <w:div w:id="427165689">
                                      <w:marLeft w:val="0"/>
                                      <w:marRight w:val="0"/>
                                      <w:marTop w:val="0"/>
                                      <w:marBottom w:val="0"/>
                                      <w:divBdr>
                                        <w:top w:val="none" w:sz="0" w:space="0" w:color="auto"/>
                                        <w:left w:val="none" w:sz="0" w:space="0" w:color="auto"/>
                                        <w:bottom w:val="none" w:sz="0" w:space="0" w:color="auto"/>
                                        <w:right w:val="none" w:sz="0" w:space="0" w:color="auto"/>
                                      </w:divBdr>
                                      <w:divsChild>
                                        <w:div w:id="1211772451">
                                          <w:marLeft w:val="240"/>
                                          <w:marRight w:val="0"/>
                                          <w:marTop w:val="0"/>
                                          <w:marBottom w:val="0"/>
                                          <w:divBdr>
                                            <w:top w:val="none" w:sz="0" w:space="0" w:color="auto"/>
                                            <w:left w:val="none" w:sz="0" w:space="0" w:color="auto"/>
                                            <w:bottom w:val="none" w:sz="0" w:space="0" w:color="auto"/>
                                            <w:right w:val="none" w:sz="0" w:space="0" w:color="auto"/>
                                          </w:divBdr>
                                          <w:divsChild>
                                            <w:div w:id="1018627831">
                                              <w:marLeft w:val="0"/>
                                              <w:marRight w:val="0"/>
                                              <w:marTop w:val="0"/>
                                              <w:marBottom w:val="0"/>
                                              <w:divBdr>
                                                <w:top w:val="none" w:sz="0" w:space="0" w:color="auto"/>
                                                <w:left w:val="none" w:sz="0" w:space="0" w:color="auto"/>
                                                <w:bottom w:val="none" w:sz="0" w:space="0" w:color="auto"/>
                                                <w:right w:val="none" w:sz="0" w:space="0" w:color="auto"/>
                                              </w:divBdr>
                                            </w:div>
                                          </w:divsChild>
                                        </w:div>
                                        <w:div w:id="2049992699">
                                          <w:marLeft w:val="0"/>
                                          <w:marRight w:val="0"/>
                                          <w:marTop w:val="0"/>
                                          <w:marBottom w:val="0"/>
                                          <w:divBdr>
                                            <w:top w:val="none" w:sz="0" w:space="0" w:color="auto"/>
                                            <w:left w:val="none" w:sz="0" w:space="0" w:color="auto"/>
                                            <w:bottom w:val="none" w:sz="0" w:space="0" w:color="auto"/>
                                            <w:right w:val="none" w:sz="0" w:space="0" w:color="auto"/>
                                          </w:divBdr>
                                        </w:div>
                                        <w:div w:id="209867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870259">
                              <w:marLeft w:val="0"/>
                              <w:marRight w:val="0"/>
                              <w:marTop w:val="0"/>
                              <w:marBottom w:val="0"/>
                              <w:divBdr>
                                <w:top w:val="none" w:sz="0" w:space="0" w:color="auto"/>
                                <w:left w:val="none" w:sz="0" w:space="0" w:color="auto"/>
                                <w:bottom w:val="none" w:sz="0" w:space="0" w:color="auto"/>
                                <w:right w:val="none" w:sz="0" w:space="0" w:color="auto"/>
                              </w:divBdr>
                              <w:divsChild>
                                <w:div w:id="125316401">
                                  <w:marLeft w:val="240"/>
                                  <w:marRight w:val="0"/>
                                  <w:marTop w:val="0"/>
                                  <w:marBottom w:val="0"/>
                                  <w:divBdr>
                                    <w:top w:val="none" w:sz="0" w:space="0" w:color="auto"/>
                                    <w:left w:val="none" w:sz="0" w:space="0" w:color="auto"/>
                                    <w:bottom w:val="none" w:sz="0" w:space="0" w:color="auto"/>
                                    <w:right w:val="none" w:sz="0" w:space="0" w:color="auto"/>
                                  </w:divBdr>
                                  <w:divsChild>
                                    <w:div w:id="1643729676">
                                      <w:marLeft w:val="0"/>
                                      <w:marRight w:val="0"/>
                                      <w:marTop w:val="0"/>
                                      <w:marBottom w:val="0"/>
                                      <w:divBdr>
                                        <w:top w:val="none" w:sz="0" w:space="0" w:color="auto"/>
                                        <w:left w:val="none" w:sz="0" w:space="0" w:color="auto"/>
                                        <w:bottom w:val="none" w:sz="0" w:space="0" w:color="auto"/>
                                        <w:right w:val="none" w:sz="0" w:space="0" w:color="auto"/>
                                      </w:divBdr>
                                      <w:divsChild>
                                        <w:div w:id="1096680267">
                                          <w:marLeft w:val="0"/>
                                          <w:marRight w:val="0"/>
                                          <w:marTop w:val="0"/>
                                          <w:marBottom w:val="0"/>
                                          <w:divBdr>
                                            <w:top w:val="none" w:sz="0" w:space="0" w:color="auto"/>
                                            <w:left w:val="none" w:sz="0" w:space="0" w:color="auto"/>
                                            <w:bottom w:val="none" w:sz="0" w:space="0" w:color="auto"/>
                                            <w:right w:val="none" w:sz="0" w:space="0" w:color="auto"/>
                                          </w:divBdr>
                                        </w:div>
                                        <w:div w:id="1349139543">
                                          <w:marLeft w:val="0"/>
                                          <w:marRight w:val="0"/>
                                          <w:marTop w:val="0"/>
                                          <w:marBottom w:val="0"/>
                                          <w:divBdr>
                                            <w:top w:val="none" w:sz="0" w:space="0" w:color="auto"/>
                                            <w:left w:val="none" w:sz="0" w:space="0" w:color="auto"/>
                                            <w:bottom w:val="none" w:sz="0" w:space="0" w:color="auto"/>
                                            <w:right w:val="none" w:sz="0" w:space="0" w:color="auto"/>
                                          </w:divBdr>
                                        </w:div>
                                        <w:div w:id="2104765134">
                                          <w:marLeft w:val="240"/>
                                          <w:marRight w:val="0"/>
                                          <w:marTop w:val="0"/>
                                          <w:marBottom w:val="0"/>
                                          <w:divBdr>
                                            <w:top w:val="none" w:sz="0" w:space="0" w:color="auto"/>
                                            <w:left w:val="none" w:sz="0" w:space="0" w:color="auto"/>
                                            <w:bottom w:val="none" w:sz="0" w:space="0" w:color="auto"/>
                                            <w:right w:val="none" w:sz="0" w:space="0" w:color="auto"/>
                                          </w:divBdr>
                                          <w:divsChild>
                                            <w:div w:id="186246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573528">
                                  <w:marLeft w:val="0"/>
                                  <w:marRight w:val="0"/>
                                  <w:marTop w:val="0"/>
                                  <w:marBottom w:val="0"/>
                                  <w:divBdr>
                                    <w:top w:val="none" w:sz="0" w:space="0" w:color="auto"/>
                                    <w:left w:val="none" w:sz="0" w:space="0" w:color="auto"/>
                                    <w:bottom w:val="none" w:sz="0" w:space="0" w:color="auto"/>
                                    <w:right w:val="none" w:sz="0" w:space="0" w:color="auto"/>
                                  </w:divBdr>
                                </w:div>
                                <w:div w:id="1473329451">
                                  <w:marLeft w:val="0"/>
                                  <w:marRight w:val="0"/>
                                  <w:marTop w:val="0"/>
                                  <w:marBottom w:val="0"/>
                                  <w:divBdr>
                                    <w:top w:val="none" w:sz="0" w:space="0" w:color="auto"/>
                                    <w:left w:val="none" w:sz="0" w:space="0" w:color="auto"/>
                                    <w:bottom w:val="none" w:sz="0" w:space="0" w:color="auto"/>
                                    <w:right w:val="none" w:sz="0" w:space="0" w:color="auto"/>
                                  </w:divBdr>
                                </w:div>
                              </w:divsChild>
                            </w:div>
                            <w:div w:id="1023479914">
                              <w:marLeft w:val="0"/>
                              <w:marRight w:val="0"/>
                              <w:marTop w:val="0"/>
                              <w:marBottom w:val="0"/>
                              <w:divBdr>
                                <w:top w:val="none" w:sz="0" w:space="0" w:color="auto"/>
                                <w:left w:val="none" w:sz="0" w:space="0" w:color="auto"/>
                                <w:bottom w:val="none" w:sz="0" w:space="0" w:color="auto"/>
                                <w:right w:val="none" w:sz="0" w:space="0" w:color="auto"/>
                              </w:divBdr>
                              <w:divsChild>
                                <w:div w:id="363405366">
                                  <w:marLeft w:val="0"/>
                                  <w:marRight w:val="0"/>
                                  <w:marTop w:val="0"/>
                                  <w:marBottom w:val="0"/>
                                  <w:divBdr>
                                    <w:top w:val="none" w:sz="0" w:space="0" w:color="auto"/>
                                    <w:left w:val="none" w:sz="0" w:space="0" w:color="auto"/>
                                    <w:bottom w:val="none" w:sz="0" w:space="0" w:color="auto"/>
                                    <w:right w:val="none" w:sz="0" w:space="0" w:color="auto"/>
                                  </w:divBdr>
                                </w:div>
                                <w:div w:id="510880245">
                                  <w:marLeft w:val="240"/>
                                  <w:marRight w:val="0"/>
                                  <w:marTop w:val="0"/>
                                  <w:marBottom w:val="0"/>
                                  <w:divBdr>
                                    <w:top w:val="none" w:sz="0" w:space="0" w:color="auto"/>
                                    <w:left w:val="none" w:sz="0" w:space="0" w:color="auto"/>
                                    <w:bottom w:val="none" w:sz="0" w:space="0" w:color="auto"/>
                                    <w:right w:val="none" w:sz="0" w:space="0" w:color="auto"/>
                                  </w:divBdr>
                                  <w:divsChild>
                                    <w:div w:id="1788499584">
                                      <w:marLeft w:val="0"/>
                                      <w:marRight w:val="0"/>
                                      <w:marTop w:val="0"/>
                                      <w:marBottom w:val="0"/>
                                      <w:divBdr>
                                        <w:top w:val="none" w:sz="0" w:space="0" w:color="auto"/>
                                        <w:left w:val="none" w:sz="0" w:space="0" w:color="auto"/>
                                        <w:bottom w:val="none" w:sz="0" w:space="0" w:color="auto"/>
                                        <w:right w:val="none" w:sz="0" w:space="0" w:color="auto"/>
                                      </w:divBdr>
                                      <w:divsChild>
                                        <w:div w:id="702024823">
                                          <w:marLeft w:val="240"/>
                                          <w:marRight w:val="0"/>
                                          <w:marTop w:val="0"/>
                                          <w:marBottom w:val="0"/>
                                          <w:divBdr>
                                            <w:top w:val="none" w:sz="0" w:space="0" w:color="auto"/>
                                            <w:left w:val="none" w:sz="0" w:space="0" w:color="auto"/>
                                            <w:bottom w:val="none" w:sz="0" w:space="0" w:color="auto"/>
                                            <w:right w:val="none" w:sz="0" w:space="0" w:color="auto"/>
                                          </w:divBdr>
                                          <w:divsChild>
                                            <w:div w:id="1455633966">
                                              <w:marLeft w:val="0"/>
                                              <w:marRight w:val="0"/>
                                              <w:marTop w:val="0"/>
                                              <w:marBottom w:val="0"/>
                                              <w:divBdr>
                                                <w:top w:val="none" w:sz="0" w:space="0" w:color="auto"/>
                                                <w:left w:val="none" w:sz="0" w:space="0" w:color="auto"/>
                                                <w:bottom w:val="none" w:sz="0" w:space="0" w:color="auto"/>
                                                <w:right w:val="none" w:sz="0" w:space="0" w:color="auto"/>
                                              </w:divBdr>
                                            </w:div>
                                          </w:divsChild>
                                        </w:div>
                                        <w:div w:id="1146049378">
                                          <w:marLeft w:val="0"/>
                                          <w:marRight w:val="0"/>
                                          <w:marTop w:val="0"/>
                                          <w:marBottom w:val="0"/>
                                          <w:divBdr>
                                            <w:top w:val="none" w:sz="0" w:space="0" w:color="auto"/>
                                            <w:left w:val="none" w:sz="0" w:space="0" w:color="auto"/>
                                            <w:bottom w:val="none" w:sz="0" w:space="0" w:color="auto"/>
                                            <w:right w:val="none" w:sz="0" w:space="0" w:color="auto"/>
                                          </w:divBdr>
                                        </w:div>
                                        <w:div w:id="186929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330285">
                                  <w:marLeft w:val="0"/>
                                  <w:marRight w:val="0"/>
                                  <w:marTop w:val="0"/>
                                  <w:marBottom w:val="0"/>
                                  <w:divBdr>
                                    <w:top w:val="none" w:sz="0" w:space="0" w:color="auto"/>
                                    <w:left w:val="none" w:sz="0" w:space="0" w:color="auto"/>
                                    <w:bottom w:val="none" w:sz="0" w:space="0" w:color="auto"/>
                                    <w:right w:val="none" w:sz="0" w:space="0" w:color="auto"/>
                                  </w:divBdr>
                                </w:div>
                              </w:divsChild>
                            </w:div>
                            <w:div w:id="1062213827">
                              <w:marLeft w:val="0"/>
                              <w:marRight w:val="0"/>
                              <w:marTop w:val="0"/>
                              <w:marBottom w:val="0"/>
                              <w:divBdr>
                                <w:top w:val="none" w:sz="0" w:space="0" w:color="auto"/>
                                <w:left w:val="none" w:sz="0" w:space="0" w:color="auto"/>
                                <w:bottom w:val="none" w:sz="0" w:space="0" w:color="auto"/>
                                <w:right w:val="none" w:sz="0" w:space="0" w:color="auto"/>
                              </w:divBdr>
                              <w:divsChild>
                                <w:div w:id="1312757269">
                                  <w:marLeft w:val="0"/>
                                  <w:marRight w:val="0"/>
                                  <w:marTop w:val="0"/>
                                  <w:marBottom w:val="0"/>
                                  <w:divBdr>
                                    <w:top w:val="none" w:sz="0" w:space="0" w:color="auto"/>
                                    <w:left w:val="none" w:sz="0" w:space="0" w:color="auto"/>
                                    <w:bottom w:val="none" w:sz="0" w:space="0" w:color="auto"/>
                                    <w:right w:val="none" w:sz="0" w:space="0" w:color="auto"/>
                                  </w:divBdr>
                                </w:div>
                                <w:div w:id="2045401369">
                                  <w:marLeft w:val="0"/>
                                  <w:marRight w:val="0"/>
                                  <w:marTop w:val="0"/>
                                  <w:marBottom w:val="0"/>
                                  <w:divBdr>
                                    <w:top w:val="none" w:sz="0" w:space="0" w:color="auto"/>
                                    <w:left w:val="none" w:sz="0" w:space="0" w:color="auto"/>
                                    <w:bottom w:val="none" w:sz="0" w:space="0" w:color="auto"/>
                                    <w:right w:val="none" w:sz="0" w:space="0" w:color="auto"/>
                                  </w:divBdr>
                                </w:div>
                                <w:div w:id="2113434424">
                                  <w:marLeft w:val="240"/>
                                  <w:marRight w:val="0"/>
                                  <w:marTop w:val="0"/>
                                  <w:marBottom w:val="0"/>
                                  <w:divBdr>
                                    <w:top w:val="none" w:sz="0" w:space="0" w:color="auto"/>
                                    <w:left w:val="none" w:sz="0" w:space="0" w:color="auto"/>
                                    <w:bottom w:val="none" w:sz="0" w:space="0" w:color="auto"/>
                                    <w:right w:val="none" w:sz="0" w:space="0" w:color="auto"/>
                                  </w:divBdr>
                                  <w:divsChild>
                                    <w:div w:id="1361665687">
                                      <w:marLeft w:val="0"/>
                                      <w:marRight w:val="0"/>
                                      <w:marTop w:val="0"/>
                                      <w:marBottom w:val="0"/>
                                      <w:divBdr>
                                        <w:top w:val="none" w:sz="0" w:space="0" w:color="auto"/>
                                        <w:left w:val="none" w:sz="0" w:space="0" w:color="auto"/>
                                        <w:bottom w:val="none" w:sz="0" w:space="0" w:color="auto"/>
                                        <w:right w:val="none" w:sz="0" w:space="0" w:color="auto"/>
                                      </w:divBdr>
                                      <w:divsChild>
                                        <w:div w:id="515072809">
                                          <w:marLeft w:val="240"/>
                                          <w:marRight w:val="0"/>
                                          <w:marTop w:val="0"/>
                                          <w:marBottom w:val="0"/>
                                          <w:divBdr>
                                            <w:top w:val="none" w:sz="0" w:space="0" w:color="auto"/>
                                            <w:left w:val="none" w:sz="0" w:space="0" w:color="auto"/>
                                            <w:bottom w:val="none" w:sz="0" w:space="0" w:color="auto"/>
                                            <w:right w:val="none" w:sz="0" w:space="0" w:color="auto"/>
                                          </w:divBdr>
                                          <w:divsChild>
                                            <w:div w:id="2042823824">
                                              <w:marLeft w:val="0"/>
                                              <w:marRight w:val="0"/>
                                              <w:marTop w:val="0"/>
                                              <w:marBottom w:val="0"/>
                                              <w:divBdr>
                                                <w:top w:val="none" w:sz="0" w:space="0" w:color="auto"/>
                                                <w:left w:val="none" w:sz="0" w:space="0" w:color="auto"/>
                                                <w:bottom w:val="none" w:sz="0" w:space="0" w:color="auto"/>
                                                <w:right w:val="none" w:sz="0" w:space="0" w:color="auto"/>
                                              </w:divBdr>
                                            </w:div>
                                          </w:divsChild>
                                        </w:div>
                                        <w:div w:id="909389997">
                                          <w:marLeft w:val="0"/>
                                          <w:marRight w:val="0"/>
                                          <w:marTop w:val="0"/>
                                          <w:marBottom w:val="0"/>
                                          <w:divBdr>
                                            <w:top w:val="none" w:sz="0" w:space="0" w:color="auto"/>
                                            <w:left w:val="none" w:sz="0" w:space="0" w:color="auto"/>
                                            <w:bottom w:val="none" w:sz="0" w:space="0" w:color="auto"/>
                                            <w:right w:val="none" w:sz="0" w:space="0" w:color="auto"/>
                                          </w:divBdr>
                                        </w:div>
                                        <w:div w:id="141905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327281">
                              <w:marLeft w:val="0"/>
                              <w:marRight w:val="0"/>
                              <w:marTop w:val="0"/>
                              <w:marBottom w:val="0"/>
                              <w:divBdr>
                                <w:top w:val="none" w:sz="0" w:space="0" w:color="auto"/>
                                <w:left w:val="none" w:sz="0" w:space="0" w:color="auto"/>
                                <w:bottom w:val="none" w:sz="0" w:space="0" w:color="auto"/>
                                <w:right w:val="none" w:sz="0" w:space="0" w:color="auto"/>
                              </w:divBdr>
                              <w:divsChild>
                                <w:div w:id="633340115">
                                  <w:marLeft w:val="240"/>
                                  <w:marRight w:val="0"/>
                                  <w:marTop w:val="0"/>
                                  <w:marBottom w:val="0"/>
                                  <w:divBdr>
                                    <w:top w:val="none" w:sz="0" w:space="0" w:color="auto"/>
                                    <w:left w:val="none" w:sz="0" w:space="0" w:color="auto"/>
                                    <w:bottom w:val="none" w:sz="0" w:space="0" w:color="auto"/>
                                    <w:right w:val="none" w:sz="0" w:space="0" w:color="auto"/>
                                  </w:divBdr>
                                  <w:divsChild>
                                    <w:div w:id="1834956037">
                                      <w:marLeft w:val="0"/>
                                      <w:marRight w:val="0"/>
                                      <w:marTop w:val="0"/>
                                      <w:marBottom w:val="0"/>
                                      <w:divBdr>
                                        <w:top w:val="none" w:sz="0" w:space="0" w:color="auto"/>
                                        <w:left w:val="none" w:sz="0" w:space="0" w:color="auto"/>
                                        <w:bottom w:val="none" w:sz="0" w:space="0" w:color="auto"/>
                                        <w:right w:val="none" w:sz="0" w:space="0" w:color="auto"/>
                                      </w:divBdr>
                                      <w:divsChild>
                                        <w:div w:id="319315510">
                                          <w:marLeft w:val="0"/>
                                          <w:marRight w:val="0"/>
                                          <w:marTop w:val="0"/>
                                          <w:marBottom w:val="0"/>
                                          <w:divBdr>
                                            <w:top w:val="none" w:sz="0" w:space="0" w:color="auto"/>
                                            <w:left w:val="none" w:sz="0" w:space="0" w:color="auto"/>
                                            <w:bottom w:val="none" w:sz="0" w:space="0" w:color="auto"/>
                                            <w:right w:val="none" w:sz="0" w:space="0" w:color="auto"/>
                                          </w:divBdr>
                                        </w:div>
                                        <w:div w:id="420807210">
                                          <w:marLeft w:val="240"/>
                                          <w:marRight w:val="0"/>
                                          <w:marTop w:val="0"/>
                                          <w:marBottom w:val="0"/>
                                          <w:divBdr>
                                            <w:top w:val="none" w:sz="0" w:space="0" w:color="auto"/>
                                            <w:left w:val="none" w:sz="0" w:space="0" w:color="auto"/>
                                            <w:bottom w:val="none" w:sz="0" w:space="0" w:color="auto"/>
                                            <w:right w:val="none" w:sz="0" w:space="0" w:color="auto"/>
                                          </w:divBdr>
                                          <w:divsChild>
                                            <w:div w:id="136726901">
                                              <w:marLeft w:val="0"/>
                                              <w:marRight w:val="0"/>
                                              <w:marTop w:val="0"/>
                                              <w:marBottom w:val="0"/>
                                              <w:divBdr>
                                                <w:top w:val="none" w:sz="0" w:space="0" w:color="auto"/>
                                                <w:left w:val="none" w:sz="0" w:space="0" w:color="auto"/>
                                                <w:bottom w:val="none" w:sz="0" w:space="0" w:color="auto"/>
                                                <w:right w:val="none" w:sz="0" w:space="0" w:color="auto"/>
                                              </w:divBdr>
                                            </w:div>
                                          </w:divsChild>
                                        </w:div>
                                        <w:div w:id="148924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19239">
                                  <w:marLeft w:val="0"/>
                                  <w:marRight w:val="0"/>
                                  <w:marTop w:val="0"/>
                                  <w:marBottom w:val="0"/>
                                  <w:divBdr>
                                    <w:top w:val="none" w:sz="0" w:space="0" w:color="auto"/>
                                    <w:left w:val="none" w:sz="0" w:space="0" w:color="auto"/>
                                    <w:bottom w:val="none" w:sz="0" w:space="0" w:color="auto"/>
                                    <w:right w:val="none" w:sz="0" w:space="0" w:color="auto"/>
                                  </w:divBdr>
                                </w:div>
                                <w:div w:id="1452439262">
                                  <w:marLeft w:val="0"/>
                                  <w:marRight w:val="0"/>
                                  <w:marTop w:val="0"/>
                                  <w:marBottom w:val="0"/>
                                  <w:divBdr>
                                    <w:top w:val="none" w:sz="0" w:space="0" w:color="auto"/>
                                    <w:left w:val="none" w:sz="0" w:space="0" w:color="auto"/>
                                    <w:bottom w:val="none" w:sz="0" w:space="0" w:color="auto"/>
                                    <w:right w:val="none" w:sz="0" w:space="0" w:color="auto"/>
                                  </w:divBdr>
                                </w:div>
                              </w:divsChild>
                            </w:div>
                            <w:div w:id="1554733855">
                              <w:marLeft w:val="0"/>
                              <w:marRight w:val="0"/>
                              <w:marTop w:val="0"/>
                              <w:marBottom w:val="0"/>
                              <w:divBdr>
                                <w:top w:val="none" w:sz="0" w:space="0" w:color="auto"/>
                                <w:left w:val="none" w:sz="0" w:space="0" w:color="auto"/>
                                <w:bottom w:val="none" w:sz="0" w:space="0" w:color="auto"/>
                                <w:right w:val="none" w:sz="0" w:space="0" w:color="auto"/>
                              </w:divBdr>
                              <w:divsChild>
                                <w:div w:id="1361010587">
                                  <w:marLeft w:val="0"/>
                                  <w:marRight w:val="0"/>
                                  <w:marTop w:val="0"/>
                                  <w:marBottom w:val="0"/>
                                  <w:divBdr>
                                    <w:top w:val="none" w:sz="0" w:space="0" w:color="auto"/>
                                    <w:left w:val="none" w:sz="0" w:space="0" w:color="auto"/>
                                    <w:bottom w:val="none" w:sz="0" w:space="0" w:color="auto"/>
                                    <w:right w:val="none" w:sz="0" w:space="0" w:color="auto"/>
                                  </w:divBdr>
                                </w:div>
                                <w:div w:id="1796412333">
                                  <w:marLeft w:val="240"/>
                                  <w:marRight w:val="0"/>
                                  <w:marTop w:val="0"/>
                                  <w:marBottom w:val="0"/>
                                  <w:divBdr>
                                    <w:top w:val="none" w:sz="0" w:space="0" w:color="auto"/>
                                    <w:left w:val="none" w:sz="0" w:space="0" w:color="auto"/>
                                    <w:bottom w:val="none" w:sz="0" w:space="0" w:color="auto"/>
                                    <w:right w:val="none" w:sz="0" w:space="0" w:color="auto"/>
                                  </w:divBdr>
                                  <w:divsChild>
                                    <w:div w:id="682442062">
                                      <w:marLeft w:val="0"/>
                                      <w:marRight w:val="0"/>
                                      <w:marTop w:val="0"/>
                                      <w:marBottom w:val="0"/>
                                      <w:divBdr>
                                        <w:top w:val="none" w:sz="0" w:space="0" w:color="auto"/>
                                        <w:left w:val="none" w:sz="0" w:space="0" w:color="auto"/>
                                        <w:bottom w:val="none" w:sz="0" w:space="0" w:color="auto"/>
                                        <w:right w:val="none" w:sz="0" w:space="0" w:color="auto"/>
                                      </w:divBdr>
                                      <w:divsChild>
                                        <w:div w:id="72244579">
                                          <w:marLeft w:val="240"/>
                                          <w:marRight w:val="0"/>
                                          <w:marTop w:val="0"/>
                                          <w:marBottom w:val="0"/>
                                          <w:divBdr>
                                            <w:top w:val="none" w:sz="0" w:space="0" w:color="auto"/>
                                            <w:left w:val="none" w:sz="0" w:space="0" w:color="auto"/>
                                            <w:bottom w:val="none" w:sz="0" w:space="0" w:color="auto"/>
                                            <w:right w:val="none" w:sz="0" w:space="0" w:color="auto"/>
                                          </w:divBdr>
                                          <w:divsChild>
                                            <w:div w:id="1856380476">
                                              <w:marLeft w:val="0"/>
                                              <w:marRight w:val="0"/>
                                              <w:marTop w:val="0"/>
                                              <w:marBottom w:val="0"/>
                                              <w:divBdr>
                                                <w:top w:val="none" w:sz="0" w:space="0" w:color="auto"/>
                                                <w:left w:val="none" w:sz="0" w:space="0" w:color="auto"/>
                                                <w:bottom w:val="none" w:sz="0" w:space="0" w:color="auto"/>
                                                <w:right w:val="none" w:sz="0" w:space="0" w:color="auto"/>
                                              </w:divBdr>
                                            </w:div>
                                          </w:divsChild>
                                        </w:div>
                                        <w:div w:id="921718108">
                                          <w:marLeft w:val="0"/>
                                          <w:marRight w:val="0"/>
                                          <w:marTop w:val="0"/>
                                          <w:marBottom w:val="0"/>
                                          <w:divBdr>
                                            <w:top w:val="none" w:sz="0" w:space="0" w:color="auto"/>
                                            <w:left w:val="none" w:sz="0" w:space="0" w:color="auto"/>
                                            <w:bottom w:val="none" w:sz="0" w:space="0" w:color="auto"/>
                                            <w:right w:val="none" w:sz="0" w:space="0" w:color="auto"/>
                                          </w:divBdr>
                                        </w:div>
                                        <w:div w:id="132574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4125">
                                  <w:marLeft w:val="0"/>
                                  <w:marRight w:val="0"/>
                                  <w:marTop w:val="0"/>
                                  <w:marBottom w:val="0"/>
                                  <w:divBdr>
                                    <w:top w:val="none" w:sz="0" w:space="0" w:color="auto"/>
                                    <w:left w:val="none" w:sz="0" w:space="0" w:color="auto"/>
                                    <w:bottom w:val="none" w:sz="0" w:space="0" w:color="auto"/>
                                    <w:right w:val="none" w:sz="0" w:space="0" w:color="auto"/>
                                  </w:divBdr>
                                </w:div>
                              </w:divsChild>
                            </w:div>
                            <w:div w:id="1686326694">
                              <w:marLeft w:val="0"/>
                              <w:marRight w:val="0"/>
                              <w:marTop w:val="0"/>
                              <w:marBottom w:val="0"/>
                              <w:divBdr>
                                <w:top w:val="none" w:sz="0" w:space="0" w:color="auto"/>
                                <w:left w:val="none" w:sz="0" w:space="0" w:color="auto"/>
                                <w:bottom w:val="none" w:sz="0" w:space="0" w:color="auto"/>
                                <w:right w:val="none" w:sz="0" w:space="0" w:color="auto"/>
                              </w:divBdr>
                              <w:divsChild>
                                <w:div w:id="691033936">
                                  <w:marLeft w:val="0"/>
                                  <w:marRight w:val="0"/>
                                  <w:marTop w:val="0"/>
                                  <w:marBottom w:val="0"/>
                                  <w:divBdr>
                                    <w:top w:val="none" w:sz="0" w:space="0" w:color="auto"/>
                                    <w:left w:val="none" w:sz="0" w:space="0" w:color="auto"/>
                                    <w:bottom w:val="none" w:sz="0" w:space="0" w:color="auto"/>
                                    <w:right w:val="none" w:sz="0" w:space="0" w:color="auto"/>
                                  </w:divBdr>
                                </w:div>
                                <w:div w:id="829902743">
                                  <w:marLeft w:val="0"/>
                                  <w:marRight w:val="0"/>
                                  <w:marTop w:val="0"/>
                                  <w:marBottom w:val="0"/>
                                  <w:divBdr>
                                    <w:top w:val="none" w:sz="0" w:space="0" w:color="auto"/>
                                    <w:left w:val="none" w:sz="0" w:space="0" w:color="auto"/>
                                    <w:bottom w:val="none" w:sz="0" w:space="0" w:color="auto"/>
                                    <w:right w:val="none" w:sz="0" w:space="0" w:color="auto"/>
                                  </w:divBdr>
                                </w:div>
                                <w:div w:id="1431318793">
                                  <w:marLeft w:val="240"/>
                                  <w:marRight w:val="0"/>
                                  <w:marTop w:val="0"/>
                                  <w:marBottom w:val="0"/>
                                  <w:divBdr>
                                    <w:top w:val="none" w:sz="0" w:space="0" w:color="auto"/>
                                    <w:left w:val="none" w:sz="0" w:space="0" w:color="auto"/>
                                    <w:bottom w:val="none" w:sz="0" w:space="0" w:color="auto"/>
                                    <w:right w:val="none" w:sz="0" w:space="0" w:color="auto"/>
                                  </w:divBdr>
                                  <w:divsChild>
                                    <w:div w:id="1723825790">
                                      <w:marLeft w:val="0"/>
                                      <w:marRight w:val="0"/>
                                      <w:marTop w:val="0"/>
                                      <w:marBottom w:val="0"/>
                                      <w:divBdr>
                                        <w:top w:val="none" w:sz="0" w:space="0" w:color="auto"/>
                                        <w:left w:val="none" w:sz="0" w:space="0" w:color="auto"/>
                                        <w:bottom w:val="none" w:sz="0" w:space="0" w:color="auto"/>
                                        <w:right w:val="none" w:sz="0" w:space="0" w:color="auto"/>
                                      </w:divBdr>
                                      <w:divsChild>
                                        <w:div w:id="475683656">
                                          <w:marLeft w:val="240"/>
                                          <w:marRight w:val="0"/>
                                          <w:marTop w:val="0"/>
                                          <w:marBottom w:val="0"/>
                                          <w:divBdr>
                                            <w:top w:val="none" w:sz="0" w:space="0" w:color="auto"/>
                                            <w:left w:val="none" w:sz="0" w:space="0" w:color="auto"/>
                                            <w:bottom w:val="none" w:sz="0" w:space="0" w:color="auto"/>
                                            <w:right w:val="none" w:sz="0" w:space="0" w:color="auto"/>
                                          </w:divBdr>
                                          <w:divsChild>
                                            <w:div w:id="828516309">
                                              <w:marLeft w:val="0"/>
                                              <w:marRight w:val="0"/>
                                              <w:marTop w:val="0"/>
                                              <w:marBottom w:val="0"/>
                                              <w:divBdr>
                                                <w:top w:val="none" w:sz="0" w:space="0" w:color="auto"/>
                                                <w:left w:val="none" w:sz="0" w:space="0" w:color="auto"/>
                                                <w:bottom w:val="none" w:sz="0" w:space="0" w:color="auto"/>
                                                <w:right w:val="none" w:sz="0" w:space="0" w:color="auto"/>
                                              </w:divBdr>
                                            </w:div>
                                          </w:divsChild>
                                        </w:div>
                                        <w:div w:id="1231311605">
                                          <w:marLeft w:val="0"/>
                                          <w:marRight w:val="0"/>
                                          <w:marTop w:val="0"/>
                                          <w:marBottom w:val="0"/>
                                          <w:divBdr>
                                            <w:top w:val="none" w:sz="0" w:space="0" w:color="auto"/>
                                            <w:left w:val="none" w:sz="0" w:space="0" w:color="auto"/>
                                            <w:bottom w:val="none" w:sz="0" w:space="0" w:color="auto"/>
                                            <w:right w:val="none" w:sz="0" w:space="0" w:color="auto"/>
                                          </w:divBdr>
                                        </w:div>
                                        <w:div w:id="212634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065021">
                              <w:marLeft w:val="0"/>
                              <w:marRight w:val="0"/>
                              <w:marTop w:val="0"/>
                              <w:marBottom w:val="0"/>
                              <w:divBdr>
                                <w:top w:val="none" w:sz="0" w:space="0" w:color="auto"/>
                                <w:left w:val="none" w:sz="0" w:space="0" w:color="auto"/>
                                <w:bottom w:val="none" w:sz="0" w:space="0" w:color="auto"/>
                                <w:right w:val="none" w:sz="0" w:space="0" w:color="auto"/>
                              </w:divBdr>
                              <w:divsChild>
                                <w:div w:id="948397311">
                                  <w:marLeft w:val="240"/>
                                  <w:marRight w:val="0"/>
                                  <w:marTop w:val="0"/>
                                  <w:marBottom w:val="0"/>
                                  <w:divBdr>
                                    <w:top w:val="none" w:sz="0" w:space="0" w:color="auto"/>
                                    <w:left w:val="none" w:sz="0" w:space="0" w:color="auto"/>
                                    <w:bottom w:val="none" w:sz="0" w:space="0" w:color="auto"/>
                                    <w:right w:val="none" w:sz="0" w:space="0" w:color="auto"/>
                                  </w:divBdr>
                                  <w:divsChild>
                                    <w:div w:id="1829666786">
                                      <w:marLeft w:val="0"/>
                                      <w:marRight w:val="0"/>
                                      <w:marTop w:val="0"/>
                                      <w:marBottom w:val="0"/>
                                      <w:divBdr>
                                        <w:top w:val="none" w:sz="0" w:space="0" w:color="auto"/>
                                        <w:left w:val="none" w:sz="0" w:space="0" w:color="auto"/>
                                        <w:bottom w:val="none" w:sz="0" w:space="0" w:color="auto"/>
                                        <w:right w:val="none" w:sz="0" w:space="0" w:color="auto"/>
                                      </w:divBdr>
                                      <w:divsChild>
                                        <w:div w:id="323314760">
                                          <w:marLeft w:val="240"/>
                                          <w:marRight w:val="0"/>
                                          <w:marTop w:val="0"/>
                                          <w:marBottom w:val="0"/>
                                          <w:divBdr>
                                            <w:top w:val="none" w:sz="0" w:space="0" w:color="auto"/>
                                            <w:left w:val="none" w:sz="0" w:space="0" w:color="auto"/>
                                            <w:bottom w:val="none" w:sz="0" w:space="0" w:color="auto"/>
                                            <w:right w:val="none" w:sz="0" w:space="0" w:color="auto"/>
                                          </w:divBdr>
                                          <w:divsChild>
                                            <w:div w:id="77560451">
                                              <w:marLeft w:val="0"/>
                                              <w:marRight w:val="0"/>
                                              <w:marTop w:val="0"/>
                                              <w:marBottom w:val="0"/>
                                              <w:divBdr>
                                                <w:top w:val="none" w:sz="0" w:space="0" w:color="auto"/>
                                                <w:left w:val="none" w:sz="0" w:space="0" w:color="auto"/>
                                                <w:bottom w:val="none" w:sz="0" w:space="0" w:color="auto"/>
                                                <w:right w:val="none" w:sz="0" w:space="0" w:color="auto"/>
                                              </w:divBdr>
                                            </w:div>
                                          </w:divsChild>
                                        </w:div>
                                        <w:div w:id="915821470">
                                          <w:marLeft w:val="0"/>
                                          <w:marRight w:val="0"/>
                                          <w:marTop w:val="0"/>
                                          <w:marBottom w:val="0"/>
                                          <w:divBdr>
                                            <w:top w:val="none" w:sz="0" w:space="0" w:color="auto"/>
                                            <w:left w:val="none" w:sz="0" w:space="0" w:color="auto"/>
                                            <w:bottom w:val="none" w:sz="0" w:space="0" w:color="auto"/>
                                            <w:right w:val="none" w:sz="0" w:space="0" w:color="auto"/>
                                          </w:divBdr>
                                        </w:div>
                                        <w:div w:id="127790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25890">
                                  <w:marLeft w:val="0"/>
                                  <w:marRight w:val="0"/>
                                  <w:marTop w:val="0"/>
                                  <w:marBottom w:val="0"/>
                                  <w:divBdr>
                                    <w:top w:val="none" w:sz="0" w:space="0" w:color="auto"/>
                                    <w:left w:val="none" w:sz="0" w:space="0" w:color="auto"/>
                                    <w:bottom w:val="none" w:sz="0" w:space="0" w:color="auto"/>
                                    <w:right w:val="none" w:sz="0" w:space="0" w:color="auto"/>
                                  </w:divBdr>
                                </w:div>
                                <w:div w:id="1341469518">
                                  <w:marLeft w:val="0"/>
                                  <w:marRight w:val="0"/>
                                  <w:marTop w:val="0"/>
                                  <w:marBottom w:val="0"/>
                                  <w:divBdr>
                                    <w:top w:val="none" w:sz="0" w:space="0" w:color="auto"/>
                                    <w:left w:val="none" w:sz="0" w:space="0" w:color="auto"/>
                                    <w:bottom w:val="none" w:sz="0" w:space="0" w:color="auto"/>
                                    <w:right w:val="none" w:sz="0" w:space="0" w:color="auto"/>
                                  </w:divBdr>
                                </w:div>
                              </w:divsChild>
                            </w:div>
                            <w:div w:id="1882279624">
                              <w:marLeft w:val="0"/>
                              <w:marRight w:val="0"/>
                              <w:marTop w:val="0"/>
                              <w:marBottom w:val="0"/>
                              <w:divBdr>
                                <w:top w:val="none" w:sz="0" w:space="0" w:color="auto"/>
                                <w:left w:val="none" w:sz="0" w:space="0" w:color="auto"/>
                                <w:bottom w:val="none" w:sz="0" w:space="0" w:color="auto"/>
                                <w:right w:val="none" w:sz="0" w:space="0" w:color="auto"/>
                              </w:divBdr>
                              <w:divsChild>
                                <w:div w:id="582489736">
                                  <w:marLeft w:val="0"/>
                                  <w:marRight w:val="0"/>
                                  <w:marTop w:val="0"/>
                                  <w:marBottom w:val="0"/>
                                  <w:divBdr>
                                    <w:top w:val="none" w:sz="0" w:space="0" w:color="auto"/>
                                    <w:left w:val="none" w:sz="0" w:space="0" w:color="auto"/>
                                    <w:bottom w:val="none" w:sz="0" w:space="0" w:color="auto"/>
                                    <w:right w:val="none" w:sz="0" w:space="0" w:color="auto"/>
                                  </w:divBdr>
                                </w:div>
                                <w:div w:id="1528955410">
                                  <w:marLeft w:val="0"/>
                                  <w:marRight w:val="0"/>
                                  <w:marTop w:val="0"/>
                                  <w:marBottom w:val="0"/>
                                  <w:divBdr>
                                    <w:top w:val="none" w:sz="0" w:space="0" w:color="auto"/>
                                    <w:left w:val="none" w:sz="0" w:space="0" w:color="auto"/>
                                    <w:bottom w:val="none" w:sz="0" w:space="0" w:color="auto"/>
                                    <w:right w:val="none" w:sz="0" w:space="0" w:color="auto"/>
                                  </w:divBdr>
                                </w:div>
                                <w:div w:id="1568105113">
                                  <w:marLeft w:val="240"/>
                                  <w:marRight w:val="0"/>
                                  <w:marTop w:val="0"/>
                                  <w:marBottom w:val="0"/>
                                  <w:divBdr>
                                    <w:top w:val="none" w:sz="0" w:space="0" w:color="auto"/>
                                    <w:left w:val="none" w:sz="0" w:space="0" w:color="auto"/>
                                    <w:bottom w:val="none" w:sz="0" w:space="0" w:color="auto"/>
                                    <w:right w:val="none" w:sz="0" w:space="0" w:color="auto"/>
                                  </w:divBdr>
                                  <w:divsChild>
                                    <w:div w:id="1885411202">
                                      <w:marLeft w:val="0"/>
                                      <w:marRight w:val="0"/>
                                      <w:marTop w:val="0"/>
                                      <w:marBottom w:val="0"/>
                                      <w:divBdr>
                                        <w:top w:val="none" w:sz="0" w:space="0" w:color="auto"/>
                                        <w:left w:val="none" w:sz="0" w:space="0" w:color="auto"/>
                                        <w:bottom w:val="none" w:sz="0" w:space="0" w:color="auto"/>
                                        <w:right w:val="none" w:sz="0" w:space="0" w:color="auto"/>
                                      </w:divBdr>
                                      <w:divsChild>
                                        <w:div w:id="997926380">
                                          <w:marLeft w:val="0"/>
                                          <w:marRight w:val="0"/>
                                          <w:marTop w:val="0"/>
                                          <w:marBottom w:val="0"/>
                                          <w:divBdr>
                                            <w:top w:val="none" w:sz="0" w:space="0" w:color="auto"/>
                                            <w:left w:val="none" w:sz="0" w:space="0" w:color="auto"/>
                                            <w:bottom w:val="none" w:sz="0" w:space="0" w:color="auto"/>
                                            <w:right w:val="none" w:sz="0" w:space="0" w:color="auto"/>
                                          </w:divBdr>
                                        </w:div>
                                        <w:div w:id="1166629412">
                                          <w:marLeft w:val="240"/>
                                          <w:marRight w:val="0"/>
                                          <w:marTop w:val="0"/>
                                          <w:marBottom w:val="0"/>
                                          <w:divBdr>
                                            <w:top w:val="none" w:sz="0" w:space="0" w:color="auto"/>
                                            <w:left w:val="none" w:sz="0" w:space="0" w:color="auto"/>
                                            <w:bottom w:val="none" w:sz="0" w:space="0" w:color="auto"/>
                                            <w:right w:val="none" w:sz="0" w:space="0" w:color="auto"/>
                                          </w:divBdr>
                                          <w:divsChild>
                                            <w:div w:id="1126006054">
                                              <w:marLeft w:val="0"/>
                                              <w:marRight w:val="0"/>
                                              <w:marTop w:val="0"/>
                                              <w:marBottom w:val="0"/>
                                              <w:divBdr>
                                                <w:top w:val="none" w:sz="0" w:space="0" w:color="auto"/>
                                                <w:left w:val="none" w:sz="0" w:space="0" w:color="auto"/>
                                                <w:bottom w:val="none" w:sz="0" w:space="0" w:color="auto"/>
                                                <w:right w:val="none" w:sz="0" w:space="0" w:color="auto"/>
                                              </w:divBdr>
                                            </w:div>
                                          </w:divsChild>
                                        </w:div>
                                        <w:div w:id="212469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27782">
                              <w:marLeft w:val="0"/>
                              <w:marRight w:val="0"/>
                              <w:marTop w:val="0"/>
                              <w:marBottom w:val="0"/>
                              <w:divBdr>
                                <w:top w:val="none" w:sz="0" w:space="0" w:color="auto"/>
                                <w:left w:val="none" w:sz="0" w:space="0" w:color="auto"/>
                                <w:bottom w:val="none" w:sz="0" w:space="0" w:color="auto"/>
                                <w:right w:val="none" w:sz="0" w:space="0" w:color="auto"/>
                              </w:divBdr>
                              <w:divsChild>
                                <w:div w:id="1070539828">
                                  <w:marLeft w:val="240"/>
                                  <w:marRight w:val="0"/>
                                  <w:marTop w:val="0"/>
                                  <w:marBottom w:val="0"/>
                                  <w:divBdr>
                                    <w:top w:val="none" w:sz="0" w:space="0" w:color="auto"/>
                                    <w:left w:val="none" w:sz="0" w:space="0" w:color="auto"/>
                                    <w:bottom w:val="none" w:sz="0" w:space="0" w:color="auto"/>
                                    <w:right w:val="none" w:sz="0" w:space="0" w:color="auto"/>
                                  </w:divBdr>
                                  <w:divsChild>
                                    <w:div w:id="120880732">
                                      <w:marLeft w:val="0"/>
                                      <w:marRight w:val="0"/>
                                      <w:marTop w:val="0"/>
                                      <w:marBottom w:val="0"/>
                                      <w:divBdr>
                                        <w:top w:val="none" w:sz="0" w:space="0" w:color="auto"/>
                                        <w:left w:val="none" w:sz="0" w:space="0" w:color="auto"/>
                                        <w:bottom w:val="none" w:sz="0" w:space="0" w:color="auto"/>
                                        <w:right w:val="none" w:sz="0" w:space="0" w:color="auto"/>
                                      </w:divBdr>
                                      <w:divsChild>
                                        <w:div w:id="752969521">
                                          <w:marLeft w:val="240"/>
                                          <w:marRight w:val="0"/>
                                          <w:marTop w:val="0"/>
                                          <w:marBottom w:val="0"/>
                                          <w:divBdr>
                                            <w:top w:val="none" w:sz="0" w:space="0" w:color="auto"/>
                                            <w:left w:val="none" w:sz="0" w:space="0" w:color="auto"/>
                                            <w:bottom w:val="none" w:sz="0" w:space="0" w:color="auto"/>
                                            <w:right w:val="none" w:sz="0" w:space="0" w:color="auto"/>
                                          </w:divBdr>
                                          <w:divsChild>
                                            <w:div w:id="1108502226">
                                              <w:marLeft w:val="0"/>
                                              <w:marRight w:val="0"/>
                                              <w:marTop w:val="0"/>
                                              <w:marBottom w:val="0"/>
                                              <w:divBdr>
                                                <w:top w:val="none" w:sz="0" w:space="0" w:color="auto"/>
                                                <w:left w:val="none" w:sz="0" w:space="0" w:color="auto"/>
                                                <w:bottom w:val="none" w:sz="0" w:space="0" w:color="auto"/>
                                                <w:right w:val="none" w:sz="0" w:space="0" w:color="auto"/>
                                              </w:divBdr>
                                            </w:div>
                                          </w:divsChild>
                                        </w:div>
                                        <w:div w:id="1367020570">
                                          <w:marLeft w:val="0"/>
                                          <w:marRight w:val="0"/>
                                          <w:marTop w:val="0"/>
                                          <w:marBottom w:val="0"/>
                                          <w:divBdr>
                                            <w:top w:val="none" w:sz="0" w:space="0" w:color="auto"/>
                                            <w:left w:val="none" w:sz="0" w:space="0" w:color="auto"/>
                                            <w:bottom w:val="none" w:sz="0" w:space="0" w:color="auto"/>
                                            <w:right w:val="none" w:sz="0" w:space="0" w:color="auto"/>
                                          </w:divBdr>
                                        </w:div>
                                        <w:div w:id="152616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97233">
                                  <w:marLeft w:val="0"/>
                                  <w:marRight w:val="0"/>
                                  <w:marTop w:val="0"/>
                                  <w:marBottom w:val="0"/>
                                  <w:divBdr>
                                    <w:top w:val="none" w:sz="0" w:space="0" w:color="auto"/>
                                    <w:left w:val="none" w:sz="0" w:space="0" w:color="auto"/>
                                    <w:bottom w:val="none" w:sz="0" w:space="0" w:color="auto"/>
                                    <w:right w:val="none" w:sz="0" w:space="0" w:color="auto"/>
                                  </w:divBdr>
                                </w:div>
                                <w:div w:id="1806966231">
                                  <w:marLeft w:val="0"/>
                                  <w:marRight w:val="0"/>
                                  <w:marTop w:val="0"/>
                                  <w:marBottom w:val="0"/>
                                  <w:divBdr>
                                    <w:top w:val="none" w:sz="0" w:space="0" w:color="auto"/>
                                    <w:left w:val="none" w:sz="0" w:space="0" w:color="auto"/>
                                    <w:bottom w:val="none" w:sz="0" w:space="0" w:color="auto"/>
                                    <w:right w:val="none" w:sz="0" w:space="0" w:color="auto"/>
                                  </w:divBdr>
                                </w:div>
                              </w:divsChild>
                            </w:div>
                            <w:div w:id="1954824752">
                              <w:marLeft w:val="0"/>
                              <w:marRight w:val="0"/>
                              <w:marTop w:val="0"/>
                              <w:marBottom w:val="0"/>
                              <w:divBdr>
                                <w:top w:val="none" w:sz="0" w:space="0" w:color="auto"/>
                                <w:left w:val="none" w:sz="0" w:space="0" w:color="auto"/>
                                <w:bottom w:val="none" w:sz="0" w:space="0" w:color="auto"/>
                                <w:right w:val="none" w:sz="0" w:space="0" w:color="auto"/>
                              </w:divBdr>
                              <w:divsChild>
                                <w:div w:id="776873302">
                                  <w:marLeft w:val="0"/>
                                  <w:marRight w:val="0"/>
                                  <w:marTop w:val="0"/>
                                  <w:marBottom w:val="0"/>
                                  <w:divBdr>
                                    <w:top w:val="none" w:sz="0" w:space="0" w:color="auto"/>
                                    <w:left w:val="none" w:sz="0" w:space="0" w:color="auto"/>
                                    <w:bottom w:val="none" w:sz="0" w:space="0" w:color="auto"/>
                                    <w:right w:val="none" w:sz="0" w:space="0" w:color="auto"/>
                                  </w:divBdr>
                                </w:div>
                                <w:div w:id="977106189">
                                  <w:marLeft w:val="240"/>
                                  <w:marRight w:val="0"/>
                                  <w:marTop w:val="0"/>
                                  <w:marBottom w:val="0"/>
                                  <w:divBdr>
                                    <w:top w:val="none" w:sz="0" w:space="0" w:color="auto"/>
                                    <w:left w:val="none" w:sz="0" w:space="0" w:color="auto"/>
                                    <w:bottom w:val="none" w:sz="0" w:space="0" w:color="auto"/>
                                    <w:right w:val="none" w:sz="0" w:space="0" w:color="auto"/>
                                  </w:divBdr>
                                  <w:divsChild>
                                    <w:div w:id="1728215407">
                                      <w:marLeft w:val="0"/>
                                      <w:marRight w:val="0"/>
                                      <w:marTop w:val="0"/>
                                      <w:marBottom w:val="0"/>
                                      <w:divBdr>
                                        <w:top w:val="none" w:sz="0" w:space="0" w:color="auto"/>
                                        <w:left w:val="none" w:sz="0" w:space="0" w:color="auto"/>
                                        <w:bottom w:val="none" w:sz="0" w:space="0" w:color="auto"/>
                                        <w:right w:val="none" w:sz="0" w:space="0" w:color="auto"/>
                                      </w:divBdr>
                                      <w:divsChild>
                                        <w:div w:id="1145856620">
                                          <w:marLeft w:val="240"/>
                                          <w:marRight w:val="0"/>
                                          <w:marTop w:val="0"/>
                                          <w:marBottom w:val="0"/>
                                          <w:divBdr>
                                            <w:top w:val="none" w:sz="0" w:space="0" w:color="auto"/>
                                            <w:left w:val="none" w:sz="0" w:space="0" w:color="auto"/>
                                            <w:bottom w:val="none" w:sz="0" w:space="0" w:color="auto"/>
                                            <w:right w:val="none" w:sz="0" w:space="0" w:color="auto"/>
                                          </w:divBdr>
                                          <w:divsChild>
                                            <w:div w:id="648939689">
                                              <w:marLeft w:val="0"/>
                                              <w:marRight w:val="0"/>
                                              <w:marTop w:val="0"/>
                                              <w:marBottom w:val="0"/>
                                              <w:divBdr>
                                                <w:top w:val="none" w:sz="0" w:space="0" w:color="auto"/>
                                                <w:left w:val="none" w:sz="0" w:space="0" w:color="auto"/>
                                                <w:bottom w:val="none" w:sz="0" w:space="0" w:color="auto"/>
                                                <w:right w:val="none" w:sz="0" w:space="0" w:color="auto"/>
                                              </w:divBdr>
                                            </w:div>
                                          </w:divsChild>
                                        </w:div>
                                        <w:div w:id="1174686966">
                                          <w:marLeft w:val="0"/>
                                          <w:marRight w:val="0"/>
                                          <w:marTop w:val="0"/>
                                          <w:marBottom w:val="0"/>
                                          <w:divBdr>
                                            <w:top w:val="none" w:sz="0" w:space="0" w:color="auto"/>
                                            <w:left w:val="none" w:sz="0" w:space="0" w:color="auto"/>
                                            <w:bottom w:val="none" w:sz="0" w:space="0" w:color="auto"/>
                                            <w:right w:val="none" w:sz="0" w:space="0" w:color="auto"/>
                                          </w:divBdr>
                                        </w:div>
                                        <w:div w:id="212534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0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895329">
                  <w:marLeft w:val="0"/>
                  <w:marRight w:val="0"/>
                  <w:marTop w:val="0"/>
                  <w:marBottom w:val="0"/>
                  <w:divBdr>
                    <w:top w:val="none" w:sz="0" w:space="0" w:color="auto"/>
                    <w:left w:val="none" w:sz="0" w:space="0" w:color="auto"/>
                    <w:bottom w:val="none" w:sz="0" w:space="0" w:color="auto"/>
                    <w:right w:val="none" w:sz="0" w:space="0" w:color="auto"/>
                  </w:divBdr>
                </w:div>
                <w:div w:id="1007975633">
                  <w:marLeft w:val="0"/>
                  <w:marRight w:val="0"/>
                  <w:marTop w:val="0"/>
                  <w:marBottom w:val="0"/>
                  <w:divBdr>
                    <w:top w:val="none" w:sz="0" w:space="0" w:color="auto"/>
                    <w:left w:val="none" w:sz="0" w:space="0" w:color="auto"/>
                    <w:bottom w:val="none" w:sz="0" w:space="0" w:color="auto"/>
                    <w:right w:val="none" w:sz="0" w:space="0" w:color="auto"/>
                  </w:divBdr>
                </w:div>
              </w:divsChild>
            </w:div>
            <w:div w:id="1131440873">
              <w:marLeft w:val="0"/>
              <w:marRight w:val="0"/>
              <w:marTop w:val="0"/>
              <w:marBottom w:val="0"/>
              <w:divBdr>
                <w:top w:val="none" w:sz="0" w:space="0" w:color="auto"/>
                <w:left w:val="none" w:sz="0" w:space="0" w:color="auto"/>
                <w:bottom w:val="none" w:sz="0" w:space="0" w:color="auto"/>
                <w:right w:val="none" w:sz="0" w:space="0" w:color="auto"/>
              </w:divBdr>
              <w:divsChild>
                <w:div w:id="1518999746">
                  <w:marLeft w:val="240"/>
                  <w:marRight w:val="0"/>
                  <w:marTop w:val="0"/>
                  <w:marBottom w:val="0"/>
                  <w:divBdr>
                    <w:top w:val="none" w:sz="0" w:space="0" w:color="auto"/>
                    <w:left w:val="none" w:sz="0" w:space="0" w:color="auto"/>
                    <w:bottom w:val="none" w:sz="0" w:space="0" w:color="auto"/>
                    <w:right w:val="none" w:sz="0" w:space="0" w:color="auto"/>
                  </w:divBdr>
                  <w:divsChild>
                    <w:div w:id="1972469097">
                      <w:marLeft w:val="0"/>
                      <w:marRight w:val="0"/>
                      <w:marTop w:val="0"/>
                      <w:marBottom w:val="0"/>
                      <w:divBdr>
                        <w:top w:val="none" w:sz="0" w:space="0" w:color="auto"/>
                        <w:left w:val="none" w:sz="0" w:space="0" w:color="auto"/>
                        <w:bottom w:val="none" w:sz="0" w:space="0" w:color="auto"/>
                        <w:right w:val="none" w:sz="0" w:space="0" w:color="auto"/>
                      </w:divBdr>
                      <w:divsChild>
                        <w:div w:id="1058356141">
                          <w:marLeft w:val="0"/>
                          <w:marRight w:val="0"/>
                          <w:marTop w:val="0"/>
                          <w:marBottom w:val="0"/>
                          <w:divBdr>
                            <w:top w:val="none" w:sz="0" w:space="0" w:color="auto"/>
                            <w:left w:val="none" w:sz="0" w:space="0" w:color="auto"/>
                            <w:bottom w:val="none" w:sz="0" w:space="0" w:color="auto"/>
                            <w:right w:val="none" w:sz="0" w:space="0" w:color="auto"/>
                          </w:divBdr>
                        </w:div>
                        <w:div w:id="1612319543">
                          <w:marLeft w:val="240"/>
                          <w:marRight w:val="0"/>
                          <w:marTop w:val="0"/>
                          <w:marBottom w:val="0"/>
                          <w:divBdr>
                            <w:top w:val="none" w:sz="0" w:space="0" w:color="auto"/>
                            <w:left w:val="none" w:sz="0" w:space="0" w:color="auto"/>
                            <w:bottom w:val="none" w:sz="0" w:space="0" w:color="auto"/>
                            <w:right w:val="none" w:sz="0" w:space="0" w:color="auto"/>
                          </w:divBdr>
                          <w:divsChild>
                            <w:div w:id="1488403372">
                              <w:marLeft w:val="0"/>
                              <w:marRight w:val="0"/>
                              <w:marTop w:val="0"/>
                              <w:marBottom w:val="0"/>
                              <w:divBdr>
                                <w:top w:val="none" w:sz="0" w:space="0" w:color="auto"/>
                                <w:left w:val="none" w:sz="0" w:space="0" w:color="auto"/>
                                <w:bottom w:val="none" w:sz="0" w:space="0" w:color="auto"/>
                                <w:right w:val="none" w:sz="0" w:space="0" w:color="auto"/>
                              </w:divBdr>
                            </w:div>
                          </w:divsChild>
                        </w:div>
                        <w:div w:id="205581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1219">
                  <w:marLeft w:val="0"/>
                  <w:marRight w:val="0"/>
                  <w:marTop w:val="0"/>
                  <w:marBottom w:val="0"/>
                  <w:divBdr>
                    <w:top w:val="none" w:sz="0" w:space="0" w:color="auto"/>
                    <w:left w:val="none" w:sz="0" w:space="0" w:color="auto"/>
                    <w:bottom w:val="none" w:sz="0" w:space="0" w:color="auto"/>
                    <w:right w:val="none" w:sz="0" w:space="0" w:color="auto"/>
                  </w:divBdr>
                </w:div>
                <w:div w:id="1812823034">
                  <w:marLeft w:val="0"/>
                  <w:marRight w:val="0"/>
                  <w:marTop w:val="0"/>
                  <w:marBottom w:val="0"/>
                  <w:divBdr>
                    <w:top w:val="none" w:sz="0" w:space="0" w:color="auto"/>
                    <w:left w:val="none" w:sz="0" w:space="0" w:color="auto"/>
                    <w:bottom w:val="none" w:sz="0" w:space="0" w:color="auto"/>
                    <w:right w:val="none" w:sz="0" w:space="0" w:color="auto"/>
                  </w:divBdr>
                </w:div>
              </w:divsChild>
            </w:div>
            <w:div w:id="1212572320">
              <w:marLeft w:val="0"/>
              <w:marRight w:val="0"/>
              <w:marTop w:val="0"/>
              <w:marBottom w:val="0"/>
              <w:divBdr>
                <w:top w:val="none" w:sz="0" w:space="0" w:color="auto"/>
                <w:left w:val="none" w:sz="0" w:space="0" w:color="auto"/>
                <w:bottom w:val="none" w:sz="0" w:space="0" w:color="auto"/>
                <w:right w:val="none" w:sz="0" w:space="0" w:color="auto"/>
              </w:divBdr>
              <w:divsChild>
                <w:div w:id="159542848">
                  <w:marLeft w:val="0"/>
                  <w:marRight w:val="0"/>
                  <w:marTop w:val="0"/>
                  <w:marBottom w:val="0"/>
                  <w:divBdr>
                    <w:top w:val="none" w:sz="0" w:space="0" w:color="auto"/>
                    <w:left w:val="none" w:sz="0" w:space="0" w:color="auto"/>
                    <w:bottom w:val="none" w:sz="0" w:space="0" w:color="auto"/>
                    <w:right w:val="none" w:sz="0" w:space="0" w:color="auto"/>
                  </w:divBdr>
                </w:div>
                <w:div w:id="1707371226">
                  <w:marLeft w:val="0"/>
                  <w:marRight w:val="0"/>
                  <w:marTop w:val="0"/>
                  <w:marBottom w:val="0"/>
                  <w:divBdr>
                    <w:top w:val="none" w:sz="0" w:space="0" w:color="auto"/>
                    <w:left w:val="none" w:sz="0" w:space="0" w:color="auto"/>
                    <w:bottom w:val="none" w:sz="0" w:space="0" w:color="auto"/>
                    <w:right w:val="none" w:sz="0" w:space="0" w:color="auto"/>
                  </w:divBdr>
                </w:div>
                <w:div w:id="1715153736">
                  <w:marLeft w:val="240"/>
                  <w:marRight w:val="0"/>
                  <w:marTop w:val="0"/>
                  <w:marBottom w:val="0"/>
                  <w:divBdr>
                    <w:top w:val="none" w:sz="0" w:space="0" w:color="auto"/>
                    <w:left w:val="none" w:sz="0" w:space="0" w:color="auto"/>
                    <w:bottom w:val="none" w:sz="0" w:space="0" w:color="auto"/>
                    <w:right w:val="none" w:sz="0" w:space="0" w:color="auto"/>
                  </w:divBdr>
                  <w:divsChild>
                    <w:div w:id="453334612">
                      <w:marLeft w:val="0"/>
                      <w:marRight w:val="0"/>
                      <w:marTop w:val="0"/>
                      <w:marBottom w:val="0"/>
                      <w:divBdr>
                        <w:top w:val="none" w:sz="0" w:space="0" w:color="auto"/>
                        <w:left w:val="none" w:sz="0" w:space="0" w:color="auto"/>
                        <w:bottom w:val="none" w:sz="0" w:space="0" w:color="auto"/>
                        <w:right w:val="none" w:sz="0" w:space="0" w:color="auto"/>
                      </w:divBdr>
                      <w:divsChild>
                        <w:div w:id="178004501">
                          <w:marLeft w:val="240"/>
                          <w:marRight w:val="0"/>
                          <w:marTop w:val="0"/>
                          <w:marBottom w:val="0"/>
                          <w:divBdr>
                            <w:top w:val="none" w:sz="0" w:space="0" w:color="auto"/>
                            <w:left w:val="none" w:sz="0" w:space="0" w:color="auto"/>
                            <w:bottom w:val="none" w:sz="0" w:space="0" w:color="auto"/>
                            <w:right w:val="none" w:sz="0" w:space="0" w:color="auto"/>
                          </w:divBdr>
                          <w:divsChild>
                            <w:div w:id="64376091">
                              <w:marLeft w:val="0"/>
                              <w:marRight w:val="0"/>
                              <w:marTop w:val="0"/>
                              <w:marBottom w:val="0"/>
                              <w:divBdr>
                                <w:top w:val="none" w:sz="0" w:space="0" w:color="auto"/>
                                <w:left w:val="none" w:sz="0" w:space="0" w:color="auto"/>
                                <w:bottom w:val="none" w:sz="0" w:space="0" w:color="auto"/>
                                <w:right w:val="none" w:sz="0" w:space="0" w:color="auto"/>
                              </w:divBdr>
                            </w:div>
                            <w:div w:id="340738956">
                              <w:marLeft w:val="0"/>
                              <w:marRight w:val="0"/>
                              <w:marTop w:val="0"/>
                              <w:marBottom w:val="0"/>
                              <w:divBdr>
                                <w:top w:val="none" w:sz="0" w:space="0" w:color="auto"/>
                                <w:left w:val="none" w:sz="0" w:space="0" w:color="auto"/>
                                <w:bottom w:val="none" w:sz="0" w:space="0" w:color="auto"/>
                                <w:right w:val="none" w:sz="0" w:space="0" w:color="auto"/>
                              </w:divBdr>
                            </w:div>
                            <w:div w:id="1062675224">
                              <w:marLeft w:val="0"/>
                              <w:marRight w:val="0"/>
                              <w:marTop w:val="0"/>
                              <w:marBottom w:val="0"/>
                              <w:divBdr>
                                <w:top w:val="none" w:sz="0" w:space="0" w:color="auto"/>
                                <w:left w:val="none" w:sz="0" w:space="0" w:color="auto"/>
                                <w:bottom w:val="none" w:sz="0" w:space="0" w:color="auto"/>
                                <w:right w:val="none" w:sz="0" w:space="0" w:color="auto"/>
                              </w:divBdr>
                            </w:div>
                            <w:div w:id="1632206390">
                              <w:marLeft w:val="0"/>
                              <w:marRight w:val="0"/>
                              <w:marTop w:val="0"/>
                              <w:marBottom w:val="0"/>
                              <w:divBdr>
                                <w:top w:val="none" w:sz="0" w:space="0" w:color="auto"/>
                                <w:left w:val="none" w:sz="0" w:space="0" w:color="auto"/>
                                <w:bottom w:val="none" w:sz="0" w:space="0" w:color="auto"/>
                                <w:right w:val="none" w:sz="0" w:space="0" w:color="auto"/>
                              </w:divBdr>
                            </w:div>
                            <w:div w:id="2075081856">
                              <w:marLeft w:val="0"/>
                              <w:marRight w:val="0"/>
                              <w:marTop w:val="0"/>
                              <w:marBottom w:val="0"/>
                              <w:divBdr>
                                <w:top w:val="none" w:sz="0" w:space="0" w:color="auto"/>
                                <w:left w:val="none" w:sz="0" w:space="0" w:color="auto"/>
                                <w:bottom w:val="none" w:sz="0" w:space="0" w:color="auto"/>
                                <w:right w:val="none" w:sz="0" w:space="0" w:color="auto"/>
                              </w:divBdr>
                            </w:div>
                          </w:divsChild>
                        </w:div>
                        <w:div w:id="402266351">
                          <w:marLeft w:val="0"/>
                          <w:marRight w:val="0"/>
                          <w:marTop w:val="0"/>
                          <w:marBottom w:val="0"/>
                          <w:divBdr>
                            <w:top w:val="none" w:sz="0" w:space="0" w:color="auto"/>
                            <w:left w:val="none" w:sz="0" w:space="0" w:color="auto"/>
                            <w:bottom w:val="none" w:sz="0" w:space="0" w:color="auto"/>
                            <w:right w:val="none" w:sz="0" w:space="0" w:color="auto"/>
                          </w:divBdr>
                        </w:div>
                        <w:div w:id="1733507755">
                          <w:marLeft w:val="0"/>
                          <w:marRight w:val="0"/>
                          <w:marTop w:val="0"/>
                          <w:marBottom w:val="0"/>
                          <w:divBdr>
                            <w:top w:val="none" w:sz="0" w:space="0" w:color="auto"/>
                            <w:left w:val="none" w:sz="0" w:space="0" w:color="auto"/>
                            <w:bottom w:val="none" w:sz="0" w:space="0" w:color="auto"/>
                            <w:right w:val="none" w:sz="0" w:space="0" w:color="auto"/>
                          </w:divBdr>
                        </w:div>
                      </w:divsChild>
                    </w:div>
                    <w:div w:id="1001659782">
                      <w:marLeft w:val="0"/>
                      <w:marRight w:val="0"/>
                      <w:marTop w:val="0"/>
                      <w:marBottom w:val="0"/>
                      <w:divBdr>
                        <w:top w:val="none" w:sz="0" w:space="0" w:color="auto"/>
                        <w:left w:val="none" w:sz="0" w:space="0" w:color="auto"/>
                        <w:bottom w:val="none" w:sz="0" w:space="0" w:color="auto"/>
                        <w:right w:val="none" w:sz="0" w:space="0" w:color="auto"/>
                      </w:divBdr>
                    </w:div>
                    <w:div w:id="1052188834">
                      <w:marLeft w:val="0"/>
                      <w:marRight w:val="0"/>
                      <w:marTop w:val="0"/>
                      <w:marBottom w:val="0"/>
                      <w:divBdr>
                        <w:top w:val="none" w:sz="0" w:space="0" w:color="auto"/>
                        <w:left w:val="none" w:sz="0" w:space="0" w:color="auto"/>
                        <w:bottom w:val="none" w:sz="0" w:space="0" w:color="auto"/>
                        <w:right w:val="none" w:sz="0" w:space="0" w:color="auto"/>
                      </w:divBdr>
                    </w:div>
                    <w:div w:id="183560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470784">
              <w:marLeft w:val="0"/>
              <w:marRight w:val="0"/>
              <w:marTop w:val="0"/>
              <w:marBottom w:val="0"/>
              <w:divBdr>
                <w:top w:val="none" w:sz="0" w:space="0" w:color="auto"/>
                <w:left w:val="none" w:sz="0" w:space="0" w:color="auto"/>
                <w:bottom w:val="none" w:sz="0" w:space="0" w:color="auto"/>
                <w:right w:val="none" w:sz="0" w:space="0" w:color="auto"/>
              </w:divBdr>
              <w:divsChild>
                <w:div w:id="289437767">
                  <w:marLeft w:val="240"/>
                  <w:marRight w:val="0"/>
                  <w:marTop w:val="0"/>
                  <w:marBottom w:val="0"/>
                  <w:divBdr>
                    <w:top w:val="none" w:sz="0" w:space="0" w:color="auto"/>
                    <w:left w:val="none" w:sz="0" w:space="0" w:color="auto"/>
                    <w:bottom w:val="none" w:sz="0" w:space="0" w:color="auto"/>
                    <w:right w:val="none" w:sz="0" w:space="0" w:color="auto"/>
                  </w:divBdr>
                  <w:divsChild>
                    <w:div w:id="1931498105">
                      <w:marLeft w:val="0"/>
                      <w:marRight w:val="0"/>
                      <w:marTop w:val="0"/>
                      <w:marBottom w:val="0"/>
                      <w:divBdr>
                        <w:top w:val="none" w:sz="0" w:space="0" w:color="auto"/>
                        <w:left w:val="none" w:sz="0" w:space="0" w:color="auto"/>
                        <w:bottom w:val="none" w:sz="0" w:space="0" w:color="auto"/>
                        <w:right w:val="none" w:sz="0" w:space="0" w:color="auto"/>
                      </w:divBdr>
                      <w:divsChild>
                        <w:div w:id="86968438">
                          <w:marLeft w:val="0"/>
                          <w:marRight w:val="0"/>
                          <w:marTop w:val="0"/>
                          <w:marBottom w:val="0"/>
                          <w:divBdr>
                            <w:top w:val="none" w:sz="0" w:space="0" w:color="auto"/>
                            <w:left w:val="none" w:sz="0" w:space="0" w:color="auto"/>
                            <w:bottom w:val="none" w:sz="0" w:space="0" w:color="auto"/>
                            <w:right w:val="none" w:sz="0" w:space="0" w:color="auto"/>
                          </w:divBdr>
                        </w:div>
                        <w:div w:id="1406953819">
                          <w:marLeft w:val="240"/>
                          <w:marRight w:val="0"/>
                          <w:marTop w:val="0"/>
                          <w:marBottom w:val="0"/>
                          <w:divBdr>
                            <w:top w:val="none" w:sz="0" w:space="0" w:color="auto"/>
                            <w:left w:val="none" w:sz="0" w:space="0" w:color="auto"/>
                            <w:bottom w:val="none" w:sz="0" w:space="0" w:color="auto"/>
                            <w:right w:val="none" w:sz="0" w:space="0" w:color="auto"/>
                          </w:divBdr>
                          <w:divsChild>
                            <w:div w:id="724838732">
                              <w:marLeft w:val="0"/>
                              <w:marRight w:val="0"/>
                              <w:marTop w:val="0"/>
                              <w:marBottom w:val="0"/>
                              <w:divBdr>
                                <w:top w:val="none" w:sz="0" w:space="0" w:color="auto"/>
                                <w:left w:val="none" w:sz="0" w:space="0" w:color="auto"/>
                                <w:bottom w:val="none" w:sz="0" w:space="0" w:color="auto"/>
                                <w:right w:val="none" w:sz="0" w:space="0" w:color="auto"/>
                              </w:divBdr>
                            </w:div>
                          </w:divsChild>
                        </w:div>
                        <w:div w:id="198902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04645">
                  <w:marLeft w:val="0"/>
                  <w:marRight w:val="0"/>
                  <w:marTop w:val="0"/>
                  <w:marBottom w:val="0"/>
                  <w:divBdr>
                    <w:top w:val="none" w:sz="0" w:space="0" w:color="auto"/>
                    <w:left w:val="none" w:sz="0" w:space="0" w:color="auto"/>
                    <w:bottom w:val="none" w:sz="0" w:space="0" w:color="auto"/>
                    <w:right w:val="none" w:sz="0" w:space="0" w:color="auto"/>
                  </w:divBdr>
                </w:div>
                <w:div w:id="1733306577">
                  <w:marLeft w:val="0"/>
                  <w:marRight w:val="0"/>
                  <w:marTop w:val="0"/>
                  <w:marBottom w:val="0"/>
                  <w:divBdr>
                    <w:top w:val="none" w:sz="0" w:space="0" w:color="auto"/>
                    <w:left w:val="none" w:sz="0" w:space="0" w:color="auto"/>
                    <w:bottom w:val="none" w:sz="0" w:space="0" w:color="auto"/>
                    <w:right w:val="none" w:sz="0" w:space="0" w:color="auto"/>
                  </w:divBdr>
                </w:div>
              </w:divsChild>
            </w:div>
            <w:div w:id="1558778318">
              <w:marLeft w:val="0"/>
              <w:marRight w:val="0"/>
              <w:marTop w:val="0"/>
              <w:marBottom w:val="0"/>
              <w:divBdr>
                <w:top w:val="none" w:sz="0" w:space="0" w:color="auto"/>
                <w:left w:val="none" w:sz="0" w:space="0" w:color="auto"/>
                <w:bottom w:val="none" w:sz="0" w:space="0" w:color="auto"/>
                <w:right w:val="none" w:sz="0" w:space="0" w:color="auto"/>
              </w:divBdr>
              <w:divsChild>
                <w:div w:id="7416293">
                  <w:marLeft w:val="0"/>
                  <w:marRight w:val="0"/>
                  <w:marTop w:val="0"/>
                  <w:marBottom w:val="0"/>
                  <w:divBdr>
                    <w:top w:val="none" w:sz="0" w:space="0" w:color="auto"/>
                    <w:left w:val="none" w:sz="0" w:space="0" w:color="auto"/>
                    <w:bottom w:val="none" w:sz="0" w:space="0" w:color="auto"/>
                    <w:right w:val="none" w:sz="0" w:space="0" w:color="auto"/>
                  </w:divBdr>
                </w:div>
                <w:div w:id="373385174">
                  <w:marLeft w:val="0"/>
                  <w:marRight w:val="0"/>
                  <w:marTop w:val="0"/>
                  <w:marBottom w:val="0"/>
                  <w:divBdr>
                    <w:top w:val="none" w:sz="0" w:space="0" w:color="auto"/>
                    <w:left w:val="none" w:sz="0" w:space="0" w:color="auto"/>
                    <w:bottom w:val="none" w:sz="0" w:space="0" w:color="auto"/>
                    <w:right w:val="none" w:sz="0" w:space="0" w:color="auto"/>
                  </w:divBdr>
                </w:div>
                <w:div w:id="1892223997">
                  <w:marLeft w:val="240"/>
                  <w:marRight w:val="0"/>
                  <w:marTop w:val="0"/>
                  <w:marBottom w:val="0"/>
                  <w:divBdr>
                    <w:top w:val="none" w:sz="0" w:space="0" w:color="auto"/>
                    <w:left w:val="none" w:sz="0" w:space="0" w:color="auto"/>
                    <w:bottom w:val="none" w:sz="0" w:space="0" w:color="auto"/>
                    <w:right w:val="none" w:sz="0" w:space="0" w:color="auto"/>
                  </w:divBdr>
                  <w:divsChild>
                    <w:div w:id="271205974">
                      <w:marLeft w:val="0"/>
                      <w:marRight w:val="0"/>
                      <w:marTop w:val="0"/>
                      <w:marBottom w:val="0"/>
                      <w:divBdr>
                        <w:top w:val="none" w:sz="0" w:space="0" w:color="auto"/>
                        <w:left w:val="none" w:sz="0" w:space="0" w:color="auto"/>
                        <w:bottom w:val="none" w:sz="0" w:space="0" w:color="auto"/>
                        <w:right w:val="none" w:sz="0" w:space="0" w:color="auto"/>
                      </w:divBdr>
                      <w:divsChild>
                        <w:div w:id="383605499">
                          <w:marLeft w:val="0"/>
                          <w:marRight w:val="0"/>
                          <w:marTop w:val="0"/>
                          <w:marBottom w:val="0"/>
                          <w:divBdr>
                            <w:top w:val="none" w:sz="0" w:space="0" w:color="auto"/>
                            <w:left w:val="none" w:sz="0" w:space="0" w:color="auto"/>
                            <w:bottom w:val="none" w:sz="0" w:space="0" w:color="auto"/>
                            <w:right w:val="none" w:sz="0" w:space="0" w:color="auto"/>
                          </w:divBdr>
                        </w:div>
                        <w:div w:id="590047577">
                          <w:marLeft w:val="0"/>
                          <w:marRight w:val="0"/>
                          <w:marTop w:val="0"/>
                          <w:marBottom w:val="0"/>
                          <w:divBdr>
                            <w:top w:val="none" w:sz="0" w:space="0" w:color="auto"/>
                            <w:left w:val="none" w:sz="0" w:space="0" w:color="auto"/>
                            <w:bottom w:val="none" w:sz="0" w:space="0" w:color="auto"/>
                            <w:right w:val="none" w:sz="0" w:space="0" w:color="auto"/>
                          </w:divBdr>
                        </w:div>
                        <w:div w:id="1476753184">
                          <w:marLeft w:val="240"/>
                          <w:marRight w:val="0"/>
                          <w:marTop w:val="0"/>
                          <w:marBottom w:val="0"/>
                          <w:divBdr>
                            <w:top w:val="none" w:sz="0" w:space="0" w:color="auto"/>
                            <w:left w:val="none" w:sz="0" w:space="0" w:color="auto"/>
                            <w:bottom w:val="none" w:sz="0" w:space="0" w:color="auto"/>
                            <w:right w:val="none" w:sz="0" w:space="0" w:color="auto"/>
                          </w:divBdr>
                          <w:divsChild>
                            <w:div w:id="205794950">
                              <w:marLeft w:val="0"/>
                              <w:marRight w:val="0"/>
                              <w:marTop w:val="0"/>
                              <w:marBottom w:val="0"/>
                              <w:divBdr>
                                <w:top w:val="none" w:sz="0" w:space="0" w:color="auto"/>
                                <w:left w:val="none" w:sz="0" w:space="0" w:color="auto"/>
                                <w:bottom w:val="none" w:sz="0" w:space="0" w:color="auto"/>
                                <w:right w:val="none" w:sz="0" w:space="0" w:color="auto"/>
                              </w:divBdr>
                            </w:div>
                            <w:div w:id="278025789">
                              <w:marLeft w:val="0"/>
                              <w:marRight w:val="0"/>
                              <w:marTop w:val="0"/>
                              <w:marBottom w:val="0"/>
                              <w:divBdr>
                                <w:top w:val="none" w:sz="0" w:space="0" w:color="auto"/>
                                <w:left w:val="none" w:sz="0" w:space="0" w:color="auto"/>
                                <w:bottom w:val="none" w:sz="0" w:space="0" w:color="auto"/>
                                <w:right w:val="none" w:sz="0" w:space="0" w:color="auto"/>
                              </w:divBdr>
                            </w:div>
                            <w:div w:id="488330179">
                              <w:marLeft w:val="0"/>
                              <w:marRight w:val="0"/>
                              <w:marTop w:val="0"/>
                              <w:marBottom w:val="0"/>
                              <w:divBdr>
                                <w:top w:val="none" w:sz="0" w:space="0" w:color="auto"/>
                                <w:left w:val="none" w:sz="0" w:space="0" w:color="auto"/>
                                <w:bottom w:val="none" w:sz="0" w:space="0" w:color="auto"/>
                                <w:right w:val="none" w:sz="0" w:space="0" w:color="auto"/>
                              </w:divBdr>
                              <w:divsChild>
                                <w:div w:id="972904534">
                                  <w:marLeft w:val="240"/>
                                  <w:marRight w:val="0"/>
                                  <w:marTop w:val="0"/>
                                  <w:marBottom w:val="0"/>
                                  <w:divBdr>
                                    <w:top w:val="none" w:sz="0" w:space="0" w:color="auto"/>
                                    <w:left w:val="none" w:sz="0" w:space="0" w:color="auto"/>
                                    <w:bottom w:val="none" w:sz="0" w:space="0" w:color="auto"/>
                                    <w:right w:val="none" w:sz="0" w:space="0" w:color="auto"/>
                                  </w:divBdr>
                                  <w:divsChild>
                                    <w:div w:id="1486429705">
                                      <w:marLeft w:val="0"/>
                                      <w:marRight w:val="0"/>
                                      <w:marTop w:val="0"/>
                                      <w:marBottom w:val="0"/>
                                      <w:divBdr>
                                        <w:top w:val="none" w:sz="0" w:space="0" w:color="auto"/>
                                        <w:left w:val="none" w:sz="0" w:space="0" w:color="auto"/>
                                        <w:bottom w:val="none" w:sz="0" w:space="0" w:color="auto"/>
                                        <w:right w:val="none" w:sz="0" w:space="0" w:color="auto"/>
                                      </w:divBdr>
                                    </w:div>
                                    <w:div w:id="1664973337">
                                      <w:marLeft w:val="0"/>
                                      <w:marRight w:val="0"/>
                                      <w:marTop w:val="0"/>
                                      <w:marBottom w:val="0"/>
                                      <w:divBdr>
                                        <w:top w:val="none" w:sz="0" w:space="0" w:color="auto"/>
                                        <w:left w:val="none" w:sz="0" w:space="0" w:color="auto"/>
                                        <w:bottom w:val="none" w:sz="0" w:space="0" w:color="auto"/>
                                        <w:right w:val="none" w:sz="0" w:space="0" w:color="auto"/>
                                      </w:divBdr>
                                    </w:div>
                                  </w:divsChild>
                                </w:div>
                                <w:div w:id="1978947295">
                                  <w:marLeft w:val="0"/>
                                  <w:marRight w:val="0"/>
                                  <w:marTop w:val="0"/>
                                  <w:marBottom w:val="0"/>
                                  <w:divBdr>
                                    <w:top w:val="none" w:sz="0" w:space="0" w:color="auto"/>
                                    <w:left w:val="none" w:sz="0" w:space="0" w:color="auto"/>
                                    <w:bottom w:val="none" w:sz="0" w:space="0" w:color="auto"/>
                                    <w:right w:val="none" w:sz="0" w:space="0" w:color="auto"/>
                                  </w:divBdr>
                                </w:div>
                                <w:div w:id="2075426335">
                                  <w:marLeft w:val="0"/>
                                  <w:marRight w:val="0"/>
                                  <w:marTop w:val="0"/>
                                  <w:marBottom w:val="0"/>
                                  <w:divBdr>
                                    <w:top w:val="none" w:sz="0" w:space="0" w:color="auto"/>
                                    <w:left w:val="none" w:sz="0" w:space="0" w:color="auto"/>
                                    <w:bottom w:val="none" w:sz="0" w:space="0" w:color="auto"/>
                                    <w:right w:val="none" w:sz="0" w:space="0" w:color="auto"/>
                                  </w:divBdr>
                                </w:div>
                              </w:divsChild>
                            </w:div>
                            <w:div w:id="729498862">
                              <w:marLeft w:val="0"/>
                              <w:marRight w:val="0"/>
                              <w:marTop w:val="0"/>
                              <w:marBottom w:val="0"/>
                              <w:divBdr>
                                <w:top w:val="none" w:sz="0" w:space="0" w:color="auto"/>
                                <w:left w:val="none" w:sz="0" w:space="0" w:color="auto"/>
                                <w:bottom w:val="none" w:sz="0" w:space="0" w:color="auto"/>
                                <w:right w:val="none" w:sz="0" w:space="0" w:color="auto"/>
                              </w:divBdr>
                            </w:div>
                            <w:div w:id="743575803">
                              <w:marLeft w:val="0"/>
                              <w:marRight w:val="0"/>
                              <w:marTop w:val="0"/>
                              <w:marBottom w:val="0"/>
                              <w:divBdr>
                                <w:top w:val="none" w:sz="0" w:space="0" w:color="auto"/>
                                <w:left w:val="none" w:sz="0" w:space="0" w:color="auto"/>
                                <w:bottom w:val="none" w:sz="0" w:space="0" w:color="auto"/>
                                <w:right w:val="none" w:sz="0" w:space="0" w:color="auto"/>
                              </w:divBdr>
                            </w:div>
                            <w:div w:id="786588421">
                              <w:marLeft w:val="0"/>
                              <w:marRight w:val="0"/>
                              <w:marTop w:val="0"/>
                              <w:marBottom w:val="0"/>
                              <w:divBdr>
                                <w:top w:val="none" w:sz="0" w:space="0" w:color="auto"/>
                                <w:left w:val="none" w:sz="0" w:space="0" w:color="auto"/>
                                <w:bottom w:val="none" w:sz="0" w:space="0" w:color="auto"/>
                                <w:right w:val="none" w:sz="0" w:space="0" w:color="auto"/>
                              </w:divBdr>
                            </w:div>
                            <w:div w:id="1738745880">
                              <w:marLeft w:val="0"/>
                              <w:marRight w:val="0"/>
                              <w:marTop w:val="0"/>
                              <w:marBottom w:val="0"/>
                              <w:divBdr>
                                <w:top w:val="none" w:sz="0" w:space="0" w:color="auto"/>
                                <w:left w:val="none" w:sz="0" w:space="0" w:color="auto"/>
                                <w:bottom w:val="none" w:sz="0" w:space="0" w:color="auto"/>
                                <w:right w:val="none" w:sz="0" w:space="0" w:color="auto"/>
                              </w:divBdr>
                            </w:div>
                            <w:div w:id="1744141388">
                              <w:marLeft w:val="0"/>
                              <w:marRight w:val="0"/>
                              <w:marTop w:val="0"/>
                              <w:marBottom w:val="0"/>
                              <w:divBdr>
                                <w:top w:val="none" w:sz="0" w:space="0" w:color="auto"/>
                                <w:left w:val="none" w:sz="0" w:space="0" w:color="auto"/>
                                <w:bottom w:val="none" w:sz="0" w:space="0" w:color="auto"/>
                                <w:right w:val="none" w:sz="0" w:space="0" w:color="auto"/>
                              </w:divBdr>
                            </w:div>
                            <w:div w:id="1892376933">
                              <w:marLeft w:val="0"/>
                              <w:marRight w:val="0"/>
                              <w:marTop w:val="0"/>
                              <w:marBottom w:val="0"/>
                              <w:divBdr>
                                <w:top w:val="none" w:sz="0" w:space="0" w:color="auto"/>
                                <w:left w:val="none" w:sz="0" w:space="0" w:color="auto"/>
                                <w:bottom w:val="none" w:sz="0" w:space="0" w:color="auto"/>
                                <w:right w:val="none" w:sz="0" w:space="0" w:color="auto"/>
                              </w:divBdr>
                            </w:div>
                            <w:div w:id="1944419321">
                              <w:marLeft w:val="0"/>
                              <w:marRight w:val="0"/>
                              <w:marTop w:val="0"/>
                              <w:marBottom w:val="0"/>
                              <w:divBdr>
                                <w:top w:val="none" w:sz="0" w:space="0" w:color="auto"/>
                                <w:left w:val="none" w:sz="0" w:space="0" w:color="auto"/>
                                <w:bottom w:val="none" w:sz="0" w:space="0" w:color="auto"/>
                                <w:right w:val="none" w:sz="0" w:space="0" w:color="auto"/>
                              </w:divBdr>
                            </w:div>
                            <w:div w:id="211563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654642">
                      <w:marLeft w:val="0"/>
                      <w:marRight w:val="0"/>
                      <w:marTop w:val="0"/>
                      <w:marBottom w:val="0"/>
                      <w:divBdr>
                        <w:top w:val="none" w:sz="0" w:space="0" w:color="auto"/>
                        <w:left w:val="none" w:sz="0" w:space="0" w:color="auto"/>
                        <w:bottom w:val="none" w:sz="0" w:space="0" w:color="auto"/>
                        <w:right w:val="none" w:sz="0" w:space="0" w:color="auto"/>
                      </w:divBdr>
                    </w:div>
                    <w:div w:id="1201429733">
                      <w:marLeft w:val="0"/>
                      <w:marRight w:val="0"/>
                      <w:marTop w:val="0"/>
                      <w:marBottom w:val="0"/>
                      <w:divBdr>
                        <w:top w:val="none" w:sz="0" w:space="0" w:color="auto"/>
                        <w:left w:val="none" w:sz="0" w:space="0" w:color="auto"/>
                        <w:bottom w:val="none" w:sz="0" w:space="0" w:color="auto"/>
                        <w:right w:val="none" w:sz="0" w:space="0" w:color="auto"/>
                      </w:divBdr>
                    </w:div>
                    <w:div w:id="184982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81044">
              <w:marLeft w:val="0"/>
              <w:marRight w:val="0"/>
              <w:marTop w:val="0"/>
              <w:marBottom w:val="0"/>
              <w:divBdr>
                <w:top w:val="none" w:sz="0" w:space="0" w:color="auto"/>
                <w:left w:val="none" w:sz="0" w:space="0" w:color="auto"/>
                <w:bottom w:val="none" w:sz="0" w:space="0" w:color="auto"/>
                <w:right w:val="none" w:sz="0" w:space="0" w:color="auto"/>
              </w:divBdr>
            </w:div>
            <w:div w:id="1831436227">
              <w:marLeft w:val="0"/>
              <w:marRight w:val="0"/>
              <w:marTop w:val="0"/>
              <w:marBottom w:val="0"/>
              <w:divBdr>
                <w:top w:val="none" w:sz="0" w:space="0" w:color="auto"/>
                <w:left w:val="none" w:sz="0" w:space="0" w:color="auto"/>
                <w:bottom w:val="none" w:sz="0" w:space="0" w:color="auto"/>
                <w:right w:val="none" w:sz="0" w:space="0" w:color="auto"/>
              </w:divBdr>
              <w:divsChild>
                <w:div w:id="29653454">
                  <w:marLeft w:val="0"/>
                  <w:marRight w:val="0"/>
                  <w:marTop w:val="0"/>
                  <w:marBottom w:val="0"/>
                  <w:divBdr>
                    <w:top w:val="none" w:sz="0" w:space="0" w:color="auto"/>
                    <w:left w:val="none" w:sz="0" w:space="0" w:color="auto"/>
                    <w:bottom w:val="none" w:sz="0" w:space="0" w:color="auto"/>
                    <w:right w:val="none" w:sz="0" w:space="0" w:color="auto"/>
                  </w:divBdr>
                </w:div>
                <w:div w:id="123813797">
                  <w:marLeft w:val="0"/>
                  <w:marRight w:val="0"/>
                  <w:marTop w:val="0"/>
                  <w:marBottom w:val="0"/>
                  <w:divBdr>
                    <w:top w:val="none" w:sz="0" w:space="0" w:color="auto"/>
                    <w:left w:val="none" w:sz="0" w:space="0" w:color="auto"/>
                    <w:bottom w:val="none" w:sz="0" w:space="0" w:color="auto"/>
                    <w:right w:val="none" w:sz="0" w:space="0" w:color="auto"/>
                  </w:divBdr>
                </w:div>
                <w:div w:id="1338265822">
                  <w:marLeft w:val="240"/>
                  <w:marRight w:val="0"/>
                  <w:marTop w:val="0"/>
                  <w:marBottom w:val="0"/>
                  <w:divBdr>
                    <w:top w:val="none" w:sz="0" w:space="0" w:color="auto"/>
                    <w:left w:val="none" w:sz="0" w:space="0" w:color="auto"/>
                    <w:bottom w:val="none" w:sz="0" w:space="0" w:color="auto"/>
                    <w:right w:val="none" w:sz="0" w:space="0" w:color="auto"/>
                  </w:divBdr>
                  <w:divsChild>
                    <w:div w:id="876966158">
                      <w:marLeft w:val="0"/>
                      <w:marRight w:val="0"/>
                      <w:marTop w:val="0"/>
                      <w:marBottom w:val="0"/>
                      <w:divBdr>
                        <w:top w:val="none" w:sz="0" w:space="0" w:color="auto"/>
                        <w:left w:val="none" w:sz="0" w:space="0" w:color="auto"/>
                        <w:bottom w:val="none" w:sz="0" w:space="0" w:color="auto"/>
                        <w:right w:val="none" w:sz="0" w:space="0" w:color="auto"/>
                      </w:divBdr>
                      <w:divsChild>
                        <w:div w:id="24909320">
                          <w:marLeft w:val="0"/>
                          <w:marRight w:val="0"/>
                          <w:marTop w:val="0"/>
                          <w:marBottom w:val="0"/>
                          <w:divBdr>
                            <w:top w:val="none" w:sz="0" w:space="0" w:color="auto"/>
                            <w:left w:val="none" w:sz="0" w:space="0" w:color="auto"/>
                            <w:bottom w:val="none" w:sz="0" w:space="0" w:color="auto"/>
                            <w:right w:val="none" w:sz="0" w:space="0" w:color="auto"/>
                          </w:divBdr>
                        </w:div>
                        <w:div w:id="890925430">
                          <w:marLeft w:val="0"/>
                          <w:marRight w:val="0"/>
                          <w:marTop w:val="0"/>
                          <w:marBottom w:val="0"/>
                          <w:divBdr>
                            <w:top w:val="none" w:sz="0" w:space="0" w:color="auto"/>
                            <w:left w:val="none" w:sz="0" w:space="0" w:color="auto"/>
                            <w:bottom w:val="none" w:sz="0" w:space="0" w:color="auto"/>
                            <w:right w:val="none" w:sz="0" w:space="0" w:color="auto"/>
                          </w:divBdr>
                        </w:div>
                        <w:div w:id="1666467978">
                          <w:marLeft w:val="240"/>
                          <w:marRight w:val="0"/>
                          <w:marTop w:val="0"/>
                          <w:marBottom w:val="0"/>
                          <w:divBdr>
                            <w:top w:val="none" w:sz="0" w:space="0" w:color="auto"/>
                            <w:left w:val="none" w:sz="0" w:space="0" w:color="auto"/>
                            <w:bottom w:val="none" w:sz="0" w:space="0" w:color="auto"/>
                            <w:right w:val="none" w:sz="0" w:space="0" w:color="auto"/>
                          </w:divBdr>
                          <w:divsChild>
                            <w:div w:id="182269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718440">
              <w:marLeft w:val="0"/>
              <w:marRight w:val="0"/>
              <w:marTop w:val="0"/>
              <w:marBottom w:val="0"/>
              <w:divBdr>
                <w:top w:val="none" w:sz="0" w:space="0" w:color="auto"/>
                <w:left w:val="none" w:sz="0" w:space="0" w:color="auto"/>
                <w:bottom w:val="none" w:sz="0" w:space="0" w:color="auto"/>
                <w:right w:val="none" w:sz="0" w:space="0" w:color="auto"/>
              </w:divBdr>
              <w:divsChild>
                <w:div w:id="17321774">
                  <w:marLeft w:val="0"/>
                  <w:marRight w:val="0"/>
                  <w:marTop w:val="0"/>
                  <w:marBottom w:val="0"/>
                  <w:divBdr>
                    <w:top w:val="none" w:sz="0" w:space="0" w:color="auto"/>
                    <w:left w:val="none" w:sz="0" w:space="0" w:color="auto"/>
                    <w:bottom w:val="none" w:sz="0" w:space="0" w:color="auto"/>
                    <w:right w:val="none" w:sz="0" w:space="0" w:color="auto"/>
                  </w:divBdr>
                </w:div>
                <w:div w:id="319816483">
                  <w:marLeft w:val="240"/>
                  <w:marRight w:val="0"/>
                  <w:marTop w:val="0"/>
                  <w:marBottom w:val="0"/>
                  <w:divBdr>
                    <w:top w:val="none" w:sz="0" w:space="0" w:color="auto"/>
                    <w:left w:val="none" w:sz="0" w:space="0" w:color="auto"/>
                    <w:bottom w:val="none" w:sz="0" w:space="0" w:color="auto"/>
                    <w:right w:val="none" w:sz="0" w:space="0" w:color="auto"/>
                  </w:divBdr>
                  <w:divsChild>
                    <w:div w:id="671684513">
                      <w:marLeft w:val="0"/>
                      <w:marRight w:val="0"/>
                      <w:marTop w:val="0"/>
                      <w:marBottom w:val="0"/>
                      <w:divBdr>
                        <w:top w:val="none" w:sz="0" w:space="0" w:color="auto"/>
                        <w:left w:val="none" w:sz="0" w:space="0" w:color="auto"/>
                        <w:bottom w:val="none" w:sz="0" w:space="0" w:color="auto"/>
                        <w:right w:val="none" w:sz="0" w:space="0" w:color="auto"/>
                      </w:divBdr>
                      <w:divsChild>
                        <w:div w:id="241182687">
                          <w:marLeft w:val="0"/>
                          <w:marRight w:val="0"/>
                          <w:marTop w:val="0"/>
                          <w:marBottom w:val="0"/>
                          <w:divBdr>
                            <w:top w:val="none" w:sz="0" w:space="0" w:color="auto"/>
                            <w:left w:val="none" w:sz="0" w:space="0" w:color="auto"/>
                            <w:bottom w:val="none" w:sz="0" w:space="0" w:color="auto"/>
                            <w:right w:val="none" w:sz="0" w:space="0" w:color="auto"/>
                          </w:divBdr>
                        </w:div>
                        <w:div w:id="762994857">
                          <w:marLeft w:val="0"/>
                          <w:marRight w:val="0"/>
                          <w:marTop w:val="0"/>
                          <w:marBottom w:val="0"/>
                          <w:divBdr>
                            <w:top w:val="none" w:sz="0" w:space="0" w:color="auto"/>
                            <w:left w:val="none" w:sz="0" w:space="0" w:color="auto"/>
                            <w:bottom w:val="none" w:sz="0" w:space="0" w:color="auto"/>
                            <w:right w:val="none" w:sz="0" w:space="0" w:color="auto"/>
                          </w:divBdr>
                        </w:div>
                        <w:div w:id="1794249573">
                          <w:marLeft w:val="240"/>
                          <w:marRight w:val="0"/>
                          <w:marTop w:val="0"/>
                          <w:marBottom w:val="0"/>
                          <w:divBdr>
                            <w:top w:val="none" w:sz="0" w:space="0" w:color="auto"/>
                            <w:left w:val="none" w:sz="0" w:space="0" w:color="auto"/>
                            <w:bottom w:val="none" w:sz="0" w:space="0" w:color="auto"/>
                            <w:right w:val="none" w:sz="0" w:space="0" w:color="auto"/>
                          </w:divBdr>
                          <w:divsChild>
                            <w:div w:id="231239537">
                              <w:marLeft w:val="0"/>
                              <w:marRight w:val="0"/>
                              <w:marTop w:val="0"/>
                              <w:marBottom w:val="0"/>
                              <w:divBdr>
                                <w:top w:val="none" w:sz="0" w:space="0" w:color="auto"/>
                                <w:left w:val="none" w:sz="0" w:space="0" w:color="auto"/>
                                <w:bottom w:val="none" w:sz="0" w:space="0" w:color="auto"/>
                                <w:right w:val="none" w:sz="0" w:space="0" w:color="auto"/>
                              </w:divBdr>
                              <w:divsChild>
                                <w:div w:id="361712633">
                                  <w:marLeft w:val="240"/>
                                  <w:marRight w:val="0"/>
                                  <w:marTop w:val="0"/>
                                  <w:marBottom w:val="0"/>
                                  <w:divBdr>
                                    <w:top w:val="none" w:sz="0" w:space="0" w:color="auto"/>
                                    <w:left w:val="none" w:sz="0" w:space="0" w:color="auto"/>
                                    <w:bottom w:val="none" w:sz="0" w:space="0" w:color="auto"/>
                                    <w:right w:val="none" w:sz="0" w:space="0" w:color="auto"/>
                                  </w:divBdr>
                                  <w:divsChild>
                                    <w:div w:id="1669941127">
                                      <w:marLeft w:val="0"/>
                                      <w:marRight w:val="0"/>
                                      <w:marTop w:val="0"/>
                                      <w:marBottom w:val="0"/>
                                      <w:divBdr>
                                        <w:top w:val="none" w:sz="0" w:space="0" w:color="auto"/>
                                        <w:left w:val="none" w:sz="0" w:space="0" w:color="auto"/>
                                        <w:bottom w:val="none" w:sz="0" w:space="0" w:color="auto"/>
                                        <w:right w:val="none" w:sz="0" w:space="0" w:color="auto"/>
                                      </w:divBdr>
                                    </w:div>
                                    <w:div w:id="2126272204">
                                      <w:marLeft w:val="0"/>
                                      <w:marRight w:val="0"/>
                                      <w:marTop w:val="0"/>
                                      <w:marBottom w:val="0"/>
                                      <w:divBdr>
                                        <w:top w:val="none" w:sz="0" w:space="0" w:color="auto"/>
                                        <w:left w:val="none" w:sz="0" w:space="0" w:color="auto"/>
                                        <w:bottom w:val="none" w:sz="0" w:space="0" w:color="auto"/>
                                        <w:right w:val="none" w:sz="0" w:space="0" w:color="auto"/>
                                      </w:divBdr>
                                    </w:div>
                                  </w:divsChild>
                                </w:div>
                                <w:div w:id="519199020">
                                  <w:marLeft w:val="0"/>
                                  <w:marRight w:val="0"/>
                                  <w:marTop w:val="0"/>
                                  <w:marBottom w:val="0"/>
                                  <w:divBdr>
                                    <w:top w:val="none" w:sz="0" w:space="0" w:color="auto"/>
                                    <w:left w:val="none" w:sz="0" w:space="0" w:color="auto"/>
                                    <w:bottom w:val="none" w:sz="0" w:space="0" w:color="auto"/>
                                    <w:right w:val="none" w:sz="0" w:space="0" w:color="auto"/>
                                  </w:divBdr>
                                </w:div>
                                <w:div w:id="1621380848">
                                  <w:marLeft w:val="0"/>
                                  <w:marRight w:val="0"/>
                                  <w:marTop w:val="0"/>
                                  <w:marBottom w:val="0"/>
                                  <w:divBdr>
                                    <w:top w:val="none" w:sz="0" w:space="0" w:color="auto"/>
                                    <w:left w:val="none" w:sz="0" w:space="0" w:color="auto"/>
                                    <w:bottom w:val="none" w:sz="0" w:space="0" w:color="auto"/>
                                    <w:right w:val="none" w:sz="0" w:space="0" w:color="auto"/>
                                  </w:divBdr>
                                </w:div>
                              </w:divsChild>
                            </w:div>
                            <w:div w:id="142653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724930">
                  <w:marLeft w:val="0"/>
                  <w:marRight w:val="0"/>
                  <w:marTop w:val="0"/>
                  <w:marBottom w:val="0"/>
                  <w:divBdr>
                    <w:top w:val="none" w:sz="0" w:space="0" w:color="auto"/>
                    <w:left w:val="none" w:sz="0" w:space="0" w:color="auto"/>
                    <w:bottom w:val="none" w:sz="0" w:space="0" w:color="auto"/>
                    <w:right w:val="none" w:sz="0" w:space="0" w:color="auto"/>
                  </w:divBdr>
                </w:div>
              </w:divsChild>
            </w:div>
            <w:div w:id="1874490340">
              <w:marLeft w:val="0"/>
              <w:marRight w:val="0"/>
              <w:marTop w:val="0"/>
              <w:marBottom w:val="0"/>
              <w:divBdr>
                <w:top w:val="none" w:sz="0" w:space="0" w:color="auto"/>
                <w:left w:val="none" w:sz="0" w:space="0" w:color="auto"/>
                <w:bottom w:val="none" w:sz="0" w:space="0" w:color="auto"/>
                <w:right w:val="none" w:sz="0" w:space="0" w:color="auto"/>
              </w:divBdr>
              <w:divsChild>
                <w:div w:id="669406595">
                  <w:marLeft w:val="0"/>
                  <w:marRight w:val="0"/>
                  <w:marTop w:val="0"/>
                  <w:marBottom w:val="0"/>
                  <w:divBdr>
                    <w:top w:val="none" w:sz="0" w:space="0" w:color="auto"/>
                    <w:left w:val="none" w:sz="0" w:space="0" w:color="auto"/>
                    <w:bottom w:val="none" w:sz="0" w:space="0" w:color="auto"/>
                    <w:right w:val="none" w:sz="0" w:space="0" w:color="auto"/>
                  </w:divBdr>
                </w:div>
                <w:div w:id="1400398814">
                  <w:marLeft w:val="0"/>
                  <w:marRight w:val="0"/>
                  <w:marTop w:val="0"/>
                  <w:marBottom w:val="0"/>
                  <w:divBdr>
                    <w:top w:val="none" w:sz="0" w:space="0" w:color="auto"/>
                    <w:left w:val="none" w:sz="0" w:space="0" w:color="auto"/>
                    <w:bottom w:val="none" w:sz="0" w:space="0" w:color="auto"/>
                    <w:right w:val="none" w:sz="0" w:space="0" w:color="auto"/>
                  </w:divBdr>
                </w:div>
                <w:div w:id="1549994751">
                  <w:marLeft w:val="240"/>
                  <w:marRight w:val="0"/>
                  <w:marTop w:val="0"/>
                  <w:marBottom w:val="0"/>
                  <w:divBdr>
                    <w:top w:val="none" w:sz="0" w:space="0" w:color="auto"/>
                    <w:left w:val="none" w:sz="0" w:space="0" w:color="auto"/>
                    <w:bottom w:val="none" w:sz="0" w:space="0" w:color="auto"/>
                    <w:right w:val="none" w:sz="0" w:space="0" w:color="auto"/>
                  </w:divBdr>
                  <w:divsChild>
                    <w:div w:id="477571631">
                      <w:marLeft w:val="0"/>
                      <w:marRight w:val="0"/>
                      <w:marTop w:val="0"/>
                      <w:marBottom w:val="0"/>
                      <w:divBdr>
                        <w:top w:val="none" w:sz="0" w:space="0" w:color="auto"/>
                        <w:left w:val="none" w:sz="0" w:space="0" w:color="auto"/>
                        <w:bottom w:val="none" w:sz="0" w:space="0" w:color="auto"/>
                        <w:right w:val="none" w:sz="0" w:space="0" w:color="auto"/>
                      </w:divBdr>
                    </w:div>
                    <w:div w:id="834758350">
                      <w:marLeft w:val="0"/>
                      <w:marRight w:val="0"/>
                      <w:marTop w:val="0"/>
                      <w:marBottom w:val="0"/>
                      <w:divBdr>
                        <w:top w:val="none" w:sz="0" w:space="0" w:color="auto"/>
                        <w:left w:val="none" w:sz="0" w:space="0" w:color="auto"/>
                        <w:bottom w:val="none" w:sz="0" w:space="0" w:color="auto"/>
                        <w:right w:val="none" w:sz="0" w:space="0" w:color="auto"/>
                      </w:divBdr>
                      <w:divsChild>
                        <w:div w:id="440875866">
                          <w:marLeft w:val="240"/>
                          <w:marRight w:val="0"/>
                          <w:marTop w:val="0"/>
                          <w:marBottom w:val="0"/>
                          <w:divBdr>
                            <w:top w:val="none" w:sz="0" w:space="0" w:color="auto"/>
                            <w:left w:val="none" w:sz="0" w:space="0" w:color="auto"/>
                            <w:bottom w:val="none" w:sz="0" w:space="0" w:color="auto"/>
                            <w:right w:val="none" w:sz="0" w:space="0" w:color="auto"/>
                          </w:divBdr>
                          <w:divsChild>
                            <w:div w:id="620960654">
                              <w:marLeft w:val="0"/>
                              <w:marRight w:val="0"/>
                              <w:marTop w:val="0"/>
                              <w:marBottom w:val="0"/>
                              <w:divBdr>
                                <w:top w:val="none" w:sz="0" w:space="0" w:color="auto"/>
                                <w:left w:val="none" w:sz="0" w:space="0" w:color="auto"/>
                                <w:bottom w:val="none" w:sz="0" w:space="0" w:color="auto"/>
                                <w:right w:val="none" w:sz="0" w:space="0" w:color="auto"/>
                              </w:divBdr>
                            </w:div>
                          </w:divsChild>
                        </w:div>
                        <w:div w:id="599485201">
                          <w:marLeft w:val="0"/>
                          <w:marRight w:val="0"/>
                          <w:marTop w:val="0"/>
                          <w:marBottom w:val="0"/>
                          <w:divBdr>
                            <w:top w:val="none" w:sz="0" w:space="0" w:color="auto"/>
                            <w:left w:val="none" w:sz="0" w:space="0" w:color="auto"/>
                            <w:bottom w:val="none" w:sz="0" w:space="0" w:color="auto"/>
                            <w:right w:val="none" w:sz="0" w:space="0" w:color="auto"/>
                          </w:divBdr>
                        </w:div>
                        <w:div w:id="20785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30800">
              <w:marLeft w:val="0"/>
              <w:marRight w:val="0"/>
              <w:marTop w:val="0"/>
              <w:marBottom w:val="0"/>
              <w:divBdr>
                <w:top w:val="none" w:sz="0" w:space="0" w:color="auto"/>
                <w:left w:val="none" w:sz="0" w:space="0" w:color="auto"/>
                <w:bottom w:val="none" w:sz="0" w:space="0" w:color="auto"/>
                <w:right w:val="none" w:sz="0" w:space="0" w:color="auto"/>
              </w:divBdr>
              <w:divsChild>
                <w:div w:id="820270775">
                  <w:marLeft w:val="240"/>
                  <w:marRight w:val="0"/>
                  <w:marTop w:val="0"/>
                  <w:marBottom w:val="0"/>
                  <w:divBdr>
                    <w:top w:val="none" w:sz="0" w:space="0" w:color="auto"/>
                    <w:left w:val="none" w:sz="0" w:space="0" w:color="auto"/>
                    <w:bottom w:val="none" w:sz="0" w:space="0" w:color="auto"/>
                    <w:right w:val="none" w:sz="0" w:space="0" w:color="auto"/>
                  </w:divBdr>
                  <w:divsChild>
                    <w:div w:id="840118824">
                      <w:marLeft w:val="0"/>
                      <w:marRight w:val="0"/>
                      <w:marTop w:val="0"/>
                      <w:marBottom w:val="0"/>
                      <w:divBdr>
                        <w:top w:val="none" w:sz="0" w:space="0" w:color="auto"/>
                        <w:left w:val="none" w:sz="0" w:space="0" w:color="auto"/>
                        <w:bottom w:val="none" w:sz="0" w:space="0" w:color="auto"/>
                        <w:right w:val="none" w:sz="0" w:space="0" w:color="auto"/>
                      </w:divBdr>
                      <w:divsChild>
                        <w:div w:id="891967549">
                          <w:marLeft w:val="0"/>
                          <w:marRight w:val="0"/>
                          <w:marTop w:val="0"/>
                          <w:marBottom w:val="0"/>
                          <w:divBdr>
                            <w:top w:val="none" w:sz="0" w:space="0" w:color="auto"/>
                            <w:left w:val="none" w:sz="0" w:space="0" w:color="auto"/>
                            <w:bottom w:val="none" w:sz="0" w:space="0" w:color="auto"/>
                            <w:right w:val="none" w:sz="0" w:space="0" w:color="auto"/>
                          </w:divBdr>
                        </w:div>
                        <w:div w:id="1642492477">
                          <w:marLeft w:val="240"/>
                          <w:marRight w:val="0"/>
                          <w:marTop w:val="0"/>
                          <w:marBottom w:val="0"/>
                          <w:divBdr>
                            <w:top w:val="none" w:sz="0" w:space="0" w:color="auto"/>
                            <w:left w:val="none" w:sz="0" w:space="0" w:color="auto"/>
                            <w:bottom w:val="none" w:sz="0" w:space="0" w:color="auto"/>
                            <w:right w:val="none" w:sz="0" w:space="0" w:color="auto"/>
                          </w:divBdr>
                          <w:divsChild>
                            <w:div w:id="1944146632">
                              <w:marLeft w:val="0"/>
                              <w:marRight w:val="0"/>
                              <w:marTop w:val="0"/>
                              <w:marBottom w:val="0"/>
                              <w:divBdr>
                                <w:top w:val="none" w:sz="0" w:space="0" w:color="auto"/>
                                <w:left w:val="none" w:sz="0" w:space="0" w:color="auto"/>
                                <w:bottom w:val="none" w:sz="0" w:space="0" w:color="auto"/>
                                <w:right w:val="none" w:sz="0" w:space="0" w:color="auto"/>
                              </w:divBdr>
                              <w:divsChild>
                                <w:div w:id="854030744">
                                  <w:marLeft w:val="0"/>
                                  <w:marRight w:val="0"/>
                                  <w:marTop w:val="0"/>
                                  <w:marBottom w:val="0"/>
                                  <w:divBdr>
                                    <w:top w:val="none" w:sz="0" w:space="0" w:color="auto"/>
                                    <w:left w:val="none" w:sz="0" w:space="0" w:color="auto"/>
                                    <w:bottom w:val="none" w:sz="0" w:space="0" w:color="auto"/>
                                    <w:right w:val="none" w:sz="0" w:space="0" w:color="auto"/>
                                  </w:divBdr>
                                </w:div>
                                <w:div w:id="1455175386">
                                  <w:marLeft w:val="0"/>
                                  <w:marRight w:val="0"/>
                                  <w:marTop w:val="0"/>
                                  <w:marBottom w:val="0"/>
                                  <w:divBdr>
                                    <w:top w:val="none" w:sz="0" w:space="0" w:color="auto"/>
                                    <w:left w:val="none" w:sz="0" w:space="0" w:color="auto"/>
                                    <w:bottom w:val="none" w:sz="0" w:space="0" w:color="auto"/>
                                    <w:right w:val="none" w:sz="0" w:space="0" w:color="auto"/>
                                  </w:divBdr>
                                </w:div>
                                <w:div w:id="1882208678">
                                  <w:marLeft w:val="240"/>
                                  <w:marRight w:val="0"/>
                                  <w:marTop w:val="0"/>
                                  <w:marBottom w:val="0"/>
                                  <w:divBdr>
                                    <w:top w:val="none" w:sz="0" w:space="0" w:color="auto"/>
                                    <w:left w:val="none" w:sz="0" w:space="0" w:color="auto"/>
                                    <w:bottom w:val="none" w:sz="0" w:space="0" w:color="auto"/>
                                    <w:right w:val="none" w:sz="0" w:space="0" w:color="auto"/>
                                  </w:divBdr>
                                  <w:divsChild>
                                    <w:div w:id="1481077761">
                                      <w:marLeft w:val="0"/>
                                      <w:marRight w:val="0"/>
                                      <w:marTop w:val="0"/>
                                      <w:marBottom w:val="0"/>
                                      <w:divBdr>
                                        <w:top w:val="none" w:sz="0" w:space="0" w:color="auto"/>
                                        <w:left w:val="none" w:sz="0" w:space="0" w:color="auto"/>
                                        <w:bottom w:val="none" w:sz="0" w:space="0" w:color="auto"/>
                                        <w:right w:val="none" w:sz="0" w:space="0" w:color="auto"/>
                                      </w:divBdr>
                                      <w:divsChild>
                                        <w:div w:id="748044101">
                                          <w:marLeft w:val="0"/>
                                          <w:marRight w:val="0"/>
                                          <w:marTop w:val="0"/>
                                          <w:marBottom w:val="0"/>
                                          <w:divBdr>
                                            <w:top w:val="none" w:sz="0" w:space="0" w:color="auto"/>
                                            <w:left w:val="none" w:sz="0" w:space="0" w:color="auto"/>
                                            <w:bottom w:val="none" w:sz="0" w:space="0" w:color="auto"/>
                                            <w:right w:val="none" w:sz="0" w:space="0" w:color="auto"/>
                                          </w:divBdr>
                                        </w:div>
                                        <w:div w:id="1467089196">
                                          <w:marLeft w:val="0"/>
                                          <w:marRight w:val="0"/>
                                          <w:marTop w:val="0"/>
                                          <w:marBottom w:val="0"/>
                                          <w:divBdr>
                                            <w:top w:val="none" w:sz="0" w:space="0" w:color="auto"/>
                                            <w:left w:val="none" w:sz="0" w:space="0" w:color="auto"/>
                                            <w:bottom w:val="none" w:sz="0" w:space="0" w:color="auto"/>
                                            <w:right w:val="none" w:sz="0" w:space="0" w:color="auto"/>
                                          </w:divBdr>
                                        </w:div>
                                        <w:div w:id="2020689522">
                                          <w:marLeft w:val="240"/>
                                          <w:marRight w:val="0"/>
                                          <w:marTop w:val="0"/>
                                          <w:marBottom w:val="0"/>
                                          <w:divBdr>
                                            <w:top w:val="none" w:sz="0" w:space="0" w:color="auto"/>
                                            <w:left w:val="none" w:sz="0" w:space="0" w:color="auto"/>
                                            <w:bottom w:val="none" w:sz="0" w:space="0" w:color="auto"/>
                                            <w:right w:val="none" w:sz="0" w:space="0" w:color="auto"/>
                                          </w:divBdr>
                                          <w:divsChild>
                                            <w:div w:id="4904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12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52816">
                  <w:marLeft w:val="0"/>
                  <w:marRight w:val="0"/>
                  <w:marTop w:val="0"/>
                  <w:marBottom w:val="0"/>
                  <w:divBdr>
                    <w:top w:val="none" w:sz="0" w:space="0" w:color="auto"/>
                    <w:left w:val="none" w:sz="0" w:space="0" w:color="auto"/>
                    <w:bottom w:val="none" w:sz="0" w:space="0" w:color="auto"/>
                    <w:right w:val="none" w:sz="0" w:space="0" w:color="auto"/>
                  </w:divBdr>
                </w:div>
                <w:div w:id="170775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233351">
          <w:marLeft w:val="0"/>
          <w:marRight w:val="0"/>
          <w:marTop w:val="0"/>
          <w:marBottom w:val="0"/>
          <w:divBdr>
            <w:top w:val="none" w:sz="0" w:space="0" w:color="auto"/>
            <w:left w:val="none" w:sz="0" w:space="0" w:color="auto"/>
            <w:bottom w:val="none" w:sz="0" w:space="0" w:color="auto"/>
            <w:right w:val="none" w:sz="0" w:space="0" w:color="auto"/>
          </w:divBdr>
        </w:div>
      </w:divsChild>
    </w:div>
    <w:div w:id="1661301757">
      <w:bodyDiv w:val="1"/>
      <w:marLeft w:val="0"/>
      <w:marRight w:val="0"/>
      <w:marTop w:val="0"/>
      <w:marBottom w:val="0"/>
      <w:divBdr>
        <w:top w:val="none" w:sz="0" w:space="0" w:color="auto"/>
        <w:left w:val="none" w:sz="0" w:space="0" w:color="auto"/>
        <w:bottom w:val="none" w:sz="0" w:space="0" w:color="auto"/>
        <w:right w:val="none" w:sz="0" w:space="0" w:color="auto"/>
      </w:divBdr>
    </w:div>
    <w:div w:id="1679499068">
      <w:bodyDiv w:val="1"/>
      <w:marLeft w:val="0"/>
      <w:marRight w:val="0"/>
      <w:marTop w:val="0"/>
      <w:marBottom w:val="0"/>
      <w:divBdr>
        <w:top w:val="none" w:sz="0" w:space="0" w:color="auto"/>
        <w:left w:val="none" w:sz="0" w:space="0" w:color="auto"/>
        <w:bottom w:val="none" w:sz="0" w:space="0" w:color="auto"/>
        <w:right w:val="none" w:sz="0" w:space="0" w:color="auto"/>
      </w:divBdr>
      <w:divsChild>
        <w:div w:id="1379235424">
          <w:marLeft w:val="0"/>
          <w:marRight w:val="0"/>
          <w:marTop w:val="0"/>
          <w:marBottom w:val="0"/>
          <w:divBdr>
            <w:top w:val="none" w:sz="0" w:space="0" w:color="auto"/>
            <w:left w:val="none" w:sz="0" w:space="0" w:color="auto"/>
            <w:bottom w:val="none" w:sz="0" w:space="0" w:color="auto"/>
            <w:right w:val="none" w:sz="0" w:space="0" w:color="auto"/>
          </w:divBdr>
          <w:divsChild>
            <w:div w:id="1332682226">
              <w:marLeft w:val="-15"/>
              <w:marRight w:val="-15"/>
              <w:marTop w:val="0"/>
              <w:marBottom w:val="0"/>
              <w:divBdr>
                <w:top w:val="none" w:sz="0" w:space="0" w:color="auto"/>
                <w:left w:val="none" w:sz="0" w:space="0" w:color="auto"/>
                <w:bottom w:val="none" w:sz="0" w:space="0" w:color="auto"/>
                <w:right w:val="none" w:sz="0" w:space="0" w:color="auto"/>
              </w:divBdr>
            </w:div>
            <w:div w:id="1794252791">
              <w:marLeft w:val="-15"/>
              <w:marRight w:val="-15"/>
              <w:marTop w:val="0"/>
              <w:marBottom w:val="0"/>
              <w:divBdr>
                <w:top w:val="none" w:sz="0" w:space="0" w:color="auto"/>
                <w:left w:val="none" w:sz="0" w:space="0" w:color="auto"/>
                <w:bottom w:val="none" w:sz="0" w:space="0" w:color="auto"/>
                <w:right w:val="none" w:sz="0" w:space="0" w:color="auto"/>
              </w:divBdr>
            </w:div>
          </w:divsChild>
        </w:div>
        <w:div w:id="2048410747">
          <w:marLeft w:val="0"/>
          <w:marRight w:val="0"/>
          <w:marTop w:val="0"/>
          <w:marBottom w:val="0"/>
          <w:divBdr>
            <w:top w:val="none" w:sz="0" w:space="0" w:color="auto"/>
            <w:left w:val="none" w:sz="0" w:space="0" w:color="auto"/>
            <w:bottom w:val="none" w:sz="0" w:space="0" w:color="auto"/>
            <w:right w:val="none" w:sz="0" w:space="0" w:color="auto"/>
          </w:divBdr>
          <w:divsChild>
            <w:div w:id="429082695">
              <w:marLeft w:val="0"/>
              <w:marRight w:val="0"/>
              <w:marTop w:val="0"/>
              <w:marBottom w:val="0"/>
              <w:divBdr>
                <w:top w:val="none" w:sz="0" w:space="0" w:color="auto"/>
                <w:left w:val="none" w:sz="0" w:space="0" w:color="auto"/>
                <w:bottom w:val="none" w:sz="0" w:space="0" w:color="auto"/>
                <w:right w:val="none" w:sz="0" w:space="0" w:color="auto"/>
              </w:divBdr>
              <w:divsChild>
                <w:div w:id="125312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75367">
      <w:bodyDiv w:val="1"/>
      <w:marLeft w:val="0"/>
      <w:marRight w:val="0"/>
      <w:marTop w:val="0"/>
      <w:marBottom w:val="0"/>
      <w:divBdr>
        <w:top w:val="none" w:sz="0" w:space="0" w:color="auto"/>
        <w:left w:val="none" w:sz="0" w:space="0" w:color="auto"/>
        <w:bottom w:val="none" w:sz="0" w:space="0" w:color="auto"/>
        <w:right w:val="none" w:sz="0" w:space="0" w:color="auto"/>
      </w:divBdr>
    </w:div>
    <w:div w:id="1703282084">
      <w:bodyDiv w:val="1"/>
      <w:marLeft w:val="0"/>
      <w:marRight w:val="0"/>
      <w:marTop w:val="0"/>
      <w:marBottom w:val="0"/>
      <w:divBdr>
        <w:top w:val="none" w:sz="0" w:space="0" w:color="auto"/>
        <w:left w:val="none" w:sz="0" w:space="0" w:color="auto"/>
        <w:bottom w:val="none" w:sz="0" w:space="0" w:color="auto"/>
        <w:right w:val="none" w:sz="0" w:space="0" w:color="auto"/>
      </w:divBdr>
      <w:divsChild>
        <w:div w:id="178089321">
          <w:marLeft w:val="240"/>
          <w:marRight w:val="0"/>
          <w:marTop w:val="0"/>
          <w:marBottom w:val="0"/>
          <w:divBdr>
            <w:top w:val="none" w:sz="0" w:space="0" w:color="auto"/>
            <w:left w:val="none" w:sz="0" w:space="0" w:color="auto"/>
            <w:bottom w:val="none" w:sz="0" w:space="0" w:color="auto"/>
            <w:right w:val="none" w:sz="0" w:space="0" w:color="auto"/>
          </w:divBdr>
          <w:divsChild>
            <w:div w:id="198513820">
              <w:marLeft w:val="0"/>
              <w:marRight w:val="0"/>
              <w:marTop w:val="0"/>
              <w:marBottom w:val="0"/>
              <w:divBdr>
                <w:top w:val="none" w:sz="0" w:space="0" w:color="auto"/>
                <w:left w:val="none" w:sz="0" w:space="0" w:color="auto"/>
                <w:bottom w:val="none" w:sz="0" w:space="0" w:color="auto"/>
                <w:right w:val="none" w:sz="0" w:space="0" w:color="auto"/>
              </w:divBdr>
              <w:divsChild>
                <w:div w:id="580413768">
                  <w:marLeft w:val="0"/>
                  <w:marRight w:val="0"/>
                  <w:marTop w:val="0"/>
                  <w:marBottom w:val="0"/>
                  <w:divBdr>
                    <w:top w:val="none" w:sz="0" w:space="0" w:color="auto"/>
                    <w:left w:val="none" w:sz="0" w:space="0" w:color="auto"/>
                    <w:bottom w:val="none" w:sz="0" w:space="0" w:color="auto"/>
                    <w:right w:val="none" w:sz="0" w:space="0" w:color="auto"/>
                  </w:divBdr>
                </w:div>
                <w:div w:id="893467276">
                  <w:marLeft w:val="240"/>
                  <w:marRight w:val="0"/>
                  <w:marTop w:val="0"/>
                  <w:marBottom w:val="0"/>
                  <w:divBdr>
                    <w:top w:val="none" w:sz="0" w:space="0" w:color="auto"/>
                    <w:left w:val="none" w:sz="0" w:space="0" w:color="auto"/>
                    <w:bottom w:val="none" w:sz="0" w:space="0" w:color="auto"/>
                    <w:right w:val="none" w:sz="0" w:space="0" w:color="auto"/>
                  </w:divBdr>
                  <w:divsChild>
                    <w:div w:id="83889831">
                      <w:marLeft w:val="0"/>
                      <w:marRight w:val="0"/>
                      <w:marTop w:val="0"/>
                      <w:marBottom w:val="0"/>
                      <w:divBdr>
                        <w:top w:val="none" w:sz="0" w:space="0" w:color="auto"/>
                        <w:left w:val="none" w:sz="0" w:space="0" w:color="auto"/>
                        <w:bottom w:val="none" w:sz="0" w:space="0" w:color="auto"/>
                        <w:right w:val="none" w:sz="0" w:space="0" w:color="auto"/>
                      </w:divBdr>
                      <w:divsChild>
                        <w:div w:id="1030909466">
                          <w:marLeft w:val="0"/>
                          <w:marRight w:val="0"/>
                          <w:marTop w:val="0"/>
                          <w:marBottom w:val="0"/>
                          <w:divBdr>
                            <w:top w:val="none" w:sz="0" w:space="0" w:color="auto"/>
                            <w:left w:val="none" w:sz="0" w:space="0" w:color="auto"/>
                            <w:bottom w:val="none" w:sz="0" w:space="0" w:color="auto"/>
                            <w:right w:val="none" w:sz="0" w:space="0" w:color="auto"/>
                          </w:divBdr>
                        </w:div>
                        <w:div w:id="1704205008">
                          <w:marLeft w:val="240"/>
                          <w:marRight w:val="0"/>
                          <w:marTop w:val="0"/>
                          <w:marBottom w:val="0"/>
                          <w:divBdr>
                            <w:top w:val="none" w:sz="0" w:space="0" w:color="auto"/>
                            <w:left w:val="none" w:sz="0" w:space="0" w:color="auto"/>
                            <w:bottom w:val="none" w:sz="0" w:space="0" w:color="auto"/>
                            <w:right w:val="none" w:sz="0" w:space="0" w:color="auto"/>
                          </w:divBdr>
                          <w:divsChild>
                            <w:div w:id="1512064227">
                              <w:marLeft w:val="0"/>
                              <w:marRight w:val="0"/>
                              <w:marTop w:val="0"/>
                              <w:marBottom w:val="0"/>
                              <w:divBdr>
                                <w:top w:val="none" w:sz="0" w:space="0" w:color="auto"/>
                                <w:left w:val="none" w:sz="0" w:space="0" w:color="auto"/>
                                <w:bottom w:val="none" w:sz="0" w:space="0" w:color="auto"/>
                                <w:right w:val="none" w:sz="0" w:space="0" w:color="auto"/>
                              </w:divBdr>
                            </w:div>
                          </w:divsChild>
                        </w:div>
                        <w:div w:id="187684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59260">
                  <w:marLeft w:val="0"/>
                  <w:marRight w:val="0"/>
                  <w:marTop w:val="0"/>
                  <w:marBottom w:val="0"/>
                  <w:divBdr>
                    <w:top w:val="none" w:sz="0" w:space="0" w:color="auto"/>
                    <w:left w:val="none" w:sz="0" w:space="0" w:color="auto"/>
                    <w:bottom w:val="none" w:sz="0" w:space="0" w:color="auto"/>
                    <w:right w:val="none" w:sz="0" w:space="0" w:color="auto"/>
                  </w:divBdr>
                </w:div>
              </w:divsChild>
            </w:div>
            <w:div w:id="1683700590">
              <w:marLeft w:val="0"/>
              <w:marRight w:val="0"/>
              <w:marTop w:val="0"/>
              <w:marBottom w:val="0"/>
              <w:divBdr>
                <w:top w:val="none" w:sz="0" w:space="0" w:color="auto"/>
                <w:left w:val="none" w:sz="0" w:space="0" w:color="auto"/>
                <w:bottom w:val="none" w:sz="0" w:space="0" w:color="auto"/>
                <w:right w:val="none" w:sz="0" w:space="0" w:color="auto"/>
              </w:divBdr>
              <w:divsChild>
                <w:div w:id="1095394553">
                  <w:marLeft w:val="0"/>
                  <w:marRight w:val="0"/>
                  <w:marTop w:val="0"/>
                  <w:marBottom w:val="0"/>
                  <w:divBdr>
                    <w:top w:val="none" w:sz="0" w:space="0" w:color="auto"/>
                    <w:left w:val="none" w:sz="0" w:space="0" w:color="auto"/>
                    <w:bottom w:val="none" w:sz="0" w:space="0" w:color="auto"/>
                    <w:right w:val="none" w:sz="0" w:space="0" w:color="auto"/>
                  </w:divBdr>
                </w:div>
                <w:div w:id="1343976008">
                  <w:marLeft w:val="240"/>
                  <w:marRight w:val="0"/>
                  <w:marTop w:val="0"/>
                  <w:marBottom w:val="0"/>
                  <w:divBdr>
                    <w:top w:val="none" w:sz="0" w:space="0" w:color="auto"/>
                    <w:left w:val="none" w:sz="0" w:space="0" w:color="auto"/>
                    <w:bottom w:val="none" w:sz="0" w:space="0" w:color="auto"/>
                    <w:right w:val="none" w:sz="0" w:space="0" w:color="auto"/>
                  </w:divBdr>
                  <w:divsChild>
                    <w:div w:id="996148673">
                      <w:marLeft w:val="0"/>
                      <w:marRight w:val="0"/>
                      <w:marTop w:val="0"/>
                      <w:marBottom w:val="0"/>
                      <w:divBdr>
                        <w:top w:val="none" w:sz="0" w:space="0" w:color="auto"/>
                        <w:left w:val="none" w:sz="0" w:space="0" w:color="auto"/>
                        <w:bottom w:val="none" w:sz="0" w:space="0" w:color="auto"/>
                        <w:right w:val="none" w:sz="0" w:space="0" w:color="auto"/>
                      </w:divBdr>
                      <w:divsChild>
                        <w:div w:id="422192070">
                          <w:marLeft w:val="240"/>
                          <w:marRight w:val="0"/>
                          <w:marTop w:val="0"/>
                          <w:marBottom w:val="0"/>
                          <w:divBdr>
                            <w:top w:val="none" w:sz="0" w:space="0" w:color="auto"/>
                            <w:left w:val="none" w:sz="0" w:space="0" w:color="auto"/>
                            <w:bottom w:val="none" w:sz="0" w:space="0" w:color="auto"/>
                            <w:right w:val="none" w:sz="0" w:space="0" w:color="auto"/>
                          </w:divBdr>
                          <w:divsChild>
                            <w:div w:id="41369205">
                              <w:marLeft w:val="0"/>
                              <w:marRight w:val="0"/>
                              <w:marTop w:val="0"/>
                              <w:marBottom w:val="0"/>
                              <w:divBdr>
                                <w:top w:val="none" w:sz="0" w:space="0" w:color="auto"/>
                                <w:left w:val="none" w:sz="0" w:space="0" w:color="auto"/>
                                <w:bottom w:val="none" w:sz="0" w:space="0" w:color="auto"/>
                                <w:right w:val="none" w:sz="0" w:space="0" w:color="auto"/>
                              </w:divBdr>
                              <w:divsChild>
                                <w:div w:id="269901093">
                                  <w:marLeft w:val="0"/>
                                  <w:marRight w:val="0"/>
                                  <w:marTop w:val="0"/>
                                  <w:marBottom w:val="0"/>
                                  <w:divBdr>
                                    <w:top w:val="none" w:sz="0" w:space="0" w:color="auto"/>
                                    <w:left w:val="none" w:sz="0" w:space="0" w:color="auto"/>
                                    <w:bottom w:val="none" w:sz="0" w:space="0" w:color="auto"/>
                                    <w:right w:val="none" w:sz="0" w:space="0" w:color="auto"/>
                                  </w:divBdr>
                                </w:div>
                                <w:div w:id="1703285138">
                                  <w:marLeft w:val="240"/>
                                  <w:marRight w:val="0"/>
                                  <w:marTop w:val="0"/>
                                  <w:marBottom w:val="0"/>
                                  <w:divBdr>
                                    <w:top w:val="none" w:sz="0" w:space="0" w:color="auto"/>
                                    <w:left w:val="none" w:sz="0" w:space="0" w:color="auto"/>
                                    <w:bottom w:val="none" w:sz="0" w:space="0" w:color="auto"/>
                                    <w:right w:val="none" w:sz="0" w:space="0" w:color="auto"/>
                                  </w:divBdr>
                                  <w:divsChild>
                                    <w:div w:id="790126678">
                                      <w:marLeft w:val="0"/>
                                      <w:marRight w:val="0"/>
                                      <w:marTop w:val="0"/>
                                      <w:marBottom w:val="0"/>
                                      <w:divBdr>
                                        <w:top w:val="none" w:sz="0" w:space="0" w:color="auto"/>
                                        <w:left w:val="none" w:sz="0" w:space="0" w:color="auto"/>
                                        <w:bottom w:val="none" w:sz="0" w:space="0" w:color="auto"/>
                                        <w:right w:val="none" w:sz="0" w:space="0" w:color="auto"/>
                                      </w:divBdr>
                                      <w:divsChild>
                                        <w:div w:id="348218186">
                                          <w:marLeft w:val="0"/>
                                          <w:marRight w:val="0"/>
                                          <w:marTop w:val="0"/>
                                          <w:marBottom w:val="0"/>
                                          <w:divBdr>
                                            <w:top w:val="none" w:sz="0" w:space="0" w:color="auto"/>
                                            <w:left w:val="none" w:sz="0" w:space="0" w:color="auto"/>
                                            <w:bottom w:val="none" w:sz="0" w:space="0" w:color="auto"/>
                                            <w:right w:val="none" w:sz="0" w:space="0" w:color="auto"/>
                                          </w:divBdr>
                                        </w:div>
                                        <w:div w:id="1995378916">
                                          <w:marLeft w:val="240"/>
                                          <w:marRight w:val="0"/>
                                          <w:marTop w:val="0"/>
                                          <w:marBottom w:val="0"/>
                                          <w:divBdr>
                                            <w:top w:val="none" w:sz="0" w:space="0" w:color="auto"/>
                                            <w:left w:val="none" w:sz="0" w:space="0" w:color="auto"/>
                                            <w:bottom w:val="none" w:sz="0" w:space="0" w:color="auto"/>
                                            <w:right w:val="none" w:sz="0" w:space="0" w:color="auto"/>
                                          </w:divBdr>
                                          <w:divsChild>
                                            <w:div w:id="1087190707">
                                              <w:marLeft w:val="0"/>
                                              <w:marRight w:val="0"/>
                                              <w:marTop w:val="0"/>
                                              <w:marBottom w:val="0"/>
                                              <w:divBdr>
                                                <w:top w:val="none" w:sz="0" w:space="0" w:color="auto"/>
                                                <w:left w:val="none" w:sz="0" w:space="0" w:color="auto"/>
                                                <w:bottom w:val="none" w:sz="0" w:space="0" w:color="auto"/>
                                                <w:right w:val="none" w:sz="0" w:space="0" w:color="auto"/>
                                              </w:divBdr>
                                            </w:div>
                                          </w:divsChild>
                                        </w:div>
                                        <w:div w:id="201930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251075">
                                  <w:marLeft w:val="0"/>
                                  <w:marRight w:val="0"/>
                                  <w:marTop w:val="0"/>
                                  <w:marBottom w:val="0"/>
                                  <w:divBdr>
                                    <w:top w:val="none" w:sz="0" w:space="0" w:color="auto"/>
                                    <w:left w:val="none" w:sz="0" w:space="0" w:color="auto"/>
                                    <w:bottom w:val="none" w:sz="0" w:space="0" w:color="auto"/>
                                    <w:right w:val="none" w:sz="0" w:space="0" w:color="auto"/>
                                  </w:divBdr>
                                </w:div>
                              </w:divsChild>
                            </w:div>
                            <w:div w:id="64844548">
                              <w:marLeft w:val="0"/>
                              <w:marRight w:val="0"/>
                              <w:marTop w:val="0"/>
                              <w:marBottom w:val="0"/>
                              <w:divBdr>
                                <w:top w:val="none" w:sz="0" w:space="0" w:color="auto"/>
                                <w:left w:val="none" w:sz="0" w:space="0" w:color="auto"/>
                                <w:bottom w:val="none" w:sz="0" w:space="0" w:color="auto"/>
                                <w:right w:val="none" w:sz="0" w:space="0" w:color="auto"/>
                              </w:divBdr>
                              <w:divsChild>
                                <w:div w:id="1033311310">
                                  <w:marLeft w:val="0"/>
                                  <w:marRight w:val="0"/>
                                  <w:marTop w:val="0"/>
                                  <w:marBottom w:val="0"/>
                                  <w:divBdr>
                                    <w:top w:val="none" w:sz="0" w:space="0" w:color="auto"/>
                                    <w:left w:val="none" w:sz="0" w:space="0" w:color="auto"/>
                                    <w:bottom w:val="none" w:sz="0" w:space="0" w:color="auto"/>
                                    <w:right w:val="none" w:sz="0" w:space="0" w:color="auto"/>
                                  </w:divBdr>
                                </w:div>
                                <w:div w:id="1401757531">
                                  <w:marLeft w:val="0"/>
                                  <w:marRight w:val="0"/>
                                  <w:marTop w:val="0"/>
                                  <w:marBottom w:val="0"/>
                                  <w:divBdr>
                                    <w:top w:val="none" w:sz="0" w:space="0" w:color="auto"/>
                                    <w:left w:val="none" w:sz="0" w:space="0" w:color="auto"/>
                                    <w:bottom w:val="none" w:sz="0" w:space="0" w:color="auto"/>
                                    <w:right w:val="none" w:sz="0" w:space="0" w:color="auto"/>
                                  </w:divBdr>
                                </w:div>
                                <w:div w:id="2129228846">
                                  <w:marLeft w:val="240"/>
                                  <w:marRight w:val="0"/>
                                  <w:marTop w:val="0"/>
                                  <w:marBottom w:val="0"/>
                                  <w:divBdr>
                                    <w:top w:val="none" w:sz="0" w:space="0" w:color="auto"/>
                                    <w:left w:val="none" w:sz="0" w:space="0" w:color="auto"/>
                                    <w:bottom w:val="none" w:sz="0" w:space="0" w:color="auto"/>
                                    <w:right w:val="none" w:sz="0" w:space="0" w:color="auto"/>
                                  </w:divBdr>
                                  <w:divsChild>
                                    <w:div w:id="498889786">
                                      <w:marLeft w:val="0"/>
                                      <w:marRight w:val="0"/>
                                      <w:marTop w:val="0"/>
                                      <w:marBottom w:val="0"/>
                                      <w:divBdr>
                                        <w:top w:val="none" w:sz="0" w:space="0" w:color="auto"/>
                                        <w:left w:val="none" w:sz="0" w:space="0" w:color="auto"/>
                                        <w:bottom w:val="none" w:sz="0" w:space="0" w:color="auto"/>
                                        <w:right w:val="none" w:sz="0" w:space="0" w:color="auto"/>
                                      </w:divBdr>
                                      <w:divsChild>
                                        <w:div w:id="760879949">
                                          <w:marLeft w:val="240"/>
                                          <w:marRight w:val="0"/>
                                          <w:marTop w:val="0"/>
                                          <w:marBottom w:val="0"/>
                                          <w:divBdr>
                                            <w:top w:val="none" w:sz="0" w:space="0" w:color="auto"/>
                                            <w:left w:val="none" w:sz="0" w:space="0" w:color="auto"/>
                                            <w:bottom w:val="none" w:sz="0" w:space="0" w:color="auto"/>
                                            <w:right w:val="none" w:sz="0" w:space="0" w:color="auto"/>
                                          </w:divBdr>
                                          <w:divsChild>
                                            <w:div w:id="2079326583">
                                              <w:marLeft w:val="0"/>
                                              <w:marRight w:val="0"/>
                                              <w:marTop w:val="0"/>
                                              <w:marBottom w:val="0"/>
                                              <w:divBdr>
                                                <w:top w:val="none" w:sz="0" w:space="0" w:color="auto"/>
                                                <w:left w:val="none" w:sz="0" w:space="0" w:color="auto"/>
                                                <w:bottom w:val="none" w:sz="0" w:space="0" w:color="auto"/>
                                                <w:right w:val="none" w:sz="0" w:space="0" w:color="auto"/>
                                              </w:divBdr>
                                            </w:div>
                                          </w:divsChild>
                                        </w:div>
                                        <w:div w:id="1851211283">
                                          <w:marLeft w:val="0"/>
                                          <w:marRight w:val="0"/>
                                          <w:marTop w:val="0"/>
                                          <w:marBottom w:val="0"/>
                                          <w:divBdr>
                                            <w:top w:val="none" w:sz="0" w:space="0" w:color="auto"/>
                                            <w:left w:val="none" w:sz="0" w:space="0" w:color="auto"/>
                                            <w:bottom w:val="none" w:sz="0" w:space="0" w:color="auto"/>
                                            <w:right w:val="none" w:sz="0" w:space="0" w:color="auto"/>
                                          </w:divBdr>
                                        </w:div>
                                        <w:div w:id="193620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285775">
                              <w:marLeft w:val="0"/>
                              <w:marRight w:val="0"/>
                              <w:marTop w:val="0"/>
                              <w:marBottom w:val="0"/>
                              <w:divBdr>
                                <w:top w:val="none" w:sz="0" w:space="0" w:color="auto"/>
                                <w:left w:val="none" w:sz="0" w:space="0" w:color="auto"/>
                                <w:bottom w:val="none" w:sz="0" w:space="0" w:color="auto"/>
                                <w:right w:val="none" w:sz="0" w:space="0" w:color="auto"/>
                              </w:divBdr>
                              <w:divsChild>
                                <w:div w:id="254559627">
                                  <w:marLeft w:val="240"/>
                                  <w:marRight w:val="0"/>
                                  <w:marTop w:val="0"/>
                                  <w:marBottom w:val="0"/>
                                  <w:divBdr>
                                    <w:top w:val="none" w:sz="0" w:space="0" w:color="auto"/>
                                    <w:left w:val="none" w:sz="0" w:space="0" w:color="auto"/>
                                    <w:bottom w:val="none" w:sz="0" w:space="0" w:color="auto"/>
                                    <w:right w:val="none" w:sz="0" w:space="0" w:color="auto"/>
                                  </w:divBdr>
                                  <w:divsChild>
                                    <w:div w:id="20674041">
                                      <w:marLeft w:val="0"/>
                                      <w:marRight w:val="0"/>
                                      <w:marTop w:val="0"/>
                                      <w:marBottom w:val="0"/>
                                      <w:divBdr>
                                        <w:top w:val="none" w:sz="0" w:space="0" w:color="auto"/>
                                        <w:left w:val="none" w:sz="0" w:space="0" w:color="auto"/>
                                        <w:bottom w:val="none" w:sz="0" w:space="0" w:color="auto"/>
                                        <w:right w:val="none" w:sz="0" w:space="0" w:color="auto"/>
                                      </w:divBdr>
                                      <w:divsChild>
                                        <w:div w:id="55396083">
                                          <w:marLeft w:val="0"/>
                                          <w:marRight w:val="0"/>
                                          <w:marTop w:val="0"/>
                                          <w:marBottom w:val="0"/>
                                          <w:divBdr>
                                            <w:top w:val="none" w:sz="0" w:space="0" w:color="auto"/>
                                            <w:left w:val="none" w:sz="0" w:space="0" w:color="auto"/>
                                            <w:bottom w:val="none" w:sz="0" w:space="0" w:color="auto"/>
                                            <w:right w:val="none" w:sz="0" w:space="0" w:color="auto"/>
                                          </w:divBdr>
                                        </w:div>
                                        <w:div w:id="912005940">
                                          <w:marLeft w:val="0"/>
                                          <w:marRight w:val="0"/>
                                          <w:marTop w:val="0"/>
                                          <w:marBottom w:val="0"/>
                                          <w:divBdr>
                                            <w:top w:val="none" w:sz="0" w:space="0" w:color="auto"/>
                                            <w:left w:val="none" w:sz="0" w:space="0" w:color="auto"/>
                                            <w:bottom w:val="none" w:sz="0" w:space="0" w:color="auto"/>
                                            <w:right w:val="none" w:sz="0" w:space="0" w:color="auto"/>
                                          </w:divBdr>
                                        </w:div>
                                        <w:div w:id="1988508112">
                                          <w:marLeft w:val="240"/>
                                          <w:marRight w:val="0"/>
                                          <w:marTop w:val="0"/>
                                          <w:marBottom w:val="0"/>
                                          <w:divBdr>
                                            <w:top w:val="none" w:sz="0" w:space="0" w:color="auto"/>
                                            <w:left w:val="none" w:sz="0" w:space="0" w:color="auto"/>
                                            <w:bottom w:val="none" w:sz="0" w:space="0" w:color="auto"/>
                                            <w:right w:val="none" w:sz="0" w:space="0" w:color="auto"/>
                                          </w:divBdr>
                                          <w:divsChild>
                                            <w:div w:id="44940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99068">
                                  <w:marLeft w:val="0"/>
                                  <w:marRight w:val="0"/>
                                  <w:marTop w:val="0"/>
                                  <w:marBottom w:val="0"/>
                                  <w:divBdr>
                                    <w:top w:val="none" w:sz="0" w:space="0" w:color="auto"/>
                                    <w:left w:val="none" w:sz="0" w:space="0" w:color="auto"/>
                                    <w:bottom w:val="none" w:sz="0" w:space="0" w:color="auto"/>
                                    <w:right w:val="none" w:sz="0" w:space="0" w:color="auto"/>
                                  </w:divBdr>
                                </w:div>
                                <w:div w:id="1625697805">
                                  <w:marLeft w:val="0"/>
                                  <w:marRight w:val="0"/>
                                  <w:marTop w:val="0"/>
                                  <w:marBottom w:val="0"/>
                                  <w:divBdr>
                                    <w:top w:val="none" w:sz="0" w:space="0" w:color="auto"/>
                                    <w:left w:val="none" w:sz="0" w:space="0" w:color="auto"/>
                                    <w:bottom w:val="none" w:sz="0" w:space="0" w:color="auto"/>
                                    <w:right w:val="none" w:sz="0" w:space="0" w:color="auto"/>
                                  </w:divBdr>
                                </w:div>
                              </w:divsChild>
                            </w:div>
                            <w:div w:id="308438142">
                              <w:marLeft w:val="0"/>
                              <w:marRight w:val="0"/>
                              <w:marTop w:val="0"/>
                              <w:marBottom w:val="0"/>
                              <w:divBdr>
                                <w:top w:val="none" w:sz="0" w:space="0" w:color="auto"/>
                                <w:left w:val="none" w:sz="0" w:space="0" w:color="auto"/>
                                <w:bottom w:val="none" w:sz="0" w:space="0" w:color="auto"/>
                                <w:right w:val="none" w:sz="0" w:space="0" w:color="auto"/>
                              </w:divBdr>
                              <w:divsChild>
                                <w:div w:id="347028391">
                                  <w:marLeft w:val="0"/>
                                  <w:marRight w:val="0"/>
                                  <w:marTop w:val="0"/>
                                  <w:marBottom w:val="0"/>
                                  <w:divBdr>
                                    <w:top w:val="none" w:sz="0" w:space="0" w:color="auto"/>
                                    <w:left w:val="none" w:sz="0" w:space="0" w:color="auto"/>
                                    <w:bottom w:val="none" w:sz="0" w:space="0" w:color="auto"/>
                                    <w:right w:val="none" w:sz="0" w:space="0" w:color="auto"/>
                                  </w:divBdr>
                                </w:div>
                                <w:div w:id="806245062">
                                  <w:marLeft w:val="240"/>
                                  <w:marRight w:val="0"/>
                                  <w:marTop w:val="0"/>
                                  <w:marBottom w:val="0"/>
                                  <w:divBdr>
                                    <w:top w:val="none" w:sz="0" w:space="0" w:color="auto"/>
                                    <w:left w:val="none" w:sz="0" w:space="0" w:color="auto"/>
                                    <w:bottom w:val="none" w:sz="0" w:space="0" w:color="auto"/>
                                    <w:right w:val="none" w:sz="0" w:space="0" w:color="auto"/>
                                  </w:divBdr>
                                  <w:divsChild>
                                    <w:div w:id="1939286540">
                                      <w:marLeft w:val="0"/>
                                      <w:marRight w:val="0"/>
                                      <w:marTop w:val="0"/>
                                      <w:marBottom w:val="0"/>
                                      <w:divBdr>
                                        <w:top w:val="none" w:sz="0" w:space="0" w:color="auto"/>
                                        <w:left w:val="none" w:sz="0" w:space="0" w:color="auto"/>
                                        <w:bottom w:val="none" w:sz="0" w:space="0" w:color="auto"/>
                                        <w:right w:val="none" w:sz="0" w:space="0" w:color="auto"/>
                                      </w:divBdr>
                                      <w:divsChild>
                                        <w:div w:id="1214850260">
                                          <w:marLeft w:val="0"/>
                                          <w:marRight w:val="0"/>
                                          <w:marTop w:val="0"/>
                                          <w:marBottom w:val="0"/>
                                          <w:divBdr>
                                            <w:top w:val="none" w:sz="0" w:space="0" w:color="auto"/>
                                            <w:left w:val="none" w:sz="0" w:space="0" w:color="auto"/>
                                            <w:bottom w:val="none" w:sz="0" w:space="0" w:color="auto"/>
                                            <w:right w:val="none" w:sz="0" w:space="0" w:color="auto"/>
                                          </w:divBdr>
                                        </w:div>
                                        <w:div w:id="1991598082">
                                          <w:marLeft w:val="0"/>
                                          <w:marRight w:val="0"/>
                                          <w:marTop w:val="0"/>
                                          <w:marBottom w:val="0"/>
                                          <w:divBdr>
                                            <w:top w:val="none" w:sz="0" w:space="0" w:color="auto"/>
                                            <w:left w:val="none" w:sz="0" w:space="0" w:color="auto"/>
                                            <w:bottom w:val="none" w:sz="0" w:space="0" w:color="auto"/>
                                            <w:right w:val="none" w:sz="0" w:space="0" w:color="auto"/>
                                          </w:divBdr>
                                        </w:div>
                                        <w:div w:id="2057584176">
                                          <w:marLeft w:val="240"/>
                                          <w:marRight w:val="0"/>
                                          <w:marTop w:val="0"/>
                                          <w:marBottom w:val="0"/>
                                          <w:divBdr>
                                            <w:top w:val="none" w:sz="0" w:space="0" w:color="auto"/>
                                            <w:left w:val="none" w:sz="0" w:space="0" w:color="auto"/>
                                            <w:bottom w:val="none" w:sz="0" w:space="0" w:color="auto"/>
                                            <w:right w:val="none" w:sz="0" w:space="0" w:color="auto"/>
                                          </w:divBdr>
                                          <w:divsChild>
                                            <w:div w:id="143297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143003">
                                  <w:marLeft w:val="0"/>
                                  <w:marRight w:val="0"/>
                                  <w:marTop w:val="0"/>
                                  <w:marBottom w:val="0"/>
                                  <w:divBdr>
                                    <w:top w:val="none" w:sz="0" w:space="0" w:color="auto"/>
                                    <w:left w:val="none" w:sz="0" w:space="0" w:color="auto"/>
                                    <w:bottom w:val="none" w:sz="0" w:space="0" w:color="auto"/>
                                    <w:right w:val="none" w:sz="0" w:space="0" w:color="auto"/>
                                  </w:divBdr>
                                </w:div>
                              </w:divsChild>
                            </w:div>
                            <w:div w:id="323363104">
                              <w:marLeft w:val="0"/>
                              <w:marRight w:val="0"/>
                              <w:marTop w:val="0"/>
                              <w:marBottom w:val="0"/>
                              <w:divBdr>
                                <w:top w:val="none" w:sz="0" w:space="0" w:color="auto"/>
                                <w:left w:val="none" w:sz="0" w:space="0" w:color="auto"/>
                                <w:bottom w:val="none" w:sz="0" w:space="0" w:color="auto"/>
                                <w:right w:val="none" w:sz="0" w:space="0" w:color="auto"/>
                              </w:divBdr>
                              <w:divsChild>
                                <w:div w:id="115956733">
                                  <w:marLeft w:val="0"/>
                                  <w:marRight w:val="0"/>
                                  <w:marTop w:val="0"/>
                                  <w:marBottom w:val="0"/>
                                  <w:divBdr>
                                    <w:top w:val="none" w:sz="0" w:space="0" w:color="auto"/>
                                    <w:left w:val="none" w:sz="0" w:space="0" w:color="auto"/>
                                    <w:bottom w:val="none" w:sz="0" w:space="0" w:color="auto"/>
                                    <w:right w:val="none" w:sz="0" w:space="0" w:color="auto"/>
                                  </w:divBdr>
                                </w:div>
                                <w:div w:id="565803640">
                                  <w:marLeft w:val="0"/>
                                  <w:marRight w:val="0"/>
                                  <w:marTop w:val="0"/>
                                  <w:marBottom w:val="0"/>
                                  <w:divBdr>
                                    <w:top w:val="none" w:sz="0" w:space="0" w:color="auto"/>
                                    <w:left w:val="none" w:sz="0" w:space="0" w:color="auto"/>
                                    <w:bottom w:val="none" w:sz="0" w:space="0" w:color="auto"/>
                                    <w:right w:val="none" w:sz="0" w:space="0" w:color="auto"/>
                                  </w:divBdr>
                                </w:div>
                                <w:div w:id="813378486">
                                  <w:marLeft w:val="240"/>
                                  <w:marRight w:val="0"/>
                                  <w:marTop w:val="0"/>
                                  <w:marBottom w:val="0"/>
                                  <w:divBdr>
                                    <w:top w:val="none" w:sz="0" w:space="0" w:color="auto"/>
                                    <w:left w:val="none" w:sz="0" w:space="0" w:color="auto"/>
                                    <w:bottom w:val="none" w:sz="0" w:space="0" w:color="auto"/>
                                    <w:right w:val="none" w:sz="0" w:space="0" w:color="auto"/>
                                  </w:divBdr>
                                  <w:divsChild>
                                    <w:div w:id="2009479787">
                                      <w:marLeft w:val="0"/>
                                      <w:marRight w:val="0"/>
                                      <w:marTop w:val="0"/>
                                      <w:marBottom w:val="0"/>
                                      <w:divBdr>
                                        <w:top w:val="none" w:sz="0" w:space="0" w:color="auto"/>
                                        <w:left w:val="none" w:sz="0" w:space="0" w:color="auto"/>
                                        <w:bottom w:val="none" w:sz="0" w:space="0" w:color="auto"/>
                                        <w:right w:val="none" w:sz="0" w:space="0" w:color="auto"/>
                                      </w:divBdr>
                                      <w:divsChild>
                                        <w:div w:id="139621750">
                                          <w:marLeft w:val="240"/>
                                          <w:marRight w:val="0"/>
                                          <w:marTop w:val="0"/>
                                          <w:marBottom w:val="0"/>
                                          <w:divBdr>
                                            <w:top w:val="none" w:sz="0" w:space="0" w:color="auto"/>
                                            <w:left w:val="none" w:sz="0" w:space="0" w:color="auto"/>
                                            <w:bottom w:val="none" w:sz="0" w:space="0" w:color="auto"/>
                                            <w:right w:val="none" w:sz="0" w:space="0" w:color="auto"/>
                                          </w:divBdr>
                                          <w:divsChild>
                                            <w:div w:id="1367756252">
                                              <w:marLeft w:val="0"/>
                                              <w:marRight w:val="0"/>
                                              <w:marTop w:val="0"/>
                                              <w:marBottom w:val="0"/>
                                              <w:divBdr>
                                                <w:top w:val="none" w:sz="0" w:space="0" w:color="auto"/>
                                                <w:left w:val="none" w:sz="0" w:space="0" w:color="auto"/>
                                                <w:bottom w:val="none" w:sz="0" w:space="0" w:color="auto"/>
                                                <w:right w:val="none" w:sz="0" w:space="0" w:color="auto"/>
                                              </w:divBdr>
                                            </w:div>
                                          </w:divsChild>
                                        </w:div>
                                        <w:div w:id="1797988818">
                                          <w:marLeft w:val="0"/>
                                          <w:marRight w:val="0"/>
                                          <w:marTop w:val="0"/>
                                          <w:marBottom w:val="0"/>
                                          <w:divBdr>
                                            <w:top w:val="none" w:sz="0" w:space="0" w:color="auto"/>
                                            <w:left w:val="none" w:sz="0" w:space="0" w:color="auto"/>
                                            <w:bottom w:val="none" w:sz="0" w:space="0" w:color="auto"/>
                                            <w:right w:val="none" w:sz="0" w:space="0" w:color="auto"/>
                                          </w:divBdr>
                                        </w:div>
                                        <w:div w:id="20575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381355">
                              <w:marLeft w:val="0"/>
                              <w:marRight w:val="0"/>
                              <w:marTop w:val="0"/>
                              <w:marBottom w:val="0"/>
                              <w:divBdr>
                                <w:top w:val="none" w:sz="0" w:space="0" w:color="auto"/>
                                <w:left w:val="none" w:sz="0" w:space="0" w:color="auto"/>
                                <w:bottom w:val="none" w:sz="0" w:space="0" w:color="auto"/>
                                <w:right w:val="none" w:sz="0" w:space="0" w:color="auto"/>
                              </w:divBdr>
                              <w:divsChild>
                                <w:div w:id="339048651">
                                  <w:marLeft w:val="240"/>
                                  <w:marRight w:val="0"/>
                                  <w:marTop w:val="0"/>
                                  <w:marBottom w:val="0"/>
                                  <w:divBdr>
                                    <w:top w:val="none" w:sz="0" w:space="0" w:color="auto"/>
                                    <w:left w:val="none" w:sz="0" w:space="0" w:color="auto"/>
                                    <w:bottom w:val="none" w:sz="0" w:space="0" w:color="auto"/>
                                    <w:right w:val="none" w:sz="0" w:space="0" w:color="auto"/>
                                  </w:divBdr>
                                  <w:divsChild>
                                    <w:div w:id="135340412">
                                      <w:marLeft w:val="0"/>
                                      <w:marRight w:val="0"/>
                                      <w:marTop w:val="0"/>
                                      <w:marBottom w:val="0"/>
                                      <w:divBdr>
                                        <w:top w:val="none" w:sz="0" w:space="0" w:color="auto"/>
                                        <w:left w:val="none" w:sz="0" w:space="0" w:color="auto"/>
                                        <w:bottom w:val="none" w:sz="0" w:space="0" w:color="auto"/>
                                        <w:right w:val="none" w:sz="0" w:space="0" w:color="auto"/>
                                      </w:divBdr>
                                      <w:divsChild>
                                        <w:div w:id="655500904">
                                          <w:marLeft w:val="0"/>
                                          <w:marRight w:val="0"/>
                                          <w:marTop w:val="0"/>
                                          <w:marBottom w:val="0"/>
                                          <w:divBdr>
                                            <w:top w:val="none" w:sz="0" w:space="0" w:color="auto"/>
                                            <w:left w:val="none" w:sz="0" w:space="0" w:color="auto"/>
                                            <w:bottom w:val="none" w:sz="0" w:space="0" w:color="auto"/>
                                            <w:right w:val="none" w:sz="0" w:space="0" w:color="auto"/>
                                          </w:divBdr>
                                        </w:div>
                                        <w:div w:id="1169179423">
                                          <w:marLeft w:val="0"/>
                                          <w:marRight w:val="0"/>
                                          <w:marTop w:val="0"/>
                                          <w:marBottom w:val="0"/>
                                          <w:divBdr>
                                            <w:top w:val="none" w:sz="0" w:space="0" w:color="auto"/>
                                            <w:left w:val="none" w:sz="0" w:space="0" w:color="auto"/>
                                            <w:bottom w:val="none" w:sz="0" w:space="0" w:color="auto"/>
                                            <w:right w:val="none" w:sz="0" w:space="0" w:color="auto"/>
                                          </w:divBdr>
                                        </w:div>
                                        <w:div w:id="2112361211">
                                          <w:marLeft w:val="240"/>
                                          <w:marRight w:val="0"/>
                                          <w:marTop w:val="0"/>
                                          <w:marBottom w:val="0"/>
                                          <w:divBdr>
                                            <w:top w:val="none" w:sz="0" w:space="0" w:color="auto"/>
                                            <w:left w:val="none" w:sz="0" w:space="0" w:color="auto"/>
                                            <w:bottom w:val="none" w:sz="0" w:space="0" w:color="auto"/>
                                            <w:right w:val="none" w:sz="0" w:space="0" w:color="auto"/>
                                          </w:divBdr>
                                          <w:divsChild>
                                            <w:div w:id="174634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3179">
                                  <w:marLeft w:val="0"/>
                                  <w:marRight w:val="0"/>
                                  <w:marTop w:val="0"/>
                                  <w:marBottom w:val="0"/>
                                  <w:divBdr>
                                    <w:top w:val="none" w:sz="0" w:space="0" w:color="auto"/>
                                    <w:left w:val="none" w:sz="0" w:space="0" w:color="auto"/>
                                    <w:bottom w:val="none" w:sz="0" w:space="0" w:color="auto"/>
                                    <w:right w:val="none" w:sz="0" w:space="0" w:color="auto"/>
                                  </w:divBdr>
                                </w:div>
                                <w:div w:id="977760585">
                                  <w:marLeft w:val="0"/>
                                  <w:marRight w:val="0"/>
                                  <w:marTop w:val="0"/>
                                  <w:marBottom w:val="0"/>
                                  <w:divBdr>
                                    <w:top w:val="none" w:sz="0" w:space="0" w:color="auto"/>
                                    <w:left w:val="none" w:sz="0" w:space="0" w:color="auto"/>
                                    <w:bottom w:val="none" w:sz="0" w:space="0" w:color="auto"/>
                                    <w:right w:val="none" w:sz="0" w:space="0" w:color="auto"/>
                                  </w:divBdr>
                                </w:div>
                              </w:divsChild>
                            </w:div>
                            <w:div w:id="550699831">
                              <w:marLeft w:val="0"/>
                              <w:marRight w:val="0"/>
                              <w:marTop w:val="0"/>
                              <w:marBottom w:val="0"/>
                              <w:divBdr>
                                <w:top w:val="none" w:sz="0" w:space="0" w:color="auto"/>
                                <w:left w:val="none" w:sz="0" w:space="0" w:color="auto"/>
                                <w:bottom w:val="none" w:sz="0" w:space="0" w:color="auto"/>
                                <w:right w:val="none" w:sz="0" w:space="0" w:color="auto"/>
                              </w:divBdr>
                              <w:divsChild>
                                <w:div w:id="495269927">
                                  <w:marLeft w:val="0"/>
                                  <w:marRight w:val="0"/>
                                  <w:marTop w:val="0"/>
                                  <w:marBottom w:val="0"/>
                                  <w:divBdr>
                                    <w:top w:val="none" w:sz="0" w:space="0" w:color="auto"/>
                                    <w:left w:val="none" w:sz="0" w:space="0" w:color="auto"/>
                                    <w:bottom w:val="none" w:sz="0" w:space="0" w:color="auto"/>
                                    <w:right w:val="none" w:sz="0" w:space="0" w:color="auto"/>
                                  </w:divBdr>
                                </w:div>
                                <w:div w:id="1057049616">
                                  <w:marLeft w:val="0"/>
                                  <w:marRight w:val="0"/>
                                  <w:marTop w:val="0"/>
                                  <w:marBottom w:val="0"/>
                                  <w:divBdr>
                                    <w:top w:val="none" w:sz="0" w:space="0" w:color="auto"/>
                                    <w:left w:val="none" w:sz="0" w:space="0" w:color="auto"/>
                                    <w:bottom w:val="none" w:sz="0" w:space="0" w:color="auto"/>
                                    <w:right w:val="none" w:sz="0" w:space="0" w:color="auto"/>
                                  </w:divBdr>
                                </w:div>
                                <w:div w:id="1669822637">
                                  <w:marLeft w:val="240"/>
                                  <w:marRight w:val="0"/>
                                  <w:marTop w:val="0"/>
                                  <w:marBottom w:val="0"/>
                                  <w:divBdr>
                                    <w:top w:val="none" w:sz="0" w:space="0" w:color="auto"/>
                                    <w:left w:val="none" w:sz="0" w:space="0" w:color="auto"/>
                                    <w:bottom w:val="none" w:sz="0" w:space="0" w:color="auto"/>
                                    <w:right w:val="none" w:sz="0" w:space="0" w:color="auto"/>
                                  </w:divBdr>
                                  <w:divsChild>
                                    <w:div w:id="625965721">
                                      <w:marLeft w:val="0"/>
                                      <w:marRight w:val="0"/>
                                      <w:marTop w:val="0"/>
                                      <w:marBottom w:val="0"/>
                                      <w:divBdr>
                                        <w:top w:val="none" w:sz="0" w:space="0" w:color="auto"/>
                                        <w:left w:val="none" w:sz="0" w:space="0" w:color="auto"/>
                                        <w:bottom w:val="none" w:sz="0" w:space="0" w:color="auto"/>
                                        <w:right w:val="none" w:sz="0" w:space="0" w:color="auto"/>
                                      </w:divBdr>
                                      <w:divsChild>
                                        <w:div w:id="326445420">
                                          <w:marLeft w:val="0"/>
                                          <w:marRight w:val="0"/>
                                          <w:marTop w:val="0"/>
                                          <w:marBottom w:val="0"/>
                                          <w:divBdr>
                                            <w:top w:val="none" w:sz="0" w:space="0" w:color="auto"/>
                                            <w:left w:val="none" w:sz="0" w:space="0" w:color="auto"/>
                                            <w:bottom w:val="none" w:sz="0" w:space="0" w:color="auto"/>
                                            <w:right w:val="none" w:sz="0" w:space="0" w:color="auto"/>
                                          </w:divBdr>
                                        </w:div>
                                        <w:div w:id="1216938421">
                                          <w:marLeft w:val="0"/>
                                          <w:marRight w:val="0"/>
                                          <w:marTop w:val="0"/>
                                          <w:marBottom w:val="0"/>
                                          <w:divBdr>
                                            <w:top w:val="none" w:sz="0" w:space="0" w:color="auto"/>
                                            <w:left w:val="none" w:sz="0" w:space="0" w:color="auto"/>
                                            <w:bottom w:val="none" w:sz="0" w:space="0" w:color="auto"/>
                                            <w:right w:val="none" w:sz="0" w:space="0" w:color="auto"/>
                                          </w:divBdr>
                                        </w:div>
                                        <w:div w:id="1489131550">
                                          <w:marLeft w:val="240"/>
                                          <w:marRight w:val="0"/>
                                          <w:marTop w:val="0"/>
                                          <w:marBottom w:val="0"/>
                                          <w:divBdr>
                                            <w:top w:val="none" w:sz="0" w:space="0" w:color="auto"/>
                                            <w:left w:val="none" w:sz="0" w:space="0" w:color="auto"/>
                                            <w:bottom w:val="none" w:sz="0" w:space="0" w:color="auto"/>
                                            <w:right w:val="none" w:sz="0" w:space="0" w:color="auto"/>
                                          </w:divBdr>
                                          <w:divsChild>
                                            <w:div w:id="2559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329149">
                              <w:marLeft w:val="0"/>
                              <w:marRight w:val="0"/>
                              <w:marTop w:val="0"/>
                              <w:marBottom w:val="0"/>
                              <w:divBdr>
                                <w:top w:val="none" w:sz="0" w:space="0" w:color="auto"/>
                                <w:left w:val="none" w:sz="0" w:space="0" w:color="auto"/>
                                <w:bottom w:val="none" w:sz="0" w:space="0" w:color="auto"/>
                                <w:right w:val="none" w:sz="0" w:space="0" w:color="auto"/>
                              </w:divBdr>
                              <w:divsChild>
                                <w:div w:id="758134889">
                                  <w:marLeft w:val="0"/>
                                  <w:marRight w:val="0"/>
                                  <w:marTop w:val="0"/>
                                  <w:marBottom w:val="0"/>
                                  <w:divBdr>
                                    <w:top w:val="none" w:sz="0" w:space="0" w:color="auto"/>
                                    <w:left w:val="none" w:sz="0" w:space="0" w:color="auto"/>
                                    <w:bottom w:val="none" w:sz="0" w:space="0" w:color="auto"/>
                                    <w:right w:val="none" w:sz="0" w:space="0" w:color="auto"/>
                                  </w:divBdr>
                                </w:div>
                                <w:div w:id="1374116037">
                                  <w:marLeft w:val="240"/>
                                  <w:marRight w:val="0"/>
                                  <w:marTop w:val="0"/>
                                  <w:marBottom w:val="0"/>
                                  <w:divBdr>
                                    <w:top w:val="none" w:sz="0" w:space="0" w:color="auto"/>
                                    <w:left w:val="none" w:sz="0" w:space="0" w:color="auto"/>
                                    <w:bottom w:val="none" w:sz="0" w:space="0" w:color="auto"/>
                                    <w:right w:val="none" w:sz="0" w:space="0" w:color="auto"/>
                                  </w:divBdr>
                                  <w:divsChild>
                                    <w:div w:id="2020497887">
                                      <w:marLeft w:val="0"/>
                                      <w:marRight w:val="0"/>
                                      <w:marTop w:val="0"/>
                                      <w:marBottom w:val="0"/>
                                      <w:divBdr>
                                        <w:top w:val="none" w:sz="0" w:space="0" w:color="auto"/>
                                        <w:left w:val="none" w:sz="0" w:space="0" w:color="auto"/>
                                        <w:bottom w:val="none" w:sz="0" w:space="0" w:color="auto"/>
                                        <w:right w:val="none" w:sz="0" w:space="0" w:color="auto"/>
                                      </w:divBdr>
                                      <w:divsChild>
                                        <w:div w:id="575668607">
                                          <w:marLeft w:val="0"/>
                                          <w:marRight w:val="0"/>
                                          <w:marTop w:val="0"/>
                                          <w:marBottom w:val="0"/>
                                          <w:divBdr>
                                            <w:top w:val="none" w:sz="0" w:space="0" w:color="auto"/>
                                            <w:left w:val="none" w:sz="0" w:space="0" w:color="auto"/>
                                            <w:bottom w:val="none" w:sz="0" w:space="0" w:color="auto"/>
                                            <w:right w:val="none" w:sz="0" w:space="0" w:color="auto"/>
                                          </w:divBdr>
                                        </w:div>
                                        <w:div w:id="1561405954">
                                          <w:marLeft w:val="240"/>
                                          <w:marRight w:val="0"/>
                                          <w:marTop w:val="0"/>
                                          <w:marBottom w:val="0"/>
                                          <w:divBdr>
                                            <w:top w:val="none" w:sz="0" w:space="0" w:color="auto"/>
                                            <w:left w:val="none" w:sz="0" w:space="0" w:color="auto"/>
                                            <w:bottom w:val="none" w:sz="0" w:space="0" w:color="auto"/>
                                            <w:right w:val="none" w:sz="0" w:space="0" w:color="auto"/>
                                          </w:divBdr>
                                          <w:divsChild>
                                            <w:div w:id="405154868">
                                              <w:marLeft w:val="0"/>
                                              <w:marRight w:val="0"/>
                                              <w:marTop w:val="0"/>
                                              <w:marBottom w:val="0"/>
                                              <w:divBdr>
                                                <w:top w:val="none" w:sz="0" w:space="0" w:color="auto"/>
                                                <w:left w:val="none" w:sz="0" w:space="0" w:color="auto"/>
                                                <w:bottom w:val="none" w:sz="0" w:space="0" w:color="auto"/>
                                                <w:right w:val="none" w:sz="0" w:space="0" w:color="auto"/>
                                              </w:divBdr>
                                            </w:div>
                                          </w:divsChild>
                                        </w:div>
                                        <w:div w:id="199498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530880">
                                  <w:marLeft w:val="0"/>
                                  <w:marRight w:val="0"/>
                                  <w:marTop w:val="0"/>
                                  <w:marBottom w:val="0"/>
                                  <w:divBdr>
                                    <w:top w:val="none" w:sz="0" w:space="0" w:color="auto"/>
                                    <w:left w:val="none" w:sz="0" w:space="0" w:color="auto"/>
                                    <w:bottom w:val="none" w:sz="0" w:space="0" w:color="auto"/>
                                    <w:right w:val="none" w:sz="0" w:space="0" w:color="auto"/>
                                  </w:divBdr>
                                </w:div>
                              </w:divsChild>
                            </w:div>
                            <w:div w:id="930049028">
                              <w:marLeft w:val="0"/>
                              <w:marRight w:val="0"/>
                              <w:marTop w:val="0"/>
                              <w:marBottom w:val="0"/>
                              <w:divBdr>
                                <w:top w:val="none" w:sz="0" w:space="0" w:color="auto"/>
                                <w:left w:val="none" w:sz="0" w:space="0" w:color="auto"/>
                                <w:bottom w:val="none" w:sz="0" w:space="0" w:color="auto"/>
                                <w:right w:val="none" w:sz="0" w:space="0" w:color="auto"/>
                              </w:divBdr>
                              <w:divsChild>
                                <w:div w:id="158692846">
                                  <w:marLeft w:val="0"/>
                                  <w:marRight w:val="0"/>
                                  <w:marTop w:val="0"/>
                                  <w:marBottom w:val="0"/>
                                  <w:divBdr>
                                    <w:top w:val="none" w:sz="0" w:space="0" w:color="auto"/>
                                    <w:left w:val="none" w:sz="0" w:space="0" w:color="auto"/>
                                    <w:bottom w:val="none" w:sz="0" w:space="0" w:color="auto"/>
                                    <w:right w:val="none" w:sz="0" w:space="0" w:color="auto"/>
                                  </w:divBdr>
                                </w:div>
                                <w:div w:id="1430464377">
                                  <w:marLeft w:val="240"/>
                                  <w:marRight w:val="0"/>
                                  <w:marTop w:val="0"/>
                                  <w:marBottom w:val="0"/>
                                  <w:divBdr>
                                    <w:top w:val="none" w:sz="0" w:space="0" w:color="auto"/>
                                    <w:left w:val="none" w:sz="0" w:space="0" w:color="auto"/>
                                    <w:bottom w:val="none" w:sz="0" w:space="0" w:color="auto"/>
                                    <w:right w:val="none" w:sz="0" w:space="0" w:color="auto"/>
                                  </w:divBdr>
                                  <w:divsChild>
                                    <w:div w:id="664358222">
                                      <w:marLeft w:val="0"/>
                                      <w:marRight w:val="0"/>
                                      <w:marTop w:val="0"/>
                                      <w:marBottom w:val="0"/>
                                      <w:divBdr>
                                        <w:top w:val="none" w:sz="0" w:space="0" w:color="auto"/>
                                        <w:left w:val="none" w:sz="0" w:space="0" w:color="auto"/>
                                        <w:bottom w:val="none" w:sz="0" w:space="0" w:color="auto"/>
                                        <w:right w:val="none" w:sz="0" w:space="0" w:color="auto"/>
                                      </w:divBdr>
                                      <w:divsChild>
                                        <w:div w:id="814103321">
                                          <w:marLeft w:val="240"/>
                                          <w:marRight w:val="0"/>
                                          <w:marTop w:val="0"/>
                                          <w:marBottom w:val="0"/>
                                          <w:divBdr>
                                            <w:top w:val="none" w:sz="0" w:space="0" w:color="auto"/>
                                            <w:left w:val="none" w:sz="0" w:space="0" w:color="auto"/>
                                            <w:bottom w:val="none" w:sz="0" w:space="0" w:color="auto"/>
                                            <w:right w:val="none" w:sz="0" w:space="0" w:color="auto"/>
                                          </w:divBdr>
                                          <w:divsChild>
                                            <w:div w:id="2000452501">
                                              <w:marLeft w:val="0"/>
                                              <w:marRight w:val="0"/>
                                              <w:marTop w:val="0"/>
                                              <w:marBottom w:val="0"/>
                                              <w:divBdr>
                                                <w:top w:val="none" w:sz="0" w:space="0" w:color="auto"/>
                                                <w:left w:val="none" w:sz="0" w:space="0" w:color="auto"/>
                                                <w:bottom w:val="none" w:sz="0" w:space="0" w:color="auto"/>
                                                <w:right w:val="none" w:sz="0" w:space="0" w:color="auto"/>
                                              </w:divBdr>
                                            </w:div>
                                          </w:divsChild>
                                        </w:div>
                                        <w:div w:id="1267154558">
                                          <w:marLeft w:val="0"/>
                                          <w:marRight w:val="0"/>
                                          <w:marTop w:val="0"/>
                                          <w:marBottom w:val="0"/>
                                          <w:divBdr>
                                            <w:top w:val="none" w:sz="0" w:space="0" w:color="auto"/>
                                            <w:left w:val="none" w:sz="0" w:space="0" w:color="auto"/>
                                            <w:bottom w:val="none" w:sz="0" w:space="0" w:color="auto"/>
                                            <w:right w:val="none" w:sz="0" w:space="0" w:color="auto"/>
                                          </w:divBdr>
                                        </w:div>
                                        <w:div w:id="145721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53996">
                                  <w:marLeft w:val="0"/>
                                  <w:marRight w:val="0"/>
                                  <w:marTop w:val="0"/>
                                  <w:marBottom w:val="0"/>
                                  <w:divBdr>
                                    <w:top w:val="none" w:sz="0" w:space="0" w:color="auto"/>
                                    <w:left w:val="none" w:sz="0" w:space="0" w:color="auto"/>
                                    <w:bottom w:val="none" w:sz="0" w:space="0" w:color="auto"/>
                                    <w:right w:val="none" w:sz="0" w:space="0" w:color="auto"/>
                                  </w:divBdr>
                                </w:div>
                              </w:divsChild>
                            </w:div>
                            <w:div w:id="1193231527">
                              <w:marLeft w:val="0"/>
                              <w:marRight w:val="0"/>
                              <w:marTop w:val="0"/>
                              <w:marBottom w:val="0"/>
                              <w:divBdr>
                                <w:top w:val="none" w:sz="0" w:space="0" w:color="auto"/>
                                <w:left w:val="none" w:sz="0" w:space="0" w:color="auto"/>
                                <w:bottom w:val="none" w:sz="0" w:space="0" w:color="auto"/>
                                <w:right w:val="none" w:sz="0" w:space="0" w:color="auto"/>
                              </w:divBdr>
                              <w:divsChild>
                                <w:div w:id="986670573">
                                  <w:marLeft w:val="0"/>
                                  <w:marRight w:val="0"/>
                                  <w:marTop w:val="0"/>
                                  <w:marBottom w:val="0"/>
                                  <w:divBdr>
                                    <w:top w:val="none" w:sz="0" w:space="0" w:color="auto"/>
                                    <w:left w:val="none" w:sz="0" w:space="0" w:color="auto"/>
                                    <w:bottom w:val="none" w:sz="0" w:space="0" w:color="auto"/>
                                    <w:right w:val="none" w:sz="0" w:space="0" w:color="auto"/>
                                  </w:divBdr>
                                </w:div>
                                <w:div w:id="1425607155">
                                  <w:marLeft w:val="0"/>
                                  <w:marRight w:val="0"/>
                                  <w:marTop w:val="0"/>
                                  <w:marBottom w:val="0"/>
                                  <w:divBdr>
                                    <w:top w:val="none" w:sz="0" w:space="0" w:color="auto"/>
                                    <w:left w:val="none" w:sz="0" w:space="0" w:color="auto"/>
                                    <w:bottom w:val="none" w:sz="0" w:space="0" w:color="auto"/>
                                    <w:right w:val="none" w:sz="0" w:space="0" w:color="auto"/>
                                  </w:divBdr>
                                </w:div>
                                <w:div w:id="1946188480">
                                  <w:marLeft w:val="240"/>
                                  <w:marRight w:val="0"/>
                                  <w:marTop w:val="0"/>
                                  <w:marBottom w:val="0"/>
                                  <w:divBdr>
                                    <w:top w:val="none" w:sz="0" w:space="0" w:color="auto"/>
                                    <w:left w:val="none" w:sz="0" w:space="0" w:color="auto"/>
                                    <w:bottom w:val="none" w:sz="0" w:space="0" w:color="auto"/>
                                    <w:right w:val="none" w:sz="0" w:space="0" w:color="auto"/>
                                  </w:divBdr>
                                  <w:divsChild>
                                    <w:div w:id="915212281">
                                      <w:marLeft w:val="0"/>
                                      <w:marRight w:val="0"/>
                                      <w:marTop w:val="0"/>
                                      <w:marBottom w:val="0"/>
                                      <w:divBdr>
                                        <w:top w:val="none" w:sz="0" w:space="0" w:color="auto"/>
                                        <w:left w:val="none" w:sz="0" w:space="0" w:color="auto"/>
                                        <w:bottom w:val="none" w:sz="0" w:space="0" w:color="auto"/>
                                        <w:right w:val="none" w:sz="0" w:space="0" w:color="auto"/>
                                      </w:divBdr>
                                      <w:divsChild>
                                        <w:div w:id="903301327">
                                          <w:marLeft w:val="240"/>
                                          <w:marRight w:val="0"/>
                                          <w:marTop w:val="0"/>
                                          <w:marBottom w:val="0"/>
                                          <w:divBdr>
                                            <w:top w:val="none" w:sz="0" w:space="0" w:color="auto"/>
                                            <w:left w:val="none" w:sz="0" w:space="0" w:color="auto"/>
                                            <w:bottom w:val="none" w:sz="0" w:space="0" w:color="auto"/>
                                            <w:right w:val="none" w:sz="0" w:space="0" w:color="auto"/>
                                          </w:divBdr>
                                          <w:divsChild>
                                            <w:div w:id="397824237">
                                              <w:marLeft w:val="0"/>
                                              <w:marRight w:val="0"/>
                                              <w:marTop w:val="0"/>
                                              <w:marBottom w:val="0"/>
                                              <w:divBdr>
                                                <w:top w:val="none" w:sz="0" w:space="0" w:color="auto"/>
                                                <w:left w:val="none" w:sz="0" w:space="0" w:color="auto"/>
                                                <w:bottom w:val="none" w:sz="0" w:space="0" w:color="auto"/>
                                                <w:right w:val="none" w:sz="0" w:space="0" w:color="auto"/>
                                              </w:divBdr>
                                            </w:div>
                                          </w:divsChild>
                                        </w:div>
                                        <w:div w:id="1365908193">
                                          <w:marLeft w:val="0"/>
                                          <w:marRight w:val="0"/>
                                          <w:marTop w:val="0"/>
                                          <w:marBottom w:val="0"/>
                                          <w:divBdr>
                                            <w:top w:val="none" w:sz="0" w:space="0" w:color="auto"/>
                                            <w:left w:val="none" w:sz="0" w:space="0" w:color="auto"/>
                                            <w:bottom w:val="none" w:sz="0" w:space="0" w:color="auto"/>
                                            <w:right w:val="none" w:sz="0" w:space="0" w:color="auto"/>
                                          </w:divBdr>
                                        </w:div>
                                        <w:div w:id="15602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244549">
                              <w:marLeft w:val="0"/>
                              <w:marRight w:val="0"/>
                              <w:marTop w:val="0"/>
                              <w:marBottom w:val="0"/>
                              <w:divBdr>
                                <w:top w:val="none" w:sz="0" w:space="0" w:color="auto"/>
                                <w:left w:val="none" w:sz="0" w:space="0" w:color="auto"/>
                                <w:bottom w:val="none" w:sz="0" w:space="0" w:color="auto"/>
                                <w:right w:val="none" w:sz="0" w:space="0" w:color="auto"/>
                              </w:divBdr>
                              <w:divsChild>
                                <w:div w:id="92409198">
                                  <w:marLeft w:val="0"/>
                                  <w:marRight w:val="0"/>
                                  <w:marTop w:val="0"/>
                                  <w:marBottom w:val="0"/>
                                  <w:divBdr>
                                    <w:top w:val="none" w:sz="0" w:space="0" w:color="auto"/>
                                    <w:left w:val="none" w:sz="0" w:space="0" w:color="auto"/>
                                    <w:bottom w:val="none" w:sz="0" w:space="0" w:color="auto"/>
                                    <w:right w:val="none" w:sz="0" w:space="0" w:color="auto"/>
                                  </w:divBdr>
                                </w:div>
                                <w:div w:id="1327591602">
                                  <w:marLeft w:val="240"/>
                                  <w:marRight w:val="0"/>
                                  <w:marTop w:val="0"/>
                                  <w:marBottom w:val="0"/>
                                  <w:divBdr>
                                    <w:top w:val="none" w:sz="0" w:space="0" w:color="auto"/>
                                    <w:left w:val="none" w:sz="0" w:space="0" w:color="auto"/>
                                    <w:bottom w:val="none" w:sz="0" w:space="0" w:color="auto"/>
                                    <w:right w:val="none" w:sz="0" w:space="0" w:color="auto"/>
                                  </w:divBdr>
                                  <w:divsChild>
                                    <w:div w:id="1459831675">
                                      <w:marLeft w:val="0"/>
                                      <w:marRight w:val="0"/>
                                      <w:marTop w:val="0"/>
                                      <w:marBottom w:val="0"/>
                                      <w:divBdr>
                                        <w:top w:val="none" w:sz="0" w:space="0" w:color="auto"/>
                                        <w:left w:val="none" w:sz="0" w:space="0" w:color="auto"/>
                                        <w:bottom w:val="none" w:sz="0" w:space="0" w:color="auto"/>
                                        <w:right w:val="none" w:sz="0" w:space="0" w:color="auto"/>
                                      </w:divBdr>
                                      <w:divsChild>
                                        <w:div w:id="5595755">
                                          <w:marLeft w:val="0"/>
                                          <w:marRight w:val="0"/>
                                          <w:marTop w:val="0"/>
                                          <w:marBottom w:val="0"/>
                                          <w:divBdr>
                                            <w:top w:val="none" w:sz="0" w:space="0" w:color="auto"/>
                                            <w:left w:val="none" w:sz="0" w:space="0" w:color="auto"/>
                                            <w:bottom w:val="none" w:sz="0" w:space="0" w:color="auto"/>
                                            <w:right w:val="none" w:sz="0" w:space="0" w:color="auto"/>
                                          </w:divBdr>
                                        </w:div>
                                        <w:div w:id="1128008865">
                                          <w:marLeft w:val="240"/>
                                          <w:marRight w:val="0"/>
                                          <w:marTop w:val="0"/>
                                          <w:marBottom w:val="0"/>
                                          <w:divBdr>
                                            <w:top w:val="none" w:sz="0" w:space="0" w:color="auto"/>
                                            <w:left w:val="none" w:sz="0" w:space="0" w:color="auto"/>
                                            <w:bottom w:val="none" w:sz="0" w:space="0" w:color="auto"/>
                                            <w:right w:val="none" w:sz="0" w:space="0" w:color="auto"/>
                                          </w:divBdr>
                                          <w:divsChild>
                                            <w:div w:id="448356280">
                                              <w:marLeft w:val="0"/>
                                              <w:marRight w:val="0"/>
                                              <w:marTop w:val="0"/>
                                              <w:marBottom w:val="0"/>
                                              <w:divBdr>
                                                <w:top w:val="none" w:sz="0" w:space="0" w:color="auto"/>
                                                <w:left w:val="none" w:sz="0" w:space="0" w:color="auto"/>
                                                <w:bottom w:val="none" w:sz="0" w:space="0" w:color="auto"/>
                                                <w:right w:val="none" w:sz="0" w:space="0" w:color="auto"/>
                                              </w:divBdr>
                                            </w:div>
                                          </w:divsChild>
                                        </w:div>
                                        <w:div w:id="163128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4968">
                                  <w:marLeft w:val="0"/>
                                  <w:marRight w:val="0"/>
                                  <w:marTop w:val="0"/>
                                  <w:marBottom w:val="0"/>
                                  <w:divBdr>
                                    <w:top w:val="none" w:sz="0" w:space="0" w:color="auto"/>
                                    <w:left w:val="none" w:sz="0" w:space="0" w:color="auto"/>
                                    <w:bottom w:val="none" w:sz="0" w:space="0" w:color="auto"/>
                                    <w:right w:val="none" w:sz="0" w:space="0" w:color="auto"/>
                                  </w:divBdr>
                                </w:div>
                              </w:divsChild>
                            </w:div>
                            <w:div w:id="1475484693">
                              <w:marLeft w:val="0"/>
                              <w:marRight w:val="0"/>
                              <w:marTop w:val="0"/>
                              <w:marBottom w:val="0"/>
                              <w:divBdr>
                                <w:top w:val="none" w:sz="0" w:space="0" w:color="auto"/>
                                <w:left w:val="none" w:sz="0" w:space="0" w:color="auto"/>
                                <w:bottom w:val="none" w:sz="0" w:space="0" w:color="auto"/>
                                <w:right w:val="none" w:sz="0" w:space="0" w:color="auto"/>
                              </w:divBdr>
                              <w:divsChild>
                                <w:div w:id="1460802357">
                                  <w:marLeft w:val="240"/>
                                  <w:marRight w:val="0"/>
                                  <w:marTop w:val="0"/>
                                  <w:marBottom w:val="0"/>
                                  <w:divBdr>
                                    <w:top w:val="none" w:sz="0" w:space="0" w:color="auto"/>
                                    <w:left w:val="none" w:sz="0" w:space="0" w:color="auto"/>
                                    <w:bottom w:val="none" w:sz="0" w:space="0" w:color="auto"/>
                                    <w:right w:val="none" w:sz="0" w:space="0" w:color="auto"/>
                                  </w:divBdr>
                                  <w:divsChild>
                                    <w:div w:id="963123007">
                                      <w:marLeft w:val="0"/>
                                      <w:marRight w:val="0"/>
                                      <w:marTop w:val="0"/>
                                      <w:marBottom w:val="0"/>
                                      <w:divBdr>
                                        <w:top w:val="none" w:sz="0" w:space="0" w:color="auto"/>
                                        <w:left w:val="none" w:sz="0" w:space="0" w:color="auto"/>
                                        <w:bottom w:val="none" w:sz="0" w:space="0" w:color="auto"/>
                                        <w:right w:val="none" w:sz="0" w:space="0" w:color="auto"/>
                                      </w:divBdr>
                                      <w:divsChild>
                                        <w:div w:id="557058857">
                                          <w:marLeft w:val="240"/>
                                          <w:marRight w:val="0"/>
                                          <w:marTop w:val="0"/>
                                          <w:marBottom w:val="0"/>
                                          <w:divBdr>
                                            <w:top w:val="none" w:sz="0" w:space="0" w:color="auto"/>
                                            <w:left w:val="none" w:sz="0" w:space="0" w:color="auto"/>
                                            <w:bottom w:val="none" w:sz="0" w:space="0" w:color="auto"/>
                                            <w:right w:val="none" w:sz="0" w:space="0" w:color="auto"/>
                                          </w:divBdr>
                                          <w:divsChild>
                                            <w:div w:id="1940335263">
                                              <w:marLeft w:val="0"/>
                                              <w:marRight w:val="0"/>
                                              <w:marTop w:val="0"/>
                                              <w:marBottom w:val="0"/>
                                              <w:divBdr>
                                                <w:top w:val="none" w:sz="0" w:space="0" w:color="auto"/>
                                                <w:left w:val="none" w:sz="0" w:space="0" w:color="auto"/>
                                                <w:bottom w:val="none" w:sz="0" w:space="0" w:color="auto"/>
                                                <w:right w:val="none" w:sz="0" w:space="0" w:color="auto"/>
                                              </w:divBdr>
                                            </w:div>
                                          </w:divsChild>
                                        </w:div>
                                        <w:div w:id="657464390">
                                          <w:marLeft w:val="0"/>
                                          <w:marRight w:val="0"/>
                                          <w:marTop w:val="0"/>
                                          <w:marBottom w:val="0"/>
                                          <w:divBdr>
                                            <w:top w:val="none" w:sz="0" w:space="0" w:color="auto"/>
                                            <w:left w:val="none" w:sz="0" w:space="0" w:color="auto"/>
                                            <w:bottom w:val="none" w:sz="0" w:space="0" w:color="auto"/>
                                            <w:right w:val="none" w:sz="0" w:space="0" w:color="auto"/>
                                          </w:divBdr>
                                        </w:div>
                                        <w:div w:id="21219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81243">
                                  <w:marLeft w:val="0"/>
                                  <w:marRight w:val="0"/>
                                  <w:marTop w:val="0"/>
                                  <w:marBottom w:val="0"/>
                                  <w:divBdr>
                                    <w:top w:val="none" w:sz="0" w:space="0" w:color="auto"/>
                                    <w:left w:val="none" w:sz="0" w:space="0" w:color="auto"/>
                                    <w:bottom w:val="none" w:sz="0" w:space="0" w:color="auto"/>
                                    <w:right w:val="none" w:sz="0" w:space="0" w:color="auto"/>
                                  </w:divBdr>
                                </w:div>
                                <w:div w:id="1703046679">
                                  <w:marLeft w:val="0"/>
                                  <w:marRight w:val="0"/>
                                  <w:marTop w:val="0"/>
                                  <w:marBottom w:val="0"/>
                                  <w:divBdr>
                                    <w:top w:val="none" w:sz="0" w:space="0" w:color="auto"/>
                                    <w:left w:val="none" w:sz="0" w:space="0" w:color="auto"/>
                                    <w:bottom w:val="none" w:sz="0" w:space="0" w:color="auto"/>
                                    <w:right w:val="none" w:sz="0" w:space="0" w:color="auto"/>
                                  </w:divBdr>
                                </w:div>
                              </w:divsChild>
                            </w:div>
                            <w:div w:id="1712999128">
                              <w:marLeft w:val="0"/>
                              <w:marRight w:val="0"/>
                              <w:marTop w:val="0"/>
                              <w:marBottom w:val="0"/>
                              <w:divBdr>
                                <w:top w:val="none" w:sz="0" w:space="0" w:color="auto"/>
                                <w:left w:val="none" w:sz="0" w:space="0" w:color="auto"/>
                                <w:bottom w:val="none" w:sz="0" w:space="0" w:color="auto"/>
                                <w:right w:val="none" w:sz="0" w:space="0" w:color="auto"/>
                              </w:divBdr>
                              <w:divsChild>
                                <w:div w:id="280378514">
                                  <w:marLeft w:val="240"/>
                                  <w:marRight w:val="0"/>
                                  <w:marTop w:val="0"/>
                                  <w:marBottom w:val="0"/>
                                  <w:divBdr>
                                    <w:top w:val="none" w:sz="0" w:space="0" w:color="auto"/>
                                    <w:left w:val="none" w:sz="0" w:space="0" w:color="auto"/>
                                    <w:bottom w:val="none" w:sz="0" w:space="0" w:color="auto"/>
                                    <w:right w:val="none" w:sz="0" w:space="0" w:color="auto"/>
                                  </w:divBdr>
                                  <w:divsChild>
                                    <w:div w:id="1197038422">
                                      <w:marLeft w:val="0"/>
                                      <w:marRight w:val="0"/>
                                      <w:marTop w:val="0"/>
                                      <w:marBottom w:val="0"/>
                                      <w:divBdr>
                                        <w:top w:val="none" w:sz="0" w:space="0" w:color="auto"/>
                                        <w:left w:val="none" w:sz="0" w:space="0" w:color="auto"/>
                                        <w:bottom w:val="none" w:sz="0" w:space="0" w:color="auto"/>
                                        <w:right w:val="none" w:sz="0" w:space="0" w:color="auto"/>
                                      </w:divBdr>
                                      <w:divsChild>
                                        <w:div w:id="256137416">
                                          <w:marLeft w:val="240"/>
                                          <w:marRight w:val="0"/>
                                          <w:marTop w:val="0"/>
                                          <w:marBottom w:val="0"/>
                                          <w:divBdr>
                                            <w:top w:val="none" w:sz="0" w:space="0" w:color="auto"/>
                                            <w:left w:val="none" w:sz="0" w:space="0" w:color="auto"/>
                                            <w:bottom w:val="none" w:sz="0" w:space="0" w:color="auto"/>
                                            <w:right w:val="none" w:sz="0" w:space="0" w:color="auto"/>
                                          </w:divBdr>
                                          <w:divsChild>
                                            <w:div w:id="1935357773">
                                              <w:marLeft w:val="0"/>
                                              <w:marRight w:val="0"/>
                                              <w:marTop w:val="0"/>
                                              <w:marBottom w:val="0"/>
                                              <w:divBdr>
                                                <w:top w:val="none" w:sz="0" w:space="0" w:color="auto"/>
                                                <w:left w:val="none" w:sz="0" w:space="0" w:color="auto"/>
                                                <w:bottom w:val="none" w:sz="0" w:space="0" w:color="auto"/>
                                                <w:right w:val="none" w:sz="0" w:space="0" w:color="auto"/>
                                              </w:divBdr>
                                            </w:div>
                                          </w:divsChild>
                                        </w:div>
                                        <w:div w:id="493569344">
                                          <w:marLeft w:val="0"/>
                                          <w:marRight w:val="0"/>
                                          <w:marTop w:val="0"/>
                                          <w:marBottom w:val="0"/>
                                          <w:divBdr>
                                            <w:top w:val="none" w:sz="0" w:space="0" w:color="auto"/>
                                            <w:left w:val="none" w:sz="0" w:space="0" w:color="auto"/>
                                            <w:bottom w:val="none" w:sz="0" w:space="0" w:color="auto"/>
                                            <w:right w:val="none" w:sz="0" w:space="0" w:color="auto"/>
                                          </w:divBdr>
                                        </w:div>
                                        <w:div w:id="202710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488">
                                  <w:marLeft w:val="0"/>
                                  <w:marRight w:val="0"/>
                                  <w:marTop w:val="0"/>
                                  <w:marBottom w:val="0"/>
                                  <w:divBdr>
                                    <w:top w:val="none" w:sz="0" w:space="0" w:color="auto"/>
                                    <w:left w:val="none" w:sz="0" w:space="0" w:color="auto"/>
                                    <w:bottom w:val="none" w:sz="0" w:space="0" w:color="auto"/>
                                    <w:right w:val="none" w:sz="0" w:space="0" w:color="auto"/>
                                  </w:divBdr>
                                </w:div>
                                <w:div w:id="1758939895">
                                  <w:marLeft w:val="0"/>
                                  <w:marRight w:val="0"/>
                                  <w:marTop w:val="0"/>
                                  <w:marBottom w:val="0"/>
                                  <w:divBdr>
                                    <w:top w:val="none" w:sz="0" w:space="0" w:color="auto"/>
                                    <w:left w:val="none" w:sz="0" w:space="0" w:color="auto"/>
                                    <w:bottom w:val="none" w:sz="0" w:space="0" w:color="auto"/>
                                    <w:right w:val="none" w:sz="0" w:space="0" w:color="auto"/>
                                  </w:divBdr>
                                </w:div>
                              </w:divsChild>
                            </w:div>
                            <w:div w:id="1842770409">
                              <w:marLeft w:val="0"/>
                              <w:marRight w:val="0"/>
                              <w:marTop w:val="0"/>
                              <w:marBottom w:val="0"/>
                              <w:divBdr>
                                <w:top w:val="none" w:sz="0" w:space="0" w:color="auto"/>
                                <w:left w:val="none" w:sz="0" w:space="0" w:color="auto"/>
                                <w:bottom w:val="none" w:sz="0" w:space="0" w:color="auto"/>
                                <w:right w:val="none" w:sz="0" w:space="0" w:color="auto"/>
                              </w:divBdr>
                              <w:divsChild>
                                <w:div w:id="277874204">
                                  <w:marLeft w:val="240"/>
                                  <w:marRight w:val="0"/>
                                  <w:marTop w:val="0"/>
                                  <w:marBottom w:val="0"/>
                                  <w:divBdr>
                                    <w:top w:val="none" w:sz="0" w:space="0" w:color="auto"/>
                                    <w:left w:val="none" w:sz="0" w:space="0" w:color="auto"/>
                                    <w:bottom w:val="none" w:sz="0" w:space="0" w:color="auto"/>
                                    <w:right w:val="none" w:sz="0" w:space="0" w:color="auto"/>
                                  </w:divBdr>
                                  <w:divsChild>
                                    <w:div w:id="1050299214">
                                      <w:marLeft w:val="0"/>
                                      <w:marRight w:val="0"/>
                                      <w:marTop w:val="0"/>
                                      <w:marBottom w:val="0"/>
                                      <w:divBdr>
                                        <w:top w:val="none" w:sz="0" w:space="0" w:color="auto"/>
                                        <w:left w:val="none" w:sz="0" w:space="0" w:color="auto"/>
                                        <w:bottom w:val="none" w:sz="0" w:space="0" w:color="auto"/>
                                        <w:right w:val="none" w:sz="0" w:space="0" w:color="auto"/>
                                      </w:divBdr>
                                      <w:divsChild>
                                        <w:div w:id="132336422">
                                          <w:marLeft w:val="240"/>
                                          <w:marRight w:val="0"/>
                                          <w:marTop w:val="0"/>
                                          <w:marBottom w:val="0"/>
                                          <w:divBdr>
                                            <w:top w:val="none" w:sz="0" w:space="0" w:color="auto"/>
                                            <w:left w:val="none" w:sz="0" w:space="0" w:color="auto"/>
                                            <w:bottom w:val="none" w:sz="0" w:space="0" w:color="auto"/>
                                            <w:right w:val="none" w:sz="0" w:space="0" w:color="auto"/>
                                          </w:divBdr>
                                          <w:divsChild>
                                            <w:div w:id="793989159">
                                              <w:marLeft w:val="0"/>
                                              <w:marRight w:val="0"/>
                                              <w:marTop w:val="0"/>
                                              <w:marBottom w:val="0"/>
                                              <w:divBdr>
                                                <w:top w:val="none" w:sz="0" w:space="0" w:color="auto"/>
                                                <w:left w:val="none" w:sz="0" w:space="0" w:color="auto"/>
                                                <w:bottom w:val="none" w:sz="0" w:space="0" w:color="auto"/>
                                                <w:right w:val="none" w:sz="0" w:space="0" w:color="auto"/>
                                              </w:divBdr>
                                            </w:div>
                                          </w:divsChild>
                                        </w:div>
                                        <w:div w:id="170142404">
                                          <w:marLeft w:val="0"/>
                                          <w:marRight w:val="0"/>
                                          <w:marTop w:val="0"/>
                                          <w:marBottom w:val="0"/>
                                          <w:divBdr>
                                            <w:top w:val="none" w:sz="0" w:space="0" w:color="auto"/>
                                            <w:left w:val="none" w:sz="0" w:space="0" w:color="auto"/>
                                            <w:bottom w:val="none" w:sz="0" w:space="0" w:color="auto"/>
                                            <w:right w:val="none" w:sz="0" w:space="0" w:color="auto"/>
                                          </w:divBdr>
                                        </w:div>
                                        <w:div w:id="62878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139397">
                                  <w:marLeft w:val="0"/>
                                  <w:marRight w:val="0"/>
                                  <w:marTop w:val="0"/>
                                  <w:marBottom w:val="0"/>
                                  <w:divBdr>
                                    <w:top w:val="none" w:sz="0" w:space="0" w:color="auto"/>
                                    <w:left w:val="none" w:sz="0" w:space="0" w:color="auto"/>
                                    <w:bottom w:val="none" w:sz="0" w:space="0" w:color="auto"/>
                                    <w:right w:val="none" w:sz="0" w:space="0" w:color="auto"/>
                                  </w:divBdr>
                                </w:div>
                                <w:div w:id="1591354405">
                                  <w:marLeft w:val="0"/>
                                  <w:marRight w:val="0"/>
                                  <w:marTop w:val="0"/>
                                  <w:marBottom w:val="0"/>
                                  <w:divBdr>
                                    <w:top w:val="none" w:sz="0" w:space="0" w:color="auto"/>
                                    <w:left w:val="none" w:sz="0" w:space="0" w:color="auto"/>
                                    <w:bottom w:val="none" w:sz="0" w:space="0" w:color="auto"/>
                                    <w:right w:val="none" w:sz="0" w:space="0" w:color="auto"/>
                                  </w:divBdr>
                                </w:div>
                              </w:divsChild>
                            </w:div>
                            <w:div w:id="2063864761">
                              <w:marLeft w:val="0"/>
                              <w:marRight w:val="0"/>
                              <w:marTop w:val="0"/>
                              <w:marBottom w:val="0"/>
                              <w:divBdr>
                                <w:top w:val="none" w:sz="0" w:space="0" w:color="auto"/>
                                <w:left w:val="none" w:sz="0" w:space="0" w:color="auto"/>
                                <w:bottom w:val="none" w:sz="0" w:space="0" w:color="auto"/>
                                <w:right w:val="none" w:sz="0" w:space="0" w:color="auto"/>
                              </w:divBdr>
                              <w:divsChild>
                                <w:div w:id="625358394">
                                  <w:marLeft w:val="240"/>
                                  <w:marRight w:val="0"/>
                                  <w:marTop w:val="0"/>
                                  <w:marBottom w:val="0"/>
                                  <w:divBdr>
                                    <w:top w:val="none" w:sz="0" w:space="0" w:color="auto"/>
                                    <w:left w:val="none" w:sz="0" w:space="0" w:color="auto"/>
                                    <w:bottom w:val="none" w:sz="0" w:space="0" w:color="auto"/>
                                    <w:right w:val="none" w:sz="0" w:space="0" w:color="auto"/>
                                  </w:divBdr>
                                  <w:divsChild>
                                    <w:div w:id="1940067774">
                                      <w:marLeft w:val="0"/>
                                      <w:marRight w:val="0"/>
                                      <w:marTop w:val="0"/>
                                      <w:marBottom w:val="0"/>
                                      <w:divBdr>
                                        <w:top w:val="none" w:sz="0" w:space="0" w:color="auto"/>
                                        <w:left w:val="none" w:sz="0" w:space="0" w:color="auto"/>
                                        <w:bottom w:val="none" w:sz="0" w:space="0" w:color="auto"/>
                                        <w:right w:val="none" w:sz="0" w:space="0" w:color="auto"/>
                                      </w:divBdr>
                                      <w:divsChild>
                                        <w:div w:id="173033280">
                                          <w:marLeft w:val="240"/>
                                          <w:marRight w:val="0"/>
                                          <w:marTop w:val="0"/>
                                          <w:marBottom w:val="0"/>
                                          <w:divBdr>
                                            <w:top w:val="none" w:sz="0" w:space="0" w:color="auto"/>
                                            <w:left w:val="none" w:sz="0" w:space="0" w:color="auto"/>
                                            <w:bottom w:val="none" w:sz="0" w:space="0" w:color="auto"/>
                                            <w:right w:val="none" w:sz="0" w:space="0" w:color="auto"/>
                                          </w:divBdr>
                                          <w:divsChild>
                                            <w:div w:id="948899818">
                                              <w:marLeft w:val="0"/>
                                              <w:marRight w:val="0"/>
                                              <w:marTop w:val="0"/>
                                              <w:marBottom w:val="0"/>
                                              <w:divBdr>
                                                <w:top w:val="none" w:sz="0" w:space="0" w:color="auto"/>
                                                <w:left w:val="none" w:sz="0" w:space="0" w:color="auto"/>
                                                <w:bottom w:val="none" w:sz="0" w:space="0" w:color="auto"/>
                                                <w:right w:val="none" w:sz="0" w:space="0" w:color="auto"/>
                                              </w:divBdr>
                                            </w:div>
                                          </w:divsChild>
                                        </w:div>
                                        <w:div w:id="217278097">
                                          <w:marLeft w:val="0"/>
                                          <w:marRight w:val="0"/>
                                          <w:marTop w:val="0"/>
                                          <w:marBottom w:val="0"/>
                                          <w:divBdr>
                                            <w:top w:val="none" w:sz="0" w:space="0" w:color="auto"/>
                                            <w:left w:val="none" w:sz="0" w:space="0" w:color="auto"/>
                                            <w:bottom w:val="none" w:sz="0" w:space="0" w:color="auto"/>
                                            <w:right w:val="none" w:sz="0" w:space="0" w:color="auto"/>
                                          </w:divBdr>
                                        </w:div>
                                        <w:div w:id="7222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85936">
                                  <w:marLeft w:val="0"/>
                                  <w:marRight w:val="0"/>
                                  <w:marTop w:val="0"/>
                                  <w:marBottom w:val="0"/>
                                  <w:divBdr>
                                    <w:top w:val="none" w:sz="0" w:space="0" w:color="auto"/>
                                    <w:left w:val="none" w:sz="0" w:space="0" w:color="auto"/>
                                    <w:bottom w:val="none" w:sz="0" w:space="0" w:color="auto"/>
                                    <w:right w:val="none" w:sz="0" w:space="0" w:color="auto"/>
                                  </w:divBdr>
                                </w:div>
                                <w:div w:id="178083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964973">
                          <w:marLeft w:val="0"/>
                          <w:marRight w:val="0"/>
                          <w:marTop w:val="0"/>
                          <w:marBottom w:val="0"/>
                          <w:divBdr>
                            <w:top w:val="none" w:sz="0" w:space="0" w:color="auto"/>
                            <w:left w:val="none" w:sz="0" w:space="0" w:color="auto"/>
                            <w:bottom w:val="none" w:sz="0" w:space="0" w:color="auto"/>
                            <w:right w:val="none" w:sz="0" w:space="0" w:color="auto"/>
                          </w:divBdr>
                        </w:div>
                        <w:div w:id="17886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2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17353">
          <w:marLeft w:val="0"/>
          <w:marRight w:val="0"/>
          <w:marTop w:val="0"/>
          <w:marBottom w:val="0"/>
          <w:divBdr>
            <w:top w:val="none" w:sz="0" w:space="0" w:color="auto"/>
            <w:left w:val="none" w:sz="0" w:space="0" w:color="auto"/>
            <w:bottom w:val="none" w:sz="0" w:space="0" w:color="auto"/>
            <w:right w:val="none" w:sz="0" w:space="0" w:color="auto"/>
          </w:divBdr>
        </w:div>
      </w:divsChild>
    </w:div>
    <w:div w:id="1959951141">
      <w:bodyDiv w:val="1"/>
      <w:marLeft w:val="0"/>
      <w:marRight w:val="0"/>
      <w:marTop w:val="0"/>
      <w:marBottom w:val="0"/>
      <w:divBdr>
        <w:top w:val="none" w:sz="0" w:space="0" w:color="auto"/>
        <w:left w:val="none" w:sz="0" w:space="0" w:color="auto"/>
        <w:bottom w:val="none" w:sz="0" w:space="0" w:color="auto"/>
        <w:right w:val="none" w:sz="0" w:space="0" w:color="auto"/>
      </w:divBdr>
    </w:div>
    <w:div w:id="1988629930">
      <w:bodyDiv w:val="1"/>
      <w:marLeft w:val="0"/>
      <w:marRight w:val="0"/>
      <w:marTop w:val="0"/>
      <w:marBottom w:val="0"/>
      <w:divBdr>
        <w:top w:val="none" w:sz="0" w:space="0" w:color="auto"/>
        <w:left w:val="none" w:sz="0" w:space="0" w:color="auto"/>
        <w:bottom w:val="none" w:sz="0" w:space="0" w:color="auto"/>
        <w:right w:val="none" w:sz="0" w:space="0" w:color="auto"/>
      </w:divBdr>
    </w:div>
    <w:div w:id="2013793049">
      <w:bodyDiv w:val="1"/>
      <w:marLeft w:val="0"/>
      <w:marRight w:val="0"/>
      <w:marTop w:val="0"/>
      <w:marBottom w:val="0"/>
      <w:divBdr>
        <w:top w:val="none" w:sz="0" w:space="0" w:color="auto"/>
        <w:left w:val="none" w:sz="0" w:space="0" w:color="auto"/>
        <w:bottom w:val="none" w:sz="0" w:space="0" w:color="auto"/>
        <w:right w:val="none" w:sz="0" w:space="0" w:color="auto"/>
      </w:divBdr>
      <w:divsChild>
        <w:div w:id="1279994632">
          <w:marLeft w:val="0"/>
          <w:marRight w:val="0"/>
          <w:marTop w:val="0"/>
          <w:marBottom w:val="0"/>
          <w:divBdr>
            <w:top w:val="none" w:sz="0" w:space="0" w:color="auto"/>
            <w:left w:val="none" w:sz="0" w:space="0" w:color="auto"/>
            <w:bottom w:val="none" w:sz="0" w:space="0" w:color="auto"/>
            <w:right w:val="none" w:sz="0" w:space="0" w:color="auto"/>
          </w:divBdr>
        </w:div>
        <w:div w:id="1524244180">
          <w:marLeft w:val="240"/>
          <w:marRight w:val="0"/>
          <w:marTop w:val="0"/>
          <w:marBottom w:val="0"/>
          <w:divBdr>
            <w:top w:val="none" w:sz="0" w:space="0" w:color="auto"/>
            <w:left w:val="none" w:sz="0" w:space="0" w:color="auto"/>
            <w:bottom w:val="none" w:sz="0" w:space="0" w:color="auto"/>
            <w:right w:val="none" w:sz="0" w:space="0" w:color="auto"/>
          </w:divBdr>
          <w:divsChild>
            <w:div w:id="736827759">
              <w:marLeft w:val="0"/>
              <w:marRight w:val="0"/>
              <w:marTop w:val="0"/>
              <w:marBottom w:val="0"/>
              <w:divBdr>
                <w:top w:val="none" w:sz="0" w:space="0" w:color="auto"/>
                <w:left w:val="none" w:sz="0" w:space="0" w:color="auto"/>
                <w:bottom w:val="none" w:sz="0" w:space="0" w:color="auto"/>
                <w:right w:val="none" w:sz="0" w:space="0" w:color="auto"/>
              </w:divBdr>
              <w:divsChild>
                <w:div w:id="659309755">
                  <w:marLeft w:val="240"/>
                  <w:marRight w:val="0"/>
                  <w:marTop w:val="0"/>
                  <w:marBottom w:val="0"/>
                  <w:divBdr>
                    <w:top w:val="none" w:sz="0" w:space="0" w:color="auto"/>
                    <w:left w:val="none" w:sz="0" w:space="0" w:color="auto"/>
                    <w:bottom w:val="none" w:sz="0" w:space="0" w:color="auto"/>
                    <w:right w:val="none" w:sz="0" w:space="0" w:color="auto"/>
                  </w:divBdr>
                  <w:divsChild>
                    <w:div w:id="1213037407">
                      <w:marLeft w:val="0"/>
                      <w:marRight w:val="0"/>
                      <w:marTop w:val="0"/>
                      <w:marBottom w:val="0"/>
                      <w:divBdr>
                        <w:top w:val="none" w:sz="0" w:space="0" w:color="auto"/>
                        <w:left w:val="none" w:sz="0" w:space="0" w:color="auto"/>
                        <w:bottom w:val="none" w:sz="0" w:space="0" w:color="auto"/>
                        <w:right w:val="none" w:sz="0" w:space="0" w:color="auto"/>
                      </w:divBdr>
                      <w:divsChild>
                        <w:div w:id="232854288">
                          <w:marLeft w:val="240"/>
                          <w:marRight w:val="0"/>
                          <w:marTop w:val="0"/>
                          <w:marBottom w:val="0"/>
                          <w:divBdr>
                            <w:top w:val="none" w:sz="0" w:space="0" w:color="auto"/>
                            <w:left w:val="none" w:sz="0" w:space="0" w:color="auto"/>
                            <w:bottom w:val="none" w:sz="0" w:space="0" w:color="auto"/>
                            <w:right w:val="none" w:sz="0" w:space="0" w:color="auto"/>
                          </w:divBdr>
                          <w:divsChild>
                            <w:div w:id="936862350">
                              <w:marLeft w:val="0"/>
                              <w:marRight w:val="0"/>
                              <w:marTop w:val="0"/>
                              <w:marBottom w:val="0"/>
                              <w:divBdr>
                                <w:top w:val="none" w:sz="0" w:space="0" w:color="auto"/>
                                <w:left w:val="none" w:sz="0" w:space="0" w:color="auto"/>
                                <w:bottom w:val="none" w:sz="0" w:space="0" w:color="auto"/>
                                <w:right w:val="none" w:sz="0" w:space="0" w:color="auto"/>
                              </w:divBdr>
                            </w:div>
                          </w:divsChild>
                        </w:div>
                        <w:div w:id="851146608">
                          <w:marLeft w:val="0"/>
                          <w:marRight w:val="0"/>
                          <w:marTop w:val="0"/>
                          <w:marBottom w:val="0"/>
                          <w:divBdr>
                            <w:top w:val="none" w:sz="0" w:space="0" w:color="auto"/>
                            <w:left w:val="none" w:sz="0" w:space="0" w:color="auto"/>
                            <w:bottom w:val="none" w:sz="0" w:space="0" w:color="auto"/>
                            <w:right w:val="none" w:sz="0" w:space="0" w:color="auto"/>
                          </w:divBdr>
                        </w:div>
                        <w:div w:id="16571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706145">
                  <w:marLeft w:val="0"/>
                  <w:marRight w:val="0"/>
                  <w:marTop w:val="0"/>
                  <w:marBottom w:val="0"/>
                  <w:divBdr>
                    <w:top w:val="none" w:sz="0" w:space="0" w:color="auto"/>
                    <w:left w:val="none" w:sz="0" w:space="0" w:color="auto"/>
                    <w:bottom w:val="none" w:sz="0" w:space="0" w:color="auto"/>
                    <w:right w:val="none" w:sz="0" w:space="0" w:color="auto"/>
                  </w:divBdr>
                </w:div>
                <w:div w:id="1402680388">
                  <w:marLeft w:val="0"/>
                  <w:marRight w:val="0"/>
                  <w:marTop w:val="0"/>
                  <w:marBottom w:val="0"/>
                  <w:divBdr>
                    <w:top w:val="none" w:sz="0" w:space="0" w:color="auto"/>
                    <w:left w:val="none" w:sz="0" w:space="0" w:color="auto"/>
                    <w:bottom w:val="none" w:sz="0" w:space="0" w:color="auto"/>
                    <w:right w:val="none" w:sz="0" w:space="0" w:color="auto"/>
                  </w:divBdr>
                </w:div>
              </w:divsChild>
            </w:div>
            <w:div w:id="1499157385">
              <w:marLeft w:val="0"/>
              <w:marRight w:val="0"/>
              <w:marTop w:val="0"/>
              <w:marBottom w:val="0"/>
              <w:divBdr>
                <w:top w:val="none" w:sz="0" w:space="0" w:color="auto"/>
                <w:left w:val="none" w:sz="0" w:space="0" w:color="auto"/>
                <w:bottom w:val="none" w:sz="0" w:space="0" w:color="auto"/>
                <w:right w:val="none" w:sz="0" w:space="0" w:color="auto"/>
              </w:divBdr>
              <w:divsChild>
                <w:div w:id="357121824">
                  <w:marLeft w:val="0"/>
                  <w:marRight w:val="0"/>
                  <w:marTop w:val="0"/>
                  <w:marBottom w:val="0"/>
                  <w:divBdr>
                    <w:top w:val="none" w:sz="0" w:space="0" w:color="auto"/>
                    <w:left w:val="none" w:sz="0" w:space="0" w:color="auto"/>
                    <w:bottom w:val="none" w:sz="0" w:space="0" w:color="auto"/>
                    <w:right w:val="none" w:sz="0" w:space="0" w:color="auto"/>
                  </w:divBdr>
                </w:div>
                <w:div w:id="450125758">
                  <w:marLeft w:val="240"/>
                  <w:marRight w:val="0"/>
                  <w:marTop w:val="0"/>
                  <w:marBottom w:val="0"/>
                  <w:divBdr>
                    <w:top w:val="none" w:sz="0" w:space="0" w:color="auto"/>
                    <w:left w:val="none" w:sz="0" w:space="0" w:color="auto"/>
                    <w:bottom w:val="none" w:sz="0" w:space="0" w:color="auto"/>
                    <w:right w:val="none" w:sz="0" w:space="0" w:color="auto"/>
                  </w:divBdr>
                  <w:divsChild>
                    <w:div w:id="1126852456">
                      <w:marLeft w:val="0"/>
                      <w:marRight w:val="0"/>
                      <w:marTop w:val="0"/>
                      <w:marBottom w:val="0"/>
                      <w:divBdr>
                        <w:top w:val="none" w:sz="0" w:space="0" w:color="auto"/>
                        <w:left w:val="none" w:sz="0" w:space="0" w:color="auto"/>
                        <w:bottom w:val="none" w:sz="0" w:space="0" w:color="auto"/>
                        <w:right w:val="none" w:sz="0" w:space="0" w:color="auto"/>
                      </w:divBdr>
                      <w:divsChild>
                        <w:div w:id="394010662">
                          <w:marLeft w:val="0"/>
                          <w:marRight w:val="0"/>
                          <w:marTop w:val="0"/>
                          <w:marBottom w:val="0"/>
                          <w:divBdr>
                            <w:top w:val="none" w:sz="0" w:space="0" w:color="auto"/>
                            <w:left w:val="none" w:sz="0" w:space="0" w:color="auto"/>
                            <w:bottom w:val="none" w:sz="0" w:space="0" w:color="auto"/>
                            <w:right w:val="none" w:sz="0" w:space="0" w:color="auto"/>
                          </w:divBdr>
                        </w:div>
                        <w:div w:id="722408965">
                          <w:marLeft w:val="0"/>
                          <w:marRight w:val="0"/>
                          <w:marTop w:val="0"/>
                          <w:marBottom w:val="0"/>
                          <w:divBdr>
                            <w:top w:val="none" w:sz="0" w:space="0" w:color="auto"/>
                            <w:left w:val="none" w:sz="0" w:space="0" w:color="auto"/>
                            <w:bottom w:val="none" w:sz="0" w:space="0" w:color="auto"/>
                            <w:right w:val="none" w:sz="0" w:space="0" w:color="auto"/>
                          </w:divBdr>
                        </w:div>
                        <w:div w:id="987905116">
                          <w:marLeft w:val="240"/>
                          <w:marRight w:val="0"/>
                          <w:marTop w:val="0"/>
                          <w:marBottom w:val="0"/>
                          <w:divBdr>
                            <w:top w:val="none" w:sz="0" w:space="0" w:color="auto"/>
                            <w:left w:val="none" w:sz="0" w:space="0" w:color="auto"/>
                            <w:bottom w:val="none" w:sz="0" w:space="0" w:color="auto"/>
                            <w:right w:val="none" w:sz="0" w:space="0" w:color="auto"/>
                          </w:divBdr>
                          <w:divsChild>
                            <w:div w:id="69812961">
                              <w:marLeft w:val="0"/>
                              <w:marRight w:val="0"/>
                              <w:marTop w:val="0"/>
                              <w:marBottom w:val="0"/>
                              <w:divBdr>
                                <w:top w:val="none" w:sz="0" w:space="0" w:color="auto"/>
                                <w:left w:val="none" w:sz="0" w:space="0" w:color="auto"/>
                                <w:bottom w:val="none" w:sz="0" w:space="0" w:color="auto"/>
                                <w:right w:val="none" w:sz="0" w:space="0" w:color="auto"/>
                              </w:divBdr>
                              <w:divsChild>
                                <w:div w:id="527135056">
                                  <w:marLeft w:val="0"/>
                                  <w:marRight w:val="0"/>
                                  <w:marTop w:val="0"/>
                                  <w:marBottom w:val="0"/>
                                  <w:divBdr>
                                    <w:top w:val="none" w:sz="0" w:space="0" w:color="auto"/>
                                    <w:left w:val="none" w:sz="0" w:space="0" w:color="auto"/>
                                    <w:bottom w:val="none" w:sz="0" w:space="0" w:color="auto"/>
                                    <w:right w:val="none" w:sz="0" w:space="0" w:color="auto"/>
                                  </w:divBdr>
                                </w:div>
                                <w:div w:id="531385733">
                                  <w:marLeft w:val="0"/>
                                  <w:marRight w:val="0"/>
                                  <w:marTop w:val="0"/>
                                  <w:marBottom w:val="0"/>
                                  <w:divBdr>
                                    <w:top w:val="none" w:sz="0" w:space="0" w:color="auto"/>
                                    <w:left w:val="none" w:sz="0" w:space="0" w:color="auto"/>
                                    <w:bottom w:val="none" w:sz="0" w:space="0" w:color="auto"/>
                                    <w:right w:val="none" w:sz="0" w:space="0" w:color="auto"/>
                                  </w:divBdr>
                                </w:div>
                                <w:div w:id="1863546669">
                                  <w:marLeft w:val="240"/>
                                  <w:marRight w:val="0"/>
                                  <w:marTop w:val="0"/>
                                  <w:marBottom w:val="0"/>
                                  <w:divBdr>
                                    <w:top w:val="none" w:sz="0" w:space="0" w:color="auto"/>
                                    <w:left w:val="none" w:sz="0" w:space="0" w:color="auto"/>
                                    <w:bottom w:val="none" w:sz="0" w:space="0" w:color="auto"/>
                                    <w:right w:val="none" w:sz="0" w:space="0" w:color="auto"/>
                                  </w:divBdr>
                                  <w:divsChild>
                                    <w:div w:id="306980356">
                                      <w:marLeft w:val="0"/>
                                      <w:marRight w:val="0"/>
                                      <w:marTop w:val="0"/>
                                      <w:marBottom w:val="0"/>
                                      <w:divBdr>
                                        <w:top w:val="none" w:sz="0" w:space="0" w:color="auto"/>
                                        <w:left w:val="none" w:sz="0" w:space="0" w:color="auto"/>
                                        <w:bottom w:val="none" w:sz="0" w:space="0" w:color="auto"/>
                                        <w:right w:val="none" w:sz="0" w:space="0" w:color="auto"/>
                                      </w:divBdr>
                                      <w:divsChild>
                                        <w:div w:id="880091261">
                                          <w:marLeft w:val="0"/>
                                          <w:marRight w:val="0"/>
                                          <w:marTop w:val="0"/>
                                          <w:marBottom w:val="0"/>
                                          <w:divBdr>
                                            <w:top w:val="none" w:sz="0" w:space="0" w:color="auto"/>
                                            <w:left w:val="none" w:sz="0" w:space="0" w:color="auto"/>
                                            <w:bottom w:val="none" w:sz="0" w:space="0" w:color="auto"/>
                                            <w:right w:val="none" w:sz="0" w:space="0" w:color="auto"/>
                                          </w:divBdr>
                                        </w:div>
                                        <w:div w:id="1044404070">
                                          <w:marLeft w:val="240"/>
                                          <w:marRight w:val="0"/>
                                          <w:marTop w:val="0"/>
                                          <w:marBottom w:val="0"/>
                                          <w:divBdr>
                                            <w:top w:val="none" w:sz="0" w:space="0" w:color="auto"/>
                                            <w:left w:val="none" w:sz="0" w:space="0" w:color="auto"/>
                                            <w:bottom w:val="none" w:sz="0" w:space="0" w:color="auto"/>
                                            <w:right w:val="none" w:sz="0" w:space="0" w:color="auto"/>
                                          </w:divBdr>
                                          <w:divsChild>
                                            <w:div w:id="1846940955">
                                              <w:marLeft w:val="0"/>
                                              <w:marRight w:val="0"/>
                                              <w:marTop w:val="0"/>
                                              <w:marBottom w:val="0"/>
                                              <w:divBdr>
                                                <w:top w:val="none" w:sz="0" w:space="0" w:color="auto"/>
                                                <w:left w:val="none" w:sz="0" w:space="0" w:color="auto"/>
                                                <w:bottom w:val="none" w:sz="0" w:space="0" w:color="auto"/>
                                                <w:right w:val="none" w:sz="0" w:space="0" w:color="auto"/>
                                              </w:divBdr>
                                            </w:div>
                                          </w:divsChild>
                                        </w:div>
                                        <w:div w:id="207593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67294">
                              <w:marLeft w:val="0"/>
                              <w:marRight w:val="0"/>
                              <w:marTop w:val="0"/>
                              <w:marBottom w:val="0"/>
                              <w:divBdr>
                                <w:top w:val="none" w:sz="0" w:space="0" w:color="auto"/>
                                <w:left w:val="none" w:sz="0" w:space="0" w:color="auto"/>
                                <w:bottom w:val="none" w:sz="0" w:space="0" w:color="auto"/>
                                <w:right w:val="none" w:sz="0" w:space="0" w:color="auto"/>
                              </w:divBdr>
                              <w:divsChild>
                                <w:div w:id="61873084">
                                  <w:marLeft w:val="0"/>
                                  <w:marRight w:val="0"/>
                                  <w:marTop w:val="0"/>
                                  <w:marBottom w:val="0"/>
                                  <w:divBdr>
                                    <w:top w:val="none" w:sz="0" w:space="0" w:color="auto"/>
                                    <w:left w:val="none" w:sz="0" w:space="0" w:color="auto"/>
                                    <w:bottom w:val="none" w:sz="0" w:space="0" w:color="auto"/>
                                    <w:right w:val="none" w:sz="0" w:space="0" w:color="auto"/>
                                  </w:divBdr>
                                </w:div>
                                <w:div w:id="379520435">
                                  <w:marLeft w:val="240"/>
                                  <w:marRight w:val="0"/>
                                  <w:marTop w:val="0"/>
                                  <w:marBottom w:val="0"/>
                                  <w:divBdr>
                                    <w:top w:val="none" w:sz="0" w:space="0" w:color="auto"/>
                                    <w:left w:val="none" w:sz="0" w:space="0" w:color="auto"/>
                                    <w:bottom w:val="none" w:sz="0" w:space="0" w:color="auto"/>
                                    <w:right w:val="none" w:sz="0" w:space="0" w:color="auto"/>
                                  </w:divBdr>
                                  <w:divsChild>
                                    <w:div w:id="2082678707">
                                      <w:marLeft w:val="0"/>
                                      <w:marRight w:val="0"/>
                                      <w:marTop w:val="0"/>
                                      <w:marBottom w:val="0"/>
                                      <w:divBdr>
                                        <w:top w:val="none" w:sz="0" w:space="0" w:color="auto"/>
                                        <w:left w:val="none" w:sz="0" w:space="0" w:color="auto"/>
                                        <w:bottom w:val="none" w:sz="0" w:space="0" w:color="auto"/>
                                        <w:right w:val="none" w:sz="0" w:space="0" w:color="auto"/>
                                      </w:divBdr>
                                      <w:divsChild>
                                        <w:div w:id="131100586">
                                          <w:marLeft w:val="0"/>
                                          <w:marRight w:val="0"/>
                                          <w:marTop w:val="0"/>
                                          <w:marBottom w:val="0"/>
                                          <w:divBdr>
                                            <w:top w:val="none" w:sz="0" w:space="0" w:color="auto"/>
                                            <w:left w:val="none" w:sz="0" w:space="0" w:color="auto"/>
                                            <w:bottom w:val="none" w:sz="0" w:space="0" w:color="auto"/>
                                            <w:right w:val="none" w:sz="0" w:space="0" w:color="auto"/>
                                          </w:divBdr>
                                        </w:div>
                                        <w:div w:id="422839263">
                                          <w:marLeft w:val="0"/>
                                          <w:marRight w:val="0"/>
                                          <w:marTop w:val="0"/>
                                          <w:marBottom w:val="0"/>
                                          <w:divBdr>
                                            <w:top w:val="none" w:sz="0" w:space="0" w:color="auto"/>
                                            <w:left w:val="none" w:sz="0" w:space="0" w:color="auto"/>
                                            <w:bottom w:val="none" w:sz="0" w:space="0" w:color="auto"/>
                                            <w:right w:val="none" w:sz="0" w:space="0" w:color="auto"/>
                                          </w:divBdr>
                                        </w:div>
                                        <w:div w:id="1215655164">
                                          <w:marLeft w:val="240"/>
                                          <w:marRight w:val="0"/>
                                          <w:marTop w:val="0"/>
                                          <w:marBottom w:val="0"/>
                                          <w:divBdr>
                                            <w:top w:val="none" w:sz="0" w:space="0" w:color="auto"/>
                                            <w:left w:val="none" w:sz="0" w:space="0" w:color="auto"/>
                                            <w:bottom w:val="none" w:sz="0" w:space="0" w:color="auto"/>
                                            <w:right w:val="none" w:sz="0" w:space="0" w:color="auto"/>
                                          </w:divBdr>
                                          <w:divsChild>
                                            <w:div w:id="3775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295550">
                                  <w:marLeft w:val="0"/>
                                  <w:marRight w:val="0"/>
                                  <w:marTop w:val="0"/>
                                  <w:marBottom w:val="0"/>
                                  <w:divBdr>
                                    <w:top w:val="none" w:sz="0" w:space="0" w:color="auto"/>
                                    <w:left w:val="none" w:sz="0" w:space="0" w:color="auto"/>
                                    <w:bottom w:val="none" w:sz="0" w:space="0" w:color="auto"/>
                                    <w:right w:val="none" w:sz="0" w:space="0" w:color="auto"/>
                                  </w:divBdr>
                                </w:div>
                              </w:divsChild>
                            </w:div>
                            <w:div w:id="456949184">
                              <w:marLeft w:val="0"/>
                              <w:marRight w:val="0"/>
                              <w:marTop w:val="0"/>
                              <w:marBottom w:val="0"/>
                              <w:divBdr>
                                <w:top w:val="none" w:sz="0" w:space="0" w:color="auto"/>
                                <w:left w:val="none" w:sz="0" w:space="0" w:color="auto"/>
                                <w:bottom w:val="none" w:sz="0" w:space="0" w:color="auto"/>
                                <w:right w:val="none" w:sz="0" w:space="0" w:color="auto"/>
                              </w:divBdr>
                              <w:divsChild>
                                <w:div w:id="781077713">
                                  <w:marLeft w:val="0"/>
                                  <w:marRight w:val="0"/>
                                  <w:marTop w:val="0"/>
                                  <w:marBottom w:val="0"/>
                                  <w:divBdr>
                                    <w:top w:val="none" w:sz="0" w:space="0" w:color="auto"/>
                                    <w:left w:val="none" w:sz="0" w:space="0" w:color="auto"/>
                                    <w:bottom w:val="none" w:sz="0" w:space="0" w:color="auto"/>
                                    <w:right w:val="none" w:sz="0" w:space="0" w:color="auto"/>
                                  </w:divBdr>
                                </w:div>
                                <w:div w:id="1866821607">
                                  <w:marLeft w:val="0"/>
                                  <w:marRight w:val="0"/>
                                  <w:marTop w:val="0"/>
                                  <w:marBottom w:val="0"/>
                                  <w:divBdr>
                                    <w:top w:val="none" w:sz="0" w:space="0" w:color="auto"/>
                                    <w:left w:val="none" w:sz="0" w:space="0" w:color="auto"/>
                                    <w:bottom w:val="none" w:sz="0" w:space="0" w:color="auto"/>
                                    <w:right w:val="none" w:sz="0" w:space="0" w:color="auto"/>
                                  </w:divBdr>
                                </w:div>
                                <w:div w:id="1876115685">
                                  <w:marLeft w:val="240"/>
                                  <w:marRight w:val="0"/>
                                  <w:marTop w:val="0"/>
                                  <w:marBottom w:val="0"/>
                                  <w:divBdr>
                                    <w:top w:val="none" w:sz="0" w:space="0" w:color="auto"/>
                                    <w:left w:val="none" w:sz="0" w:space="0" w:color="auto"/>
                                    <w:bottom w:val="none" w:sz="0" w:space="0" w:color="auto"/>
                                    <w:right w:val="none" w:sz="0" w:space="0" w:color="auto"/>
                                  </w:divBdr>
                                  <w:divsChild>
                                    <w:div w:id="523905427">
                                      <w:marLeft w:val="0"/>
                                      <w:marRight w:val="0"/>
                                      <w:marTop w:val="0"/>
                                      <w:marBottom w:val="0"/>
                                      <w:divBdr>
                                        <w:top w:val="none" w:sz="0" w:space="0" w:color="auto"/>
                                        <w:left w:val="none" w:sz="0" w:space="0" w:color="auto"/>
                                        <w:bottom w:val="none" w:sz="0" w:space="0" w:color="auto"/>
                                        <w:right w:val="none" w:sz="0" w:space="0" w:color="auto"/>
                                      </w:divBdr>
                                      <w:divsChild>
                                        <w:div w:id="617681160">
                                          <w:marLeft w:val="0"/>
                                          <w:marRight w:val="0"/>
                                          <w:marTop w:val="0"/>
                                          <w:marBottom w:val="0"/>
                                          <w:divBdr>
                                            <w:top w:val="none" w:sz="0" w:space="0" w:color="auto"/>
                                            <w:left w:val="none" w:sz="0" w:space="0" w:color="auto"/>
                                            <w:bottom w:val="none" w:sz="0" w:space="0" w:color="auto"/>
                                            <w:right w:val="none" w:sz="0" w:space="0" w:color="auto"/>
                                          </w:divBdr>
                                        </w:div>
                                        <w:div w:id="1151020485">
                                          <w:marLeft w:val="240"/>
                                          <w:marRight w:val="0"/>
                                          <w:marTop w:val="0"/>
                                          <w:marBottom w:val="0"/>
                                          <w:divBdr>
                                            <w:top w:val="none" w:sz="0" w:space="0" w:color="auto"/>
                                            <w:left w:val="none" w:sz="0" w:space="0" w:color="auto"/>
                                            <w:bottom w:val="none" w:sz="0" w:space="0" w:color="auto"/>
                                            <w:right w:val="none" w:sz="0" w:space="0" w:color="auto"/>
                                          </w:divBdr>
                                          <w:divsChild>
                                            <w:div w:id="2117286494">
                                              <w:marLeft w:val="0"/>
                                              <w:marRight w:val="0"/>
                                              <w:marTop w:val="0"/>
                                              <w:marBottom w:val="0"/>
                                              <w:divBdr>
                                                <w:top w:val="none" w:sz="0" w:space="0" w:color="auto"/>
                                                <w:left w:val="none" w:sz="0" w:space="0" w:color="auto"/>
                                                <w:bottom w:val="none" w:sz="0" w:space="0" w:color="auto"/>
                                                <w:right w:val="none" w:sz="0" w:space="0" w:color="auto"/>
                                              </w:divBdr>
                                            </w:div>
                                          </w:divsChild>
                                        </w:div>
                                        <w:div w:id="179354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260444">
                              <w:marLeft w:val="0"/>
                              <w:marRight w:val="0"/>
                              <w:marTop w:val="0"/>
                              <w:marBottom w:val="0"/>
                              <w:divBdr>
                                <w:top w:val="none" w:sz="0" w:space="0" w:color="auto"/>
                                <w:left w:val="none" w:sz="0" w:space="0" w:color="auto"/>
                                <w:bottom w:val="none" w:sz="0" w:space="0" w:color="auto"/>
                                <w:right w:val="none" w:sz="0" w:space="0" w:color="auto"/>
                              </w:divBdr>
                              <w:divsChild>
                                <w:div w:id="402797326">
                                  <w:marLeft w:val="0"/>
                                  <w:marRight w:val="0"/>
                                  <w:marTop w:val="0"/>
                                  <w:marBottom w:val="0"/>
                                  <w:divBdr>
                                    <w:top w:val="none" w:sz="0" w:space="0" w:color="auto"/>
                                    <w:left w:val="none" w:sz="0" w:space="0" w:color="auto"/>
                                    <w:bottom w:val="none" w:sz="0" w:space="0" w:color="auto"/>
                                    <w:right w:val="none" w:sz="0" w:space="0" w:color="auto"/>
                                  </w:divBdr>
                                </w:div>
                                <w:div w:id="1503278619">
                                  <w:marLeft w:val="0"/>
                                  <w:marRight w:val="0"/>
                                  <w:marTop w:val="0"/>
                                  <w:marBottom w:val="0"/>
                                  <w:divBdr>
                                    <w:top w:val="none" w:sz="0" w:space="0" w:color="auto"/>
                                    <w:left w:val="none" w:sz="0" w:space="0" w:color="auto"/>
                                    <w:bottom w:val="none" w:sz="0" w:space="0" w:color="auto"/>
                                    <w:right w:val="none" w:sz="0" w:space="0" w:color="auto"/>
                                  </w:divBdr>
                                </w:div>
                                <w:div w:id="1947613929">
                                  <w:marLeft w:val="240"/>
                                  <w:marRight w:val="0"/>
                                  <w:marTop w:val="0"/>
                                  <w:marBottom w:val="0"/>
                                  <w:divBdr>
                                    <w:top w:val="none" w:sz="0" w:space="0" w:color="auto"/>
                                    <w:left w:val="none" w:sz="0" w:space="0" w:color="auto"/>
                                    <w:bottom w:val="none" w:sz="0" w:space="0" w:color="auto"/>
                                    <w:right w:val="none" w:sz="0" w:space="0" w:color="auto"/>
                                  </w:divBdr>
                                  <w:divsChild>
                                    <w:div w:id="116531872">
                                      <w:marLeft w:val="0"/>
                                      <w:marRight w:val="0"/>
                                      <w:marTop w:val="0"/>
                                      <w:marBottom w:val="0"/>
                                      <w:divBdr>
                                        <w:top w:val="none" w:sz="0" w:space="0" w:color="auto"/>
                                        <w:left w:val="none" w:sz="0" w:space="0" w:color="auto"/>
                                        <w:bottom w:val="none" w:sz="0" w:space="0" w:color="auto"/>
                                        <w:right w:val="none" w:sz="0" w:space="0" w:color="auto"/>
                                      </w:divBdr>
                                      <w:divsChild>
                                        <w:div w:id="813375137">
                                          <w:marLeft w:val="0"/>
                                          <w:marRight w:val="0"/>
                                          <w:marTop w:val="0"/>
                                          <w:marBottom w:val="0"/>
                                          <w:divBdr>
                                            <w:top w:val="none" w:sz="0" w:space="0" w:color="auto"/>
                                            <w:left w:val="none" w:sz="0" w:space="0" w:color="auto"/>
                                            <w:bottom w:val="none" w:sz="0" w:space="0" w:color="auto"/>
                                            <w:right w:val="none" w:sz="0" w:space="0" w:color="auto"/>
                                          </w:divBdr>
                                        </w:div>
                                        <w:div w:id="1175923198">
                                          <w:marLeft w:val="0"/>
                                          <w:marRight w:val="0"/>
                                          <w:marTop w:val="0"/>
                                          <w:marBottom w:val="0"/>
                                          <w:divBdr>
                                            <w:top w:val="none" w:sz="0" w:space="0" w:color="auto"/>
                                            <w:left w:val="none" w:sz="0" w:space="0" w:color="auto"/>
                                            <w:bottom w:val="none" w:sz="0" w:space="0" w:color="auto"/>
                                            <w:right w:val="none" w:sz="0" w:space="0" w:color="auto"/>
                                          </w:divBdr>
                                        </w:div>
                                        <w:div w:id="2027974615">
                                          <w:marLeft w:val="240"/>
                                          <w:marRight w:val="0"/>
                                          <w:marTop w:val="0"/>
                                          <w:marBottom w:val="0"/>
                                          <w:divBdr>
                                            <w:top w:val="none" w:sz="0" w:space="0" w:color="auto"/>
                                            <w:left w:val="none" w:sz="0" w:space="0" w:color="auto"/>
                                            <w:bottom w:val="none" w:sz="0" w:space="0" w:color="auto"/>
                                            <w:right w:val="none" w:sz="0" w:space="0" w:color="auto"/>
                                          </w:divBdr>
                                          <w:divsChild>
                                            <w:div w:id="30239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588831">
                              <w:marLeft w:val="0"/>
                              <w:marRight w:val="0"/>
                              <w:marTop w:val="0"/>
                              <w:marBottom w:val="0"/>
                              <w:divBdr>
                                <w:top w:val="none" w:sz="0" w:space="0" w:color="auto"/>
                                <w:left w:val="none" w:sz="0" w:space="0" w:color="auto"/>
                                <w:bottom w:val="none" w:sz="0" w:space="0" w:color="auto"/>
                                <w:right w:val="none" w:sz="0" w:space="0" w:color="auto"/>
                              </w:divBdr>
                              <w:divsChild>
                                <w:div w:id="692800758">
                                  <w:marLeft w:val="0"/>
                                  <w:marRight w:val="0"/>
                                  <w:marTop w:val="0"/>
                                  <w:marBottom w:val="0"/>
                                  <w:divBdr>
                                    <w:top w:val="none" w:sz="0" w:space="0" w:color="auto"/>
                                    <w:left w:val="none" w:sz="0" w:space="0" w:color="auto"/>
                                    <w:bottom w:val="none" w:sz="0" w:space="0" w:color="auto"/>
                                    <w:right w:val="none" w:sz="0" w:space="0" w:color="auto"/>
                                  </w:divBdr>
                                </w:div>
                                <w:div w:id="1443914413">
                                  <w:marLeft w:val="240"/>
                                  <w:marRight w:val="0"/>
                                  <w:marTop w:val="0"/>
                                  <w:marBottom w:val="0"/>
                                  <w:divBdr>
                                    <w:top w:val="none" w:sz="0" w:space="0" w:color="auto"/>
                                    <w:left w:val="none" w:sz="0" w:space="0" w:color="auto"/>
                                    <w:bottom w:val="none" w:sz="0" w:space="0" w:color="auto"/>
                                    <w:right w:val="none" w:sz="0" w:space="0" w:color="auto"/>
                                  </w:divBdr>
                                  <w:divsChild>
                                    <w:div w:id="911933459">
                                      <w:marLeft w:val="0"/>
                                      <w:marRight w:val="0"/>
                                      <w:marTop w:val="0"/>
                                      <w:marBottom w:val="0"/>
                                      <w:divBdr>
                                        <w:top w:val="none" w:sz="0" w:space="0" w:color="auto"/>
                                        <w:left w:val="none" w:sz="0" w:space="0" w:color="auto"/>
                                        <w:bottom w:val="none" w:sz="0" w:space="0" w:color="auto"/>
                                        <w:right w:val="none" w:sz="0" w:space="0" w:color="auto"/>
                                      </w:divBdr>
                                      <w:divsChild>
                                        <w:div w:id="769080261">
                                          <w:marLeft w:val="0"/>
                                          <w:marRight w:val="0"/>
                                          <w:marTop w:val="0"/>
                                          <w:marBottom w:val="0"/>
                                          <w:divBdr>
                                            <w:top w:val="none" w:sz="0" w:space="0" w:color="auto"/>
                                            <w:left w:val="none" w:sz="0" w:space="0" w:color="auto"/>
                                            <w:bottom w:val="none" w:sz="0" w:space="0" w:color="auto"/>
                                            <w:right w:val="none" w:sz="0" w:space="0" w:color="auto"/>
                                          </w:divBdr>
                                        </w:div>
                                        <w:div w:id="1183280782">
                                          <w:marLeft w:val="240"/>
                                          <w:marRight w:val="0"/>
                                          <w:marTop w:val="0"/>
                                          <w:marBottom w:val="0"/>
                                          <w:divBdr>
                                            <w:top w:val="none" w:sz="0" w:space="0" w:color="auto"/>
                                            <w:left w:val="none" w:sz="0" w:space="0" w:color="auto"/>
                                            <w:bottom w:val="none" w:sz="0" w:space="0" w:color="auto"/>
                                            <w:right w:val="none" w:sz="0" w:space="0" w:color="auto"/>
                                          </w:divBdr>
                                          <w:divsChild>
                                            <w:div w:id="215824677">
                                              <w:marLeft w:val="0"/>
                                              <w:marRight w:val="0"/>
                                              <w:marTop w:val="0"/>
                                              <w:marBottom w:val="0"/>
                                              <w:divBdr>
                                                <w:top w:val="none" w:sz="0" w:space="0" w:color="auto"/>
                                                <w:left w:val="none" w:sz="0" w:space="0" w:color="auto"/>
                                                <w:bottom w:val="none" w:sz="0" w:space="0" w:color="auto"/>
                                                <w:right w:val="none" w:sz="0" w:space="0" w:color="auto"/>
                                              </w:divBdr>
                                            </w:div>
                                          </w:divsChild>
                                        </w:div>
                                        <w:div w:id="180512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86514">
                                  <w:marLeft w:val="0"/>
                                  <w:marRight w:val="0"/>
                                  <w:marTop w:val="0"/>
                                  <w:marBottom w:val="0"/>
                                  <w:divBdr>
                                    <w:top w:val="none" w:sz="0" w:space="0" w:color="auto"/>
                                    <w:left w:val="none" w:sz="0" w:space="0" w:color="auto"/>
                                    <w:bottom w:val="none" w:sz="0" w:space="0" w:color="auto"/>
                                    <w:right w:val="none" w:sz="0" w:space="0" w:color="auto"/>
                                  </w:divBdr>
                                </w:div>
                              </w:divsChild>
                            </w:div>
                            <w:div w:id="724111238">
                              <w:marLeft w:val="0"/>
                              <w:marRight w:val="0"/>
                              <w:marTop w:val="0"/>
                              <w:marBottom w:val="0"/>
                              <w:divBdr>
                                <w:top w:val="none" w:sz="0" w:space="0" w:color="auto"/>
                                <w:left w:val="none" w:sz="0" w:space="0" w:color="auto"/>
                                <w:bottom w:val="none" w:sz="0" w:space="0" w:color="auto"/>
                                <w:right w:val="none" w:sz="0" w:space="0" w:color="auto"/>
                              </w:divBdr>
                              <w:divsChild>
                                <w:div w:id="1216700133">
                                  <w:marLeft w:val="0"/>
                                  <w:marRight w:val="0"/>
                                  <w:marTop w:val="0"/>
                                  <w:marBottom w:val="0"/>
                                  <w:divBdr>
                                    <w:top w:val="none" w:sz="0" w:space="0" w:color="auto"/>
                                    <w:left w:val="none" w:sz="0" w:space="0" w:color="auto"/>
                                    <w:bottom w:val="none" w:sz="0" w:space="0" w:color="auto"/>
                                    <w:right w:val="none" w:sz="0" w:space="0" w:color="auto"/>
                                  </w:divBdr>
                                </w:div>
                                <w:div w:id="1230581848">
                                  <w:marLeft w:val="240"/>
                                  <w:marRight w:val="0"/>
                                  <w:marTop w:val="0"/>
                                  <w:marBottom w:val="0"/>
                                  <w:divBdr>
                                    <w:top w:val="none" w:sz="0" w:space="0" w:color="auto"/>
                                    <w:left w:val="none" w:sz="0" w:space="0" w:color="auto"/>
                                    <w:bottom w:val="none" w:sz="0" w:space="0" w:color="auto"/>
                                    <w:right w:val="none" w:sz="0" w:space="0" w:color="auto"/>
                                  </w:divBdr>
                                  <w:divsChild>
                                    <w:div w:id="821197374">
                                      <w:marLeft w:val="0"/>
                                      <w:marRight w:val="0"/>
                                      <w:marTop w:val="0"/>
                                      <w:marBottom w:val="0"/>
                                      <w:divBdr>
                                        <w:top w:val="none" w:sz="0" w:space="0" w:color="auto"/>
                                        <w:left w:val="none" w:sz="0" w:space="0" w:color="auto"/>
                                        <w:bottom w:val="none" w:sz="0" w:space="0" w:color="auto"/>
                                        <w:right w:val="none" w:sz="0" w:space="0" w:color="auto"/>
                                      </w:divBdr>
                                      <w:divsChild>
                                        <w:div w:id="124468938">
                                          <w:marLeft w:val="240"/>
                                          <w:marRight w:val="0"/>
                                          <w:marTop w:val="0"/>
                                          <w:marBottom w:val="0"/>
                                          <w:divBdr>
                                            <w:top w:val="none" w:sz="0" w:space="0" w:color="auto"/>
                                            <w:left w:val="none" w:sz="0" w:space="0" w:color="auto"/>
                                            <w:bottom w:val="none" w:sz="0" w:space="0" w:color="auto"/>
                                            <w:right w:val="none" w:sz="0" w:space="0" w:color="auto"/>
                                          </w:divBdr>
                                          <w:divsChild>
                                            <w:div w:id="1576281448">
                                              <w:marLeft w:val="0"/>
                                              <w:marRight w:val="0"/>
                                              <w:marTop w:val="0"/>
                                              <w:marBottom w:val="0"/>
                                              <w:divBdr>
                                                <w:top w:val="none" w:sz="0" w:space="0" w:color="auto"/>
                                                <w:left w:val="none" w:sz="0" w:space="0" w:color="auto"/>
                                                <w:bottom w:val="none" w:sz="0" w:space="0" w:color="auto"/>
                                                <w:right w:val="none" w:sz="0" w:space="0" w:color="auto"/>
                                              </w:divBdr>
                                            </w:div>
                                          </w:divsChild>
                                        </w:div>
                                        <w:div w:id="633288700">
                                          <w:marLeft w:val="0"/>
                                          <w:marRight w:val="0"/>
                                          <w:marTop w:val="0"/>
                                          <w:marBottom w:val="0"/>
                                          <w:divBdr>
                                            <w:top w:val="none" w:sz="0" w:space="0" w:color="auto"/>
                                            <w:left w:val="none" w:sz="0" w:space="0" w:color="auto"/>
                                            <w:bottom w:val="none" w:sz="0" w:space="0" w:color="auto"/>
                                            <w:right w:val="none" w:sz="0" w:space="0" w:color="auto"/>
                                          </w:divBdr>
                                        </w:div>
                                        <w:div w:id="184998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20442">
                                  <w:marLeft w:val="0"/>
                                  <w:marRight w:val="0"/>
                                  <w:marTop w:val="0"/>
                                  <w:marBottom w:val="0"/>
                                  <w:divBdr>
                                    <w:top w:val="none" w:sz="0" w:space="0" w:color="auto"/>
                                    <w:left w:val="none" w:sz="0" w:space="0" w:color="auto"/>
                                    <w:bottom w:val="none" w:sz="0" w:space="0" w:color="auto"/>
                                    <w:right w:val="none" w:sz="0" w:space="0" w:color="auto"/>
                                  </w:divBdr>
                                </w:div>
                              </w:divsChild>
                            </w:div>
                            <w:div w:id="791284825">
                              <w:marLeft w:val="0"/>
                              <w:marRight w:val="0"/>
                              <w:marTop w:val="0"/>
                              <w:marBottom w:val="0"/>
                              <w:divBdr>
                                <w:top w:val="none" w:sz="0" w:space="0" w:color="auto"/>
                                <w:left w:val="none" w:sz="0" w:space="0" w:color="auto"/>
                                <w:bottom w:val="none" w:sz="0" w:space="0" w:color="auto"/>
                                <w:right w:val="none" w:sz="0" w:space="0" w:color="auto"/>
                              </w:divBdr>
                              <w:divsChild>
                                <w:div w:id="167328106">
                                  <w:marLeft w:val="0"/>
                                  <w:marRight w:val="0"/>
                                  <w:marTop w:val="0"/>
                                  <w:marBottom w:val="0"/>
                                  <w:divBdr>
                                    <w:top w:val="none" w:sz="0" w:space="0" w:color="auto"/>
                                    <w:left w:val="none" w:sz="0" w:space="0" w:color="auto"/>
                                    <w:bottom w:val="none" w:sz="0" w:space="0" w:color="auto"/>
                                    <w:right w:val="none" w:sz="0" w:space="0" w:color="auto"/>
                                  </w:divBdr>
                                </w:div>
                                <w:div w:id="1421439998">
                                  <w:marLeft w:val="240"/>
                                  <w:marRight w:val="0"/>
                                  <w:marTop w:val="0"/>
                                  <w:marBottom w:val="0"/>
                                  <w:divBdr>
                                    <w:top w:val="none" w:sz="0" w:space="0" w:color="auto"/>
                                    <w:left w:val="none" w:sz="0" w:space="0" w:color="auto"/>
                                    <w:bottom w:val="none" w:sz="0" w:space="0" w:color="auto"/>
                                    <w:right w:val="none" w:sz="0" w:space="0" w:color="auto"/>
                                  </w:divBdr>
                                  <w:divsChild>
                                    <w:div w:id="645814237">
                                      <w:marLeft w:val="0"/>
                                      <w:marRight w:val="0"/>
                                      <w:marTop w:val="0"/>
                                      <w:marBottom w:val="0"/>
                                      <w:divBdr>
                                        <w:top w:val="none" w:sz="0" w:space="0" w:color="auto"/>
                                        <w:left w:val="none" w:sz="0" w:space="0" w:color="auto"/>
                                        <w:bottom w:val="none" w:sz="0" w:space="0" w:color="auto"/>
                                        <w:right w:val="none" w:sz="0" w:space="0" w:color="auto"/>
                                      </w:divBdr>
                                      <w:divsChild>
                                        <w:div w:id="1118648240">
                                          <w:marLeft w:val="240"/>
                                          <w:marRight w:val="0"/>
                                          <w:marTop w:val="0"/>
                                          <w:marBottom w:val="0"/>
                                          <w:divBdr>
                                            <w:top w:val="none" w:sz="0" w:space="0" w:color="auto"/>
                                            <w:left w:val="none" w:sz="0" w:space="0" w:color="auto"/>
                                            <w:bottom w:val="none" w:sz="0" w:space="0" w:color="auto"/>
                                            <w:right w:val="none" w:sz="0" w:space="0" w:color="auto"/>
                                          </w:divBdr>
                                          <w:divsChild>
                                            <w:div w:id="770777929">
                                              <w:marLeft w:val="0"/>
                                              <w:marRight w:val="0"/>
                                              <w:marTop w:val="0"/>
                                              <w:marBottom w:val="0"/>
                                              <w:divBdr>
                                                <w:top w:val="none" w:sz="0" w:space="0" w:color="auto"/>
                                                <w:left w:val="none" w:sz="0" w:space="0" w:color="auto"/>
                                                <w:bottom w:val="none" w:sz="0" w:space="0" w:color="auto"/>
                                                <w:right w:val="none" w:sz="0" w:space="0" w:color="auto"/>
                                              </w:divBdr>
                                            </w:div>
                                          </w:divsChild>
                                        </w:div>
                                        <w:div w:id="1350179302">
                                          <w:marLeft w:val="0"/>
                                          <w:marRight w:val="0"/>
                                          <w:marTop w:val="0"/>
                                          <w:marBottom w:val="0"/>
                                          <w:divBdr>
                                            <w:top w:val="none" w:sz="0" w:space="0" w:color="auto"/>
                                            <w:left w:val="none" w:sz="0" w:space="0" w:color="auto"/>
                                            <w:bottom w:val="none" w:sz="0" w:space="0" w:color="auto"/>
                                            <w:right w:val="none" w:sz="0" w:space="0" w:color="auto"/>
                                          </w:divBdr>
                                        </w:div>
                                        <w:div w:id="203800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5682">
                                  <w:marLeft w:val="0"/>
                                  <w:marRight w:val="0"/>
                                  <w:marTop w:val="0"/>
                                  <w:marBottom w:val="0"/>
                                  <w:divBdr>
                                    <w:top w:val="none" w:sz="0" w:space="0" w:color="auto"/>
                                    <w:left w:val="none" w:sz="0" w:space="0" w:color="auto"/>
                                    <w:bottom w:val="none" w:sz="0" w:space="0" w:color="auto"/>
                                    <w:right w:val="none" w:sz="0" w:space="0" w:color="auto"/>
                                  </w:divBdr>
                                </w:div>
                              </w:divsChild>
                            </w:div>
                            <w:div w:id="838815424">
                              <w:marLeft w:val="0"/>
                              <w:marRight w:val="0"/>
                              <w:marTop w:val="0"/>
                              <w:marBottom w:val="0"/>
                              <w:divBdr>
                                <w:top w:val="none" w:sz="0" w:space="0" w:color="auto"/>
                                <w:left w:val="none" w:sz="0" w:space="0" w:color="auto"/>
                                <w:bottom w:val="none" w:sz="0" w:space="0" w:color="auto"/>
                                <w:right w:val="none" w:sz="0" w:space="0" w:color="auto"/>
                              </w:divBdr>
                              <w:divsChild>
                                <w:div w:id="575944794">
                                  <w:marLeft w:val="240"/>
                                  <w:marRight w:val="0"/>
                                  <w:marTop w:val="0"/>
                                  <w:marBottom w:val="0"/>
                                  <w:divBdr>
                                    <w:top w:val="none" w:sz="0" w:space="0" w:color="auto"/>
                                    <w:left w:val="none" w:sz="0" w:space="0" w:color="auto"/>
                                    <w:bottom w:val="none" w:sz="0" w:space="0" w:color="auto"/>
                                    <w:right w:val="none" w:sz="0" w:space="0" w:color="auto"/>
                                  </w:divBdr>
                                  <w:divsChild>
                                    <w:div w:id="2038070642">
                                      <w:marLeft w:val="0"/>
                                      <w:marRight w:val="0"/>
                                      <w:marTop w:val="0"/>
                                      <w:marBottom w:val="0"/>
                                      <w:divBdr>
                                        <w:top w:val="none" w:sz="0" w:space="0" w:color="auto"/>
                                        <w:left w:val="none" w:sz="0" w:space="0" w:color="auto"/>
                                        <w:bottom w:val="none" w:sz="0" w:space="0" w:color="auto"/>
                                        <w:right w:val="none" w:sz="0" w:space="0" w:color="auto"/>
                                      </w:divBdr>
                                      <w:divsChild>
                                        <w:div w:id="741802582">
                                          <w:marLeft w:val="0"/>
                                          <w:marRight w:val="0"/>
                                          <w:marTop w:val="0"/>
                                          <w:marBottom w:val="0"/>
                                          <w:divBdr>
                                            <w:top w:val="none" w:sz="0" w:space="0" w:color="auto"/>
                                            <w:left w:val="none" w:sz="0" w:space="0" w:color="auto"/>
                                            <w:bottom w:val="none" w:sz="0" w:space="0" w:color="auto"/>
                                            <w:right w:val="none" w:sz="0" w:space="0" w:color="auto"/>
                                          </w:divBdr>
                                        </w:div>
                                        <w:div w:id="1293252156">
                                          <w:marLeft w:val="240"/>
                                          <w:marRight w:val="0"/>
                                          <w:marTop w:val="0"/>
                                          <w:marBottom w:val="0"/>
                                          <w:divBdr>
                                            <w:top w:val="none" w:sz="0" w:space="0" w:color="auto"/>
                                            <w:left w:val="none" w:sz="0" w:space="0" w:color="auto"/>
                                            <w:bottom w:val="none" w:sz="0" w:space="0" w:color="auto"/>
                                            <w:right w:val="none" w:sz="0" w:space="0" w:color="auto"/>
                                          </w:divBdr>
                                          <w:divsChild>
                                            <w:div w:id="707920554">
                                              <w:marLeft w:val="0"/>
                                              <w:marRight w:val="0"/>
                                              <w:marTop w:val="0"/>
                                              <w:marBottom w:val="0"/>
                                              <w:divBdr>
                                                <w:top w:val="none" w:sz="0" w:space="0" w:color="auto"/>
                                                <w:left w:val="none" w:sz="0" w:space="0" w:color="auto"/>
                                                <w:bottom w:val="none" w:sz="0" w:space="0" w:color="auto"/>
                                                <w:right w:val="none" w:sz="0" w:space="0" w:color="auto"/>
                                              </w:divBdr>
                                            </w:div>
                                          </w:divsChild>
                                        </w:div>
                                        <w:div w:id="209258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12738">
                                  <w:marLeft w:val="0"/>
                                  <w:marRight w:val="0"/>
                                  <w:marTop w:val="0"/>
                                  <w:marBottom w:val="0"/>
                                  <w:divBdr>
                                    <w:top w:val="none" w:sz="0" w:space="0" w:color="auto"/>
                                    <w:left w:val="none" w:sz="0" w:space="0" w:color="auto"/>
                                    <w:bottom w:val="none" w:sz="0" w:space="0" w:color="auto"/>
                                    <w:right w:val="none" w:sz="0" w:space="0" w:color="auto"/>
                                  </w:divBdr>
                                </w:div>
                                <w:div w:id="1755589680">
                                  <w:marLeft w:val="0"/>
                                  <w:marRight w:val="0"/>
                                  <w:marTop w:val="0"/>
                                  <w:marBottom w:val="0"/>
                                  <w:divBdr>
                                    <w:top w:val="none" w:sz="0" w:space="0" w:color="auto"/>
                                    <w:left w:val="none" w:sz="0" w:space="0" w:color="auto"/>
                                    <w:bottom w:val="none" w:sz="0" w:space="0" w:color="auto"/>
                                    <w:right w:val="none" w:sz="0" w:space="0" w:color="auto"/>
                                  </w:divBdr>
                                </w:div>
                              </w:divsChild>
                            </w:div>
                            <w:div w:id="922302067">
                              <w:marLeft w:val="0"/>
                              <w:marRight w:val="0"/>
                              <w:marTop w:val="0"/>
                              <w:marBottom w:val="0"/>
                              <w:divBdr>
                                <w:top w:val="none" w:sz="0" w:space="0" w:color="auto"/>
                                <w:left w:val="none" w:sz="0" w:space="0" w:color="auto"/>
                                <w:bottom w:val="none" w:sz="0" w:space="0" w:color="auto"/>
                                <w:right w:val="none" w:sz="0" w:space="0" w:color="auto"/>
                              </w:divBdr>
                              <w:divsChild>
                                <w:div w:id="977683776">
                                  <w:marLeft w:val="0"/>
                                  <w:marRight w:val="0"/>
                                  <w:marTop w:val="0"/>
                                  <w:marBottom w:val="0"/>
                                  <w:divBdr>
                                    <w:top w:val="none" w:sz="0" w:space="0" w:color="auto"/>
                                    <w:left w:val="none" w:sz="0" w:space="0" w:color="auto"/>
                                    <w:bottom w:val="none" w:sz="0" w:space="0" w:color="auto"/>
                                    <w:right w:val="none" w:sz="0" w:space="0" w:color="auto"/>
                                  </w:divBdr>
                                </w:div>
                                <w:div w:id="1044282979">
                                  <w:marLeft w:val="240"/>
                                  <w:marRight w:val="0"/>
                                  <w:marTop w:val="0"/>
                                  <w:marBottom w:val="0"/>
                                  <w:divBdr>
                                    <w:top w:val="none" w:sz="0" w:space="0" w:color="auto"/>
                                    <w:left w:val="none" w:sz="0" w:space="0" w:color="auto"/>
                                    <w:bottom w:val="none" w:sz="0" w:space="0" w:color="auto"/>
                                    <w:right w:val="none" w:sz="0" w:space="0" w:color="auto"/>
                                  </w:divBdr>
                                  <w:divsChild>
                                    <w:div w:id="644504691">
                                      <w:marLeft w:val="0"/>
                                      <w:marRight w:val="0"/>
                                      <w:marTop w:val="0"/>
                                      <w:marBottom w:val="0"/>
                                      <w:divBdr>
                                        <w:top w:val="none" w:sz="0" w:space="0" w:color="auto"/>
                                        <w:left w:val="none" w:sz="0" w:space="0" w:color="auto"/>
                                        <w:bottom w:val="none" w:sz="0" w:space="0" w:color="auto"/>
                                        <w:right w:val="none" w:sz="0" w:space="0" w:color="auto"/>
                                      </w:divBdr>
                                      <w:divsChild>
                                        <w:div w:id="964627671">
                                          <w:marLeft w:val="0"/>
                                          <w:marRight w:val="0"/>
                                          <w:marTop w:val="0"/>
                                          <w:marBottom w:val="0"/>
                                          <w:divBdr>
                                            <w:top w:val="none" w:sz="0" w:space="0" w:color="auto"/>
                                            <w:left w:val="none" w:sz="0" w:space="0" w:color="auto"/>
                                            <w:bottom w:val="none" w:sz="0" w:space="0" w:color="auto"/>
                                            <w:right w:val="none" w:sz="0" w:space="0" w:color="auto"/>
                                          </w:divBdr>
                                        </w:div>
                                        <w:div w:id="2005353061">
                                          <w:marLeft w:val="240"/>
                                          <w:marRight w:val="0"/>
                                          <w:marTop w:val="0"/>
                                          <w:marBottom w:val="0"/>
                                          <w:divBdr>
                                            <w:top w:val="none" w:sz="0" w:space="0" w:color="auto"/>
                                            <w:left w:val="none" w:sz="0" w:space="0" w:color="auto"/>
                                            <w:bottom w:val="none" w:sz="0" w:space="0" w:color="auto"/>
                                            <w:right w:val="none" w:sz="0" w:space="0" w:color="auto"/>
                                          </w:divBdr>
                                          <w:divsChild>
                                            <w:div w:id="1901015884">
                                              <w:marLeft w:val="0"/>
                                              <w:marRight w:val="0"/>
                                              <w:marTop w:val="0"/>
                                              <w:marBottom w:val="0"/>
                                              <w:divBdr>
                                                <w:top w:val="none" w:sz="0" w:space="0" w:color="auto"/>
                                                <w:left w:val="none" w:sz="0" w:space="0" w:color="auto"/>
                                                <w:bottom w:val="none" w:sz="0" w:space="0" w:color="auto"/>
                                                <w:right w:val="none" w:sz="0" w:space="0" w:color="auto"/>
                                              </w:divBdr>
                                            </w:div>
                                          </w:divsChild>
                                        </w:div>
                                        <w:div w:id="209762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6532">
                                  <w:marLeft w:val="0"/>
                                  <w:marRight w:val="0"/>
                                  <w:marTop w:val="0"/>
                                  <w:marBottom w:val="0"/>
                                  <w:divBdr>
                                    <w:top w:val="none" w:sz="0" w:space="0" w:color="auto"/>
                                    <w:left w:val="none" w:sz="0" w:space="0" w:color="auto"/>
                                    <w:bottom w:val="none" w:sz="0" w:space="0" w:color="auto"/>
                                    <w:right w:val="none" w:sz="0" w:space="0" w:color="auto"/>
                                  </w:divBdr>
                                </w:div>
                              </w:divsChild>
                            </w:div>
                            <w:div w:id="1067916790">
                              <w:marLeft w:val="0"/>
                              <w:marRight w:val="0"/>
                              <w:marTop w:val="0"/>
                              <w:marBottom w:val="0"/>
                              <w:divBdr>
                                <w:top w:val="none" w:sz="0" w:space="0" w:color="auto"/>
                                <w:left w:val="none" w:sz="0" w:space="0" w:color="auto"/>
                                <w:bottom w:val="none" w:sz="0" w:space="0" w:color="auto"/>
                                <w:right w:val="none" w:sz="0" w:space="0" w:color="auto"/>
                              </w:divBdr>
                              <w:divsChild>
                                <w:div w:id="417365274">
                                  <w:marLeft w:val="240"/>
                                  <w:marRight w:val="0"/>
                                  <w:marTop w:val="0"/>
                                  <w:marBottom w:val="0"/>
                                  <w:divBdr>
                                    <w:top w:val="none" w:sz="0" w:space="0" w:color="auto"/>
                                    <w:left w:val="none" w:sz="0" w:space="0" w:color="auto"/>
                                    <w:bottom w:val="none" w:sz="0" w:space="0" w:color="auto"/>
                                    <w:right w:val="none" w:sz="0" w:space="0" w:color="auto"/>
                                  </w:divBdr>
                                  <w:divsChild>
                                    <w:div w:id="1462992719">
                                      <w:marLeft w:val="0"/>
                                      <w:marRight w:val="0"/>
                                      <w:marTop w:val="0"/>
                                      <w:marBottom w:val="0"/>
                                      <w:divBdr>
                                        <w:top w:val="none" w:sz="0" w:space="0" w:color="auto"/>
                                        <w:left w:val="none" w:sz="0" w:space="0" w:color="auto"/>
                                        <w:bottom w:val="none" w:sz="0" w:space="0" w:color="auto"/>
                                        <w:right w:val="none" w:sz="0" w:space="0" w:color="auto"/>
                                      </w:divBdr>
                                      <w:divsChild>
                                        <w:div w:id="68383005">
                                          <w:marLeft w:val="0"/>
                                          <w:marRight w:val="0"/>
                                          <w:marTop w:val="0"/>
                                          <w:marBottom w:val="0"/>
                                          <w:divBdr>
                                            <w:top w:val="none" w:sz="0" w:space="0" w:color="auto"/>
                                            <w:left w:val="none" w:sz="0" w:space="0" w:color="auto"/>
                                            <w:bottom w:val="none" w:sz="0" w:space="0" w:color="auto"/>
                                            <w:right w:val="none" w:sz="0" w:space="0" w:color="auto"/>
                                          </w:divBdr>
                                        </w:div>
                                        <w:div w:id="304704877">
                                          <w:marLeft w:val="240"/>
                                          <w:marRight w:val="0"/>
                                          <w:marTop w:val="0"/>
                                          <w:marBottom w:val="0"/>
                                          <w:divBdr>
                                            <w:top w:val="none" w:sz="0" w:space="0" w:color="auto"/>
                                            <w:left w:val="none" w:sz="0" w:space="0" w:color="auto"/>
                                            <w:bottom w:val="none" w:sz="0" w:space="0" w:color="auto"/>
                                            <w:right w:val="none" w:sz="0" w:space="0" w:color="auto"/>
                                          </w:divBdr>
                                          <w:divsChild>
                                            <w:div w:id="79329015">
                                              <w:marLeft w:val="0"/>
                                              <w:marRight w:val="0"/>
                                              <w:marTop w:val="0"/>
                                              <w:marBottom w:val="0"/>
                                              <w:divBdr>
                                                <w:top w:val="none" w:sz="0" w:space="0" w:color="auto"/>
                                                <w:left w:val="none" w:sz="0" w:space="0" w:color="auto"/>
                                                <w:bottom w:val="none" w:sz="0" w:space="0" w:color="auto"/>
                                                <w:right w:val="none" w:sz="0" w:space="0" w:color="auto"/>
                                              </w:divBdr>
                                            </w:div>
                                          </w:divsChild>
                                        </w:div>
                                        <w:div w:id="33549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53783">
                                  <w:marLeft w:val="0"/>
                                  <w:marRight w:val="0"/>
                                  <w:marTop w:val="0"/>
                                  <w:marBottom w:val="0"/>
                                  <w:divBdr>
                                    <w:top w:val="none" w:sz="0" w:space="0" w:color="auto"/>
                                    <w:left w:val="none" w:sz="0" w:space="0" w:color="auto"/>
                                    <w:bottom w:val="none" w:sz="0" w:space="0" w:color="auto"/>
                                    <w:right w:val="none" w:sz="0" w:space="0" w:color="auto"/>
                                  </w:divBdr>
                                </w:div>
                                <w:div w:id="1915702749">
                                  <w:marLeft w:val="0"/>
                                  <w:marRight w:val="0"/>
                                  <w:marTop w:val="0"/>
                                  <w:marBottom w:val="0"/>
                                  <w:divBdr>
                                    <w:top w:val="none" w:sz="0" w:space="0" w:color="auto"/>
                                    <w:left w:val="none" w:sz="0" w:space="0" w:color="auto"/>
                                    <w:bottom w:val="none" w:sz="0" w:space="0" w:color="auto"/>
                                    <w:right w:val="none" w:sz="0" w:space="0" w:color="auto"/>
                                  </w:divBdr>
                                </w:div>
                              </w:divsChild>
                            </w:div>
                            <w:div w:id="1347555767">
                              <w:marLeft w:val="0"/>
                              <w:marRight w:val="0"/>
                              <w:marTop w:val="0"/>
                              <w:marBottom w:val="0"/>
                              <w:divBdr>
                                <w:top w:val="none" w:sz="0" w:space="0" w:color="auto"/>
                                <w:left w:val="none" w:sz="0" w:space="0" w:color="auto"/>
                                <w:bottom w:val="none" w:sz="0" w:space="0" w:color="auto"/>
                                <w:right w:val="none" w:sz="0" w:space="0" w:color="auto"/>
                              </w:divBdr>
                              <w:divsChild>
                                <w:div w:id="43912208">
                                  <w:marLeft w:val="0"/>
                                  <w:marRight w:val="0"/>
                                  <w:marTop w:val="0"/>
                                  <w:marBottom w:val="0"/>
                                  <w:divBdr>
                                    <w:top w:val="none" w:sz="0" w:space="0" w:color="auto"/>
                                    <w:left w:val="none" w:sz="0" w:space="0" w:color="auto"/>
                                    <w:bottom w:val="none" w:sz="0" w:space="0" w:color="auto"/>
                                    <w:right w:val="none" w:sz="0" w:space="0" w:color="auto"/>
                                  </w:divBdr>
                                </w:div>
                                <w:div w:id="762264136">
                                  <w:marLeft w:val="240"/>
                                  <w:marRight w:val="0"/>
                                  <w:marTop w:val="0"/>
                                  <w:marBottom w:val="0"/>
                                  <w:divBdr>
                                    <w:top w:val="none" w:sz="0" w:space="0" w:color="auto"/>
                                    <w:left w:val="none" w:sz="0" w:space="0" w:color="auto"/>
                                    <w:bottom w:val="none" w:sz="0" w:space="0" w:color="auto"/>
                                    <w:right w:val="none" w:sz="0" w:space="0" w:color="auto"/>
                                  </w:divBdr>
                                  <w:divsChild>
                                    <w:div w:id="1005547926">
                                      <w:marLeft w:val="0"/>
                                      <w:marRight w:val="0"/>
                                      <w:marTop w:val="0"/>
                                      <w:marBottom w:val="0"/>
                                      <w:divBdr>
                                        <w:top w:val="none" w:sz="0" w:space="0" w:color="auto"/>
                                        <w:left w:val="none" w:sz="0" w:space="0" w:color="auto"/>
                                        <w:bottom w:val="none" w:sz="0" w:space="0" w:color="auto"/>
                                        <w:right w:val="none" w:sz="0" w:space="0" w:color="auto"/>
                                      </w:divBdr>
                                      <w:divsChild>
                                        <w:div w:id="806319127">
                                          <w:marLeft w:val="0"/>
                                          <w:marRight w:val="0"/>
                                          <w:marTop w:val="0"/>
                                          <w:marBottom w:val="0"/>
                                          <w:divBdr>
                                            <w:top w:val="none" w:sz="0" w:space="0" w:color="auto"/>
                                            <w:left w:val="none" w:sz="0" w:space="0" w:color="auto"/>
                                            <w:bottom w:val="none" w:sz="0" w:space="0" w:color="auto"/>
                                            <w:right w:val="none" w:sz="0" w:space="0" w:color="auto"/>
                                          </w:divBdr>
                                        </w:div>
                                        <w:div w:id="1566574697">
                                          <w:marLeft w:val="0"/>
                                          <w:marRight w:val="0"/>
                                          <w:marTop w:val="0"/>
                                          <w:marBottom w:val="0"/>
                                          <w:divBdr>
                                            <w:top w:val="none" w:sz="0" w:space="0" w:color="auto"/>
                                            <w:left w:val="none" w:sz="0" w:space="0" w:color="auto"/>
                                            <w:bottom w:val="none" w:sz="0" w:space="0" w:color="auto"/>
                                            <w:right w:val="none" w:sz="0" w:space="0" w:color="auto"/>
                                          </w:divBdr>
                                        </w:div>
                                        <w:div w:id="1888294368">
                                          <w:marLeft w:val="240"/>
                                          <w:marRight w:val="0"/>
                                          <w:marTop w:val="0"/>
                                          <w:marBottom w:val="0"/>
                                          <w:divBdr>
                                            <w:top w:val="none" w:sz="0" w:space="0" w:color="auto"/>
                                            <w:left w:val="none" w:sz="0" w:space="0" w:color="auto"/>
                                            <w:bottom w:val="none" w:sz="0" w:space="0" w:color="auto"/>
                                            <w:right w:val="none" w:sz="0" w:space="0" w:color="auto"/>
                                          </w:divBdr>
                                          <w:divsChild>
                                            <w:div w:id="99965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10802">
                                  <w:marLeft w:val="0"/>
                                  <w:marRight w:val="0"/>
                                  <w:marTop w:val="0"/>
                                  <w:marBottom w:val="0"/>
                                  <w:divBdr>
                                    <w:top w:val="none" w:sz="0" w:space="0" w:color="auto"/>
                                    <w:left w:val="none" w:sz="0" w:space="0" w:color="auto"/>
                                    <w:bottom w:val="none" w:sz="0" w:space="0" w:color="auto"/>
                                    <w:right w:val="none" w:sz="0" w:space="0" w:color="auto"/>
                                  </w:divBdr>
                                </w:div>
                              </w:divsChild>
                            </w:div>
                            <w:div w:id="1728917734">
                              <w:marLeft w:val="0"/>
                              <w:marRight w:val="0"/>
                              <w:marTop w:val="0"/>
                              <w:marBottom w:val="0"/>
                              <w:divBdr>
                                <w:top w:val="none" w:sz="0" w:space="0" w:color="auto"/>
                                <w:left w:val="none" w:sz="0" w:space="0" w:color="auto"/>
                                <w:bottom w:val="none" w:sz="0" w:space="0" w:color="auto"/>
                                <w:right w:val="none" w:sz="0" w:space="0" w:color="auto"/>
                              </w:divBdr>
                              <w:divsChild>
                                <w:div w:id="53819528">
                                  <w:marLeft w:val="0"/>
                                  <w:marRight w:val="0"/>
                                  <w:marTop w:val="0"/>
                                  <w:marBottom w:val="0"/>
                                  <w:divBdr>
                                    <w:top w:val="none" w:sz="0" w:space="0" w:color="auto"/>
                                    <w:left w:val="none" w:sz="0" w:space="0" w:color="auto"/>
                                    <w:bottom w:val="none" w:sz="0" w:space="0" w:color="auto"/>
                                    <w:right w:val="none" w:sz="0" w:space="0" w:color="auto"/>
                                  </w:divBdr>
                                </w:div>
                                <w:div w:id="812792211">
                                  <w:marLeft w:val="0"/>
                                  <w:marRight w:val="0"/>
                                  <w:marTop w:val="0"/>
                                  <w:marBottom w:val="0"/>
                                  <w:divBdr>
                                    <w:top w:val="none" w:sz="0" w:space="0" w:color="auto"/>
                                    <w:left w:val="none" w:sz="0" w:space="0" w:color="auto"/>
                                    <w:bottom w:val="none" w:sz="0" w:space="0" w:color="auto"/>
                                    <w:right w:val="none" w:sz="0" w:space="0" w:color="auto"/>
                                  </w:divBdr>
                                </w:div>
                                <w:div w:id="1230726953">
                                  <w:marLeft w:val="240"/>
                                  <w:marRight w:val="0"/>
                                  <w:marTop w:val="0"/>
                                  <w:marBottom w:val="0"/>
                                  <w:divBdr>
                                    <w:top w:val="none" w:sz="0" w:space="0" w:color="auto"/>
                                    <w:left w:val="none" w:sz="0" w:space="0" w:color="auto"/>
                                    <w:bottom w:val="none" w:sz="0" w:space="0" w:color="auto"/>
                                    <w:right w:val="none" w:sz="0" w:space="0" w:color="auto"/>
                                  </w:divBdr>
                                  <w:divsChild>
                                    <w:div w:id="145780909">
                                      <w:marLeft w:val="0"/>
                                      <w:marRight w:val="0"/>
                                      <w:marTop w:val="0"/>
                                      <w:marBottom w:val="0"/>
                                      <w:divBdr>
                                        <w:top w:val="none" w:sz="0" w:space="0" w:color="auto"/>
                                        <w:left w:val="none" w:sz="0" w:space="0" w:color="auto"/>
                                        <w:bottom w:val="none" w:sz="0" w:space="0" w:color="auto"/>
                                        <w:right w:val="none" w:sz="0" w:space="0" w:color="auto"/>
                                      </w:divBdr>
                                      <w:divsChild>
                                        <w:div w:id="332874745">
                                          <w:marLeft w:val="240"/>
                                          <w:marRight w:val="0"/>
                                          <w:marTop w:val="0"/>
                                          <w:marBottom w:val="0"/>
                                          <w:divBdr>
                                            <w:top w:val="none" w:sz="0" w:space="0" w:color="auto"/>
                                            <w:left w:val="none" w:sz="0" w:space="0" w:color="auto"/>
                                            <w:bottom w:val="none" w:sz="0" w:space="0" w:color="auto"/>
                                            <w:right w:val="none" w:sz="0" w:space="0" w:color="auto"/>
                                          </w:divBdr>
                                          <w:divsChild>
                                            <w:div w:id="1630427970">
                                              <w:marLeft w:val="0"/>
                                              <w:marRight w:val="0"/>
                                              <w:marTop w:val="0"/>
                                              <w:marBottom w:val="0"/>
                                              <w:divBdr>
                                                <w:top w:val="none" w:sz="0" w:space="0" w:color="auto"/>
                                                <w:left w:val="none" w:sz="0" w:space="0" w:color="auto"/>
                                                <w:bottom w:val="none" w:sz="0" w:space="0" w:color="auto"/>
                                                <w:right w:val="none" w:sz="0" w:space="0" w:color="auto"/>
                                              </w:divBdr>
                                            </w:div>
                                          </w:divsChild>
                                        </w:div>
                                        <w:div w:id="1286427404">
                                          <w:marLeft w:val="0"/>
                                          <w:marRight w:val="0"/>
                                          <w:marTop w:val="0"/>
                                          <w:marBottom w:val="0"/>
                                          <w:divBdr>
                                            <w:top w:val="none" w:sz="0" w:space="0" w:color="auto"/>
                                            <w:left w:val="none" w:sz="0" w:space="0" w:color="auto"/>
                                            <w:bottom w:val="none" w:sz="0" w:space="0" w:color="auto"/>
                                            <w:right w:val="none" w:sz="0" w:space="0" w:color="auto"/>
                                          </w:divBdr>
                                        </w:div>
                                        <w:div w:id="145879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3979">
                              <w:marLeft w:val="0"/>
                              <w:marRight w:val="0"/>
                              <w:marTop w:val="0"/>
                              <w:marBottom w:val="0"/>
                              <w:divBdr>
                                <w:top w:val="none" w:sz="0" w:space="0" w:color="auto"/>
                                <w:left w:val="none" w:sz="0" w:space="0" w:color="auto"/>
                                <w:bottom w:val="none" w:sz="0" w:space="0" w:color="auto"/>
                                <w:right w:val="none" w:sz="0" w:space="0" w:color="auto"/>
                              </w:divBdr>
                              <w:divsChild>
                                <w:div w:id="744108051">
                                  <w:marLeft w:val="0"/>
                                  <w:marRight w:val="0"/>
                                  <w:marTop w:val="0"/>
                                  <w:marBottom w:val="0"/>
                                  <w:divBdr>
                                    <w:top w:val="none" w:sz="0" w:space="0" w:color="auto"/>
                                    <w:left w:val="none" w:sz="0" w:space="0" w:color="auto"/>
                                    <w:bottom w:val="none" w:sz="0" w:space="0" w:color="auto"/>
                                    <w:right w:val="none" w:sz="0" w:space="0" w:color="auto"/>
                                  </w:divBdr>
                                </w:div>
                                <w:div w:id="841120074">
                                  <w:marLeft w:val="240"/>
                                  <w:marRight w:val="0"/>
                                  <w:marTop w:val="0"/>
                                  <w:marBottom w:val="0"/>
                                  <w:divBdr>
                                    <w:top w:val="none" w:sz="0" w:space="0" w:color="auto"/>
                                    <w:left w:val="none" w:sz="0" w:space="0" w:color="auto"/>
                                    <w:bottom w:val="none" w:sz="0" w:space="0" w:color="auto"/>
                                    <w:right w:val="none" w:sz="0" w:space="0" w:color="auto"/>
                                  </w:divBdr>
                                  <w:divsChild>
                                    <w:div w:id="1253316264">
                                      <w:marLeft w:val="0"/>
                                      <w:marRight w:val="0"/>
                                      <w:marTop w:val="0"/>
                                      <w:marBottom w:val="0"/>
                                      <w:divBdr>
                                        <w:top w:val="none" w:sz="0" w:space="0" w:color="auto"/>
                                        <w:left w:val="none" w:sz="0" w:space="0" w:color="auto"/>
                                        <w:bottom w:val="none" w:sz="0" w:space="0" w:color="auto"/>
                                        <w:right w:val="none" w:sz="0" w:space="0" w:color="auto"/>
                                      </w:divBdr>
                                      <w:divsChild>
                                        <w:div w:id="201092269">
                                          <w:marLeft w:val="0"/>
                                          <w:marRight w:val="0"/>
                                          <w:marTop w:val="0"/>
                                          <w:marBottom w:val="0"/>
                                          <w:divBdr>
                                            <w:top w:val="none" w:sz="0" w:space="0" w:color="auto"/>
                                            <w:left w:val="none" w:sz="0" w:space="0" w:color="auto"/>
                                            <w:bottom w:val="none" w:sz="0" w:space="0" w:color="auto"/>
                                            <w:right w:val="none" w:sz="0" w:space="0" w:color="auto"/>
                                          </w:divBdr>
                                        </w:div>
                                        <w:div w:id="819736058">
                                          <w:marLeft w:val="0"/>
                                          <w:marRight w:val="0"/>
                                          <w:marTop w:val="0"/>
                                          <w:marBottom w:val="0"/>
                                          <w:divBdr>
                                            <w:top w:val="none" w:sz="0" w:space="0" w:color="auto"/>
                                            <w:left w:val="none" w:sz="0" w:space="0" w:color="auto"/>
                                            <w:bottom w:val="none" w:sz="0" w:space="0" w:color="auto"/>
                                            <w:right w:val="none" w:sz="0" w:space="0" w:color="auto"/>
                                          </w:divBdr>
                                        </w:div>
                                        <w:div w:id="904070538">
                                          <w:marLeft w:val="240"/>
                                          <w:marRight w:val="0"/>
                                          <w:marTop w:val="0"/>
                                          <w:marBottom w:val="0"/>
                                          <w:divBdr>
                                            <w:top w:val="none" w:sz="0" w:space="0" w:color="auto"/>
                                            <w:left w:val="none" w:sz="0" w:space="0" w:color="auto"/>
                                            <w:bottom w:val="none" w:sz="0" w:space="0" w:color="auto"/>
                                            <w:right w:val="none" w:sz="0" w:space="0" w:color="auto"/>
                                          </w:divBdr>
                                          <w:divsChild>
                                            <w:div w:id="138236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340937">
                                  <w:marLeft w:val="0"/>
                                  <w:marRight w:val="0"/>
                                  <w:marTop w:val="0"/>
                                  <w:marBottom w:val="0"/>
                                  <w:divBdr>
                                    <w:top w:val="none" w:sz="0" w:space="0" w:color="auto"/>
                                    <w:left w:val="none" w:sz="0" w:space="0" w:color="auto"/>
                                    <w:bottom w:val="none" w:sz="0" w:space="0" w:color="auto"/>
                                    <w:right w:val="none" w:sz="0" w:space="0" w:color="auto"/>
                                  </w:divBdr>
                                </w:div>
                              </w:divsChild>
                            </w:div>
                            <w:div w:id="2062943760">
                              <w:marLeft w:val="0"/>
                              <w:marRight w:val="0"/>
                              <w:marTop w:val="0"/>
                              <w:marBottom w:val="0"/>
                              <w:divBdr>
                                <w:top w:val="none" w:sz="0" w:space="0" w:color="auto"/>
                                <w:left w:val="none" w:sz="0" w:space="0" w:color="auto"/>
                                <w:bottom w:val="none" w:sz="0" w:space="0" w:color="auto"/>
                                <w:right w:val="none" w:sz="0" w:space="0" w:color="auto"/>
                              </w:divBdr>
                              <w:divsChild>
                                <w:div w:id="890190799">
                                  <w:marLeft w:val="240"/>
                                  <w:marRight w:val="0"/>
                                  <w:marTop w:val="0"/>
                                  <w:marBottom w:val="0"/>
                                  <w:divBdr>
                                    <w:top w:val="none" w:sz="0" w:space="0" w:color="auto"/>
                                    <w:left w:val="none" w:sz="0" w:space="0" w:color="auto"/>
                                    <w:bottom w:val="none" w:sz="0" w:space="0" w:color="auto"/>
                                    <w:right w:val="none" w:sz="0" w:space="0" w:color="auto"/>
                                  </w:divBdr>
                                  <w:divsChild>
                                    <w:div w:id="72505942">
                                      <w:marLeft w:val="0"/>
                                      <w:marRight w:val="0"/>
                                      <w:marTop w:val="0"/>
                                      <w:marBottom w:val="0"/>
                                      <w:divBdr>
                                        <w:top w:val="none" w:sz="0" w:space="0" w:color="auto"/>
                                        <w:left w:val="none" w:sz="0" w:space="0" w:color="auto"/>
                                        <w:bottom w:val="none" w:sz="0" w:space="0" w:color="auto"/>
                                        <w:right w:val="none" w:sz="0" w:space="0" w:color="auto"/>
                                      </w:divBdr>
                                      <w:divsChild>
                                        <w:div w:id="77948031">
                                          <w:marLeft w:val="0"/>
                                          <w:marRight w:val="0"/>
                                          <w:marTop w:val="0"/>
                                          <w:marBottom w:val="0"/>
                                          <w:divBdr>
                                            <w:top w:val="none" w:sz="0" w:space="0" w:color="auto"/>
                                            <w:left w:val="none" w:sz="0" w:space="0" w:color="auto"/>
                                            <w:bottom w:val="none" w:sz="0" w:space="0" w:color="auto"/>
                                            <w:right w:val="none" w:sz="0" w:space="0" w:color="auto"/>
                                          </w:divBdr>
                                        </w:div>
                                        <w:div w:id="1120302805">
                                          <w:marLeft w:val="240"/>
                                          <w:marRight w:val="0"/>
                                          <w:marTop w:val="0"/>
                                          <w:marBottom w:val="0"/>
                                          <w:divBdr>
                                            <w:top w:val="none" w:sz="0" w:space="0" w:color="auto"/>
                                            <w:left w:val="none" w:sz="0" w:space="0" w:color="auto"/>
                                            <w:bottom w:val="none" w:sz="0" w:space="0" w:color="auto"/>
                                            <w:right w:val="none" w:sz="0" w:space="0" w:color="auto"/>
                                          </w:divBdr>
                                          <w:divsChild>
                                            <w:div w:id="1927153503">
                                              <w:marLeft w:val="0"/>
                                              <w:marRight w:val="0"/>
                                              <w:marTop w:val="0"/>
                                              <w:marBottom w:val="0"/>
                                              <w:divBdr>
                                                <w:top w:val="none" w:sz="0" w:space="0" w:color="auto"/>
                                                <w:left w:val="none" w:sz="0" w:space="0" w:color="auto"/>
                                                <w:bottom w:val="none" w:sz="0" w:space="0" w:color="auto"/>
                                                <w:right w:val="none" w:sz="0" w:space="0" w:color="auto"/>
                                              </w:divBdr>
                                            </w:div>
                                          </w:divsChild>
                                        </w:div>
                                        <w:div w:id="140051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8364">
                                  <w:marLeft w:val="0"/>
                                  <w:marRight w:val="0"/>
                                  <w:marTop w:val="0"/>
                                  <w:marBottom w:val="0"/>
                                  <w:divBdr>
                                    <w:top w:val="none" w:sz="0" w:space="0" w:color="auto"/>
                                    <w:left w:val="none" w:sz="0" w:space="0" w:color="auto"/>
                                    <w:bottom w:val="none" w:sz="0" w:space="0" w:color="auto"/>
                                    <w:right w:val="none" w:sz="0" w:space="0" w:color="auto"/>
                                  </w:divBdr>
                                </w:div>
                                <w:div w:id="2126540697">
                                  <w:marLeft w:val="0"/>
                                  <w:marRight w:val="0"/>
                                  <w:marTop w:val="0"/>
                                  <w:marBottom w:val="0"/>
                                  <w:divBdr>
                                    <w:top w:val="none" w:sz="0" w:space="0" w:color="auto"/>
                                    <w:left w:val="none" w:sz="0" w:space="0" w:color="auto"/>
                                    <w:bottom w:val="none" w:sz="0" w:space="0" w:color="auto"/>
                                    <w:right w:val="none" w:sz="0" w:space="0" w:color="auto"/>
                                  </w:divBdr>
                                </w:div>
                              </w:divsChild>
                            </w:div>
                            <w:div w:id="2074155216">
                              <w:marLeft w:val="0"/>
                              <w:marRight w:val="0"/>
                              <w:marTop w:val="0"/>
                              <w:marBottom w:val="0"/>
                              <w:divBdr>
                                <w:top w:val="none" w:sz="0" w:space="0" w:color="auto"/>
                                <w:left w:val="none" w:sz="0" w:space="0" w:color="auto"/>
                                <w:bottom w:val="none" w:sz="0" w:space="0" w:color="auto"/>
                                <w:right w:val="none" w:sz="0" w:space="0" w:color="auto"/>
                              </w:divBdr>
                              <w:divsChild>
                                <w:div w:id="84572961">
                                  <w:marLeft w:val="0"/>
                                  <w:marRight w:val="0"/>
                                  <w:marTop w:val="0"/>
                                  <w:marBottom w:val="0"/>
                                  <w:divBdr>
                                    <w:top w:val="none" w:sz="0" w:space="0" w:color="auto"/>
                                    <w:left w:val="none" w:sz="0" w:space="0" w:color="auto"/>
                                    <w:bottom w:val="none" w:sz="0" w:space="0" w:color="auto"/>
                                    <w:right w:val="none" w:sz="0" w:space="0" w:color="auto"/>
                                  </w:divBdr>
                                </w:div>
                                <w:div w:id="1261257953">
                                  <w:marLeft w:val="0"/>
                                  <w:marRight w:val="0"/>
                                  <w:marTop w:val="0"/>
                                  <w:marBottom w:val="0"/>
                                  <w:divBdr>
                                    <w:top w:val="none" w:sz="0" w:space="0" w:color="auto"/>
                                    <w:left w:val="none" w:sz="0" w:space="0" w:color="auto"/>
                                    <w:bottom w:val="none" w:sz="0" w:space="0" w:color="auto"/>
                                    <w:right w:val="none" w:sz="0" w:space="0" w:color="auto"/>
                                  </w:divBdr>
                                </w:div>
                                <w:div w:id="1311903123">
                                  <w:marLeft w:val="240"/>
                                  <w:marRight w:val="0"/>
                                  <w:marTop w:val="0"/>
                                  <w:marBottom w:val="0"/>
                                  <w:divBdr>
                                    <w:top w:val="none" w:sz="0" w:space="0" w:color="auto"/>
                                    <w:left w:val="none" w:sz="0" w:space="0" w:color="auto"/>
                                    <w:bottom w:val="none" w:sz="0" w:space="0" w:color="auto"/>
                                    <w:right w:val="none" w:sz="0" w:space="0" w:color="auto"/>
                                  </w:divBdr>
                                  <w:divsChild>
                                    <w:div w:id="1660497798">
                                      <w:marLeft w:val="0"/>
                                      <w:marRight w:val="0"/>
                                      <w:marTop w:val="0"/>
                                      <w:marBottom w:val="0"/>
                                      <w:divBdr>
                                        <w:top w:val="none" w:sz="0" w:space="0" w:color="auto"/>
                                        <w:left w:val="none" w:sz="0" w:space="0" w:color="auto"/>
                                        <w:bottom w:val="none" w:sz="0" w:space="0" w:color="auto"/>
                                        <w:right w:val="none" w:sz="0" w:space="0" w:color="auto"/>
                                      </w:divBdr>
                                      <w:divsChild>
                                        <w:div w:id="1166750802">
                                          <w:marLeft w:val="0"/>
                                          <w:marRight w:val="0"/>
                                          <w:marTop w:val="0"/>
                                          <w:marBottom w:val="0"/>
                                          <w:divBdr>
                                            <w:top w:val="none" w:sz="0" w:space="0" w:color="auto"/>
                                            <w:left w:val="none" w:sz="0" w:space="0" w:color="auto"/>
                                            <w:bottom w:val="none" w:sz="0" w:space="0" w:color="auto"/>
                                            <w:right w:val="none" w:sz="0" w:space="0" w:color="auto"/>
                                          </w:divBdr>
                                        </w:div>
                                        <w:div w:id="1707102313">
                                          <w:marLeft w:val="240"/>
                                          <w:marRight w:val="0"/>
                                          <w:marTop w:val="0"/>
                                          <w:marBottom w:val="0"/>
                                          <w:divBdr>
                                            <w:top w:val="none" w:sz="0" w:space="0" w:color="auto"/>
                                            <w:left w:val="none" w:sz="0" w:space="0" w:color="auto"/>
                                            <w:bottom w:val="none" w:sz="0" w:space="0" w:color="auto"/>
                                            <w:right w:val="none" w:sz="0" w:space="0" w:color="auto"/>
                                          </w:divBdr>
                                          <w:divsChild>
                                            <w:div w:id="1422722768">
                                              <w:marLeft w:val="0"/>
                                              <w:marRight w:val="0"/>
                                              <w:marTop w:val="0"/>
                                              <w:marBottom w:val="0"/>
                                              <w:divBdr>
                                                <w:top w:val="none" w:sz="0" w:space="0" w:color="auto"/>
                                                <w:left w:val="none" w:sz="0" w:space="0" w:color="auto"/>
                                                <w:bottom w:val="none" w:sz="0" w:space="0" w:color="auto"/>
                                                <w:right w:val="none" w:sz="0" w:space="0" w:color="auto"/>
                                              </w:divBdr>
                                            </w:div>
                                          </w:divsChild>
                                        </w:div>
                                        <w:div w:id="17848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93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610815">
      <w:bodyDiv w:val="1"/>
      <w:marLeft w:val="0"/>
      <w:marRight w:val="0"/>
      <w:marTop w:val="0"/>
      <w:marBottom w:val="0"/>
      <w:divBdr>
        <w:top w:val="none" w:sz="0" w:space="0" w:color="auto"/>
        <w:left w:val="none" w:sz="0" w:space="0" w:color="auto"/>
        <w:bottom w:val="none" w:sz="0" w:space="0" w:color="auto"/>
        <w:right w:val="none" w:sz="0" w:space="0" w:color="auto"/>
      </w:divBdr>
      <w:divsChild>
        <w:div w:id="829365673">
          <w:marLeft w:val="0"/>
          <w:marRight w:val="0"/>
          <w:marTop w:val="0"/>
          <w:marBottom w:val="0"/>
          <w:divBdr>
            <w:top w:val="none" w:sz="0" w:space="0" w:color="auto"/>
            <w:left w:val="none" w:sz="0" w:space="0" w:color="auto"/>
            <w:bottom w:val="none" w:sz="0" w:space="0" w:color="auto"/>
            <w:right w:val="none" w:sz="0" w:space="0" w:color="auto"/>
          </w:divBdr>
          <w:divsChild>
            <w:div w:id="1848136057">
              <w:marLeft w:val="0"/>
              <w:marRight w:val="0"/>
              <w:marTop w:val="0"/>
              <w:marBottom w:val="0"/>
              <w:divBdr>
                <w:top w:val="none" w:sz="0" w:space="0" w:color="auto"/>
                <w:left w:val="none" w:sz="0" w:space="0" w:color="auto"/>
                <w:bottom w:val="none" w:sz="0" w:space="0" w:color="auto"/>
                <w:right w:val="none" w:sz="0" w:space="0" w:color="auto"/>
              </w:divBdr>
              <w:divsChild>
                <w:div w:id="6206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60420">
          <w:marLeft w:val="0"/>
          <w:marRight w:val="0"/>
          <w:marTop w:val="0"/>
          <w:marBottom w:val="0"/>
          <w:divBdr>
            <w:top w:val="none" w:sz="0" w:space="0" w:color="auto"/>
            <w:left w:val="none" w:sz="0" w:space="0" w:color="auto"/>
            <w:bottom w:val="none" w:sz="0" w:space="0" w:color="auto"/>
            <w:right w:val="none" w:sz="0" w:space="0" w:color="auto"/>
          </w:divBdr>
          <w:divsChild>
            <w:div w:id="1683775227">
              <w:marLeft w:val="-15"/>
              <w:marRight w:val="-15"/>
              <w:marTop w:val="0"/>
              <w:marBottom w:val="0"/>
              <w:divBdr>
                <w:top w:val="none" w:sz="0" w:space="0" w:color="auto"/>
                <w:left w:val="none" w:sz="0" w:space="0" w:color="auto"/>
                <w:bottom w:val="none" w:sz="0" w:space="0" w:color="auto"/>
                <w:right w:val="none" w:sz="0" w:space="0" w:color="auto"/>
              </w:divBdr>
            </w:div>
            <w:div w:id="176457250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52067865">
      <w:bodyDiv w:val="1"/>
      <w:marLeft w:val="0"/>
      <w:marRight w:val="0"/>
      <w:marTop w:val="0"/>
      <w:marBottom w:val="0"/>
      <w:divBdr>
        <w:top w:val="none" w:sz="0" w:space="0" w:color="auto"/>
        <w:left w:val="none" w:sz="0" w:space="0" w:color="auto"/>
        <w:bottom w:val="none" w:sz="0" w:space="0" w:color="auto"/>
        <w:right w:val="none" w:sz="0" w:space="0" w:color="auto"/>
      </w:divBdr>
      <w:divsChild>
        <w:div w:id="264045993">
          <w:marLeft w:val="0"/>
          <w:marRight w:val="0"/>
          <w:marTop w:val="0"/>
          <w:marBottom w:val="0"/>
          <w:divBdr>
            <w:top w:val="none" w:sz="0" w:space="0" w:color="auto"/>
            <w:left w:val="none" w:sz="0" w:space="0" w:color="auto"/>
            <w:bottom w:val="none" w:sz="0" w:space="0" w:color="auto"/>
            <w:right w:val="none" w:sz="0" w:space="0" w:color="auto"/>
          </w:divBdr>
          <w:divsChild>
            <w:div w:id="930622441">
              <w:marLeft w:val="0"/>
              <w:marRight w:val="0"/>
              <w:marTop w:val="0"/>
              <w:marBottom w:val="0"/>
              <w:divBdr>
                <w:top w:val="none" w:sz="0" w:space="0" w:color="auto"/>
                <w:left w:val="none" w:sz="0" w:space="0" w:color="auto"/>
                <w:bottom w:val="none" w:sz="0" w:space="0" w:color="auto"/>
                <w:right w:val="none" w:sz="0" w:space="0" w:color="auto"/>
              </w:divBdr>
            </w:div>
            <w:div w:id="1292398397">
              <w:marLeft w:val="0"/>
              <w:marRight w:val="0"/>
              <w:marTop w:val="0"/>
              <w:marBottom w:val="0"/>
              <w:divBdr>
                <w:top w:val="none" w:sz="0" w:space="0" w:color="auto"/>
                <w:left w:val="none" w:sz="0" w:space="0" w:color="auto"/>
                <w:bottom w:val="none" w:sz="0" w:space="0" w:color="auto"/>
                <w:right w:val="none" w:sz="0" w:space="0" w:color="auto"/>
              </w:divBdr>
            </w:div>
            <w:div w:id="1577933995">
              <w:marLeft w:val="240"/>
              <w:marRight w:val="0"/>
              <w:marTop w:val="0"/>
              <w:marBottom w:val="0"/>
              <w:divBdr>
                <w:top w:val="none" w:sz="0" w:space="0" w:color="auto"/>
                <w:left w:val="none" w:sz="0" w:space="0" w:color="auto"/>
                <w:bottom w:val="none" w:sz="0" w:space="0" w:color="auto"/>
                <w:right w:val="none" w:sz="0" w:space="0" w:color="auto"/>
              </w:divBdr>
              <w:divsChild>
                <w:div w:id="385684877">
                  <w:marLeft w:val="0"/>
                  <w:marRight w:val="0"/>
                  <w:marTop w:val="0"/>
                  <w:marBottom w:val="0"/>
                  <w:divBdr>
                    <w:top w:val="none" w:sz="0" w:space="0" w:color="auto"/>
                    <w:left w:val="none" w:sz="0" w:space="0" w:color="auto"/>
                    <w:bottom w:val="none" w:sz="0" w:space="0" w:color="auto"/>
                    <w:right w:val="none" w:sz="0" w:space="0" w:color="auto"/>
                  </w:divBdr>
                  <w:divsChild>
                    <w:div w:id="407386628">
                      <w:marLeft w:val="0"/>
                      <w:marRight w:val="0"/>
                      <w:marTop w:val="0"/>
                      <w:marBottom w:val="0"/>
                      <w:divBdr>
                        <w:top w:val="none" w:sz="0" w:space="0" w:color="auto"/>
                        <w:left w:val="none" w:sz="0" w:space="0" w:color="auto"/>
                        <w:bottom w:val="none" w:sz="0" w:space="0" w:color="auto"/>
                        <w:right w:val="none" w:sz="0" w:space="0" w:color="auto"/>
                      </w:divBdr>
                    </w:div>
                    <w:div w:id="601109139">
                      <w:marLeft w:val="240"/>
                      <w:marRight w:val="0"/>
                      <w:marTop w:val="0"/>
                      <w:marBottom w:val="0"/>
                      <w:divBdr>
                        <w:top w:val="none" w:sz="0" w:space="0" w:color="auto"/>
                        <w:left w:val="none" w:sz="0" w:space="0" w:color="auto"/>
                        <w:bottom w:val="none" w:sz="0" w:space="0" w:color="auto"/>
                        <w:right w:val="none" w:sz="0" w:space="0" w:color="auto"/>
                      </w:divBdr>
                      <w:divsChild>
                        <w:div w:id="1260286825">
                          <w:marLeft w:val="0"/>
                          <w:marRight w:val="0"/>
                          <w:marTop w:val="0"/>
                          <w:marBottom w:val="0"/>
                          <w:divBdr>
                            <w:top w:val="none" w:sz="0" w:space="0" w:color="auto"/>
                            <w:left w:val="none" w:sz="0" w:space="0" w:color="auto"/>
                            <w:bottom w:val="none" w:sz="0" w:space="0" w:color="auto"/>
                            <w:right w:val="none" w:sz="0" w:space="0" w:color="auto"/>
                          </w:divBdr>
                        </w:div>
                      </w:divsChild>
                    </w:div>
                    <w:div w:id="151750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229092">
          <w:marLeft w:val="0"/>
          <w:marRight w:val="0"/>
          <w:marTop w:val="0"/>
          <w:marBottom w:val="0"/>
          <w:divBdr>
            <w:top w:val="none" w:sz="0" w:space="0" w:color="auto"/>
            <w:left w:val="none" w:sz="0" w:space="0" w:color="auto"/>
            <w:bottom w:val="none" w:sz="0" w:space="0" w:color="auto"/>
            <w:right w:val="none" w:sz="0" w:space="0" w:color="auto"/>
          </w:divBdr>
          <w:divsChild>
            <w:div w:id="687567242">
              <w:marLeft w:val="240"/>
              <w:marRight w:val="0"/>
              <w:marTop w:val="0"/>
              <w:marBottom w:val="0"/>
              <w:divBdr>
                <w:top w:val="none" w:sz="0" w:space="0" w:color="auto"/>
                <w:left w:val="none" w:sz="0" w:space="0" w:color="auto"/>
                <w:bottom w:val="none" w:sz="0" w:space="0" w:color="auto"/>
                <w:right w:val="none" w:sz="0" w:space="0" w:color="auto"/>
              </w:divBdr>
              <w:divsChild>
                <w:div w:id="967858827">
                  <w:marLeft w:val="0"/>
                  <w:marRight w:val="0"/>
                  <w:marTop w:val="0"/>
                  <w:marBottom w:val="0"/>
                  <w:divBdr>
                    <w:top w:val="none" w:sz="0" w:space="0" w:color="auto"/>
                    <w:left w:val="none" w:sz="0" w:space="0" w:color="auto"/>
                    <w:bottom w:val="none" w:sz="0" w:space="0" w:color="auto"/>
                    <w:right w:val="none" w:sz="0" w:space="0" w:color="auto"/>
                  </w:divBdr>
                  <w:divsChild>
                    <w:div w:id="149057815">
                      <w:marLeft w:val="0"/>
                      <w:marRight w:val="0"/>
                      <w:marTop w:val="0"/>
                      <w:marBottom w:val="0"/>
                      <w:divBdr>
                        <w:top w:val="none" w:sz="0" w:space="0" w:color="auto"/>
                        <w:left w:val="none" w:sz="0" w:space="0" w:color="auto"/>
                        <w:bottom w:val="none" w:sz="0" w:space="0" w:color="auto"/>
                        <w:right w:val="none" w:sz="0" w:space="0" w:color="auto"/>
                      </w:divBdr>
                    </w:div>
                    <w:div w:id="442576388">
                      <w:marLeft w:val="0"/>
                      <w:marRight w:val="0"/>
                      <w:marTop w:val="0"/>
                      <w:marBottom w:val="0"/>
                      <w:divBdr>
                        <w:top w:val="none" w:sz="0" w:space="0" w:color="auto"/>
                        <w:left w:val="none" w:sz="0" w:space="0" w:color="auto"/>
                        <w:bottom w:val="none" w:sz="0" w:space="0" w:color="auto"/>
                        <w:right w:val="none" w:sz="0" w:space="0" w:color="auto"/>
                      </w:divBdr>
                    </w:div>
                    <w:div w:id="582877674">
                      <w:marLeft w:val="240"/>
                      <w:marRight w:val="0"/>
                      <w:marTop w:val="0"/>
                      <w:marBottom w:val="0"/>
                      <w:divBdr>
                        <w:top w:val="none" w:sz="0" w:space="0" w:color="auto"/>
                        <w:left w:val="none" w:sz="0" w:space="0" w:color="auto"/>
                        <w:bottom w:val="none" w:sz="0" w:space="0" w:color="auto"/>
                        <w:right w:val="none" w:sz="0" w:space="0" w:color="auto"/>
                      </w:divBdr>
                      <w:divsChild>
                        <w:div w:id="131294009">
                          <w:marLeft w:val="0"/>
                          <w:marRight w:val="0"/>
                          <w:marTop w:val="0"/>
                          <w:marBottom w:val="0"/>
                          <w:divBdr>
                            <w:top w:val="none" w:sz="0" w:space="0" w:color="auto"/>
                            <w:left w:val="none" w:sz="0" w:space="0" w:color="auto"/>
                            <w:bottom w:val="none" w:sz="0" w:space="0" w:color="auto"/>
                            <w:right w:val="none" w:sz="0" w:space="0" w:color="auto"/>
                          </w:divBdr>
                          <w:divsChild>
                            <w:div w:id="29573084">
                              <w:marLeft w:val="0"/>
                              <w:marRight w:val="0"/>
                              <w:marTop w:val="0"/>
                              <w:marBottom w:val="0"/>
                              <w:divBdr>
                                <w:top w:val="none" w:sz="0" w:space="0" w:color="auto"/>
                                <w:left w:val="none" w:sz="0" w:space="0" w:color="auto"/>
                                <w:bottom w:val="none" w:sz="0" w:space="0" w:color="auto"/>
                                <w:right w:val="none" w:sz="0" w:space="0" w:color="auto"/>
                              </w:divBdr>
                            </w:div>
                            <w:div w:id="672949457">
                              <w:marLeft w:val="0"/>
                              <w:marRight w:val="0"/>
                              <w:marTop w:val="0"/>
                              <w:marBottom w:val="0"/>
                              <w:divBdr>
                                <w:top w:val="none" w:sz="0" w:space="0" w:color="auto"/>
                                <w:left w:val="none" w:sz="0" w:space="0" w:color="auto"/>
                                <w:bottom w:val="none" w:sz="0" w:space="0" w:color="auto"/>
                                <w:right w:val="none" w:sz="0" w:space="0" w:color="auto"/>
                              </w:divBdr>
                            </w:div>
                            <w:div w:id="698893607">
                              <w:marLeft w:val="240"/>
                              <w:marRight w:val="0"/>
                              <w:marTop w:val="0"/>
                              <w:marBottom w:val="0"/>
                              <w:divBdr>
                                <w:top w:val="none" w:sz="0" w:space="0" w:color="auto"/>
                                <w:left w:val="none" w:sz="0" w:space="0" w:color="auto"/>
                                <w:bottom w:val="none" w:sz="0" w:space="0" w:color="auto"/>
                                <w:right w:val="none" w:sz="0" w:space="0" w:color="auto"/>
                              </w:divBdr>
                              <w:divsChild>
                                <w:div w:id="548034741">
                                  <w:marLeft w:val="0"/>
                                  <w:marRight w:val="0"/>
                                  <w:marTop w:val="0"/>
                                  <w:marBottom w:val="0"/>
                                  <w:divBdr>
                                    <w:top w:val="none" w:sz="0" w:space="0" w:color="auto"/>
                                    <w:left w:val="none" w:sz="0" w:space="0" w:color="auto"/>
                                    <w:bottom w:val="none" w:sz="0" w:space="0" w:color="auto"/>
                                    <w:right w:val="none" w:sz="0" w:space="0" w:color="auto"/>
                                  </w:divBdr>
                                  <w:divsChild>
                                    <w:div w:id="764810396">
                                      <w:marLeft w:val="0"/>
                                      <w:marRight w:val="0"/>
                                      <w:marTop w:val="0"/>
                                      <w:marBottom w:val="0"/>
                                      <w:divBdr>
                                        <w:top w:val="none" w:sz="0" w:space="0" w:color="auto"/>
                                        <w:left w:val="none" w:sz="0" w:space="0" w:color="auto"/>
                                        <w:bottom w:val="none" w:sz="0" w:space="0" w:color="auto"/>
                                        <w:right w:val="none" w:sz="0" w:space="0" w:color="auto"/>
                                      </w:divBdr>
                                    </w:div>
                                    <w:div w:id="1278636845">
                                      <w:marLeft w:val="240"/>
                                      <w:marRight w:val="0"/>
                                      <w:marTop w:val="0"/>
                                      <w:marBottom w:val="0"/>
                                      <w:divBdr>
                                        <w:top w:val="none" w:sz="0" w:space="0" w:color="auto"/>
                                        <w:left w:val="none" w:sz="0" w:space="0" w:color="auto"/>
                                        <w:bottom w:val="none" w:sz="0" w:space="0" w:color="auto"/>
                                        <w:right w:val="none" w:sz="0" w:space="0" w:color="auto"/>
                                      </w:divBdr>
                                      <w:divsChild>
                                        <w:div w:id="2107385240">
                                          <w:marLeft w:val="0"/>
                                          <w:marRight w:val="0"/>
                                          <w:marTop w:val="0"/>
                                          <w:marBottom w:val="0"/>
                                          <w:divBdr>
                                            <w:top w:val="none" w:sz="0" w:space="0" w:color="auto"/>
                                            <w:left w:val="none" w:sz="0" w:space="0" w:color="auto"/>
                                            <w:bottom w:val="none" w:sz="0" w:space="0" w:color="auto"/>
                                            <w:right w:val="none" w:sz="0" w:space="0" w:color="auto"/>
                                          </w:divBdr>
                                        </w:div>
                                      </w:divsChild>
                                    </w:div>
                                    <w:div w:id="138340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9455">
                          <w:marLeft w:val="0"/>
                          <w:marRight w:val="0"/>
                          <w:marTop w:val="0"/>
                          <w:marBottom w:val="0"/>
                          <w:divBdr>
                            <w:top w:val="none" w:sz="0" w:space="0" w:color="auto"/>
                            <w:left w:val="none" w:sz="0" w:space="0" w:color="auto"/>
                            <w:bottom w:val="none" w:sz="0" w:space="0" w:color="auto"/>
                            <w:right w:val="none" w:sz="0" w:space="0" w:color="auto"/>
                          </w:divBdr>
                          <w:divsChild>
                            <w:div w:id="50424776">
                              <w:marLeft w:val="0"/>
                              <w:marRight w:val="0"/>
                              <w:marTop w:val="0"/>
                              <w:marBottom w:val="0"/>
                              <w:divBdr>
                                <w:top w:val="none" w:sz="0" w:space="0" w:color="auto"/>
                                <w:left w:val="none" w:sz="0" w:space="0" w:color="auto"/>
                                <w:bottom w:val="none" w:sz="0" w:space="0" w:color="auto"/>
                                <w:right w:val="none" w:sz="0" w:space="0" w:color="auto"/>
                              </w:divBdr>
                            </w:div>
                            <w:div w:id="1401562021">
                              <w:marLeft w:val="240"/>
                              <w:marRight w:val="0"/>
                              <w:marTop w:val="0"/>
                              <w:marBottom w:val="0"/>
                              <w:divBdr>
                                <w:top w:val="none" w:sz="0" w:space="0" w:color="auto"/>
                                <w:left w:val="none" w:sz="0" w:space="0" w:color="auto"/>
                                <w:bottom w:val="none" w:sz="0" w:space="0" w:color="auto"/>
                                <w:right w:val="none" w:sz="0" w:space="0" w:color="auto"/>
                              </w:divBdr>
                              <w:divsChild>
                                <w:div w:id="1037973356">
                                  <w:marLeft w:val="0"/>
                                  <w:marRight w:val="0"/>
                                  <w:marTop w:val="0"/>
                                  <w:marBottom w:val="0"/>
                                  <w:divBdr>
                                    <w:top w:val="none" w:sz="0" w:space="0" w:color="auto"/>
                                    <w:left w:val="none" w:sz="0" w:space="0" w:color="auto"/>
                                    <w:bottom w:val="none" w:sz="0" w:space="0" w:color="auto"/>
                                    <w:right w:val="none" w:sz="0" w:space="0" w:color="auto"/>
                                  </w:divBdr>
                                  <w:divsChild>
                                    <w:div w:id="391468266">
                                      <w:marLeft w:val="0"/>
                                      <w:marRight w:val="0"/>
                                      <w:marTop w:val="0"/>
                                      <w:marBottom w:val="0"/>
                                      <w:divBdr>
                                        <w:top w:val="none" w:sz="0" w:space="0" w:color="auto"/>
                                        <w:left w:val="none" w:sz="0" w:space="0" w:color="auto"/>
                                        <w:bottom w:val="none" w:sz="0" w:space="0" w:color="auto"/>
                                        <w:right w:val="none" w:sz="0" w:space="0" w:color="auto"/>
                                      </w:divBdr>
                                    </w:div>
                                    <w:div w:id="736591432">
                                      <w:marLeft w:val="240"/>
                                      <w:marRight w:val="0"/>
                                      <w:marTop w:val="0"/>
                                      <w:marBottom w:val="0"/>
                                      <w:divBdr>
                                        <w:top w:val="none" w:sz="0" w:space="0" w:color="auto"/>
                                        <w:left w:val="none" w:sz="0" w:space="0" w:color="auto"/>
                                        <w:bottom w:val="none" w:sz="0" w:space="0" w:color="auto"/>
                                        <w:right w:val="none" w:sz="0" w:space="0" w:color="auto"/>
                                      </w:divBdr>
                                      <w:divsChild>
                                        <w:div w:id="933324294">
                                          <w:marLeft w:val="0"/>
                                          <w:marRight w:val="0"/>
                                          <w:marTop w:val="0"/>
                                          <w:marBottom w:val="0"/>
                                          <w:divBdr>
                                            <w:top w:val="none" w:sz="0" w:space="0" w:color="auto"/>
                                            <w:left w:val="none" w:sz="0" w:space="0" w:color="auto"/>
                                            <w:bottom w:val="none" w:sz="0" w:space="0" w:color="auto"/>
                                            <w:right w:val="none" w:sz="0" w:space="0" w:color="auto"/>
                                          </w:divBdr>
                                        </w:div>
                                      </w:divsChild>
                                    </w:div>
                                    <w:div w:id="77864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475897">
                              <w:marLeft w:val="0"/>
                              <w:marRight w:val="0"/>
                              <w:marTop w:val="0"/>
                              <w:marBottom w:val="0"/>
                              <w:divBdr>
                                <w:top w:val="none" w:sz="0" w:space="0" w:color="auto"/>
                                <w:left w:val="none" w:sz="0" w:space="0" w:color="auto"/>
                                <w:bottom w:val="none" w:sz="0" w:space="0" w:color="auto"/>
                                <w:right w:val="none" w:sz="0" w:space="0" w:color="auto"/>
                              </w:divBdr>
                            </w:div>
                          </w:divsChild>
                        </w:div>
                        <w:div w:id="202446989">
                          <w:marLeft w:val="0"/>
                          <w:marRight w:val="0"/>
                          <w:marTop w:val="0"/>
                          <w:marBottom w:val="0"/>
                          <w:divBdr>
                            <w:top w:val="none" w:sz="0" w:space="0" w:color="auto"/>
                            <w:left w:val="none" w:sz="0" w:space="0" w:color="auto"/>
                            <w:bottom w:val="none" w:sz="0" w:space="0" w:color="auto"/>
                            <w:right w:val="none" w:sz="0" w:space="0" w:color="auto"/>
                          </w:divBdr>
                          <w:divsChild>
                            <w:div w:id="439836460">
                              <w:marLeft w:val="240"/>
                              <w:marRight w:val="0"/>
                              <w:marTop w:val="0"/>
                              <w:marBottom w:val="0"/>
                              <w:divBdr>
                                <w:top w:val="none" w:sz="0" w:space="0" w:color="auto"/>
                                <w:left w:val="none" w:sz="0" w:space="0" w:color="auto"/>
                                <w:bottom w:val="none" w:sz="0" w:space="0" w:color="auto"/>
                                <w:right w:val="none" w:sz="0" w:space="0" w:color="auto"/>
                              </w:divBdr>
                              <w:divsChild>
                                <w:div w:id="430781187">
                                  <w:marLeft w:val="0"/>
                                  <w:marRight w:val="0"/>
                                  <w:marTop w:val="0"/>
                                  <w:marBottom w:val="0"/>
                                  <w:divBdr>
                                    <w:top w:val="none" w:sz="0" w:space="0" w:color="auto"/>
                                    <w:left w:val="none" w:sz="0" w:space="0" w:color="auto"/>
                                    <w:bottom w:val="none" w:sz="0" w:space="0" w:color="auto"/>
                                    <w:right w:val="none" w:sz="0" w:space="0" w:color="auto"/>
                                  </w:divBdr>
                                  <w:divsChild>
                                    <w:div w:id="180945558">
                                      <w:marLeft w:val="240"/>
                                      <w:marRight w:val="0"/>
                                      <w:marTop w:val="0"/>
                                      <w:marBottom w:val="0"/>
                                      <w:divBdr>
                                        <w:top w:val="none" w:sz="0" w:space="0" w:color="auto"/>
                                        <w:left w:val="none" w:sz="0" w:space="0" w:color="auto"/>
                                        <w:bottom w:val="none" w:sz="0" w:space="0" w:color="auto"/>
                                        <w:right w:val="none" w:sz="0" w:space="0" w:color="auto"/>
                                      </w:divBdr>
                                      <w:divsChild>
                                        <w:div w:id="1634094673">
                                          <w:marLeft w:val="0"/>
                                          <w:marRight w:val="0"/>
                                          <w:marTop w:val="0"/>
                                          <w:marBottom w:val="0"/>
                                          <w:divBdr>
                                            <w:top w:val="none" w:sz="0" w:space="0" w:color="auto"/>
                                            <w:left w:val="none" w:sz="0" w:space="0" w:color="auto"/>
                                            <w:bottom w:val="none" w:sz="0" w:space="0" w:color="auto"/>
                                            <w:right w:val="none" w:sz="0" w:space="0" w:color="auto"/>
                                          </w:divBdr>
                                        </w:div>
                                      </w:divsChild>
                                    </w:div>
                                    <w:div w:id="1221478239">
                                      <w:marLeft w:val="0"/>
                                      <w:marRight w:val="0"/>
                                      <w:marTop w:val="0"/>
                                      <w:marBottom w:val="0"/>
                                      <w:divBdr>
                                        <w:top w:val="none" w:sz="0" w:space="0" w:color="auto"/>
                                        <w:left w:val="none" w:sz="0" w:space="0" w:color="auto"/>
                                        <w:bottom w:val="none" w:sz="0" w:space="0" w:color="auto"/>
                                        <w:right w:val="none" w:sz="0" w:space="0" w:color="auto"/>
                                      </w:divBdr>
                                    </w:div>
                                    <w:div w:id="204964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2537">
                              <w:marLeft w:val="0"/>
                              <w:marRight w:val="0"/>
                              <w:marTop w:val="0"/>
                              <w:marBottom w:val="0"/>
                              <w:divBdr>
                                <w:top w:val="none" w:sz="0" w:space="0" w:color="auto"/>
                                <w:left w:val="none" w:sz="0" w:space="0" w:color="auto"/>
                                <w:bottom w:val="none" w:sz="0" w:space="0" w:color="auto"/>
                                <w:right w:val="none" w:sz="0" w:space="0" w:color="auto"/>
                              </w:divBdr>
                            </w:div>
                            <w:div w:id="1076317476">
                              <w:marLeft w:val="0"/>
                              <w:marRight w:val="0"/>
                              <w:marTop w:val="0"/>
                              <w:marBottom w:val="0"/>
                              <w:divBdr>
                                <w:top w:val="none" w:sz="0" w:space="0" w:color="auto"/>
                                <w:left w:val="none" w:sz="0" w:space="0" w:color="auto"/>
                                <w:bottom w:val="none" w:sz="0" w:space="0" w:color="auto"/>
                                <w:right w:val="none" w:sz="0" w:space="0" w:color="auto"/>
                              </w:divBdr>
                            </w:div>
                          </w:divsChild>
                        </w:div>
                        <w:div w:id="215555632">
                          <w:marLeft w:val="0"/>
                          <w:marRight w:val="0"/>
                          <w:marTop w:val="0"/>
                          <w:marBottom w:val="0"/>
                          <w:divBdr>
                            <w:top w:val="none" w:sz="0" w:space="0" w:color="auto"/>
                            <w:left w:val="none" w:sz="0" w:space="0" w:color="auto"/>
                            <w:bottom w:val="none" w:sz="0" w:space="0" w:color="auto"/>
                            <w:right w:val="none" w:sz="0" w:space="0" w:color="auto"/>
                          </w:divBdr>
                          <w:divsChild>
                            <w:div w:id="17395586">
                              <w:marLeft w:val="240"/>
                              <w:marRight w:val="0"/>
                              <w:marTop w:val="0"/>
                              <w:marBottom w:val="0"/>
                              <w:divBdr>
                                <w:top w:val="none" w:sz="0" w:space="0" w:color="auto"/>
                                <w:left w:val="none" w:sz="0" w:space="0" w:color="auto"/>
                                <w:bottom w:val="none" w:sz="0" w:space="0" w:color="auto"/>
                                <w:right w:val="none" w:sz="0" w:space="0" w:color="auto"/>
                              </w:divBdr>
                              <w:divsChild>
                                <w:div w:id="525875030">
                                  <w:marLeft w:val="0"/>
                                  <w:marRight w:val="0"/>
                                  <w:marTop w:val="0"/>
                                  <w:marBottom w:val="0"/>
                                  <w:divBdr>
                                    <w:top w:val="none" w:sz="0" w:space="0" w:color="auto"/>
                                    <w:left w:val="none" w:sz="0" w:space="0" w:color="auto"/>
                                    <w:bottom w:val="none" w:sz="0" w:space="0" w:color="auto"/>
                                    <w:right w:val="none" w:sz="0" w:space="0" w:color="auto"/>
                                  </w:divBdr>
                                  <w:divsChild>
                                    <w:div w:id="384182141">
                                      <w:marLeft w:val="240"/>
                                      <w:marRight w:val="0"/>
                                      <w:marTop w:val="0"/>
                                      <w:marBottom w:val="0"/>
                                      <w:divBdr>
                                        <w:top w:val="none" w:sz="0" w:space="0" w:color="auto"/>
                                        <w:left w:val="none" w:sz="0" w:space="0" w:color="auto"/>
                                        <w:bottom w:val="none" w:sz="0" w:space="0" w:color="auto"/>
                                        <w:right w:val="none" w:sz="0" w:space="0" w:color="auto"/>
                                      </w:divBdr>
                                      <w:divsChild>
                                        <w:div w:id="656615551">
                                          <w:marLeft w:val="0"/>
                                          <w:marRight w:val="0"/>
                                          <w:marTop w:val="0"/>
                                          <w:marBottom w:val="0"/>
                                          <w:divBdr>
                                            <w:top w:val="none" w:sz="0" w:space="0" w:color="auto"/>
                                            <w:left w:val="none" w:sz="0" w:space="0" w:color="auto"/>
                                            <w:bottom w:val="none" w:sz="0" w:space="0" w:color="auto"/>
                                            <w:right w:val="none" w:sz="0" w:space="0" w:color="auto"/>
                                          </w:divBdr>
                                        </w:div>
                                      </w:divsChild>
                                    </w:div>
                                    <w:div w:id="1077022101">
                                      <w:marLeft w:val="0"/>
                                      <w:marRight w:val="0"/>
                                      <w:marTop w:val="0"/>
                                      <w:marBottom w:val="0"/>
                                      <w:divBdr>
                                        <w:top w:val="none" w:sz="0" w:space="0" w:color="auto"/>
                                        <w:left w:val="none" w:sz="0" w:space="0" w:color="auto"/>
                                        <w:bottom w:val="none" w:sz="0" w:space="0" w:color="auto"/>
                                        <w:right w:val="none" w:sz="0" w:space="0" w:color="auto"/>
                                      </w:divBdr>
                                    </w:div>
                                    <w:div w:id="202906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6823">
                              <w:marLeft w:val="0"/>
                              <w:marRight w:val="0"/>
                              <w:marTop w:val="0"/>
                              <w:marBottom w:val="0"/>
                              <w:divBdr>
                                <w:top w:val="none" w:sz="0" w:space="0" w:color="auto"/>
                                <w:left w:val="none" w:sz="0" w:space="0" w:color="auto"/>
                                <w:bottom w:val="none" w:sz="0" w:space="0" w:color="auto"/>
                                <w:right w:val="none" w:sz="0" w:space="0" w:color="auto"/>
                              </w:divBdr>
                            </w:div>
                            <w:div w:id="154153107">
                              <w:marLeft w:val="0"/>
                              <w:marRight w:val="0"/>
                              <w:marTop w:val="0"/>
                              <w:marBottom w:val="0"/>
                              <w:divBdr>
                                <w:top w:val="none" w:sz="0" w:space="0" w:color="auto"/>
                                <w:left w:val="none" w:sz="0" w:space="0" w:color="auto"/>
                                <w:bottom w:val="none" w:sz="0" w:space="0" w:color="auto"/>
                                <w:right w:val="none" w:sz="0" w:space="0" w:color="auto"/>
                              </w:divBdr>
                            </w:div>
                          </w:divsChild>
                        </w:div>
                        <w:div w:id="385760511">
                          <w:marLeft w:val="0"/>
                          <w:marRight w:val="0"/>
                          <w:marTop w:val="0"/>
                          <w:marBottom w:val="0"/>
                          <w:divBdr>
                            <w:top w:val="none" w:sz="0" w:space="0" w:color="auto"/>
                            <w:left w:val="none" w:sz="0" w:space="0" w:color="auto"/>
                            <w:bottom w:val="none" w:sz="0" w:space="0" w:color="auto"/>
                            <w:right w:val="none" w:sz="0" w:space="0" w:color="auto"/>
                          </w:divBdr>
                          <w:divsChild>
                            <w:div w:id="229123028">
                              <w:marLeft w:val="0"/>
                              <w:marRight w:val="0"/>
                              <w:marTop w:val="0"/>
                              <w:marBottom w:val="0"/>
                              <w:divBdr>
                                <w:top w:val="none" w:sz="0" w:space="0" w:color="auto"/>
                                <w:left w:val="none" w:sz="0" w:space="0" w:color="auto"/>
                                <w:bottom w:val="none" w:sz="0" w:space="0" w:color="auto"/>
                                <w:right w:val="none" w:sz="0" w:space="0" w:color="auto"/>
                              </w:divBdr>
                            </w:div>
                            <w:div w:id="1872377006">
                              <w:marLeft w:val="240"/>
                              <w:marRight w:val="0"/>
                              <w:marTop w:val="0"/>
                              <w:marBottom w:val="0"/>
                              <w:divBdr>
                                <w:top w:val="none" w:sz="0" w:space="0" w:color="auto"/>
                                <w:left w:val="none" w:sz="0" w:space="0" w:color="auto"/>
                                <w:bottom w:val="none" w:sz="0" w:space="0" w:color="auto"/>
                                <w:right w:val="none" w:sz="0" w:space="0" w:color="auto"/>
                              </w:divBdr>
                              <w:divsChild>
                                <w:div w:id="843209050">
                                  <w:marLeft w:val="0"/>
                                  <w:marRight w:val="0"/>
                                  <w:marTop w:val="0"/>
                                  <w:marBottom w:val="0"/>
                                  <w:divBdr>
                                    <w:top w:val="none" w:sz="0" w:space="0" w:color="auto"/>
                                    <w:left w:val="none" w:sz="0" w:space="0" w:color="auto"/>
                                    <w:bottom w:val="none" w:sz="0" w:space="0" w:color="auto"/>
                                    <w:right w:val="none" w:sz="0" w:space="0" w:color="auto"/>
                                  </w:divBdr>
                                  <w:divsChild>
                                    <w:div w:id="614095282">
                                      <w:marLeft w:val="0"/>
                                      <w:marRight w:val="0"/>
                                      <w:marTop w:val="0"/>
                                      <w:marBottom w:val="0"/>
                                      <w:divBdr>
                                        <w:top w:val="none" w:sz="0" w:space="0" w:color="auto"/>
                                        <w:left w:val="none" w:sz="0" w:space="0" w:color="auto"/>
                                        <w:bottom w:val="none" w:sz="0" w:space="0" w:color="auto"/>
                                        <w:right w:val="none" w:sz="0" w:space="0" w:color="auto"/>
                                      </w:divBdr>
                                    </w:div>
                                    <w:div w:id="1280528153">
                                      <w:marLeft w:val="240"/>
                                      <w:marRight w:val="0"/>
                                      <w:marTop w:val="0"/>
                                      <w:marBottom w:val="0"/>
                                      <w:divBdr>
                                        <w:top w:val="none" w:sz="0" w:space="0" w:color="auto"/>
                                        <w:left w:val="none" w:sz="0" w:space="0" w:color="auto"/>
                                        <w:bottom w:val="none" w:sz="0" w:space="0" w:color="auto"/>
                                        <w:right w:val="none" w:sz="0" w:space="0" w:color="auto"/>
                                      </w:divBdr>
                                      <w:divsChild>
                                        <w:div w:id="185336844">
                                          <w:marLeft w:val="0"/>
                                          <w:marRight w:val="0"/>
                                          <w:marTop w:val="0"/>
                                          <w:marBottom w:val="0"/>
                                          <w:divBdr>
                                            <w:top w:val="none" w:sz="0" w:space="0" w:color="auto"/>
                                            <w:left w:val="none" w:sz="0" w:space="0" w:color="auto"/>
                                            <w:bottom w:val="none" w:sz="0" w:space="0" w:color="auto"/>
                                            <w:right w:val="none" w:sz="0" w:space="0" w:color="auto"/>
                                          </w:divBdr>
                                        </w:div>
                                      </w:divsChild>
                                    </w:div>
                                    <w:div w:id="176457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256914">
                              <w:marLeft w:val="0"/>
                              <w:marRight w:val="0"/>
                              <w:marTop w:val="0"/>
                              <w:marBottom w:val="0"/>
                              <w:divBdr>
                                <w:top w:val="none" w:sz="0" w:space="0" w:color="auto"/>
                                <w:left w:val="none" w:sz="0" w:space="0" w:color="auto"/>
                                <w:bottom w:val="none" w:sz="0" w:space="0" w:color="auto"/>
                                <w:right w:val="none" w:sz="0" w:space="0" w:color="auto"/>
                              </w:divBdr>
                            </w:div>
                          </w:divsChild>
                        </w:div>
                        <w:div w:id="462163280">
                          <w:marLeft w:val="0"/>
                          <w:marRight w:val="0"/>
                          <w:marTop w:val="0"/>
                          <w:marBottom w:val="0"/>
                          <w:divBdr>
                            <w:top w:val="none" w:sz="0" w:space="0" w:color="auto"/>
                            <w:left w:val="none" w:sz="0" w:space="0" w:color="auto"/>
                            <w:bottom w:val="none" w:sz="0" w:space="0" w:color="auto"/>
                            <w:right w:val="none" w:sz="0" w:space="0" w:color="auto"/>
                          </w:divBdr>
                          <w:divsChild>
                            <w:div w:id="523716821">
                              <w:marLeft w:val="240"/>
                              <w:marRight w:val="0"/>
                              <w:marTop w:val="0"/>
                              <w:marBottom w:val="0"/>
                              <w:divBdr>
                                <w:top w:val="none" w:sz="0" w:space="0" w:color="auto"/>
                                <w:left w:val="none" w:sz="0" w:space="0" w:color="auto"/>
                                <w:bottom w:val="none" w:sz="0" w:space="0" w:color="auto"/>
                                <w:right w:val="none" w:sz="0" w:space="0" w:color="auto"/>
                              </w:divBdr>
                              <w:divsChild>
                                <w:div w:id="1605965069">
                                  <w:marLeft w:val="0"/>
                                  <w:marRight w:val="0"/>
                                  <w:marTop w:val="0"/>
                                  <w:marBottom w:val="0"/>
                                  <w:divBdr>
                                    <w:top w:val="none" w:sz="0" w:space="0" w:color="auto"/>
                                    <w:left w:val="none" w:sz="0" w:space="0" w:color="auto"/>
                                    <w:bottom w:val="none" w:sz="0" w:space="0" w:color="auto"/>
                                    <w:right w:val="none" w:sz="0" w:space="0" w:color="auto"/>
                                  </w:divBdr>
                                  <w:divsChild>
                                    <w:div w:id="229271801">
                                      <w:marLeft w:val="240"/>
                                      <w:marRight w:val="0"/>
                                      <w:marTop w:val="0"/>
                                      <w:marBottom w:val="0"/>
                                      <w:divBdr>
                                        <w:top w:val="none" w:sz="0" w:space="0" w:color="auto"/>
                                        <w:left w:val="none" w:sz="0" w:space="0" w:color="auto"/>
                                        <w:bottom w:val="none" w:sz="0" w:space="0" w:color="auto"/>
                                        <w:right w:val="none" w:sz="0" w:space="0" w:color="auto"/>
                                      </w:divBdr>
                                      <w:divsChild>
                                        <w:div w:id="1652103844">
                                          <w:marLeft w:val="0"/>
                                          <w:marRight w:val="0"/>
                                          <w:marTop w:val="0"/>
                                          <w:marBottom w:val="0"/>
                                          <w:divBdr>
                                            <w:top w:val="none" w:sz="0" w:space="0" w:color="auto"/>
                                            <w:left w:val="none" w:sz="0" w:space="0" w:color="auto"/>
                                            <w:bottom w:val="none" w:sz="0" w:space="0" w:color="auto"/>
                                            <w:right w:val="none" w:sz="0" w:space="0" w:color="auto"/>
                                          </w:divBdr>
                                        </w:div>
                                      </w:divsChild>
                                    </w:div>
                                    <w:div w:id="298463691">
                                      <w:marLeft w:val="0"/>
                                      <w:marRight w:val="0"/>
                                      <w:marTop w:val="0"/>
                                      <w:marBottom w:val="0"/>
                                      <w:divBdr>
                                        <w:top w:val="none" w:sz="0" w:space="0" w:color="auto"/>
                                        <w:left w:val="none" w:sz="0" w:space="0" w:color="auto"/>
                                        <w:bottom w:val="none" w:sz="0" w:space="0" w:color="auto"/>
                                        <w:right w:val="none" w:sz="0" w:space="0" w:color="auto"/>
                                      </w:divBdr>
                                    </w:div>
                                    <w:div w:id="108804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34639">
                              <w:marLeft w:val="0"/>
                              <w:marRight w:val="0"/>
                              <w:marTop w:val="0"/>
                              <w:marBottom w:val="0"/>
                              <w:divBdr>
                                <w:top w:val="none" w:sz="0" w:space="0" w:color="auto"/>
                                <w:left w:val="none" w:sz="0" w:space="0" w:color="auto"/>
                                <w:bottom w:val="none" w:sz="0" w:space="0" w:color="auto"/>
                                <w:right w:val="none" w:sz="0" w:space="0" w:color="auto"/>
                              </w:divBdr>
                            </w:div>
                            <w:div w:id="1648974201">
                              <w:marLeft w:val="0"/>
                              <w:marRight w:val="0"/>
                              <w:marTop w:val="0"/>
                              <w:marBottom w:val="0"/>
                              <w:divBdr>
                                <w:top w:val="none" w:sz="0" w:space="0" w:color="auto"/>
                                <w:left w:val="none" w:sz="0" w:space="0" w:color="auto"/>
                                <w:bottom w:val="none" w:sz="0" w:space="0" w:color="auto"/>
                                <w:right w:val="none" w:sz="0" w:space="0" w:color="auto"/>
                              </w:divBdr>
                            </w:div>
                          </w:divsChild>
                        </w:div>
                        <w:div w:id="914051294">
                          <w:marLeft w:val="0"/>
                          <w:marRight w:val="0"/>
                          <w:marTop w:val="0"/>
                          <w:marBottom w:val="0"/>
                          <w:divBdr>
                            <w:top w:val="none" w:sz="0" w:space="0" w:color="auto"/>
                            <w:left w:val="none" w:sz="0" w:space="0" w:color="auto"/>
                            <w:bottom w:val="none" w:sz="0" w:space="0" w:color="auto"/>
                            <w:right w:val="none" w:sz="0" w:space="0" w:color="auto"/>
                          </w:divBdr>
                          <w:divsChild>
                            <w:div w:id="107941564">
                              <w:marLeft w:val="240"/>
                              <w:marRight w:val="0"/>
                              <w:marTop w:val="0"/>
                              <w:marBottom w:val="0"/>
                              <w:divBdr>
                                <w:top w:val="none" w:sz="0" w:space="0" w:color="auto"/>
                                <w:left w:val="none" w:sz="0" w:space="0" w:color="auto"/>
                                <w:bottom w:val="none" w:sz="0" w:space="0" w:color="auto"/>
                                <w:right w:val="none" w:sz="0" w:space="0" w:color="auto"/>
                              </w:divBdr>
                              <w:divsChild>
                                <w:div w:id="97873925">
                                  <w:marLeft w:val="0"/>
                                  <w:marRight w:val="0"/>
                                  <w:marTop w:val="0"/>
                                  <w:marBottom w:val="0"/>
                                  <w:divBdr>
                                    <w:top w:val="none" w:sz="0" w:space="0" w:color="auto"/>
                                    <w:left w:val="none" w:sz="0" w:space="0" w:color="auto"/>
                                    <w:bottom w:val="none" w:sz="0" w:space="0" w:color="auto"/>
                                    <w:right w:val="none" w:sz="0" w:space="0" w:color="auto"/>
                                  </w:divBdr>
                                  <w:divsChild>
                                    <w:div w:id="944505641">
                                      <w:marLeft w:val="0"/>
                                      <w:marRight w:val="0"/>
                                      <w:marTop w:val="0"/>
                                      <w:marBottom w:val="0"/>
                                      <w:divBdr>
                                        <w:top w:val="none" w:sz="0" w:space="0" w:color="auto"/>
                                        <w:left w:val="none" w:sz="0" w:space="0" w:color="auto"/>
                                        <w:bottom w:val="none" w:sz="0" w:space="0" w:color="auto"/>
                                        <w:right w:val="none" w:sz="0" w:space="0" w:color="auto"/>
                                      </w:divBdr>
                                    </w:div>
                                    <w:div w:id="1443725214">
                                      <w:marLeft w:val="0"/>
                                      <w:marRight w:val="0"/>
                                      <w:marTop w:val="0"/>
                                      <w:marBottom w:val="0"/>
                                      <w:divBdr>
                                        <w:top w:val="none" w:sz="0" w:space="0" w:color="auto"/>
                                        <w:left w:val="none" w:sz="0" w:space="0" w:color="auto"/>
                                        <w:bottom w:val="none" w:sz="0" w:space="0" w:color="auto"/>
                                        <w:right w:val="none" w:sz="0" w:space="0" w:color="auto"/>
                                      </w:divBdr>
                                    </w:div>
                                    <w:div w:id="1901939826">
                                      <w:marLeft w:val="240"/>
                                      <w:marRight w:val="0"/>
                                      <w:marTop w:val="0"/>
                                      <w:marBottom w:val="0"/>
                                      <w:divBdr>
                                        <w:top w:val="none" w:sz="0" w:space="0" w:color="auto"/>
                                        <w:left w:val="none" w:sz="0" w:space="0" w:color="auto"/>
                                        <w:bottom w:val="none" w:sz="0" w:space="0" w:color="auto"/>
                                        <w:right w:val="none" w:sz="0" w:space="0" w:color="auto"/>
                                      </w:divBdr>
                                      <w:divsChild>
                                        <w:div w:id="91188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263933">
                              <w:marLeft w:val="0"/>
                              <w:marRight w:val="0"/>
                              <w:marTop w:val="0"/>
                              <w:marBottom w:val="0"/>
                              <w:divBdr>
                                <w:top w:val="none" w:sz="0" w:space="0" w:color="auto"/>
                                <w:left w:val="none" w:sz="0" w:space="0" w:color="auto"/>
                                <w:bottom w:val="none" w:sz="0" w:space="0" w:color="auto"/>
                                <w:right w:val="none" w:sz="0" w:space="0" w:color="auto"/>
                              </w:divBdr>
                            </w:div>
                            <w:div w:id="1502814365">
                              <w:marLeft w:val="0"/>
                              <w:marRight w:val="0"/>
                              <w:marTop w:val="0"/>
                              <w:marBottom w:val="0"/>
                              <w:divBdr>
                                <w:top w:val="none" w:sz="0" w:space="0" w:color="auto"/>
                                <w:left w:val="none" w:sz="0" w:space="0" w:color="auto"/>
                                <w:bottom w:val="none" w:sz="0" w:space="0" w:color="auto"/>
                                <w:right w:val="none" w:sz="0" w:space="0" w:color="auto"/>
                              </w:divBdr>
                            </w:div>
                          </w:divsChild>
                        </w:div>
                        <w:div w:id="962737673">
                          <w:marLeft w:val="0"/>
                          <w:marRight w:val="0"/>
                          <w:marTop w:val="0"/>
                          <w:marBottom w:val="0"/>
                          <w:divBdr>
                            <w:top w:val="none" w:sz="0" w:space="0" w:color="auto"/>
                            <w:left w:val="none" w:sz="0" w:space="0" w:color="auto"/>
                            <w:bottom w:val="none" w:sz="0" w:space="0" w:color="auto"/>
                            <w:right w:val="none" w:sz="0" w:space="0" w:color="auto"/>
                          </w:divBdr>
                          <w:divsChild>
                            <w:div w:id="1409157256">
                              <w:marLeft w:val="240"/>
                              <w:marRight w:val="0"/>
                              <w:marTop w:val="0"/>
                              <w:marBottom w:val="0"/>
                              <w:divBdr>
                                <w:top w:val="none" w:sz="0" w:space="0" w:color="auto"/>
                                <w:left w:val="none" w:sz="0" w:space="0" w:color="auto"/>
                                <w:bottom w:val="none" w:sz="0" w:space="0" w:color="auto"/>
                                <w:right w:val="none" w:sz="0" w:space="0" w:color="auto"/>
                              </w:divBdr>
                              <w:divsChild>
                                <w:div w:id="2002152568">
                                  <w:marLeft w:val="0"/>
                                  <w:marRight w:val="0"/>
                                  <w:marTop w:val="0"/>
                                  <w:marBottom w:val="0"/>
                                  <w:divBdr>
                                    <w:top w:val="none" w:sz="0" w:space="0" w:color="auto"/>
                                    <w:left w:val="none" w:sz="0" w:space="0" w:color="auto"/>
                                    <w:bottom w:val="none" w:sz="0" w:space="0" w:color="auto"/>
                                    <w:right w:val="none" w:sz="0" w:space="0" w:color="auto"/>
                                  </w:divBdr>
                                  <w:divsChild>
                                    <w:div w:id="789714070">
                                      <w:marLeft w:val="0"/>
                                      <w:marRight w:val="0"/>
                                      <w:marTop w:val="0"/>
                                      <w:marBottom w:val="0"/>
                                      <w:divBdr>
                                        <w:top w:val="none" w:sz="0" w:space="0" w:color="auto"/>
                                        <w:left w:val="none" w:sz="0" w:space="0" w:color="auto"/>
                                        <w:bottom w:val="none" w:sz="0" w:space="0" w:color="auto"/>
                                        <w:right w:val="none" w:sz="0" w:space="0" w:color="auto"/>
                                      </w:divBdr>
                                    </w:div>
                                    <w:div w:id="794105162">
                                      <w:marLeft w:val="240"/>
                                      <w:marRight w:val="0"/>
                                      <w:marTop w:val="0"/>
                                      <w:marBottom w:val="0"/>
                                      <w:divBdr>
                                        <w:top w:val="none" w:sz="0" w:space="0" w:color="auto"/>
                                        <w:left w:val="none" w:sz="0" w:space="0" w:color="auto"/>
                                        <w:bottom w:val="none" w:sz="0" w:space="0" w:color="auto"/>
                                        <w:right w:val="none" w:sz="0" w:space="0" w:color="auto"/>
                                      </w:divBdr>
                                      <w:divsChild>
                                        <w:div w:id="1532837273">
                                          <w:marLeft w:val="0"/>
                                          <w:marRight w:val="0"/>
                                          <w:marTop w:val="0"/>
                                          <w:marBottom w:val="0"/>
                                          <w:divBdr>
                                            <w:top w:val="none" w:sz="0" w:space="0" w:color="auto"/>
                                            <w:left w:val="none" w:sz="0" w:space="0" w:color="auto"/>
                                            <w:bottom w:val="none" w:sz="0" w:space="0" w:color="auto"/>
                                            <w:right w:val="none" w:sz="0" w:space="0" w:color="auto"/>
                                          </w:divBdr>
                                        </w:div>
                                      </w:divsChild>
                                    </w:div>
                                    <w:div w:id="9527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142879">
                              <w:marLeft w:val="0"/>
                              <w:marRight w:val="0"/>
                              <w:marTop w:val="0"/>
                              <w:marBottom w:val="0"/>
                              <w:divBdr>
                                <w:top w:val="none" w:sz="0" w:space="0" w:color="auto"/>
                                <w:left w:val="none" w:sz="0" w:space="0" w:color="auto"/>
                                <w:bottom w:val="none" w:sz="0" w:space="0" w:color="auto"/>
                                <w:right w:val="none" w:sz="0" w:space="0" w:color="auto"/>
                              </w:divBdr>
                            </w:div>
                            <w:div w:id="1943145250">
                              <w:marLeft w:val="0"/>
                              <w:marRight w:val="0"/>
                              <w:marTop w:val="0"/>
                              <w:marBottom w:val="0"/>
                              <w:divBdr>
                                <w:top w:val="none" w:sz="0" w:space="0" w:color="auto"/>
                                <w:left w:val="none" w:sz="0" w:space="0" w:color="auto"/>
                                <w:bottom w:val="none" w:sz="0" w:space="0" w:color="auto"/>
                                <w:right w:val="none" w:sz="0" w:space="0" w:color="auto"/>
                              </w:divBdr>
                            </w:div>
                          </w:divsChild>
                        </w:div>
                        <w:div w:id="1060203767">
                          <w:marLeft w:val="0"/>
                          <w:marRight w:val="0"/>
                          <w:marTop w:val="0"/>
                          <w:marBottom w:val="0"/>
                          <w:divBdr>
                            <w:top w:val="none" w:sz="0" w:space="0" w:color="auto"/>
                            <w:left w:val="none" w:sz="0" w:space="0" w:color="auto"/>
                            <w:bottom w:val="none" w:sz="0" w:space="0" w:color="auto"/>
                            <w:right w:val="none" w:sz="0" w:space="0" w:color="auto"/>
                          </w:divBdr>
                          <w:divsChild>
                            <w:div w:id="496190618">
                              <w:marLeft w:val="240"/>
                              <w:marRight w:val="0"/>
                              <w:marTop w:val="0"/>
                              <w:marBottom w:val="0"/>
                              <w:divBdr>
                                <w:top w:val="none" w:sz="0" w:space="0" w:color="auto"/>
                                <w:left w:val="none" w:sz="0" w:space="0" w:color="auto"/>
                                <w:bottom w:val="none" w:sz="0" w:space="0" w:color="auto"/>
                                <w:right w:val="none" w:sz="0" w:space="0" w:color="auto"/>
                              </w:divBdr>
                              <w:divsChild>
                                <w:div w:id="1359500635">
                                  <w:marLeft w:val="0"/>
                                  <w:marRight w:val="0"/>
                                  <w:marTop w:val="0"/>
                                  <w:marBottom w:val="0"/>
                                  <w:divBdr>
                                    <w:top w:val="none" w:sz="0" w:space="0" w:color="auto"/>
                                    <w:left w:val="none" w:sz="0" w:space="0" w:color="auto"/>
                                    <w:bottom w:val="none" w:sz="0" w:space="0" w:color="auto"/>
                                    <w:right w:val="none" w:sz="0" w:space="0" w:color="auto"/>
                                  </w:divBdr>
                                  <w:divsChild>
                                    <w:div w:id="661157999">
                                      <w:marLeft w:val="240"/>
                                      <w:marRight w:val="0"/>
                                      <w:marTop w:val="0"/>
                                      <w:marBottom w:val="0"/>
                                      <w:divBdr>
                                        <w:top w:val="none" w:sz="0" w:space="0" w:color="auto"/>
                                        <w:left w:val="none" w:sz="0" w:space="0" w:color="auto"/>
                                        <w:bottom w:val="none" w:sz="0" w:space="0" w:color="auto"/>
                                        <w:right w:val="none" w:sz="0" w:space="0" w:color="auto"/>
                                      </w:divBdr>
                                      <w:divsChild>
                                        <w:div w:id="1573928925">
                                          <w:marLeft w:val="0"/>
                                          <w:marRight w:val="0"/>
                                          <w:marTop w:val="0"/>
                                          <w:marBottom w:val="0"/>
                                          <w:divBdr>
                                            <w:top w:val="none" w:sz="0" w:space="0" w:color="auto"/>
                                            <w:left w:val="none" w:sz="0" w:space="0" w:color="auto"/>
                                            <w:bottom w:val="none" w:sz="0" w:space="0" w:color="auto"/>
                                            <w:right w:val="none" w:sz="0" w:space="0" w:color="auto"/>
                                          </w:divBdr>
                                        </w:div>
                                      </w:divsChild>
                                    </w:div>
                                    <w:div w:id="1500080221">
                                      <w:marLeft w:val="0"/>
                                      <w:marRight w:val="0"/>
                                      <w:marTop w:val="0"/>
                                      <w:marBottom w:val="0"/>
                                      <w:divBdr>
                                        <w:top w:val="none" w:sz="0" w:space="0" w:color="auto"/>
                                        <w:left w:val="none" w:sz="0" w:space="0" w:color="auto"/>
                                        <w:bottom w:val="none" w:sz="0" w:space="0" w:color="auto"/>
                                        <w:right w:val="none" w:sz="0" w:space="0" w:color="auto"/>
                                      </w:divBdr>
                                    </w:div>
                                    <w:div w:id="166123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125870">
                              <w:marLeft w:val="0"/>
                              <w:marRight w:val="0"/>
                              <w:marTop w:val="0"/>
                              <w:marBottom w:val="0"/>
                              <w:divBdr>
                                <w:top w:val="none" w:sz="0" w:space="0" w:color="auto"/>
                                <w:left w:val="none" w:sz="0" w:space="0" w:color="auto"/>
                                <w:bottom w:val="none" w:sz="0" w:space="0" w:color="auto"/>
                                <w:right w:val="none" w:sz="0" w:space="0" w:color="auto"/>
                              </w:divBdr>
                            </w:div>
                            <w:div w:id="1918589067">
                              <w:marLeft w:val="0"/>
                              <w:marRight w:val="0"/>
                              <w:marTop w:val="0"/>
                              <w:marBottom w:val="0"/>
                              <w:divBdr>
                                <w:top w:val="none" w:sz="0" w:space="0" w:color="auto"/>
                                <w:left w:val="none" w:sz="0" w:space="0" w:color="auto"/>
                                <w:bottom w:val="none" w:sz="0" w:space="0" w:color="auto"/>
                                <w:right w:val="none" w:sz="0" w:space="0" w:color="auto"/>
                              </w:divBdr>
                            </w:div>
                          </w:divsChild>
                        </w:div>
                        <w:div w:id="1166703328">
                          <w:marLeft w:val="0"/>
                          <w:marRight w:val="0"/>
                          <w:marTop w:val="0"/>
                          <w:marBottom w:val="0"/>
                          <w:divBdr>
                            <w:top w:val="none" w:sz="0" w:space="0" w:color="auto"/>
                            <w:left w:val="none" w:sz="0" w:space="0" w:color="auto"/>
                            <w:bottom w:val="none" w:sz="0" w:space="0" w:color="auto"/>
                            <w:right w:val="none" w:sz="0" w:space="0" w:color="auto"/>
                          </w:divBdr>
                          <w:divsChild>
                            <w:div w:id="293218225">
                              <w:marLeft w:val="0"/>
                              <w:marRight w:val="0"/>
                              <w:marTop w:val="0"/>
                              <w:marBottom w:val="0"/>
                              <w:divBdr>
                                <w:top w:val="none" w:sz="0" w:space="0" w:color="auto"/>
                                <w:left w:val="none" w:sz="0" w:space="0" w:color="auto"/>
                                <w:bottom w:val="none" w:sz="0" w:space="0" w:color="auto"/>
                                <w:right w:val="none" w:sz="0" w:space="0" w:color="auto"/>
                              </w:divBdr>
                            </w:div>
                            <w:div w:id="845560631">
                              <w:marLeft w:val="0"/>
                              <w:marRight w:val="0"/>
                              <w:marTop w:val="0"/>
                              <w:marBottom w:val="0"/>
                              <w:divBdr>
                                <w:top w:val="none" w:sz="0" w:space="0" w:color="auto"/>
                                <w:left w:val="none" w:sz="0" w:space="0" w:color="auto"/>
                                <w:bottom w:val="none" w:sz="0" w:space="0" w:color="auto"/>
                                <w:right w:val="none" w:sz="0" w:space="0" w:color="auto"/>
                              </w:divBdr>
                            </w:div>
                            <w:div w:id="1852647951">
                              <w:marLeft w:val="240"/>
                              <w:marRight w:val="0"/>
                              <w:marTop w:val="0"/>
                              <w:marBottom w:val="0"/>
                              <w:divBdr>
                                <w:top w:val="none" w:sz="0" w:space="0" w:color="auto"/>
                                <w:left w:val="none" w:sz="0" w:space="0" w:color="auto"/>
                                <w:bottom w:val="none" w:sz="0" w:space="0" w:color="auto"/>
                                <w:right w:val="none" w:sz="0" w:space="0" w:color="auto"/>
                              </w:divBdr>
                              <w:divsChild>
                                <w:div w:id="1052922725">
                                  <w:marLeft w:val="0"/>
                                  <w:marRight w:val="0"/>
                                  <w:marTop w:val="0"/>
                                  <w:marBottom w:val="0"/>
                                  <w:divBdr>
                                    <w:top w:val="none" w:sz="0" w:space="0" w:color="auto"/>
                                    <w:left w:val="none" w:sz="0" w:space="0" w:color="auto"/>
                                    <w:bottom w:val="none" w:sz="0" w:space="0" w:color="auto"/>
                                    <w:right w:val="none" w:sz="0" w:space="0" w:color="auto"/>
                                  </w:divBdr>
                                  <w:divsChild>
                                    <w:div w:id="406155443">
                                      <w:marLeft w:val="0"/>
                                      <w:marRight w:val="0"/>
                                      <w:marTop w:val="0"/>
                                      <w:marBottom w:val="0"/>
                                      <w:divBdr>
                                        <w:top w:val="none" w:sz="0" w:space="0" w:color="auto"/>
                                        <w:left w:val="none" w:sz="0" w:space="0" w:color="auto"/>
                                        <w:bottom w:val="none" w:sz="0" w:space="0" w:color="auto"/>
                                        <w:right w:val="none" w:sz="0" w:space="0" w:color="auto"/>
                                      </w:divBdr>
                                    </w:div>
                                    <w:div w:id="1308978253">
                                      <w:marLeft w:val="0"/>
                                      <w:marRight w:val="0"/>
                                      <w:marTop w:val="0"/>
                                      <w:marBottom w:val="0"/>
                                      <w:divBdr>
                                        <w:top w:val="none" w:sz="0" w:space="0" w:color="auto"/>
                                        <w:left w:val="none" w:sz="0" w:space="0" w:color="auto"/>
                                        <w:bottom w:val="none" w:sz="0" w:space="0" w:color="auto"/>
                                        <w:right w:val="none" w:sz="0" w:space="0" w:color="auto"/>
                                      </w:divBdr>
                                    </w:div>
                                    <w:div w:id="2080857178">
                                      <w:marLeft w:val="240"/>
                                      <w:marRight w:val="0"/>
                                      <w:marTop w:val="0"/>
                                      <w:marBottom w:val="0"/>
                                      <w:divBdr>
                                        <w:top w:val="none" w:sz="0" w:space="0" w:color="auto"/>
                                        <w:left w:val="none" w:sz="0" w:space="0" w:color="auto"/>
                                        <w:bottom w:val="none" w:sz="0" w:space="0" w:color="auto"/>
                                        <w:right w:val="none" w:sz="0" w:space="0" w:color="auto"/>
                                      </w:divBdr>
                                      <w:divsChild>
                                        <w:div w:id="202227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326529">
                          <w:marLeft w:val="0"/>
                          <w:marRight w:val="0"/>
                          <w:marTop w:val="0"/>
                          <w:marBottom w:val="0"/>
                          <w:divBdr>
                            <w:top w:val="none" w:sz="0" w:space="0" w:color="auto"/>
                            <w:left w:val="none" w:sz="0" w:space="0" w:color="auto"/>
                            <w:bottom w:val="none" w:sz="0" w:space="0" w:color="auto"/>
                            <w:right w:val="none" w:sz="0" w:space="0" w:color="auto"/>
                          </w:divBdr>
                          <w:divsChild>
                            <w:div w:id="1305893829">
                              <w:marLeft w:val="0"/>
                              <w:marRight w:val="0"/>
                              <w:marTop w:val="0"/>
                              <w:marBottom w:val="0"/>
                              <w:divBdr>
                                <w:top w:val="none" w:sz="0" w:space="0" w:color="auto"/>
                                <w:left w:val="none" w:sz="0" w:space="0" w:color="auto"/>
                                <w:bottom w:val="none" w:sz="0" w:space="0" w:color="auto"/>
                                <w:right w:val="none" w:sz="0" w:space="0" w:color="auto"/>
                              </w:divBdr>
                            </w:div>
                            <w:div w:id="1788620584">
                              <w:marLeft w:val="0"/>
                              <w:marRight w:val="0"/>
                              <w:marTop w:val="0"/>
                              <w:marBottom w:val="0"/>
                              <w:divBdr>
                                <w:top w:val="none" w:sz="0" w:space="0" w:color="auto"/>
                                <w:left w:val="none" w:sz="0" w:space="0" w:color="auto"/>
                                <w:bottom w:val="none" w:sz="0" w:space="0" w:color="auto"/>
                                <w:right w:val="none" w:sz="0" w:space="0" w:color="auto"/>
                              </w:divBdr>
                            </w:div>
                            <w:div w:id="1932280138">
                              <w:marLeft w:val="240"/>
                              <w:marRight w:val="0"/>
                              <w:marTop w:val="0"/>
                              <w:marBottom w:val="0"/>
                              <w:divBdr>
                                <w:top w:val="none" w:sz="0" w:space="0" w:color="auto"/>
                                <w:left w:val="none" w:sz="0" w:space="0" w:color="auto"/>
                                <w:bottom w:val="none" w:sz="0" w:space="0" w:color="auto"/>
                                <w:right w:val="none" w:sz="0" w:space="0" w:color="auto"/>
                              </w:divBdr>
                              <w:divsChild>
                                <w:div w:id="620184981">
                                  <w:marLeft w:val="0"/>
                                  <w:marRight w:val="0"/>
                                  <w:marTop w:val="0"/>
                                  <w:marBottom w:val="0"/>
                                  <w:divBdr>
                                    <w:top w:val="none" w:sz="0" w:space="0" w:color="auto"/>
                                    <w:left w:val="none" w:sz="0" w:space="0" w:color="auto"/>
                                    <w:bottom w:val="none" w:sz="0" w:space="0" w:color="auto"/>
                                    <w:right w:val="none" w:sz="0" w:space="0" w:color="auto"/>
                                  </w:divBdr>
                                  <w:divsChild>
                                    <w:div w:id="971209867">
                                      <w:marLeft w:val="0"/>
                                      <w:marRight w:val="0"/>
                                      <w:marTop w:val="0"/>
                                      <w:marBottom w:val="0"/>
                                      <w:divBdr>
                                        <w:top w:val="none" w:sz="0" w:space="0" w:color="auto"/>
                                        <w:left w:val="none" w:sz="0" w:space="0" w:color="auto"/>
                                        <w:bottom w:val="none" w:sz="0" w:space="0" w:color="auto"/>
                                        <w:right w:val="none" w:sz="0" w:space="0" w:color="auto"/>
                                      </w:divBdr>
                                    </w:div>
                                    <w:div w:id="1254362621">
                                      <w:marLeft w:val="0"/>
                                      <w:marRight w:val="0"/>
                                      <w:marTop w:val="0"/>
                                      <w:marBottom w:val="0"/>
                                      <w:divBdr>
                                        <w:top w:val="none" w:sz="0" w:space="0" w:color="auto"/>
                                        <w:left w:val="none" w:sz="0" w:space="0" w:color="auto"/>
                                        <w:bottom w:val="none" w:sz="0" w:space="0" w:color="auto"/>
                                        <w:right w:val="none" w:sz="0" w:space="0" w:color="auto"/>
                                      </w:divBdr>
                                    </w:div>
                                    <w:div w:id="1673725858">
                                      <w:marLeft w:val="240"/>
                                      <w:marRight w:val="0"/>
                                      <w:marTop w:val="0"/>
                                      <w:marBottom w:val="0"/>
                                      <w:divBdr>
                                        <w:top w:val="none" w:sz="0" w:space="0" w:color="auto"/>
                                        <w:left w:val="none" w:sz="0" w:space="0" w:color="auto"/>
                                        <w:bottom w:val="none" w:sz="0" w:space="0" w:color="auto"/>
                                        <w:right w:val="none" w:sz="0" w:space="0" w:color="auto"/>
                                      </w:divBdr>
                                      <w:divsChild>
                                        <w:div w:id="5204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195245">
                          <w:marLeft w:val="0"/>
                          <w:marRight w:val="0"/>
                          <w:marTop w:val="0"/>
                          <w:marBottom w:val="0"/>
                          <w:divBdr>
                            <w:top w:val="none" w:sz="0" w:space="0" w:color="auto"/>
                            <w:left w:val="none" w:sz="0" w:space="0" w:color="auto"/>
                            <w:bottom w:val="none" w:sz="0" w:space="0" w:color="auto"/>
                            <w:right w:val="none" w:sz="0" w:space="0" w:color="auto"/>
                          </w:divBdr>
                          <w:divsChild>
                            <w:div w:id="60367323">
                              <w:marLeft w:val="0"/>
                              <w:marRight w:val="0"/>
                              <w:marTop w:val="0"/>
                              <w:marBottom w:val="0"/>
                              <w:divBdr>
                                <w:top w:val="none" w:sz="0" w:space="0" w:color="auto"/>
                                <w:left w:val="none" w:sz="0" w:space="0" w:color="auto"/>
                                <w:bottom w:val="none" w:sz="0" w:space="0" w:color="auto"/>
                                <w:right w:val="none" w:sz="0" w:space="0" w:color="auto"/>
                              </w:divBdr>
                            </w:div>
                            <w:div w:id="1044987777">
                              <w:marLeft w:val="0"/>
                              <w:marRight w:val="0"/>
                              <w:marTop w:val="0"/>
                              <w:marBottom w:val="0"/>
                              <w:divBdr>
                                <w:top w:val="none" w:sz="0" w:space="0" w:color="auto"/>
                                <w:left w:val="none" w:sz="0" w:space="0" w:color="auto"/>
                                <w:bottom w:val="none" w:sz="0" w:space="0" w:color="auto"/>
                                <w:right w:val="none" w:sz="0" w:space="0" w:color="auto"/>
                              </w:divBdr>
                            </w:div>
                            <w:div w:id="1421755440">
                              <w:marLeft w:val="240"/>
                              <w:marRight w:val="0"/>
                              <w:marTop w:val="0"/>
                              <w:marBottom w:val="0"/>
                              <w:divBdr>
                                <w:top w:val="none" w:sz="0" w:space="0" w:color="auto"/>
                                <w:left w:val="none" w:sz="0" w:space="0" w:color="auto"/>
                                <w:bottom w:val="none" w:sz="0" w:space="0" w:color="auto"/>
                                <w:right w:val="none" w:sz="0" w:space="0" w:color="auto"/>
                              </w:divBdr>
                              <w:divsChild>
                                <w:div w:id="1640379374">
                                  <w:marLeft w:val="0"/>
                                  <w:marRight w:val="0"/>
                                  <w:marTop w:val="0"/>
                                  <w:marBottom w:val="0"/>
                                  <w:divBdr>
                                    <w:top w:val="none" w:sz="0" w:space="0" w:color="auto"/>
                                    <w:left w:val="none" w:sz="0" w:space="0" w:color="auto"/>
                                    <w:bottom w:val="none" w:sz="0" w:space="0" w:color="auto"/>
                                    <w:right w:val="none" w:sz="0" w:space="0" w:color="auto"/>
                                  </w:divBdr>
                                  <w:divsChild>
                                    <w:div w:id="236090896">
                                      <w:marLeft w:val="0"/>
                                      <w:marRight w:val="0"/>
                                      <w:marTop w:val="0"/>
                                      <w:marBottom w:val="0"/>
                                      <w:divBdr>
                                        <w:top w:val="none" w:sz="0" w:space="0" w:color="auto"/>
                                        <w:left w:val="none" w:sz="0" w:space="0" w:color="auto"/>
                                        <w:bottom w:val="none" w:sz="0" w:space="0" w:color="auto"/>
                                        <w:right w:val="none" w:sz="0" w:space="0" w:color="auto"/>
                                      </w:divBdr>
                                    </w:div>
                                    <w:div w:id="908031488">
                                      <w:marLeft w:val="240"/>
                                      <w:marRight w:val="0"/>
                                      <w:marTop w:val="0"/>
                                      <w:marBottom w:val="0"/>
                                      <w:divBdr>
                                        <w:top w:val="none" w:sz="0" w:space="0" w:color="auto"/>
                                        <w:left w:val="none" w:sz="0" w:space="0" w:color="auto"/>
                                        <w:bottom w:val="none" w:sz="0" w:space="0" w:color="auto"/>
                                        <w:right w:val="none" w:sz="0" w:space="0" w:color="auto"/>
                                      </w:divBdr>
                                      <w:divsChild>
                                        <w:div w:id="1198542998">
                                          <w:marLeft w:val="0"/>
                                          <w:marRight w:val="0"/>
                                          <w:marTop w:val="0"/>
                                          <w:marBottom w:val="0"/>
                                          <w:divBdr>
                                            <w:top w:val="none" w:sz="0" w:space="0" w:color="auto"/>
                                            <w:left w:val="none" w:sz="0" w:space="0" w:color="auto"/>
                                            <w:bottom w:val="none" w:sz="0" w:space="0" w:color="auto"/>
                                            <w:right w:val="none" w:sz="0" w:space="0" w:color="auto"/>
                                          </w:divBdr>
                                        </w:div>
                                      </w:divsChild>
                                    </w:div>
                                    <w:div w:id="115876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213852">
                          <w:marLeft w:val="0"/>
                          <w:marRight w:val="0"/>
                          <w:marTop w:val="0"/>
                          <w:marBottom w:val="0"/>
                          <w:divBdr>
                            <w:top w:val="none" w:sz="0" w:space="0" w:color="auto"/>
                            <w:left w:val="none" w:sz="0" w:space="0" w:color="auto"/>
                            <w:bottom w:val="none" w:sz="0" w:space="0" w:color="auto"/>
                            <w:right w:val="none" w:sz="0" w:space="0" w:color="auto"/>
                          </w:divBdr>
                          <w:divsChild>
                            <w:div w:id="700742039">
                              <w:marLeft w:val="240"/>
                              <w:marRight w:val="0"/>
                              <w:marTop w:val="0"/>
                              <w:marBottom w:val="0"/>
                              <w:divBdr>
                                <w:top w:val="none" w:sz="0" w:space="0" w:color="auto"/>
                                <w:left w:val="none" w:sz="0" w:space="0" w:color="auto"/>
                                <w:bottom w:val="none" w:sz="0" w:space="0" w:color="auto"/>
                                <w:right w:val="none" w:sz="0" w:space="0" w:color="auto"/>
                              </w:divBdr>
                              <w:divsChild>
                                <w:div w:id="544366419">
                                  <w:marLeft w:val="0"/>
                                  <w:marRight w:val="0"/>
                                  <w:marTop w:val="0"/>
                                  <w:marBottom w:val="0"/>
                                  <w:divBdr>
                                    <w:top w:val="none" w:sz="0" w:space="0" w:color="auto"/>
                                    <w:left w:val="none" w:sz="0" w:space="0" w:color="auto"/>
                                    <w:bottom w:val="none" w:sz="0" w:space="0" w:color="auto"/>
                                    <w:right w:val="none" w:sz="0" w:space="0" w:color="auto"/>
                                  </w:divBdr>
                                  <w:divsChild>
                                    <w:div w:id="1250233706">
                                      <w:marLeft w:val="0"/>
                                      <w:marRight w:val="0"/>
                                      <w:marTop w:val="0"/>
                                      <w:marBottom w:val="0"/>
                                      <w:divBdr>
                                        <w:top w:val="none" w:sz="0" w:space="0" w:color="auto"/>
                                        <w:left w:val="none" w:sz="0" w:space="0" w:color="auto"/>
                                        <w:bottom w:val="none" w:sz="0" w:space="0" w:color="auto"/>
                                        <w:right w:val="none" w:sz="0" w:space="0" w:color="auto"/>
                                      </w:divBdr>
                                    </w:div>
                                    <w:div w:id="1327129336">
                                      <w:marLeft w:val="240"/>
                                      <w:marRight w:val="0"/>
                                      <w:marTop w:val="0"/>
                                      <w:marBottom w:val="0"/>
                                      <w:divBdr>
                                        <w:top w:val="none" w:sz="0" w:space="0" w:color="auto"/>
                                        <w:left w:val="none" w:sz="0" w:space="0" w:color="auto"/>
                                        <w:bottom w:val="none" w:sz="0" w:space="0" w:color="auto"/>
                                        <w:right w:val="none" w:sz="0" w:space="0" w:color="auto"/>
                                      </w:divBdr>
                                      <w:divsChild>
                                        <w:div w:id="790368769">
                                          <w:marLeft w:val="0"/>
                                          <w:marRight w:val="0"/>
                                          <w:marTop w:val="0"/>
                                          <w:marBottom w:val="0"/>
                                          <w:divBdr>
                                            <w:top w:val="none" w:sz="0" w:space="0" w:color="auto"/>
                                            <w:left w:val="none" w:sz="0" w:space="0" w:color="auto"/>
                                            <w:bottom w:val="none" w:sz="0" w:space="0" w:color="auto"/>
                                            <w:right w:val="none" w:sz="0" w:space="0" w:color="auto"/>
                                          </w:divBdr>
                                        </w:div>
                                      </w:divsChild>
                                    </w:div>
                                    <w:div w:id="168469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3426">
                              <w:marLeft w:val="0"/>
                              <w:marRight w:val="0"/>
                              <w:marTop w:val="0"/>
                              <w:marBottom w:val="0"/>
                              <w:divBdr>
                                <w:top w:val="none" w:sz="0" w:space="0" w:color="auto"/>
                                <w:left w:val="none" w:sz="0" w:space="0" w:color="auto"/>
                                <w:bottom w:val="none" w:sz="0" w:space="0" w:color="auto"/>
                                <w:right w:val="none" w:sz="0" w:space="0" w:color="auto"/>
                              </w:divBdr>
                            </w:div>
                            <w:div w:id="1800757830">
                              <w:marLeft w:val="0"/>
                              <w:marRight w:val="0"/>
                              <w:marTop w:val="0"/>
                              <w:marBottom w:val="0"/>
                              <w:divBdr>
                                <w:top w:val="none" w:sz="0" w:space="0" w:color="auto"/>
                                <w:left w:val="none" w:sz="0" w:space="0" w:color="auto"/>
                                <w:bottom w:val="none" w:sz="0" w:space="0" w:color="auto"/>
                                <w:right w:val="none" w:sz="0" w:space="0" w:color="auto"/>
                              </w:divBdr>
                            </w:div>
                          </w:divsChild>
                        </w:div>
                        <w:div w:id="1844934727">
                          <w:marLeft w:val="0"/>
                          <w:marRight w:val="0"/>
                          <w:marTop w:val="0"/>
                          <w:marBottom w:val="0"/>
                          <w:divBdr>
                            <w:top w:val="none" w:sz="0" w:space="0" w:color="auto"/>
                            <w:left w:val="none" w:sz="0" w:space="0" w:color="auto"/>
                            <w:bottom w:val="none" w:sz="0" w:space="0" w:color="auto"/>
                            <w:right w:val="none" w:sz="0" w:space="0" w:color="auto"/>
                          </w:divBdr>
                          <w:divsChild>
                            <w:div w:id="54401112">
                              <w:marLeft w:val="240"/>
                              <w:marRight w:val="0"/>
                              <w:marTop w:val="0"/>
                              <w:marBottom w:val="0"/>
                              <w:divBdr>
                                <w:top w:val="none" w:sz="0" w:space="0" w:color="auto"/>
                                <w:left w:val="none" w:sz="0" w:space="0" w:color="auto"/>
                                <w:bottom w:val="none" w:sz="0" w:space="0" w:color="auto"/>
                                <w:right w:val="none" w:sz="0" w:space="0" w:color="auto"/>
                              </w:divBdr>
                              <w:divsChild>
                                <w:div w:id="843134379">
                                  <w:marLeft w:val="0"/>
                                  <w:marRight w:val="0"/>
                                  <w:marTop w:val="0"/>
                                  <w:marBottom w:val="0"/>
                                  <w:divBdr>
                                    <w:top w:val="none" w:sz="0" w:space="0" w:color="auto"/>
                                    <w:left w:val="none" w:sz="0" w:space="0" w:color="auto"/>
                                    <w:bottom w:val="none" w:sz="0" w:space="0" w:color="auto"/>
                                    <w:right w:val="none" w:sz="0" w:space="0" w:color="auto"/>
                                  </w:divBdr>
                                  <w:divsChild>
                                    <w:div w:id="1315374230">
                                      <w:marLeft w:val="240"/>
                                      <w:marRight w:val="0"/>
                                      <w:marTop w:val="0"/>
                                      <w:marBottom w:val="0"/>
                                      <w:divBdr>
                                        <w:top w:val="none" w:sz="0" w:space="0" w:color="auto"/>
                                        <w:left w:val="none" w:sz="0" w:space="0" w:color="auto"/>
                                        <w:bottom w:val="none" w:sz="0" w:space="0" w:color="auto"/>
                                        <w:right w:val="none" w:sz="0" w:space="0" w:color="auto"/>
                                      </w:divBdr>
                                      <w:divsChild>
                                        <w:div w:id="1249926596">
                                          <w:marLeft w:val="0"/>
                                          <w:marRight w:val="0"/>
                                          <w:marTop w:val="0"/>
                                          <w:marBottom w:val="0"/>
                                          <w:divBdr>
                                            <w:top w:val="none" w:sz="0" w:space="0" w:color="auto"/>
                                            <w:left w:val="none" w:sz="0" w:space="0" w:color="auto"/>
                                            <w:bottom w:val="none" w:sz="0" w:space="0" w:color="auto"/>
                                            <w:right w:val="none" w:sz="0" w:space="0" w:color="auto"/>
                                          </w:divBdr>
                                        </w:div>
                                      </w:divsChild>
                                    </w:div>
                                    <w:div w:id="1742747409">
                                      <w:marLeft w:val="0"/>
                                      <w:marRight w:val="0"/>
                                      <w:marTop w:val="0"/>
                                      <w:marBottom w:val="0"/>
                                      <w:divBdr>
                                        <w:top w:val="none" w:sz="0" w:space="0" w:color="auto"/>
                                        <w:left w:val="none" w:sz="0" w:space="0" w:color="auto"/>
                                        <w:bottom w:val="none" w:sz="0" w:space="0" w:color="auto"/>
                                        <w:right w:val="none" w:sz="0" w:space="0" w:color="auto"/>
                                      </w:divBdr>
                                    </w:div>
                                    <w:div w:id="186682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4193">
                              <w:marLeft w:val="0"/>
                              <w:marRight w:val="0"/>
                              <w:marTop w:val="0"/>
                              <w:marBottom w:val="0"/>
                              <w:divBdr>
                                <w:top w:val="none" w:sz="0" w:space="0" w:color="auto"/>
                                <w:left w:val="none" w:sz="0" w:space="0" w:color="auto"/>
                                <w:bottom w:val="none" w:sz="0" w:space="0" w:color="auto"/>
                                <w:right w:val="none" w:sz="0" w:space="0" w:color="auto"/>
                              </w:divBdr>
                            </w:div>
                            <w:div w:id="1996643924">
                              <w:marLeft w:val="0"/>
                              <w:marRight w:val="0"/>
                              <w:marTop w:val="0"/>
                              <w:marBottom w:val="0"/>
                              <w:divBdr>
                                <w:top w:val="none" w:sz="0" w:space="0" w:color="auto"/>
                                <w:left w:val="none" w:sz="0" w:space="0" w:color="auto"/>
                                <w:bottom w:val="none" w:sz="0" w:space="0" w:color="auto"/>
                                <w:right w:val="none" w:sz="0" w:space="0" w:color="auto"/>
                              </w:divBdr>
                            </w:div>
                          </w:divsChild>
                        </w:div>
                        <w:div w:id="2088914216">
                          <w:marLeft w:val="0"/>
                          <w:marRight w:val="0"/>
                          <w:marTop w:val="0"/>
                          <w:marBottom w:val="0"/>
                          <w:divBdr>
                            <w:top w:val="none" w:sz="0" w:space="0" w:color="auto"/>
                            <w:left w:val="none" w:sz="0" w:space="0" w:color="auto"/>
                            <w:bottom w:val="none" w:sz="0" w:space="0" w:color="auto"/>
                            <w:right w:val="none" w:sz="0" w:space="0" w:color="auto"/>
                          </w:divBdr>
                          <w:divsChild>
                            <w:div w:id="211842460">
                              <w:marLeft w:val="0"/>
                              <w:marRight w:val="0"/>
                              <w:marTop w:val="0"/>
                              <w:marBottom w:val="0"/>
                              <w:divBdr>
                                <w:top w:val="none" w:sz="0" w:space="0" w:color="auto"/>
                                <w:left w:val="none" w:sz="0" w:space="0" w:color="auto"/>
                                <w:bottom w:val="none" w:sz="0" w:space="0" w:color="auto"/>
                                <w:right w:val="none" w:sz="0" w:space="0" w:color="auto"/>
                              </w:divBdr>
                            </w:div>
                            <w:div w:id="1127235210">
                              <w:marLeft w:val="0"/>
                              <w:marRight w:val="0"/>
                              <w:marTop w:val="0"/>
                              <w:marBottom w:val="0"/>
                              <w:divBdr>
                                <w:top w:val="none" w:sz="0" w:space="0" w:color="auto"/>
                                <w:left w:val="none" w:sz="0" w:space="0" w:color="auto"/>
                                <w:bottom w:val="none" w:sz="0" w:space="0" w:color="auto"/>
                                <w:right w:val="none" w:sz="0" w:space="0" w:color="auto"/>
                              </w:divBdr>
                            </w:div>
                            <w:div w:id="1292517604">
                              <w:marLeft w:val="240"/>
                              <w:marRight w:val="0"/>
                              <w:marTop w:val="0"/>
                              <w:marBottom w:val="0"/>
                              <w:divBdr>
                                <w:top w:val="none" w:sz="0" w:space="0" w:color="auto"/>
                                <w:left w:val="none" w:sz="0" w:space="0" w:color="auto"/>
                                <w:bottom w:val="none" w:sz="0" w:space="0" w:color="auto"/>
                                <w:right w:val="none" w:sz="0" w:space="0" w:color="auto"/>
                              </w:divBdr>
                              <w:divsChild>
                                <w:div w:id="509567969">
                                  <w:marLeft w:val="0"/>
                                  <w:marRight w:val="0"/>
                                  <w:marTop w:val="0"/>
                                  <w:marBottom w:val="0"/>
                                  <w:divBdr>
                                    <w:top w:val="none" w:sz="0" w:space="0" w:color="auto"/>
                                    <w:left w:val="none" w:sz="0" w:space="0" w:color="auto"/>
                                    <w:bottom w:val="none" w:sz="0" w:space="0" w:color="auto"/>
                                    <w:right w:val="none" w:sz="0" w:space="0" w:color="auto"/>
                                  </w:divBdr>
                                  <w:divsChild>
                                    <w:div w:id="1063411649">
                                      <w:marLeft w:val="0"/>
                                      <w:marRight w:val="0"/>
                                      <w:marTop w:val="0"/>
                                      <w:marBottom w:val="0"/>
                                      <w:divBdr>
                                        <w:top w:val="none" w:sz="0" w:space="0" w:color="auto"/>
                                        <w:left w:val="none" w:sz="0" w:space="0" w:color="auto"/>
                                        <w:bottom w:val="none" w:sz="0" w:space="0" w:color="auto"/>
                                        <w:right w:val="none" w:sz="0" w:space="0" w:color="auto"/>
                                      </w:divBdr>
                                    </w:div>
                                    <w:div w:id="1555198551">
                                      <w:marLeft w:val="0"/>
                                      <w:marRight w:val="0"/>
                                      <w:marTop w:val="0"/>
                                      <w:marBottom w:val="0"/>
                                      <w:divBdr>
                                        <w:top w:val="none" w:sz="0" w:space="0" w:color="auto"/>
                                        <w:left w:val="none" w:sz="0" w:space="0" w:color="auto"/>
                                        <w:bottom w:val="none" w:sz="0" w:space="0" w:color="auto"/>
                                        <w:right w:val="none" w:sz="0" w:space="0" w:color="auto"/>
                                      </w:divBdr>
                                    </w:div>
                                    <w:div w:id="1771124272">
                                      <w:marLeft w:val="240"/>
                                      <w:marRight w:val="0"/>
                                      <w:marTop w:val="0"/>
                                      <w:marBottom w:val="0"/>
                                      <w:divBdr>
                                        <w:top w:val="none" w:sz="0" w:space="0" w:color="auto"/>
                                        <w:left w:val="none" w:sz="0" w:space="0" w:color="auto"/>
                                        <w:bottom w:val="none" w:sz="0" w:space="0" w:color="auto"/>
                                        <w:right w:val="none" w:sz="0" w:space="0" w:color="auto"/>
                                      </w:divBdr>
                                      <w:divsChild>
                                        <w:div w:id="25725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8623791">
              <w:marLeft w:val="0"/>
              <w:marRight w:val="0"/>
              <w:marTop w:val="0"/>
              <w:marBottom w:val="0"/>
              <w:divBdr>
                <w:top w:val="none" w:sz="0" w:space="0" w:color="auto"/>
                <w:left w:val="none" w:sz="0" w:space="0" w:color="auto"/>
                <w:bottom w:val="none" w:sz="0" w:space="0" w:color="auto"/>
                <w:right w:val="none" w:sz="0" w:space="0" w:color="auto"/>
              </w:divBdr>
            </w:div>
            <w:div w:id="173581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65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documents/d/standards/docs-en-03-03-01.pdf" TargetMode="External"/><Relationship Id="rId18" Type="http://schemas.openxmlformats.org/officeDocument/2006/relationships/hyperlink" Target="https://www.wipo.int/documents/d/standards/docs-en-03-68-01.pdf" TargetMode="External"/><Relationship Id="rId26" Type="http://schemas.openxmlformats.org/officeDocument/2006/relationships/hyperlink" Target="https://www.iso.org/standard/67116.html" TargetMode="External"/><Relationship Id="rId39" Type="http://schemas.openxmlformats.org/officeDocument/2006/relationships/image" Target="media/image1.png"/><Relationship Id="rId21" Type="http://schemas.openxmlformats.org/officeDocument/2006/relationships/hyperlink" Target="https://www.wipo.int/documents/d/standards/docs-en-03-91-01.pdf" TargetMode="External"/><Relationship Id="rId34" Type="http://schemas.openxmlformats.org/officeDocument/2006/relationships/hyperlink" Target="https://www.wipo.int/edocs/mdocs/cws/ar/cws_13/cws_13_20_rev-annexiv.zi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wipo.int/documents/d/standards/docs-en-03-36-01.pdf" TargetMode="External"/><Relationship Id="rId20" Type="http://schemas.openxmlformats.org/officeDocument/2006/relationships/hyperlink" Target="https://www.wipo.int/documents/d/standards/docs-en-03-88-01.pdf" TargetMode="External"/><Relationship Id="rId29" Type="http://schemas.openxmlformats.org/officeDocument/2006/relationships/hyperlink" Target="mailto:standards@wipo.int%3c/com:SchemaContactPoint" TargetMode="External"/><Relationship Id="rId41"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yperlink" Target="https://www.iso.org/standard/60101.html" TargetMode="Externa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yperlink" Target="https://www.wipo.int/documents/d/standards/docs-en-03-26-01.pdf" TargetMode="External"/><Relationship Id="rId23" Type="http://schemas.openxmlformats.org/officeDocument/2006/relationships/hyperlink" Target="https://www.wipo.int/documents/d/standards/docs-en-03-97-01.pdf" TargetMode="External"/><Relationship Id="rId28" Type="http://schemas.openxmlformats.org/officeDocument/2006/relationships/hyperlink" Target="https://www.wipo.int/edocs/mdocs/cws/es/cws_13/cws_13_20_rev-annexiii.zip" TargetMode="Externa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s://www.wipo.int/documents/d/standards/docs-en-03-69-01.pdf"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wipo.int/documents/d/standards/docs-en-03-25-01.pdf" TargetMode="External"/><Relationship Id="rId22" Type="http://schemas.openxmlformats.org/officeDocument/2006/relationships/hyperlink" Target="https://www.wipo.int/documents/d/standards/docs-en-03-96-01.pdf" TargetMode="External"/><Relationship Id="rId27" Type="http://schemas.openxmlformats.org/officeDocument/2006/relationships/hyperlink" Target="https://www.iso.org/standard/27001" TargetMode="External"/><Relationship Id="rId30" Type="http://schemas.openxmlformats.org/officeDocument/2006/relationships/header" Target="header3.xml"/><Relationship Id="rId35" Type="http://schemas.openxmlformats.org/officeDocument/2006/relationships/header" Target="header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wipo.int/documents/d/standards/docs-en-03-02-01.pdf" TargetMode="External"/><Relationship Id="rId17" Type="http://schemas.openxmlformats.org/officeDocument/2006/relationships/hyperlink" Target="https://www.wipo.int/documents/d/standards/docs-en-03-67-01.pdf" TargetMode="External"/><Relationship Id="rId25" Type="http://schemas.openxmlformats.org/officeDocument/2006/relationships/hyperlink" Target="https://www.iso.org/standard/64213.html" TargetMode="External"/><Relationship Id="rId33" Type="http://schemas.openxmlformats.org/officeDocument/2006/relationships/hyperlink" Target="https://www.wipo.int/edocs/mdocs/cws/ar/cws_13/cws_13_20_rev-annexiv.zip" TargetMode="External"/><Relationship Id="rId38"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n/a_40/a_40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8243</Words>
  <Characters>89761</Characters>
  <Application>Microsoft Office Word</Application>
  <DocSecurity>0</DocSecurity>
  <Lines>2137</Lines>
  <Paragraphs>1380</Paragraphs>
  <ScaleCrop>false</ScaleCrop>
  <Company/>
  <LinksUpToDate>false</LinksUpToDate>
  <CharactersWithSpaces>96624</CharactersWithSpaces>
  <SharedDoc>false</SharedDoc>
  <HLinks>
    <vt:vector size="264" baseType="variant">
      <vt:variant>
        <vt:i4>7667777</vt:i4>
      </vt:variant>
      <vt:variant>
        <vt:i4>248</vt:i4>
      </vt:variant>
      <vt:variant>
        <vt:i4>0</vt:i4>
      </vt:variant>
      <vt:variant>
        <vt:i4>5</vt:i4>
      </vt:variant>
      <vt:variant>
        <vt:lpwstr>mailto:standards@wipo.int%3C/com:SchemaContactPoint</vt:lpwstr>
      </vt:variant>
      <vt:variant>
        <vt:lpwstr/>
      </vt:variant>
      <vt:variant>
        <vt:i4>6553698</vt:i4>
      </vt:variant>
      <vt:variant>
        <vt:i4>190</vt:i4>
      </vt:variant>
      <vt:variant>
        <vt:i4>0</vt:i4>
      </vt:variant>
      <vt:variant>
        <vt:i4>5</vt:i4>
      </vt:variant>
      <vt:variant>
        <vt:lpwstr>https://www.iso.org/standard/27001</vt:lpwstr>
      </vt:variant>
      <vt:variant>
        <vt:lpwstr/>
      </vt:variant>
      <vt:variant>
        <vt:i4>6488121</vt:i4>
      </vt:variant>
      <vt:variant>
        <vt:i4>187</vt:i4>
      </vt:variant>
      <vt:variant>
        <vt:i4>0</vt:i4>
      </vt:variant>
      <vt:variant>
        <vt:i4>5</vt:i4>
      </vt:variant>
      <vt:variant>
        <vt:lpwstr>https://www.iso.org/standard/67116.html</vt:lpwstr>
      </vt:variant>
      <vt:variant>
        <vt:lpwstr/>
      </vt:variant>
      <vt:variant>
        <vt:i4>6619194</vt:i4>
      </vt:variant>
      <vt:variant>
        <vt:i4>184</vt:i4>
      </vt:variant>
      <vt:variant>
        <vt:i4>0</vt:i4>
      </vt:variant>
      <vt:variant>
        <vt:i4>5</vt:i4>
      </vt:variant>
      <vt:variant>
        <vt:lpwstr>https://www.iso.org/standard/64213.html</vt:lpwstr>
      </vt:variant>
      <vt:variant>
        <vt:lpwstr/>
      </vt:variant>
      <vt:variant>
        <vt:i4>6553663</vt:i4>
      </vt:variant>
      <vt:variant>
        <vt:i4>181</vt:i4>
      </vt:variant>
      <vt:variant>
        <vt:i4>0</vt:i4>
      </vt:variant>
      <vt:variant>
        <vt:i4>5</vt:i4>
      </vt:variant>
      <vt:variant>
        <vt:lpwstr>https://www.iso.org/standard/60101.html</vt:lpwstr>
      </vt:variant>
      <vt:variant>
        <vt:lpwstr/>
      </vt:variant>
      <vt:variant>
        <vt:i4>2293793</vt:i4>
      </vt:variant>
      <vt:variant>
        <vt:i4>178</vt:i4>
      </vt:variant>
      <vt:variant>
        <vt:i4>0</vt:i4>
      </vt:variant>
      <vt:variant>
        <vt:i4>5</vt:i4>
      </vt:variant>
      <vt:variant>
        <vt:lpwstr>https://www.wipo.int/documents/d/standards/docs-en-03-97-01.pdf</vt:lpwstr>
      </vt:variant>
      <vt:variant>
        <vt:lpwstr/>
      </vt:variant>
      <vt:variant>
        <vt:i4>2228257</vt:i4>
      </vt:variant>
      <vt:variant>
        <vt:i4>175</vt:i4>
      </vt:variant>
      <vt:variant>
        <vt:i4>0</vt:i4>
      </vt:variant>
      <vt:variant>
        <vt:i4>5</vt:i4>
      </vt:variant>
      <vt:variant>
        <vt:lpwstr>https://www.wipo.int/documents/d/standards/docs-en-03-96-01.pdf</vt:lpwstr>
      </vt:variant>
      <vt:variant>
        <vt:lpwstr/>
      </vt:variant>
      <vt:variant>
        <vt:i4>2424865</vt:i4>
      </vt:variant>
      <vt:variant>
        <vt:i4>172</vt:i4>
      </vt:variant>
      <vt:variant>
        <vt:i4>0</vt:i4>
      </vt:variant>
      <vt:variant>
        <vt:i4>5</vt:i4>
      </vt:variant>
      <vt:variant>
        <vt:lpwstr>https://www.wipo.int/documents/d/standards/docs-en-03-91-01.pdf</vt:lpwstr>
      </vt:variant>
      <vt:variant>
        <vt:lpwstr/>
      </vt:variant>
      <vt:variant>
        <vt:i4>2883616</vt:i4>
      </vt:variant>
      <vt:variant>
        <vt:i4>169</vt:i4>
      </vt:variant>
      <vt:variant>
        <vt:i4>0</vt:i4>
      </vt:variant>
      <vt:variant>
        <vt:i4>5</vt:i4>
      </vt:variant>
      <vt:variant>
        <vt:lpwstr>https://www.wipo.int/documents/d/standards/docs-en-03-88-01.pdf</vt:lpwstr>
      </vt:variant>
      <vt:variant>
        <vt:lpwstr/>
      </vt:variant>
      <vt:variant>
        <vt:i4>2949166</vt:i4>
      </vt:variant>
      <vt:variant>
        <vt:i4>166</vt:i4>
      </vt:variant>
      <vt:variant>
        <vt:i4>0</vt:i4>
      </vt:variant>
      <vt:variant>
        <vt:i4>5</vt:i4>
      </vt:variant>
      <vt:variant>
        <vt:lpwstr>https://www.wipo.int/documents/d/standards/docs-en-03-69-01.pdf</vt:lpwstr>
      </vt:variant>
      <vt:variant>
        <vt:lpwstr/>
      </vt:variant>
      <vt:variant>
        <vt:i4>2883630</vt:i4>
      </vt:variant>
      <vt:variant>
        <vt:i4>163</vt:i4>
      </vt:variant>
      <vt:variant>
        <vt:i4>0</vt:i4>
      </vt:variant>
      <vt:variant>
        <vt:i4>5</vt:i4>
      </vt:variant>
      <vt:variant>
        <vt:lpwstr>https://www.wipo.int/documents/d/standards/docs-en-03-68-01.pdf</vt:lpwstr>
      </vt:variant>
      <vt:variant>
        <vt:lpwstr/>
      </vt:variant>
      <vt:variant>
        <vt:i4>2293806</vt:i4>
      </vt:variant>
      <vt:variant>
        <vt:i4>160</vt:i4>
      </vt:variant>
      <vt:variant>
        <vt:i4>0</vt:i4>
      </vt:variant>
      <vt:variant>
        <vt:i4>5</vt:i4>
      </vt:variant>
      <vt:variant>
        <vt:lpwstr>https://www.wipo.int/documents/d/standards/docs-en-03-67-01.pdf</vt:lpwstr>
      </vt:variant>
      <vt:variant>
        <vt:lpwstr/>
      </vt:variant>
      <vt:variant>
        <vt:i4>2228267</vt:i4>
      </vt:variant>
      <vt:variant>
        <vt:i4>157</vt:i4>
      </vt:variant>
      <vt:variant>
        <vt:i4>0</vt:i4>
      </vt:variant>
      <vt:variant>
        <vt:i4>5</vt:i4>
      </vt:variant>
      <vt:variant>
        <vt:lpwstr>https://www.wipo.int/documents/d/standards/docs-en-03-36-01.pdf</vt:lpwstr>
      </vt:variant>
      <vt:variant>
        <vt:lpwstr/>
      </vt:variant>
      <vt:variant>
        <vt:i4>2228266</vt:i4>
      </vt:variant>
      <vt:variant>
        <vt:i4>154</vt:i4>
      </vt:variant>
      <vt:variant>
        <vt:i4>0</vt:i4>
      </vt:variant>
      <vt:variant>
        <vt:i4>5</vt:i4>
      </vt:variant>
      <vt:variant>
        <vt:lpwstr>https://www.wipo.int/documents/d/standards/docs-en-03-26-01.pdf</vt:lpwstr>
      </vt:variant>
      <vt:variant>
        <vt:lpwstr/>
      </vt:variant>
      <vt:variant>
        <vt:i4>2162730</vt:i4>
      </vt:variant>
      <vt:variant>
        <vt:i4>151</vt:i4>
      </vt:variant>
      <vt:variant>
        <vt:i4>0</vt:i4>
      </vt:variant>
      <vt:variant>
        <vt:i4>5</vt:i4>
      </vt:variant>
      <vt:variant>
        <vt:lpwstr>https://www.wipo.int/documents/d/standards/docs-en-03-25-01.pdf</vt:lpwstr>
      </vt:variant>
      <vt:variant>
        <vt:lpwstr/>
      </vt:variant>
      <vt:variant>
        <vt:i4>2555944</vt:i4>
      </vt:variant>
      <vt:variant>
        <vt:i4>148</vt:i4>
      </vt:variant>
      <vt:variant>
        <vt:i4>0</vt:i4>
      </vt:variant>
      <vt:variant>
        <vt:i4>5</vt:i4>
      </vt:variant>
      <vt:variant>
        <vt:lpwstr>https://www.wipo.int/documents/d/standards/docs-en-03-03-01.pdf</vt:lpwstr>
      </vt:variant>
      <vt:variant>
        <vt:lpwstr/>
      </vt:variant>
      <vt:variant>
        <vt:i4>2490408</vt:i4>
      </vt:variant>
      <vt:variant>
        <vt:i4>145</vt:i4>
      </vt:variant>
      <vt:variant>
        <vt:i4>0</vt:i4>
      </vt:variant>
      <vt:variant>
        <vt:i4>5</vt:i4>
      </vt:variant>
      <vt:variant>
        <vt:lpwstr>https://www.wipo.int/documents/d/standards/docs-en-03-02-01.pdf</vt:lpwstr>
      </vt:variant>
      <vt:variant>
        <vt:lpwstr/>
      </vt:variant>
      <vt:variant>
        <vt:i4>1376305</vt:i4>
      </vt:variant>
      <vt:variant>
        <vt:i4>126</vt:i4>
      </vt:variant>
      <vt:variant>
        <vt:i4>0</vt:i4>
      </vt:variant>
      <vt:variant>
        <vt:i4>5</vt:i4>
      </vt:variant>
      <vt:variant>
        <vt:lpwstr/>
      </vt:variant>
      <vt:variant>
        <vt:lpwstr>_Toc211324047</vt:lpwstr>
      </vt:variant>
      <vt:variant>
        <vt:i4>1376305</vt:i4>
      </vt:variant>
      <vt:variant>
        <vt:i4>123</vt:i4>
      </vt:variant>
      <vt:variant>
        <vt:i4>0</vt:i4>
      </vt:variant>
      <vt:variant>
        <vt:i4>5</vt:i4>
      </vt:variant>
      <vt:variant>
        <vt:lpwstr/>
      </vt:variant>
      <vt:variant>
        <vt:lpwstr>_Toc211324044</vt:lpwstr>
      </vt:variant>
      <vt:variant>
        <vt:i4>1376305</vt:i4>
      </vt:variant>
      <vt:variant>
        <vt:i4>120</vt:i4>
      </vt:variant>
      <vt:variant>
        <vt:i4>0</vt:i4>
      </vt:variant>
      <vt:variant>
        <vt:i4>5</vt:i4>
      </vt:variant>
      <vt:variant>
        <vt:lpwstr/>
      </vt:variant>
      <vt:variant>
        <vt:lpwstr>_Toc211324041</vt:lpwstr>
      </vt:variant>
      <vt:variant>
        <vt:i4>1179697</vt:i4>
      </vt:variant>
      <vt:variant>
        <vt:i4>117</vt:i4>
      </vt:variant>
      <vt:variant>
        <vt:i4>0</vt:i4>
      </vt:variant>
      <vt:variant>
        <vt:i4>5</vt:i4>
      </vt:variant>
      <vt:variant>
        <vt:lpwstr/>
      </vt:variant>
      <vt:variant>
        <vt:lpwstr>_Toc211324037</vt:lpwstr>
      </vt:variant>
      <vt:variant>
        <vt:i4>1179697</vt:i4>
      </vt:variant>
      <vt:variant>
        <vt:i4>114</vt:i4>
      </vt:variant>
      <vt:variant>
        <vt:i4>0</vt:i4>
      </vt:variant>
      <vt:variant>
        <vt:i4>5</vt:i4>
      </vt:variant>
      <vt:variant>
        <vt:lpwstr/>
      </vt:variant>
      <vt:variant>
        <vt:lpwstr>_Toc211324035</vt:lpwstr>
      </vt:variant>
      <vt:variant>
        <vt:i4>1179697</vt:i4>
      </vt:variant>
      <vt:variant>
        <vt:i4>111</vt:i4>
      </vt:variant>
      <vt:variant>
        <vt:i4>0</vt:i4>
      </vt:variant>
      <vt:variant>
        <vt:i4>5</vt:i4>
      </vt:variant>
      <vt:variant>
        <vt:lpwstr/>
      </vt:variant>
      <vt:variant>
        <vt:lpwstr>_Toc211324033</vt:lpwstr>
      </vt:variant>
      <vt:variant>
        <vt:i4>1179697</vt:i4>
      </vt:variant>
      <vt:variant>
        <vt:i4>108</vt:i4>
      </vt:variant>
      <vt:variant>
        <vt:i4>0</vt:i4>
      </vt:variant>
      <vt:variant>
        <vt:i4>5</vt:i4>
      </vt:variant>
      <vt:variant>
        <vt:lpwstr/>
      </vt:variant>
      <vt:variant>
        <vt:lpwstr>_Toc211324031</vt:lpwstr>
      </vt:variant>
      <vt:variant>
        <vt:i4>1245233</vt:i4>
      </vt:variant>
      <vt:variant>
        <vt:i4>105</vt:i4>
      </vt:variant>
      <vt:variant>
        <vt:i4>0</vt:i4>
      </vt:variant>
      <vt:variant>
        <vt:i4>5</vt:i4>
      </vt:variant>
      <vt:variant>
        <vt:lpwstr/>
      </vt:variant>
      <vt:variant>
        <vt:lpwstr>_Toc211324029</vt:lpwstr>
      </vt:variant>
      <vt:variant>
        <vt:i4>1245233</vt:i4>
      </vt:variant>
      <vt:variant>
        <vt:i4>102</vt:i4>
      </vt:variant>
      <vt:variant>
        <vt:i4>0</vt:i4>
      </vt:variant>
      <vt:variant>
        <vt:i4>5</vt:i4>
      </vt:variant>
      <vt:variant>
        <vt:lpwstr/>
      </vt:variant>
      <vt:variant>
        <vt:lpwstr>_Toc211324027</vt:lpwstr>
      </vt:variant>
      <vt:variant>
        <vt:i4>1376308</vt:i4>
      </vt:variant>
      <vt:variant>
        <vt:i4>95</vt:i4>
      </vt:variant>
      <vt:variant>
        <vt:i4>0</vt:i4>
      </vt:variant>
      <vt:variant>
        <vt:i4>5</vt:i4>
      </vt:variant>
      <vt:variant>
        <vt:lpwstr/>
      </vt:variant>
      <vt:variant>
        <vt:lpwstr>_Toc211443341</vt:lpwstr>
      </vt:variant>
      <vt:variant>
        <vt:i4>1376308</vt:i4>
      </vt:variant>
      <vt:variant>
        <vt:i4>89</vt:i4>
      </vt:variant>
      <vt:variant>
        <vt:i4>0</vt:i4>
      </vt:variant>
      <vt:variant>
        <vt:i4>5</vt:i4>
      </vt:variant>
      <vt:variant>
        <vt:lpwstr/>
      </vt:variant>
      <vt:variant>
        <vt:lpwstr>_Toc211443340</vt:lpwstr>
      </vt:variant>
      <vt:variant>
        <vt:i4>1179700</vt:i4>
      </vt:variant>
      <vt:variant>
        <vt:i4>83</vt:i4>
      </vt:variant>
      <vt:variant>
        <vt:i4>0</vt:i4>
      </vt:variant>
      <vt:variant>
        <vt:i4>5</vt:i4>
      </vt:variant>
      <vt:variant>
        <vt:lpwstr/>
      </vt:variant>
      <vt:variant>
        <vt:lpwstr>_Toc211443339</vt:lpwstr>
      </vt:variant>
      <vt:variant>
        <vt:i4>1179700</vt:i4>
      </vt:variant>
      <vt:variant>
        <vt:i4>77</vt:i4>
      </vt:variant>
      <vt:variant>
        <vt:i4>0</vt:i4>
      </vt:variant>
      <vt:variant>
        <vt:i4>5</vt:i4>
      </vt:variant>
      <vt:variant>
        <vt:lpwstr/>
      </vt:variant>
      <vt:variant>
        <vt:lpwstr>_Toc211443338</vt:lpwstr>
      </vt:variant>
      <vt:variant>
        <vt:i4>1179700</vt:i4>
      </vt:variant>
      <vt:variant>
        <vt:i4>71</vt:i4>
      </vt:variant>
      <vt:variant>
        <vt:i4>0</vt:i4>
      </vt:variant>
      <vt:variant>
        <vt:i4>5</vt:i4>
      </vt:variant>
      <vt:variant>
        <vt:lpwstr/>
      </vt:variant>
      <vt:variant>
        <vt:lpwstr>_Toc211443337</vt:lpwstr>
      </vt:variant>
      <vt:variant>
        <vt:i4>1179700</vt:i4>
      </vt:variant>
      <vt:variant>
        <vt:i4>65</vt:i4>
      </vt:variant>
      <vt:variant>
        <vt:i4>0</vt:i4>
      </vt:variant>
      <vt:variant>
        <vt:i4>5</vt:i4>
      </vt:variant>
      <vt:variant>
        <vt:lpwstr/>
      </vt:variant>
      <vt:variant>
        <vt:lpwstr>_Toc211443336</vt:lpwstr>
      </vt:variant>
      <vt:variant>
        <vt:i4>1179700</vt:i4>
      </vt:variant>
      <vt:variant>
        <vt:i4>59</vt:i4>
      </vt:variant>
      <vt:variant>
        <vt:i4>0</vt:i4>
      </vt:variant>
      <vt:variant>
        <vt:i4>5</vt:i4>
      </vt:variant>
      <vt:variant>
        <vt:lpwstr/>
      </vt:variant>
      <vt:variant>
        <vt:lpwstr>_Toc211443335</vt:lpwstr>
      </vt:variant>
      <vt:variant>
        <vt:i4>1179700</vt:i4>
      </vt:variant>
      <vt:variant>
        <vt:i4>53</vt:i4>
      </vt:variant>
      <vt:variant>
        <vt:i4>0</vt:i4>
      </vt:variant>
      <vt:variant>
        <vt:i4>5</vt:i4>
      </vt:variant>
      <vt:variant>
        <vt:lpwstr/>
      </vt:variant>
      <vt:variant>
        <vt:lpwstr>_Toc211443334</vt:lpwstr>
      </vt:variant>
      <vt:variant>
        <vt:i4>1179700</vt:i4>
      </vt:variant>
      <vt:variant>
        <vt:i4>47</vt:i4>
      </vt:variant>
      <vt:variant>
        <vt:i4>0</vt:i4>
      </vt:variant>
      <vt:variant>
        <vt:i4>5</vt:i4>
      </vt:variant>
      <vt:variant>
        <vt:lpwstr/>
      </vt:variant>
      <vt:variant>
        <vt:lpwstr>_Toc211443333</vt:lpwstr>
      </vt:variant>
      <vt:variant>
        <vt:i4>1179700</vt:i4>
      </vt:variant>
      <vt:variant>
        <vt:i4>41</vt:i4>
      </vt:variant>
      <vt:variant>
        <vt:i4>0</vt:i4>
      </vt:variant>
      <vt:variant>
        <vt:i4>5</vt:i4>
      </vt:variant>
      <vt:variant>
        <vt:lpwstr/>
      </vt:variant>
      <vt:variant>
        <vt:lpwstr>_Toc211443332</vt:lpwstr>
      </vt:variant>
      <vt:variant>
        <vt:i4>1179700</vt:i4>
      </vt:variant>
      <vt:variant>
        <vt:i4>35</vt:i4>
      </vt:variant>
      <vt:variant>
        <vt:i4>0</vt:i4>
      </vt:variant>
      <vt:variant>
        <vt:i4>5</vt:i4>
      </vt:variant>
      <vt:variant>
        <vt:lpwstr/>
      </vt:variant>
      <vt:variant>
        <vt:lpwstr>_Toc211443331</vt:lpwstr>
      </vt:variant>
      <vt:variant>
        <vt:i4>1179700</vt:i4>
      </vt:variant>
      <vt:variant>
        <vt:i4>29</vt:i4>
      </vt:variant>
      <vt:variant>
        <vt:i4>0</vt:i4>
      </vt:variant>
      <vt:variant>
        <vt:i4>5</vt:i4>
      </vt:variant>
      <vt:variant>
        <vt:lpwstr/>
      </vt:variant>
      <vt:variant>
        <vt:lpwstr>_Toc211443330</vt:lpwstr>
      </vt:variant>
      <vt:variant>
        <vt:i4>1245236</vt:i4>
      </vt:variant>
      <vt:variant>
        <vt:i4>23</vt:i4>
      </vt:variant>
      <vt:variant>
        <vt:i4>0</vt:i4>
      </vt:variant>
      <vt:variant>
        <vt:i4>5</vt:i4>
      </vt:variant>
      <vt:variant>
        <vt:lpwstr/>
      </vt:variant>
      <vt:variant>
        <vt:lpwstr>_Toc211443329</vt:lpwstr>
      </vt:variant>
      <vt:variant>
        <vt:i4>1245236</vt:i4>
      </vt:variant>
      <vt:variant>
        <vt:i4>17</vt:i4>
      </vt:variant>
      <vt:variant>
        <vt:i4>0</vt:i4>
      </vt:variant>
      <vt:variant>
        <vt:i4>5</vt:i4>
      </vt:variant>
      <vt:variant>
        <vt:lpwstr/>
      </vt:variant>
      <vt:variant>
        <vt:lpwstr>_Toc211443328</vt:lpwstr>
      </vt:variant>
      <vt:variant>
        <vt:i4>1245236</vt:i4>
      </vt:variant>
      <vt:variant>
        <vt:i4>11</vt:i4>
      </vt:variant>
      <vt:variant>
        <vt:i4>0</vt:i4>
      </vt:variant>
      <vt:variant>
        <vt:i4>5</vt:i4>
      </vt:variant>
      <vt:variant>
        <vt:lpwstr/>
      </vt:variant>
      <vt:variant>
        <vt:lpwstr>_Toc211443327</vt:lpwstr>
      </vt:variant>
      <vt:variant>
        <vt:i4>1245236</vt:i4>
      </vt:variant>
      <vt:variant>
        <vt:i4>5</vt:i4>
      </vt:variant>
      <vt:variant>
        <vt:i4>0</vt:i4>
      </vt:variant>
      <vt:variant>
        <vt:i4>5</vt:i4>
      </vt:variant>
      <vt:variant>
        <vt:lpwstr/>
      </vt:variant>
      <vt:variant>
        <vt:lpwstr>_Toc211443326</vt:lpwstr>
      </vt:variant>
      <vt:variant>
        <vt:i4>1245236</vt:i4>
      </vt:variant>
      <vt:variant>
        <vt:i4>2</vt:i4>
      </vt:variant>
      <vt:variant>
        <vt:i4>0</vt:i4>
      </vt:variant>
      <vt:variant>
        <vt:i4>5</vt:i4>
      </vt:variant>
      <vt:variant>
        <vt:lpwstr/>
      </vt:variant>
      <vt:variant>
        <vt:lpwstr>_Toc211443325</vt:lpwstr>
      </vt:variant>
      <vt:variant>
        <vt:i4>3735635</vt:i4>
      </vt:variant>
      <vt:variant>
        <vt:i4>0</vt:i4>
      </vt:variant>
      <vt:variant>
        <vt:i4>0</vt:i4>
      </vt:variant>
      <vt:variant>
        <vt:i4>5</vt:i4>
      </vt:variant>
      <vt:variant>
        <vt:lpwstr>https://www.wipo.int/edocs/mdocs/govbody/en/a_40/a_40_6.pdf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2025-11-05T15:26:00Z</dcterms:created>
  <dcterms:modified xsi:type="dcterms:W3CDTF">2025-11-05T15:28:00Z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2025-11-05T15:28:21Z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3cd1ff77-3a74-41cd-b719-e8f738491813</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ies>
</file>